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96F8E" w14:textId="77777777" w:rsidR="009C2462" w:rsidRPr="003437ED" w:rsidRDefault="00E93AE3" w:rsidP="00A55EBC">
      <w:pPr>
        <w:pStyle w:val="Caption"/>
      </w:pPr>
      <w:r>
        <w:t>Standards</w:t>
      </w:r>
    </w:p>
    <w:p w14:paraId="3D895A5A" w14:textId="77777777" w:rsidR="009C2462" w:rsidRPr="003437ED" w:rsidRDefault="00E93AE3" w:rsidP="009C2462">
      <w:pPr>
        <w:pStyle w:val="ProductName"/>
      </w:pPr>
      <w:r>
        <w:t>Standards MT</w:t>
      </w:r>
      <w:r w:rsidR="009C2462" w:rsidRPr="003437ED">
        <w:t xml:space="preserve"> </w:t>
      </w:r>
      <w:r w:rsidR="004E199E">
        <w:t xml:space="preserve">Release </w:t>
      </w:r>
      <w:r w:rsidR="00BA5933">
        <w:t>2022</w:t>
      </w:r>
    </w:p>
    <w:p w14:paraId="595BF846" w14:textId="77777777" w:rsidR="00BF5777" w:rsidRDefault="00C877A5" w:rsidP="00677685">
      <w:pPr>
        <w:pStyle w:val="DocumentTitle"/>
        <w:spacing w:before="1880"/>
      </w:pPr>
      <w:r>
        <w:t xml:space="preserve">Discussion paper and </w:t>
      </w:r>
      <w:r w:rsidR="00E03E3F">
        <w:t>Minutes</w:t>
      </w:r>
    </w:p>
    <w:p w14:paraId="38507D82" w14:textId="77777777" w:rsidR="00C952CB" w:rsidRDefault="00774A59" w:rsidP="007E5450">
      <w:pPr>
        <w:pStyle w:val="Releasedate"/>
        <w:spacing w:before="120" w:after="360"/>
        <w:rPr>
          <w:sz w:val="36"/>
          <w:szCs w:val="36"/>
        </w:rPr>
      </w:pPr>
      <w:r>
        <w:rPr>
          <w:sz w:val="36"/>
          <w:szCs w:val="36"/>
        </w:rPr>
        <w:t>Common Cat 5</w:t>
      </w:r>
    </w:p>
    <w:p w14:paraId="02EBA32C" w14:textId="77777777" w:rsidR="00406AAE" w:rsidRPr="00406AAE" w:rsidRDefault="0031581B" w:rsidP="007E5450">
      <w:pPr>
        <w:spacing w:before="2400"/>
      </w:pPr>
      <w:r>
        <w:t>Distribution:</w:t>
      </w:r>
      <w:r>
        <w:tab/>
      </w:r>
      <w:r w:rsidR="009B570E">
        <w:t xml:space="preserve">CA, CM, SnR, </w:t>
      </w:r>
      <w:r w:rsidR="009B570E" w:rsidRPr="009B570E">
        <w:rPr>
          <w:color w:val="000000" w:themeColor="text1"/>
        </w:rPr>
        <w:t>TiC</w:t>
      </w:r>
      <w:r w:rsidR="00303366" w:rsidRPr="009B570E">
        <w:rPr>
          <w:color w:val="000000" w:themeColor="text1"/>
        </w:rPr>
        <w:t xml:space="preserve"> </w:t>
      </w:r>
      <w:r w:rsidR="00BF5777" w:rsidRPr="00303366">
        <w:t>Maintenance Working Group</w:t>
      </w:r>
    </w:p>
    <w:p w14:paraId="24DF7247" w14:textId="77777777" w:rsidR="00406AAE" w:rsidRPr="009B570E" w:rsidRDefault="00406AAE" w:rsidP="002E30D3">
      <w:pPr>
        <w:rPr>
          <w:color w:val="000000" w:themeColor="text1"/>
        </w:rPr>
      </w:pPr>
      <w:r w:rsidRPr="00406AAE">
        <w:t>Author:</w:t>
      </w:r>
      <w:r w:rsidRPr="00406AAE">
        <w:tab/>
      </w:r>
      <w:r w:rsidR="0031581B">
        <w:tab/>
      </w:r>
      <w:r w:rsidR="009B570E" w:rsidRPr="009B570E">
        <w:rPr>
          <w:color w:val="000000" w:themeColor="text1"/>
        </w:rPr>
        <w:t>Alex</w:t>
      </w:r>
      <w:r w:rsidR="00580895">
        <w:rPr>
          <w:color w:val="000000" w:themeColor="text1"/>
        </w:rPr>
        <w:t>andre</w:t>
      </w:r>
      <w:r w:rsidR="009B570E" w:rsidRPr="009B570E">
        <w:rPr>
          <w:color w:val="000000" w:themeColor="text1"/>
        </w:rPr>
        <w:t xml:space="preserve"> Hotat</w:t>
      </w:r>
    </w:p>
    <w:p w14:paraId="2B2FD67A" w14:textId="77777777" w:rsidR="001B1CE4" w:rsidRPr="00E75D6F" w:rsidRDefault="001B1CE4" w:rsidP="002E30D3">
      <w:pPr>
        <w:rPr>
          <w:color w:val="000000"/>
        </w:rPr>
        <w:sectPr w:rsidR="001B1CE4" w:rsidRPr="00E75D6F" w:rsidSect="00477B51">
          <w:headerReference w:type="even" r:id="rId8"/>
          <w:headerReference w:type="default" r:id="rId9"/>
          <w:footerReference w:type="even" r:id="rId10"/>
          <w:footerReference w:type="default" r:id="rId11"/>
          <w:headerReference w:type="first" r:id="rId12"/>
          <w:footerReference w:type="first" r:id="rId13"/>
          <w:type w:val="oddPage"/>
          <w:pgSz w:w="11909" w:h="16834" w:code="9"/>
          <w:pgMar w:top="1418" w:right="1701" w:bottom="1418" w:left="1701" w:header="1418" w:footer="289" w:gutter="0"/>
          <w:pgNumType w:start="1"/>
          <w:cols w:space="720"/>
          <w:titlePg/>
        </w:sectPr>
      </w:pPr>
    </w:p>
    <w:p w14:paraId="6543D824" w14:textId="77777777" w:rsidR="00BF5777" w:rsidRDefault="00BF5777" w:rsidP="002E30D3">
      <w:pPr>
        <w:rPr>
          <w:color w:val="FF0000"/>
        </w:rPr>
      </w:pPr>
      <w:r>
        <w:t>Date Issued</w:t>
      </w:r>
      <w:r w:rsidRPr="00406AAE">
        <w:t>:</w:t>
      </w:r>
      <w:r w:rsidRPr="00406AAE">
        <w:tab/>
      </w:r>
      <w:r w:rsidR="00580895">
        <w:t>30</w:t>
      </w:r>
      <w:r w:rsidR="009B570E" w:rsidRPr="009B570E">
        <w:rPr>
          <w:color w:val="000000" w:themeColor="text1"/>
        </w:rPr>
        <w:t xml:space="preserve"> June 2021</w:t>
      </w:r>
    </w:p>
    <w:p w14:paraId="76C7C467" w14:textId="77777777" w:rsidR="0031581B" w:rsidRPr="00406AAE" w:rsidRDefault="0031581B" w:rsidP="0031581B">
      <w:r>
        <w:t xml:space="preserve">Meeting Date: </w:t>
      </w:r>
      <w:r>
        <w:tab/>
      </w:r>
      <w:r w:rsidR="009B570E" w:rsidRPr="009B570E">
        <w:rPr>
          <w:color w:val="000000" w:themeColor="text1"/>
        </w:rPr>
        <w:t>23 August 2021</w:t>
      </w:r>
    </w:p>
    <w:p w14:paraId="68C68FC3" w14:textId="77777777" w:rsidR="0031581B" w:rsidRPr="00406AAE" w:rsidRDefault="0031581B" w:rsidP="002E30D3"/>
    <w:p w14:paraId="24861EDB" w14:textId="77777777" w:rsidR="001B1CE4" w:rsidRPr="003437ED" w:rsidRDefault="002E7475" w:rsidP="002E30D3">
      <w:r>
        <w:br w:type="page"/>
      </w:r>
      <w:r w:rsidR="001B1CE4" w:rsidRPr="003437ED">
        <w:lastRenderedPageBreak/>
        <w:t>Table of Contents</w:t>
      </w:r>
    </w:p>
    <w:p w14:paraId="485A8A6E" w14:textId="77777777" w:rsidR="00C25752" w:rsidRDefault="00734939">
      <w:pPr>
        <w:pStyle w:val="TOC1"/>
        <w:rPr>
          <w:rFonts w:asciiTheme="minorHAnsi" w:eastAsiaTheme="minorEastAsia" w:hAnsiTheme="minorHAnsi" w:cstheme="minorBidi"/>
          <w:b w:val="0"/>
          <w:sz w:val="22"/>
          <w:szCs w:val="22"/>
          <w:lang w:eastAsia="en-GB"/>
        </w:rPr>
      </w:pPr>
      <w:r>
        <w:fldChar w:fldCharType="begin"/>
      </w:r>
      <w:r w:rsidR="002C5FCE">
        <w:instrText xml:space="preserve"> TOC \o </w:instrText>
      </w:r>
      <w:r>
        <w:fldChar w:fldCharType="separate"/>
      </w:r>
      <w:r w:rsidR="00C25752">
        <w:t>1</w:t>
      </w:r>
      <w:r w:rsidR="00C25752">
        <w:rPr>
          <w:rFonts w:asciiTheme="minorHAnsi" w:eastAsiaTheme="minorEastAsia" w:hAnsiTheme="minorHAnsi" w:cstheme="minorBidi"/>
          <w:b w:val="0"/>
          <w:sz w:val="22"/>
          <w:szCs w:val="22"/>
          <w:lang w:eastAsia="en-GB"/>
        </w:rPr>
        <w:tab/>
      </w:r>
      <w:r w:rsidR="00C25752">
        <w:t>Introduction</w:t>
      </w:r>
      <w:r w:rsidR="00C25752">
        <w:tab/>
      </w:r>
      <w:r w:rsidR="00C25752">
        <w:fldChar w:fldCharType="begin"/>
      </w:r>
      <w:r w:rsidR="00C25752">
        <w:instrText xml:space="preserve"> PAGEREF _Toc81320584 \h </w:instrText>
      </w:r>
      <w:r w:rsidR="00C25752">
        <w:fldChar w:fldCharType="separate"/>
      </w:r>
      <w:r w:rsidR="00C25752">
        <w:t>3</w:t>
      </w:r>
      <w:r w:rsidR="00C25752">
        <w:fldChar w:fldCharType="end"/>
      </w:r>
    </w:p>
    <w:p w14:paraId="547D73C1" w14:textId="77777777" w:rsidR="00C25752" w:rsidRDefault="00C25752">
      <w:pPr>
        <w:pStyle w:val="TOC3"/>
        <w:rPr>
          <w:rFonts w:asciiTheme="minorHAnsi" w:eastAsiaTheme="minorEastAsia" w:hAnsiTheme="minorHAnsi" w:cstheme="minorBidi"/>
          <w:sz w:val="22"/>
          <w:szCs w:val="22"/>
          <w:lang w:eastAsia="en-GB"/>
        </w:rPr>
      </w:pPr>
      <w:r>
        <w:t>Standards Illustrations in this document</w:t>
      </w:r>
      <w:r>
        <w:tab/>
      </w:r>
      <w:r>
        <w:fldChar w:fldCharType="begin"/>
      </w:r>
      <w:r>
        <w:instrText xml:space="preserve"> PAGEREF _Toc81320585 \h </w:instrText>
      </w:r>
      <w:r>
        <w:fldChar w:fldCharType="separate"/>
      </w:r>
      <w:r>
        <w:t>3</w:t>
      </w:r>
      <w:r>
        <w:fldChar w:fldCharType="end"/>
      </w:r>
    </w:p>
    <w:p w14:paraId="6BCE8C20" w14:textId="77777777" w:rsidR="00C25752" w:rsidRDefault="00C25752">
      <w:pPr>
        <w:pStyle w:val="TOC3"/>
        <w:rPr>
          <w:rFonts w:asciiTheme="minorHAnsi" w:eastAsiaTheme="minorEastAsia" w:hAnsiTheme="minorHAnsi" w:cstheme="minorBidi"/>
          <w:sz w:val="22"/>
          <w:szCs w:val="22"/>
          <w:lang w:eastAsia="en-GB"/>
        </w:rPr>
      </w:pPr>
      <w:r>
        <w:t>SR 2022 change requests</w:t>
      </w:r>
      <w:r>
        <w:tab/>
      </w:r>
      <w:r>
        <w:fldChar w:fldCharType="begin"/>
      </w:r>
      <w:r>
        <w:instrText xml:space="preserve"> PAGEREF _Toc81320586 \h </w:instrText>
      </w:r>
      <w:r>
        <w:fldChar w:fldCharType="separate"/>
      </w:r>
      <w:r>
        <w:t>3</w:t>
      </w:r>
      <w:r>
        <w:fldChar w:fldCharType="end"/>
      </w:r>
    </w:p>
    <w:p w14:paraId="6DE29FBC" w14:textId="77777777" w:rsidR="00C25752" w:rsidRDefault="00C25752">
      <w:pPr>
        <w:pStyle w:val="TOC3"/>
        <w:rPr>
          <w:rFonts w:asciiTheme="minorHAnsi" w:eastAsiaTheme="minorEastAsia" w:hAnsiTheme="minorHAnsi" w:cstheme="minorBidi"/>
          <w:sz w:val="22"/>
          <w:szCs w:val="22"/>
          <w:lang w:eastAsia="en-GB"/>
        </w:rPr>
      </w:pPr>
      <w:r>
        <w:t>Contact persons regarding this document</w:t>
      </w:r>
      <w:r>
        <w:tab/>
      </w:r>
      <w:r>
        <w:fldChar w:fldCharType="begin"/>
      </w:r>
      <w:r>
        <w:instrText xml:space="preserve"> PAGEREF _Toc81320587 \h </w:instrText>
      </w:r>
      <w:r>
        <w:fldChar w:fldCharType="separate"/>
      </w:r>
      <w:r>
        <w:t>3</w:t>
      </w:r>
      <w:r>
        <w:fldChar w:fldCharType="end"/>
      </w:r>
    </w:p>
    <w:p w14:paraId="2A16CFBB" w14:textId="77777777" w:rsidR="00C25752" w:rsidRDefault="00C25752">
      <w:pPr>
        <w:pStyle w:val="TOC3"/>
        <w:rPr>
          <w:rFonts w:asciiTheme="minorHAnsi" w:eastAsiaTheme="minorEastAsia" w:hAnsiTheme="minorHAnsi" w:cstheme="minorBidi"/>
          <w:sz w:val="22"/>
          <w:szCs w:val="22"/>
          <w:lang w:eastAsia="en-GB"/>
        </w:rPr>
      </w:pPr>
      <w:r>
        <w:t>CR Title Colour notation (</w:t>
      </w:r>
      <w:r w:rsidRPr="003B000F">
        <w:rPr>
          <w:b/>
        </w:rPr>
        <w:t>for minutes only</w:t>
      </w:r>
      <w:r>
        <w:t>)</w:t>
      </w:r>
      <w:r>
        <w:tab/>
      </w:r>
      <w:r>
        <w:fldChar w:fldCharType="begin"/>
      </w:r>
      <w:r>
        <w:instrText xml:space="preserve"> PAGEREF _Toc81320588 \h </w:instrText>
      </w:r>
      <w:r>
        <w:fldChar w:fldCharType="separate"/>
      </w:r>
      <w:r>
        <w:t>3</w:t>
      </w:r>
      <w:r>
        <w:fldChar w:fldCharType="end"/>
      </w:r>
    </w:p>
    <w:p w14:paraId="482C0A15" w14:textId="77777777" w:rsidR="00C25752" w:rsidRDefault="00C25752">
      <w:pPr>
        <w:pStyle w:val="TOC3"/>
        <w:rPr>
          <w:rFonts w:asciiTheme="minorHAnsi" w:eastAsiaTheme="minorEastAsia" w:hAnsiTheme="minorHAnsi" w:cstheme="minorBidi"/>
          <w:sz w:val="22"/>
          <w:szCs w:val="22"/>
          <w:lang w:eastAsia="en-GB"/>
        </w:rPr>
      </w:pPr>
      <w:r>
        <w:t>MWG Members for SR2022</w:t>
      </w:r>
      <w:r>
        <w:tab/>
      </w:r>
      <w:r>
        <w:fldChar w:fldCharType="begin"/>
      </w:r>
      <w:r>
        <w:instrText xml:space="preserve"> PAGEREF _Toc81320589 \h </w:instrText>
      </w:r>
      <w:r>
        <w:fldChar w:fldCharType="separate"/>
      </w:r>
      <w:r>
        <w:t>4</w:t>
      </w:r>
      <w:r>
        <w:fldChar w:fldCharType="end"/>
      </w:r>
    </w:p>
    <w:p w14:paraId="5C8B969A" w14:textId="77777777" w:rsidR="00C25752" w:rsidRDefault="00C25752">
      <w:pPr>
        <w:pStyle w:val="TOC1"/>
        <w:rPr>
          <w:rFonts w:asciiTheme="minorHAnsi" w:eastAsiaTheme="minorEastAsia" w:hAnsiTheme="minorHAnsi" w:cstheme="minorBidi"/>
          <w:b w:val="0"/>
          <w:sz w:val="22"/>
          <w:szCs w:val="22"/>
          <w:lang w:eastAsia="en-GB"/>
        </w:rPr>
      </w:pPr>
      <w:r>
        <w:t>2</w:t>
      </w:r>
      <w:r>
        <w:rPr>
          <w:rFonts w:asciiTheme="minorHAnsi" w:eastAsiaTheme="minorEastAsia" w:hAnsiTheme="minorHAnsi" w:cstheme="minorBidi"/>
          <w:b w:val="0"/>
          <w:sz w:val="22"/>
          <w:szCs w:val="22"/>
          <w:lang w:eastAsia="en-GB"/>
        </w:rPr>
        <w:tab/>
      </w:r>
      <w:r>
        <w:t>Overview of User Change requests</w:t>
      </w:r>
      <w:r>
        <w:tab/>
      </w:r>
      <w:r>
        <w:fldChar w:fldCharType="begin"/>
      </w:r>
      <w:r>
        <w:instrText xml:space="preserve"> PAGEREF _Toc81320590 \h </w:instrText>
      </w:r>
      <w:r>
        <w:fldChar w:fldCharType="separate"/>
      </w:r>
      <w:r>
        <w:t>6</w:t>
      </w:r>
      <w:r>
        <w:fldChar w:fldCharType="end"/>
      </w:r>
    </w:p>
    <w:p w14:paraId="721D7D04" w14:textId="77777777" w:rsidR="00C25752" w:rsidRDefault="00C25752">
      <w:pPr>
        <w:pStyle w:val="TOC2"/>
        <w:rPr>
          <w:rFonts w:asciiTheme="minorHAnsi" w:eastAsiaTheme="minorEastAsia" w:hAnsiTheme="minorHAnsi" w:cstheme="minorBidi"/>
          <w:snapToGrid/>
          <w:sz w:val="22"/>
          <w:szCs w:val="22"/>
          <w:lang w:eastAsia="en-GB"/>
        </w:rPr>
      </w:pPr>
      <w:r w:rsidRPr="003B000F">
        <w:rPr>
          <w:rFonts w:ascii="Helvetica" w:hAnsi="Helvetica"/>
          <w:lang w:val="en-US"/>
        </w:rPr>
        <w:t>2.1</w:t>
      </w:r>
      <w:r>
        <w:rPr>
          <w:rFonts w:asciiTheme="minorHAnsi" w:eastAsiaTheme="minorEastAsia" w:hAnsiTheme="minorHAnsi" w:cstheme="minorBidi"/>
          <w:snapToGrid/>
          <w:sz w:val="22"/>
          <w:szCs w:val="22"/>
          <w:lang w:eastAsia="en-GB"/>
        </w:rPr>
        <w:tab/>
      </w:r>
      <w:r w:rsidRPr="003B000F">
        <w:rPr>
          <w:color w:val="FF0000"/>
          <w:lang w:val="en-US"/>
        </w:rPr>
        <w:t>CR 001781: Add ISO 24165 DTI (Digital Token Identifier)</w:t>
      </w:r>
      <w:r>
        <w:tab/>
      </w:r>
      <w:r>
        <w:fldChar w:fldCharType="begin"/>
      </w:r>
      <w:r>
        <w:instrText xml:space="preserve"> PAGEREF _Toc81320591 \h </w:instrText>
      </w:r>
      <w:r>
        <w:fldChar w:fldCharType="separate"/>
      </w:r>
      <w:r>
        <w:t>6</w:t>
      </w:r>
      <w:r>
        <w:fldChar w:fldCharType="end"/>
      </w:r>
    </w:p>
    <w:p w14:paraId="7051F1F2" w14:textId="77777777" w:rsidR="00C25752" w:rsidRDefault="00C25752">
      <w:pPr>
        <w:pStyle w:val="TOC2"/>
        <w:rPr>
          <w:rFonts w:asciiTheme="minorHAnsi" w:eastAsiaTheme="minorEastAsia" w:hAnsiTheme="minorHAnsi" w:cstheme="minorBidi"/>
          <w:snapToGrid/>
          <w:sz w:val="22"/>
          <w:szCs w:val="22"/>
          <w:lang w:eastAsia="en-GB"/>
        </w:rPr>
      </w:pPr>
      <w:r w:rsidRPr="003B000F">
        <w:rPr>
          <w:rFonts w:ascii="Helvetica" w:hAnsi="Helvetica"/>
          <w:lang w:val="en-US"/>
        </w:rPr>
        <w:t>2.2</w:t>
      </w:r>
      <w:r>
        <w:rPr>
          <w:rFonts w:asciiTheme="minorHAnsi" w:eastAsiaTheme="minorEastAsia" w:hAnsiTheme="minorHAnsi" w:cstheme="minorBidi"/>
          <w:snapToGrid/>
          <w:sz w:val="22"/>
          <w:szCs w:val="22"/>
          <w:lang w:eastAsia="en-GB"/>
        </w:rPr>
        <w:tab/>
      </w:r>
      <w:r w:rsidRPr="003B000F">
        <w:rPr>
          <w:color w:val="00B050"/>
          <w:lang w:val="en-US"/>
        </w:rPr>
        <w:t>CR 001782: Add field option to allow for blockchain address/wallet identification</w:t>
      </w:r>
      <w:r>
        <w:tab/>
      </w:r>
      <w:r>
        <w:fldChar w:fldCharType="begin"/>
      </w:r>
      <w:r>
        <w:instrText xml:space="preserve"> PAGEREF _Toc81320592 \h </w:instrText>
      </w:r>
      <w:r>
        <w:fldChar w:fldCharType="separate"/>
      </w:r>
      <w:r>
        <w:t>9</w:t>
      </w:r>
      <w:r>
        <w:fldChar w:fldCharType="end"/>
      </w:r>
    </w:p>
    <w:p w14:paraId="12BBB58C" w14:textId="77777777" w:rsidR="00C25752" w:rsidRDefault="00C25752">
      <w:pPr>
        <w:pStyle w:val="TOC2"/>
        <w:rPr>
          <w:rFonts w:asciiTheme="minorHAnsi" w:eastAsiaTheme="minorEastAsia" w:hAnsiTheme="minorHAnsi" w:cstheme="minorBidi"/>
          <w:snapToGrid/>
          <w:sz w:val="22"/>
          <w:szCs w:val="22"/>
          <w:lang w:eastAsia="en-GB"/>
        </w:rPr>
      </w:pPr>
      <w:r w:rsidRPr="003B000F">
        <w:rPr>
          <w:rFonts w:ascii="Helvetica" w:hAnsi="Helvetica"/>
          <w:lang w:val="en-US"/>
        </w:rPr>
        <w:t>2.3</w:t>
      </w:r>
      <w:r>
        <w:rPr>
          <w:rFonts w:asciiTheme="minorHAnsi" w:eastAsiaTheme="minorEastAsia" w:hAnsiTheme="minorHAnsi" w:cstheme="minorBidi"/>
          <w:snapToGrid/>
          <w:sz w:val="22"/>
          <w:szCs w:val="22"/>
          <w:lang w:eastAsia="en-GB"/>
        </w:rPr>
        <w:tab/>
      </w:r>
      <w:r w:rsidRPr="003B000F">
        <w:rPr>
          <w:color w:val="00B050"/>
          <w:lang w:val="en-US"/>
        </w:rPr>
        <w:t>CR 001783: Add new decimal format option for quantity of financial instrument in units to settle.</w:t>
      </w:r>
      <w:r>
        <w:tab/>
      </w:r>
      <w:r>
        <w:fldChar w:fldCharType="begin"/>
      </w:r>
      <w:r>
        <w:instrText xml:space="preserve"> PAGEREF _Toc81320593 \h </w:instrText>
      </w:r>
      <w:r>
        <w:fldChar w:fldCharType="separate"/>
      </w:r>
      <w:r>
        <w:t>14</w:t>
      </w:r>
      <w:r>
        <w:fldChar w:fldCharType="end"/>
      </w:r>
    </w:p>
    <w:p w14:paraId="46306D3D" w14:textId="77777777" w:rsidR="00C25752" w:rsidRDefault="00C25752">
      <w:pPr>
        <w:pStyle w:val="TOC1"/>
        <w:rPr>
          <w:rFonts w:asciiTheme="minorHAnsi" w:eastAsiaTheme="minorEastAsia" w:hAnsiTheme="minorHAnsi" w:cstheme="minorBidi"/>
          <w:b w:val="0"/>
          <w:sz w:val="22"/>
          <w:szCs w:val="22"/>
          <w:lang w:eastAsia="en-GB"/>
        </w:rPr>
      </w:pPr>
      <w:r>
        <w:t>3</w:t>
      </w:r>
      <w:r>
        <w:rPr>
          <w:rFonts w:asciiTheme="minorHAnsi" w:eastAsiaTheme="minorEastAsia" w:hAnsiTheme="minorHAnsi" w:cstheme="minorBidi"/>
          <w:b w:val="0"/>
          <w:sz w:val="22"/>
          <w:szCs w:val="22"/>
          <w:lang w:eastAsia="en-GB"/>
        </w:rPr>
        <w:tab/>
      </w:r>
      <w:r>
        <w:t>Overview of SWIFT Change requests</w:t>
      </w:r>
      <w:r>
        <w:tab/>
      </w:r>
      <w:r>
        <w:fldChar w:fldCharType="begin"/>
      </w:r>
      <w:r>
        <w:instrText xml:space="preserve"> PAGEREF _Toc81320594 \h </w:instrText>
      </w:r>
      <w:r>
        <w:fldChar w:fldCharType="separate"/>
      </w:r>
      <w:r>
        <w:t>19</w:t>
      </w:r>
      <w:r>
        <w:fldChar w:fldCharType="end"/>
      </w:r>
    </w:p>
    <w:p w14:paraId="4ADB8B89" w14:textId="77777777" w:rsidR="00C25752" w:rsidRDefault="00C25752">
      <w:pPr>
        <w:pStyle w:val="TOC2"/>
        <w:rPr>
          <w:rFonts w:asciiTheme="minorHAnsi" w:eastAsiaTheme="minorEastAsia" w:hAnsiTheme="minorHAnsi" w:cstheme="minorBidi"/>
          <w:snapToGrid/>
          <w:sz w:val="22"/>
          <w:szCs w:val="22"/>
          <w:lang w:eastAsia="en-GB"/>
        </w:rPr>
      </w:pPr>
      <w:r w:rsidRPr="003B000F">
        <w:rPr>
          <w:rFonts w:ascii="Helvetica" w:hAnsi="Helvetica"/>
          <w:lang w:val="en-US"/>
        </w:rPr>
        <w:t>3.1</w:t>
      </w:r>
      <w:r>
        <w:rPr>
          <w:rFonts w:asciiTheme="minorHAnsi" w:eastAsiaTheme="minorEastAsia" w:hAnsiTheme="minorHAnsi" w:cstheme="minorBidi"/>
          <w:snapToGrid/>
          <w:sz w:val="22"/>
          <w:szCs w:val="22"/>
          <w:lang w:eastAsia="en-GB"/>
        </w:rPr>
        <w:tab/>
      </w:r>
      <w:r w:rsidRPr="003B000F">
        <w:rPr>
          <w:color w:val="00B050"/>
          <w:lang w:val="en-US"/>
        </w:rPr>
        <w:t>Additional technical adjustments in the ISO 20022 rules identified during the maintenance (standing change request)</w:t>
      </w:r>
      <w:r>
        <w:tab/>
      </w:r>
      <w:r>
        <w:fldChar w:fldCharType="begin"/>
      </w:r>
      <w:r>
        <w:instrText xml:space="preserve"> PAGEREF _Toc81320595 \h </w:instrText>
      </w:r>
      <w:r>
        <w:fldChar w:fldCharType="separate"/>
      </w:r>
      <w:r>
        <w:t>19</w:t>
      </w:r>
      <w:r>
        <w:fldChar w:fldCharType="end"/>
      </w:r>
    </w:p>
    <w:p w14:paraId="6384E075" w14:textId="77777777" w:rsidR="00D36405" w:rsidRDefault="00734939">
      <w:pPr>
        <w:rPr>
          <w:b/>
          <w:noProof/>
        </w:rPr>
      </w:pPr>
      <w:r>
        <w:rPr>
          <w:noProof/>
        </w:rPr>
        <w:fldChar w:fldCharType="end"/>
      </w:r>
    </w:p>
    <w:p w14:paraId="7BA3D299" w14:textId="77777777" w:rsidR="001B1CE4" w:rsidRPr="003437ED" w:rsidRDefault="001B1CE4"/>
    <w:p w14:paraId="56D33F93" w14:textId="77777777" w:rsidR="00D36405" w:rsidRPr="003437ED" w:rsidRDefault="00D36405" w:rsidP="00EF3FC9">
      <w:pPr>
        <w:sectPr w:rsidR="00D36405" w:rsidRPr="003437ED" w:rsidSect="002E7475">
          <w:headerReference w:type="even" r:id="rId14"/>
          <w:headerReference w:type="default" r:id="rId15"/>
          <w:footerReference w:type="even" r:id="rId16"/>
          <w:footerReference w:type="default" r:id="rId17"/>
          <w:type w:val="continuous"/>
          <w:pgSz w:w="11909" w:h="16834" w:code="9"/>
          <w:pgMar w:top="1418" w:right="1701" w:bottom="1259" w:left="1701" w:header="1418" w:footer="1418" w:gutter="0"/>
          <w:cols w:space="720"/>
        </w:sectPr>
      </w:pPr>
    </w:p>
    <w:p w14:paraId="013ADE52" w14:textId="77777777" w:rsidR="003E323D" w:rsidRDefault="003E323D" w:rsidP="005C78D0">
      <w:pPr>
        <w:pStyle w:val="Heading1"/>
        <w:pageBreakBefore/>
      </w:pPr>
      <w:bookmarkStart w:id="0" w:name="_Toc81320584"/>
      <w:bookmarkStart w:id="1" w:name="_Toc533501210"/>
      <w:r>
        <w:lastRenderedPageBreak/>
        <w:t>Introduction</w:t>
      </w:r>
      <w:bookmarkEnd w:id="0"/>
    </w:p>
    <w:p w14:paraId="4A6FA331" w14:textId="77777777" w:rsidR="009B570E" w:rsidRPr="00391056" w:rsidRDefault="009B570E" w:rsidP="00DB1E5A">
      <w:pPr>
        <w:pStyle w:val="StyleHeading3TSBTHREEComplexArial10pt"/>
      </w:pPr>
      <w:bookmarkStart w:id="2" w:name="_Toc74843780"/>
      <w:bookmarkStart w:id="3" w:name="_Toc43736073"/>
      <w:bookmarkStart w:id="4" w:name="_Toc517882840"/>
      <w:bookmarkStart w:id="5" w:name="_Toc486417059"/>
      <w:bookmarkStart w:id="6" w:name="_Toc454978612"/>
      <w:bookmarkStart w:id="7" w:name="_Toc423006173"/>
      <w:bookmarkStart w:id="8" w:name="_Toc421637188"/>
      <w:bookmarkStart w:id="9" w:name="_Toc391915500"/>
      <w:bookmarkStart w:id="10" w:name="_Toc372273056"/>
      <w:bookmarkStart w:id="11" w:name="_Toc297884212"/>
      <w:bookmarkStart w:id="12" w:name="_Toc297817437"/>
      <w:bookmarkStart w:id="13" w:name="_Toc81320585"/>
      <w:r w:rsidRPr="00391056">
        <w:t>Standards Illustrations in this document</w:t>
      </w:r>
      <w:bookmarkEnd w:id="2"/>
      <w:bookmarkEnd w:id="3"/>
      <w:bookmarkEnd w:id="4"/>
      <w:bookmarkEnd w:id="5"/>
      <w:bookmarkEnd w:id="6"/>
      <w:bookmarkEnd w:id="7"/>
      <w:bookmarkEnd w:id="8"/>
      <w:bookmarkEnd w:id="9"/>
      <w:bookmarkEnd w:id="10"/>
      <w:bookmarkEnd w:id="11"/>
      <w:bookmarkEnd w:id="12"/>
      <w:bookmarkEnd w:id="13"/>
    </w:p>
    <w:p w14:paraId="37D45982" w14:textId="77777777" w:rsidR="009B570E" w:rsidRDefault="009B570E" w:rsidP="009B570E">
      <w:pPr>
        <w:rPr>
          <w:rFonts w:cs="Arial"/>
        </w:rPr>
      </w:pPr>
      <w:r>
        <w:rPr>
          <w:rFonts w:cs="Arial"/>
        </w:rPr>
        <w:t>Standards illustrations are provided by SWIFT Standards. They are not part of the original request.</w:t>
      </w:r>
    </w:p>
    <w:p w14:paraId="687A92D6" w14:textId="77777777" w:rsidR="009B570E" w:rsidRDefault="009B570E" w:rsidP="009B570E">
      <w:pPr>
        <w:rPr>
          <w:rFonts w:cs="Arial"/>
        </w:rPr>
      </w:pPr>
      <w:r>
        <w:rPr>
          <w:rFonts w:cs="Arial"/>
        </w:rPr>
        <w:t xml:space="preserve">Any standard illustrations (rules, codes, qualifiers, wordings) are </w:t>
      </w:r>
      <w:r>
        <w:rPr>
          <w:rFonts w:cs="Arial"/>
          <w:b/>
          <w:bCs/>
          <w:u w:val="single"/>
        </w:rPr>
        <w:t>only for illustration purposes</w:t>
      </w:r>
      <w:r>
        <w:rPr>
          <w:rFonts w:cs="Arial"/>
        </w:rPr>
        <w:t xml:space="preserve">. It does not mean SWIFT Standards is in agreement with the maintenance request or that the final standards solutions (for accepted maintenance requests) will be as shown in this document. </w:t>
      </w:r>
    </w:p>
    <w:p w14:paraId="416007F0" w14:textId="77777777" w:rsidR="009B570E" w:rsidRDefault="009B570E" w:rsidP="009B570E">
      <w:pPr>
        <w:rPr>
          <w:rFonts w:cs="Arial"/>
        </w:rPr>
      </w:pPr>
      <w:r>
        <w:rPr>
          <w:rFonts w:cs="Arial"/>
        </w:rPr>
        <w:t>The MT Standards Release Guide (+ potential erratum) and the ISO 20022 message definition reports are the ONLY source of reliable information based on which implementation of changes should be made. Any other documentation (including this one) is subject to change.</w:t>
      </w:r>
    </w:p>
    <w:p w14:paraId="1C1D671E" w14:textId="77777777" w:rsidR="009B570E" w:rsidRPr="00391056" w:rsidRDefault="009B570E" w:rsidP="00DB1E5A">
      <w:pPr>
        <w:pStyle w:val="StyleHeading3TSBTHREEComplexArial10pt"/>
      </w:pPr>
      <w:bookmarkStart w:id="14" w:name="_Toc74843781"/>
      <w:bookmarkStart w:id="15" w:name="_Toc43736074"/>
      <w:bookmarkStart w:id="16" w:name="_Toc517882841"/>
      <w:bookmarkStart w:id="17" w:name="_Toc486417060"/>
      <w:bookmarkStart w:id="18" w:name="_Toc454978613"/>
      <w:bookmarkStart w:id="19" w:name="_Toc423006174"/>
      <w:bookmarkStart w:id="20" w:name="_Toc421637189"/>
      <w:bookmarkStart w:id="21" w:name="_Toc391915501"/>
      <w:bookmarkStart w:id="22" w:name="_Toc372273057"/>
      <w:bookmarkStart w:id="23" w:name="_Toc304198731"/>
      <w:bookmarkStart w:id="24" w:name="_Toc335401746"/>
      <w:bookmarkStart w:id="25" w:name="_Toc81320586"/>
      <w:r w:rsidRPr="00391056">
        <w:t>SR 2022 change requests</w:t>
      </w:r>
      <w:bookmarkEnd w:id="14"/>
      <w:bookmarkEnd w:id="15"/>
      <w:bookmarkEnd w:id="16"/>
      <w:bookmarkEnd w:id="17"/>
      <w:bookmarkEnd w:id="18"/>
      <w:bookmarkEnd w:id="19"/>
      <w:bookmarkEnd w:id="20"/>
      <w:bookmarkEnd w:id="21"/>
      <w:bookmarkEnd w:id="22"/>
      <w:bookmarkEnd w:id="23"/>
      <w:bookmarkEnd w:id="24"/>
      <w:bookmarkEnd w:id="25"/>
    </w:p>
    <w:p w14:paraId="2F09B713" w14:textId="77777777" w:rsidR="009B570E" w:rsidRDefault="009B570E" w:rsidP="009B570E">
      <w:pPr>
        <w:rPr>
          <w:rFonts w:cs="Arial"/>
        </w:rPr>
      </w:pPr>
      <w:r>
        <w:rPr>
          <w:rFonts w:cs="Arial"/>
        </w:rPr>
        <w:t xml:space="preserve">This document contains all Common Cat 5 MT/MX CRs and equivalent MX messages investigated this year for implementation in SR 2022. </w:t>
      </w:r>
    </w:p>
    <w:p w14:paraId="22C13131" w14:textId="77777777" w:rsidR="009B570E" w:rsidRDefault="009B570E" w:rsidP="009B570E">
      <w:pPr>
        <w:rPr>
          <w:rFonts w:cs="Arial"/>
        </w:rPr>
      </w:pPr>
      <w:r>
        <w:rPr>
          <w:rFonts w:cs="Arial"/>
        </w:rPr>
        <w:t>The requests originator is indicated as follows:</w:t>
      </w:r>
    </w:p>
    <w:p w14:paraId="6888DDBE" w14:textId="77777777" w:rsidR="009B570E" w:rsidRDefault="009B570E" w:rsidP="009B570E">
      <w:pPr>
        <w:numPr>
          <w:ilvl w:val="1"/>
          <w:numId w:val="14"/>
        </w:numPr>
        <w:spacing w:before="0" w:after="60"/>
        <w:ind w:left="720"/>
        <w:jc w:val="both"/>
        <w:rPr>
          <w:rFonts w:cs="Arial"/>
        </w:rPr>
      </w:pPr>
      <w:r>
        <w:rPr>
          <w:rFonts w:cs="Arial"/>
        </w:rPr>
        <w:t>Requesting Country; Country code of requesting NMPG or UG; eg. BE</w:t>
      </w:r>
    </w:p>
    <w:p w14:paraId="65AFC406" w14:textId="77777777" w:rsidR="009B570E" w:rsidRDefault="009B570E" w:rsidP="009B570E">
      <w:pPr>
        <w:numPr>
          <w:ilvl w:val="1"/>
          <w:numId w:val="14"/>
        </w:numPr>
        <w:spacing w:before="0" w:after="60"/>
        <w:ind w:left="720"/>
        <w:jc w:val="both"/>
        <w:rPr>
          <w:rFonts w:cs="Arial"/>
        </w:rPr>
      </w:pPr>
      <w:r>
        <w:rPr>
          <w:rFonts w:cs="Arial"/>
        </w:rPr>
        <w:t>Requesting Group: a SWIFT User Group or a National (Securities) Market Practice Group with the acknowledgement of the UGC or Recognized industry group eg. SMPG (the global Securities Market Practice Group)</w:t>
      </w:r>
    </w:p>
    <w:p w14:paraId="22FFF9A4" w14:textId="77777777" w:rsidR="009B570E" w:rsidRPr="00391056" w:rsidRDefault="009B570E" w:rsidP="00DB1E5A">
      <w:pPr>
        <w:pStyle w:val="StyleHeading3TSBTHREEComplexArial10pt"/>
      </w:pPr>
      <w:bookmarkStart w:id="26" w:name="_Toc74843783"/>
      <w:bookmarkStart w:id="27" w:name="_Toc43736076"/>
      <w:bookmarkStart w:id="28" w:name="_Toc517882843"/>
      <w:bookmarkStart w:id="29" w:name="_Toc486417062"/>
      <w:bookmarkStart w:id="30" w:name="_Toc454978615"/>
      <w:bookmarkStart w:id="31" w:name="_Toc423006176"/>
      <w:bookmarkStart w:id="32" w:name="_Toc421637191"/>
      <w:bookmarkStart w:id="33" w:name="_Toc391915503"/>
      <w:bookmarkStart w:id="34" w:name="_Toc372273059"/>
      <w:bookmarkStart w:id="35" w:name="_Toc304198733"/>
      <w:bookmarkStart w:id="36" w:name="_Toc335401748"/>
      <w:bookmarkStart w:id="37" w:name="_Toc81320587"/>
      <w:r w:rsidRPr="00391056">
        <w:t>Contact persons regarding this document</w:t>
      </w:r>
      <w:bookmarkEnd w:id="26"/>
      <w:bookmarkEnd w:id="27"/>
      <w:bookmarkEnd w:id="28"/>
      <w:bookmarkEnd w:id="29"/>
      <w:bookmarkEnd w:id="30"/>
      <w:bookmarkEnd w:id="31"/>
      <w:bookmarkEnd w:id="32"/>
      <w:bookmarkEnd w:id="33"/>
      <w:bookmarkEnd w:id="34"/>
      <w:bookmarkEnd w:id="35"/>
      <w:bookmarkEnd w:id="36"/>
      <w:bookmarkEnd w:id="37"/>
    </w:p>
    <w:p w14:paraId="5118CBCA" w14:textId="77777777" w:rsidR="009B570E" w:rsidRDefault="009B570E" w:rsidP="009B570E">
      <w:r>
        <w:t xml:space="preserve">Karine Taquet - SWIFT Standards, </w:t>
      </w:r>
      <w:hyperlink r:id="rId18" w:history="1">
        <w:r w:rsidRPr="00212C70">
          <w:rPr>
            <w:rStyle w:val="Hyperlink"/>
          </w:rPr>
          <w:t>Karine.TAQUET@swift.com</w:t>
        </w:r>
      </w:hyperlink>
      <w:r>
        <w:t xml:space="preserve"> </w:t>
      </w:r>
    </w:p>
    <w:p w14:paraId="3F4EDB9A" w14:textId="77777777" w:rsidR="009B570E" w:rsidRDefault="009B570E" w:rsidP="009B570E">
      <w:r>
        <w:t xml:space="preserve">Alexandre Hotat – SWIFT Standards, </w:t>
      </w:r>
      <w:hyperlink r:id="rId19" w:history="1">
        <w:r w:rsidRPr="00212C70">
          <w:rPr>
            <w:rStyle w:val="Hyperlink"/>
          </w:rPr>
          <w:t>Alexandre.HOTAT@swift.com</w:t>
        </w:r>
      </w:hyperlink>
      <w:r>
        <w:t xml:space="preserve"> </w:t>
      </w:r>
    </w:p>
    <w:p w14:paraId="4F4B66E8" w14:textId="77777777" w:rsidR="009B570E" w:rsidRPr="00391056" w:rsidRDefault="009B570E" w:rsidP="009B570E">
      <w:pPr>
        <w:rPr>
          <w:rStyle w:val="Hyperlink"/>
          <w:lang w:val="fr-BE"/>
        </w:rPr>
      </w:pPr>
      <w:r w:rsidRPr="00391056">
        <w:rPr>
          <w:lang w:val="fr-BE"/>
        </w:rPr>
        <w:t xml:space="preserve">Jacques Littré – SWIFT Standards; </w:t>
      </w:r>
      <w:hyperlink r:id="rId20" w:history="1">
        <w:r w:rsidR="00530F8E" w:rsidRPr="00391056">
          <w:rPr>
            <w:rStyle w:val="Hyperlink"/>
            <w:lang w:val="fr-BE"/>
          </w:rPr>
          <w:t>jacques.LITTRE@swift.com</w:t>
        </w:r>
      </w:hyperlink>
    </w:p>
    <w:p w14:paraId="1AB7A275" w14:textId="77777777" w:rsidR="00DB7AC6" w:rsidRDefault="00DB7AC6" w:rsidP="00DB7AC6">
      <w:pPr>
        <w:pStyle w:val="StyleHeading3TSBTHREEComplexArial10pt"/>
      </w:pPr>
      <w:bookmarkStart w:id="38" w:name="_Toc335401747"/>
      <w:bookmarkStart w:id="39" w:name="_Toc304198732"/>
      <w:bookmarkStart w:id="40" w:name="_Toc372273058"/>
      <w:bookmarkStart w:id="41" w:name="_Toc391915502"/>
      <w:bookmarkStart w:id="42" w:name="_Toc421637190"/>
      <w:bookmarkStart w:id="43" w:name="_Toc423006175"/>
      <w:bookmarkStart w:id="44" w:name="_Toc454978614"/>
      <w:bookmarkStart w:id="45" w:name="_Toc486417061"/>
      <w:bookmarkStart w:id="46" w:name="_Toc517882842"/>
      <w:bookmarkStart w:id="47" w:name="_Toc43736075"/>
      <w:bookmarkStart w:id="48" w:name="_Toc81298244"/>
      <w:bookmarkStart w:id="49" w:name="_Toc81320588"/>
      <w:r>
        <w:t>CR Title Colour notation</w:t>
      </w:r>
      <w:bookmarkEnd w:id="38"/>
      <w:bookmarkEnd w:id="39"/>
      <w:bookmarkEnd w:id="40"/>
      <w:r>
        <w:t xml:space="preserve"> (</w:t>
      </w:r>
      <w:r w:rsidRPr="00E9309F">
        <w:rPr>
          <w:b/>
        </w:rPr>
        <w:t>for minutes</w:t>
      </w:r>
      <w:r>
        <w:rPr>
          <w:rStyle w:val="FootnoteReference"/>
          <w:b/>
        </w:rPr>
        <w:footnoteReference w:id="1"/>
      </w:r>
      <w:r w:rsidRPr="00E9309F">
        <w:rPr>
          <w:b/>
        </w:rPr>
        <w:t xml:space="preserve"> only</w:t>
      </w:r>
      <w:r>
        <w:t>)</w:t>
      </w:r>
      <w:bookmarkEnd w:id="41"/>
      <w:bookmarkEnd w:id="42"/>
      <w:bookmarkEnd w:id="43"/>
      <w:bookmarkEnd w:id="44"/>
      <w:bookmarkEnd w:id="45"/>
      <w:bookmarkEnd w:id="46"/>
      <w:bookmarkEnd w:id="47"/>
      <w:bookmarkEnd w:id="48"/>
      <w:bookmarkEnd w:id="49"/>
    </w:p>
    <w:p w14:paraId="11E0239F" w14:textId="77777777" w:rsidR="00DB7AC6" w:rsidRDefault="00DB7AC6" w:rsidP="00DB7AC6">
      <w:r>
        <w:t xml:space="preserve">In </w:t>
      </w:r>
      <w:r>
        <w:rPr>
          <w:color w:val="00B050"/>
        </w:rPr>
        <w:t>GREEN</w:t>
      </w:r>
      <w:r>
        <w:t xml:space="preserve"> are items that are approved or approved with comments or approved with alternative solution. </w:t>
      </w:r>
    </w:p>
    <w:p w14:paraId="5EC33851" w14:textId="77777777" w:rsidR="00DB7AC6" w:rsidRDefault="00DB7AC6" w:rsidP="00DB7AC6">
      <w:r>
        <w:t xml:space="preserve">In </w:t>
      </w:r>
      <w:r>
        <w:rPr>
          <w:color w:val="FF0000"/>
        </w:rPr>
        <w:t>RED</w:t>
      </w:r>
      <w:r>
        <w:t xml:space="preserve"> are items that are rejected, withdrawn or linked to agreed items </w:t>
      </w:r>
    </w:p>
    <w:p w14:paraId="0254660E" w14:textId="77777777" w:rsidR="00DB7AC6" w:rsidRDefault="00DB7AC6" w:rsidP="00DB7AC6">
      <w:pPr>
        <w:rPr>
          <w:rFonts w:cs="Arial"/>
        </w:rPr>
      </w:pPr>
      <w:r>
        <w:t xml:space="preserve">In </w:t>
      </w:r>
      <w:r w:rsidRPr="00B94644">
        <w:rPr>
          <w:b/>
          <w:color w:val="808080" w:themeColor="background1" w:themeShade="80"/>
        </w:rPr>
        <w:t>GREY</w:t>
      </w:r>
      <w:r w:rsidRPr="00B94644">
        <w:rPr>
          <w:color w:val="808080" w:themeColor="background1" w:themeShade="80"/>
        </w:rPr>
        <w:t xml:space="preserve"> </w:t>
      </w:r>
      <w:r>
        <w:t>are items that are postponed for review and implementation at the next release.</w:t>
      </w:r>
    </w:p>
    <w:p w14:paraId="7ADBC667" w14:textId="77777777" w:rsidR="005D2B80" w:rsidRPr="00DB7AC6" w:rsidRDefault="005D2B80" w:rsidP="009B570E">
      <w:pPr>
        <w:rPr>
          <w:color w:val="0000FF"/>
          <w:u w:val="single"/>
        </w:rPr>
      </w:pPr>
    </w:p>
    <w:p w14:paraId="5C575AC6" w14:textId="77777777" w:rsidR="00DB7AC6" w:rsidRDefault="00DB7AC6">
      <w:pPr>
        <w:suppressAutoHyphens w:val="0"/>
        <w:spacing w:before="0" w:after="0"/>
        <w:rPr>
          <w:sz w:val="22"/>
          <w:u w:val="single"/>
        </w:rPr>
      </w:pPr>
      <w:bookmarkStart w:id="50" w:name="_Toc372273060"/>
      <w:bookmarkStart w:id="51" w:name="_Toc304198734"/>
      <w:bookmarkStart w:id="52" w:name="_Toc335401749"/>
      <w:bookmarkStart w:id="53" w:name="_Toc517882844"/>
      <w:bookmarkStart w:id="54" w:name="_Toc486417063"/>
      <w:bookmarkStart w:id="55" w:name="_Toc454978616"/>
      <w:bookmarkStart w:id="56" w:name="_Toc423006177"/>
      <w:bookmarkStart w:id="57" w:name="_Toc421637192"/>
      <w:bookmarkStart w:id="58" w:name="_Toc391915504"/>
      <w:bookmarkStart w:id="59" w:name="_Toc43736077"/>
      <w:bookmarkStart w:id="60" w:name="_Toc74843784"/>
      <w:r>
        <w:rPr>
          <w:sz w:val="22"/>
          <w:u w:val="single"/>
        </w:rPr>
        <w:br w:type="page"/>
      </w:r>
    </w:p>
    <w:p w14:paraId="1E424A5A" w14:textId="77777777" w:rsidR="009B570E" w:rsidRPr="00391056" w:rsidRDefault="009B570E" w:rsidP="00DB1E5A">
      <w:pPr>
        <w:pStyle w:val="StyleHeading3TSBTHREEComplexArial10pt"/>
      </w:pPr>
      <w:bookmarkStart w:id="61" w:name="_Toc81320589"/>
      <w:r w:rsidRPr="00391056">
        <w:lastRenderedPageBreak/>
        <w:t xml:space="preserve">MWG </w:t>
      </w:r>
      <w:bookmarkEnd w:id="50"/>
      <w:bookmarkEnd w:id="51"/>
      <w:bookmarkEnd w:id="52"/>
      <w:r w:rsidRPr="00391056">
        <w:t>Members for SR20</w:t>
      </w:r>
      <w:bookmarkEnd w:id="53"/>
      <w:bookmarkEnd w:id="54"/>
      <w:bookmarkEnd w:id="55"/>
      <w:bookmarkEnd w:id="56"/>
      <w:bookmarkEnd w:id="57"/>
      <w:bookmarkEnd w:id="58"/>
      <w:r w:rsidRPr="00391056">
        <w:t>2</w:t>
      </w:r>
      <w:bookmarkEnd w:id="59"/>
      <w:r w:rsidRPr="00391056">
        <w:t>2</w:t>
      </w:r>
      <w:bookmarkEnd w:id="60"/>
      <w:bookmarkEnd w:id="61"/>
    </w:p>
    <w:p w14:paraId="702B322A" w14:textId="77777777" w:rsidR="009B570E" w:rsidRDefault="009B570E" w:rsidP="009B570E">
      <w:bookmarkStart w:id="62" w:name="_Toc302745946"/>
      <w:r>
        <w:t>The following people are part of the Common Cat 5 MWG for SR202</w:t>
      </w:r>
      <w:r w:rsidR="00AC5111">
        <w:t>2</w:t>
      </w:r>
      <w:r>
        <w:t>.</w:t>
      </w:r>
      <w:bookmarkEnd w:id="62"/>
    </w:p>
    <w:tbl>
      <w:tblPr>
        <w:tblpPr w:leftFromText="180" w:rightFromText="180" w:vertAnchor="text" w:horzAnchor="margin" w:tblpX="-10" w:tblpY="201"/>
        <w:tblW w:w="8755" w:type="dxa"/>
        <w:tblLayout w:type="fixed"/>
        <w:tblCellMar>
          <w:left w:w="0" w:type="dxa"/>
          <w:right w:w="0" w:type="dxa"/>
        </w:tblCellMar>
        <w:tblLook w:val="04A0" w:firstRow="1" w:lastRow="0" w:firstColumn="1" w:lastColumn="0" w:noHBand="0" w:noVBand="1"/>
      </w:tblPr>
      <w:tblGrid>
        <w:gridCol w:w="10"/>
        <w:gridCol w:w="4209"/>
        <w:gridCol w:w="307"/>
        <w:gridCol w:w="3969"/>
        <w:gridCol w:w="260"/>
      </w:tblGrid>
      <w:tr w:rsidR="009B570E" w14:paraId="37C79CEA" w14:textId="77777777" w:rsidTr="00391056">
        <w:trPr>
          <w:gridBefore w:val="1"/>
          <w:gridAfter w:val="1"/>
          <w:wBefore w:w="10" w:type="dxa"/>
          <w:wAfter w:w="260" w:type="dxa"/>
          <w:trHeight w:val="105"/>
        </w:trPr>
        <w:tc>
          <w:tcPr>
            <w:tcW w:w="4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4305C6F" w14:textId="77777777" w:rsidR="009B570E" w:rsidRDefault="009B570E" w:rsidP="00B80A8C">
            <w:pPr>
              <w:spacing w:before="0" w:after="0"/>
              <w:jc w:val="center"/>
              <w:rPr>
                <w:rFonts w:cs="Arial"/>
                <w:b/>
                <w:bCs/>
                <w:sz w:val="22"/>
                <w:szCs w:val="22"/>
              </w:rPr>
            </w:pPr>
            <w:r>
              <w:rPr>
                <w:b/>
                <w:bCs/>
              </w:rPr>
              <w:t>CA Maintenance working group members</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56ECD0" w14:textId="77777777" w:rsidR="009B570E" w:rsidRDefault="009B570E" w:rsidP="00B80A8C">
            <w:pPr>
              <w:spacing w:before="0" w:after="0"/>
              <w:jc w:val="center"/>
              <w:rPr>
                <w:b/>
                <w:bCs/>
                <w:sz w:val="22"/>
                <w:szCs w:val="22"/>
              </w:rPr>
            </w:pPr>
            <w:r>
              <w:rPr>
                <w:b/>
                <w:bCs/>
              </w:rPr>
              <w:t>Representing</w:t>
            </w:r>
          </w:p>
        </w:tc>
      </w:tr>
      <w:tr w:rsidR="009B570E" w14:paraId="71E4E803" w14:textId="77777777" w:rsidTr="00391056">
        <w:trPr>
          <w:gridBefore w:val="1"/>
          <w:gridAfter w:val="1"/>
          <w:wBefore w:w="10" w:type="dxa"/>
          <w:wAfter w:w="260" w:type="dxa"/>
          <w:trHeight w:val="199"/>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DB7D11" w14:textId="77777777" w:rsidR="009B570E" w:rsidRDefault="009B570E" w:rsidP="00B80A8C">
            <w:pPr>
              <w:pStyle w:val="Default"/>
              <w:rPr>
                <w:rFonts w:ascii="Arial" w:hAnsi="Arial" w:cs="Arial"/>
                <w:color w:val="auto"/>
                <w:sz w:val="20"/>
                <w:szCs w:val="20"/>
                <w:lang w:val="fr-BE" w:eastAsia="en-US"/>
              </w:rPr>
            </w:pPr>
            <w:r>
              <w:rPr>
                <w:rFonts w:ascii="Arial" w:hAnsi="Arial" w:cs="Arial"/>
                <w:bCs/>
                <w:color w:val="auto"/>
                <w:sz w:val="20"/>
                <w:szCs w:val="20"/>
              </w:rPr>
              <w:t>Priscilla Ferri de Barros</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225A00FE" w14:textId="77777777" w:rsidR="009B570E" w:rsidRDefault="009B570E" w:rsidP="00B80A8C">
            <w:pPr>
              <w:pStyle w:val="Default"/>
              <w:rPr>
                <w:rFonts w:ascii="Arial" w:hAnsi="Arial" w:cs="Arial"/>
                <w:color w:val="auto"/>
                <w:sz w:val="20"/>
                <w:szCs w:val="20"/>
                <w:lang w:eastAsia="en-US"/>
              </w:rPr>
            </w:pPr>
            <w:r>
              <w:rPr>
                <w:rFonts w:ascii="Arial" w:hAnsi="Arial" w:cs="Arial"/>
                <w:color w:val="auto"/>
                <w:sz w:val="20"/>
                <w:szCs w:val="20"/>
              </w:rPr>
              <w:t>AU</w:t>
            </w:r>
          </w:p>
        </w:tc>
      </w:tr>
      <w:tr w:rsidR="009B570E" w14:paraId="5C20704E" w14:textId="77777777" w:rsidTr="00391056">
        <w:trPr>
          <w:gridBefore w:val="1"/>
          <w:gridAfter w:val="1"/>
          <w:wBefore w:w="10" w:type="dxa"/>
          <w:wAfter w:w="260" w:type="dxa"/>
          <w:trHeight w:val="105"/>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A5AFD3" w14:textId="77777777" w:rsidR="009B570E" w:rsidRDefault="009B570E" w:rsidP="00B80A8C">
            <w:pPr>
              <w:pStyle w:val="Default"/>
              <w:rPr>
                <w:rFonts w:ascii="Arial" w:hAnsi="Arial" w:cs="Arial"/>
                <w:color w:val="auto"/>
                <w:sz w:val="20"/>
                <w:szCs w:val="20"/>
                <w:lang w:val="fr-BE" w:eastAsia="en-US"/>
              </w:rPr>
            </w:pPr>
            <w:r>
              <w:rPr>
                <w:rFonts w:ascii="Arial" w:hAnsi="Arial" w:cs="Arial"/>
                <w:bCs/>
                <w:color w:val="auto"/>
                <w:sz w:val="20"/>
                <w:szCs w:val="20"/>
              </w:rPr>
              <w:t>Véronique Peeters</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705731DA" w14:textId="77777777" w:rsidR="009B570E" w:rsidRDefault="009B570E" w:rsidP="00B80A8C">
            <w:pPr>
              <w:pStyle w:val="Default"/>
              <w:rPr>
                <w:rFonts w:ascii="Arial" w:hAnsi="Arial" w:cs="Arial"/>
                <w:color w:val="auto"/>
                <w:sz w:val="20"/>
                <w:szCs w:val="20"/>
                <w:lang w:eastAsia="en-US"/>
              </w:rPr>
            </w:pPr>
            <w:r>
              <w:rPr>
                <w:rFonts w:ascii="Arial" w:hAnsi="Arial" w:cs="Arial"/>
                <w:color w:val="auto"/>
                <w:sz w:val="20"/>
                <w:szCs w:val="20"/>
              </w:rPr>
              <w:t>BE</w:t>
            </w:r>
          </w:p>
        </w:tc>
      </w:tr>
      <w:tr w:rsidR="009B570E" w14:paraId="0F05D996" w14:textId="77777777" w:rsidTr="00391056">
        <w:trPr>
          <w:gridBefore w:val="1"/>
          <w:gridAfter w:val="1"/>
          <w:wBefore w:w="10" w:type="dxa"/>
          <w:wAfter w:w="260" w:type="dxa"/>
          <w:trHeight w:val="105"/>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8140C4" w14:textId="77777777" w:rsidR="009B570E" w:rsidRDefault="009B570E" w:rsidP="00B80A8C">
            <w:pPr>
              <w:pStyle w:val="Default"/>
              <w:rPr>
                <w:rFonts w:ascii="Arial" w:hAnsi="Arial" w:cs="Arial"/>
                <w:color w:val="auto"/>
                <w:sz w:val="20"/>
                <w:szCs w:val="20"/>
                <w:lang w:eastAsia="en-US"/>
              </w:rPr>
            </w:pPr>
            <w:r>
              <w:rPr>
                <w:rFonts w:ascii="Arial" w:hAnsi="Arial" w:cs="Arial"/>
                <w:bCs/>
                <w:color w:val="auto"/>
                <w:sz w:val="20"/>
                <w:szCs w:val="20"/>
              </w:rPr>
              <w:t>Michael Blumer</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709E96A3" w14:textId="77777777" w:rsidR="009B570E" w:rsidRDefault="009B570E" w:rsidP="00B80A8C">
            <w:pPr>
              <w:pStyle w:val="Default"/>
              <w:rPr>
                <w:rFonts w:ascii="Arial" w:hAnsi="Arial" w:cs="Arial"/>
                <w:color w:val="auto"/>
                <w:sz w:val="20"/>
                <w:szCs w:val="20"/>
                <w:lang w:val="fr-BE" w:eastAsia="en-US"/>
              </w:rPr>
            </w:pPr>
            <w:r>
              <w:rPr>
                <w:rFonts w:ascii="Arial" w:hAnsi="Arial" w:cs="Arial"/>
                <w:color w:val="auto"/>
                <w:sz w:val="20"/>
                <w:szCs w:val="20"/>
                <w:lang w:val="fr-BE" w:eastAsia="en-US"/>
              </w:rPr>
              <w:t>CH</w:t>
            </w:r>
          </w:p>
        </w:tc>
      </w:tr>
      <w:tr w:rsidR="009B570E" w14:paraId="2BBB4653" w14:textId="77777777" w:rsidTr="00391056">
        <w:trPr>
          <w:gridBefore w:val="1"/>
          <w:gridAfter w:val="1"/>
          <w:wBefore w:w="10" w:type="dxa"/>
          <w:wAfter w:w="260" w:type="dxa"/>
          <w:trHeight w:val="105"/>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791865" w14:textId="77777777" w:rsidR="009B570E" w:rsidRDefault="009B570E" w:rsidP="00B80A8C">
            <w:pPr>
              <w:pStyle w:val="Default"/>
              <w:rPr>
                <w:rFonts w:ascii="Arial" w:hAnsi="Arial" w:cs="Arial"/>
                <w:color w:val="auto"/>
                <w:sz w:val="20"/>
                <w:szCs w:val="20"/>
                <w:lang w:val="fr-BE" w:eastAsia="en-US"/>
              </w:rPr>
            </w:pPr>
            <w:r>
              <w:rPr>
                <w:rFonts w:ascii="Arial" w:hAnsi="Arial" w:cs="Arial"/>
                <w:bCs/>
                <w:color w:val="auto"/>
                <w:sz w:val="20"/>
                <w:szCs w:val="20"/>
              </w:rPr>
              <w:t>Daniel Schäfer</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36A9D0C7" w14:textId="77777777" w:rsidR="009B570E" w:rsidRDefault="009B570E" w:rsidP="00B80A8C">
            <w:pPr>
              <w:pStyle w:val="Default"/>
              <w:rPr>
                <w:rFonts w:ascii="Arial" w:hAnsi="Arial" w:cs="Arial"/>
                <w:color w:val="auto"/>
                <w:sz w:val="20"/>
                <w:szCs w:val="20"/>
                <w:lang w:eastAsia="en-US"/>
              </w:rPr>
            </w:pPr>
            <w:r>
              <w:rPr>
                <w:rFonts w:ascii="Arial" w:hAnsi="Arial" w:cs="Arial"/>
                <w:color w:val="auto"/>
                <w:sz w:val="20"/>
                <w:szCs w:val="20"/>
                <w:lang w:eastAsia="en-US"/>
              </w:rPr>
              <w:t>DE</w:t>
            </w:r>
          </w:p>
        </w:tc>
      </w:tr>
      <w:tr w:rsidR="009B570E" w14:paraId="606093D7" w14:textId="77777777" w:rsidTr="00391056">
        <w:trPr>
          <w:gridBefore w:val="1"/>
          <w:gridAfter w:val="1"/>
          <w:wBefore w:w="10" w:type="dxa"/>
          <w:wAfter w:w="260" w:type="dxa"/>
          <w:trHeight w:val="105"/>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85A46F" w14:textId="77777777" w:rsidR="009B570E" w:rsidRDefault="009B570E" w:rsidP="00B80A8C">
            <w:pPr>
              <w:pStyle w:val="Default"/>
              <w:rPr>
                <w:rFonts w:ascii="Arial" w:hAnsi="Arial" w:cs="Arial"/>
                <w:color w:val="auto"/>
                <w:sz w:val="20"/>
                <w:szCs w:val="20"/>
                <w:lang w:val="fr-BE" w:eastAsia="en-US"/>
              </w:rPr>
            </w:pPr>
            <w:r>
              <w:rPr>
                <w:rFonts w:ascii="Arial" w:hAnsi="Arial" w:cs="Arial"/>
                <w:color w:val="auto"/>
                <w:sz w:val="20"/>
                <w:szCs w:val="20"/>
              </w:rPr>
              <w:t>Jean-Pierre Klak</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04021EB4" w14:textId="77777777" w:rsidR="009B570E" w:rsidRDefault="009B570E" w:rsidP="00B80A8C">
            <w:pPr>
              <w:pStyle w:val="Default"/>
              <w:rPr>
                <w:rFonts w:ascii="Arial" w:hAnsi="Arial" w:cs="Arial"/>
                <w:color w:val="auto"/>
                <w:sz w:val="20"/>
                <w:szCs w:val="20"/>
                <w:lang w:val="fr-BE" w:eastAsia="en-US"/>
              </w:rPr>
            </w:pPr>
            <w:r>
              <w:rPr>
                <w:rFonts w:ascii="Arial" w:hAnsi="Arial" w:cs="Arial"/>
                <w:color w:val="auto"/>
                <w:sz w:val="20"/>
                <w:szCs w:val="20"/>
                <w:lang w:val="fr-BE" w:eastAsia="en-US"/>
              </w:rPr>
              <w:t>FR</w:t>
            </w:r>
          </w:p>
        </w:tc>
      </w:tr>
      <w:tr w:rsidR="009B570E" w14:paraId="4AA79CB9" w14:textId="77777777" w:rsidTr="00391056">
        <w:trPr>
          <w:gridBefore w:val="1"/>
          <w:gridAfter w:val="1"/>
          <w:wBefore w:w="10" w:type="dxa"/>
          <w:wAfter w:w="260" w:type="dxa"/>
          <w:trHeight w:val="105"/>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147EA3" w14:textId="77777777" w:rsidR="009B570E" w:rsidRDefault="009B570E" w:rsidP="00B80A8C">
            <w:pPr>
              <w:pStyle w:val="Default"/>
              <w:rPr>
                <w:rFonts w:ascii="Arial" w:hAnsi="Arial" w:cs="Arial"/>
                <w:color w:val="auto"/>
                <w:sz w:val="20"/>
                <w:szCs w:val="20"/>
                <w:lang w:val="fr-BE" w:eastAsia="en-US"/>
              </w:rPr>
            </w:pPr>
            <w:r>
              <w:rPr>
                <w:rFonts w:ascii="Arial" w:hAnsi="Arial" w:cs="Arial"/>
                <w:color w:val="auto"/>
                <w:sz w:val="20"/>
                <w:szCs w:val="20"/>
              </w:rPr>
              <w:t>James Mullens</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514B23C2" w14:textId="77777777" w:rsidR="009B570E" w:rsidRDefault="009B570E" w:rsidP="00B80A8C">
            <w:pPr>
              <w:pStyle w:val="Default"/>
              <w:rPr>
                <w:rFonts w:ascii="Arial" w:hAnsi="Arial" w:cs="Arial"/>
                <w:color w:val="auto"/>
                <w:sz w:val="20"/>
                <w:szCs w:val="20"/>
                <w:lang w:val="fr-BE" w:eastAsia="en-US"/>
              </w:rPr>
            </w:pPr>
            <w:r>
              <w:rPr>
                <w:rFonts w:ascii="Arial" w:hAnsi="Arial" w:cs="Arial"/>
                <w:color w:val="auto"/>
                <w:sz w:val="20"/>
                <w:szCs w:val="20"/>
                <w:lang w:val="fr-BE" w:eastAsia="en-US"/>
              </w:rPr>
              <w:t>HK</w:t>
            </w:r>
          </w:p>
        </w:tc>
      </w:tr>
      <w:tr w:rsidR="009B570E" w14:paraId="08922258" w14:textId="77777777" w:rsidTr="00391056">
        <w:trPr>
          <w:gridBefore w:val="1"/>
          <w:gridAfter w:val="1"/>
          <w:wBefore w:w="10" w:type="dxa"/>
          <w:wAfter w:w="260" w:type="dxa"/>
          <w:trHeight w:val="105"/>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34377B" w14:textId="77777777" w:rsidR="009B570E" w:rsidRDefault="009B570E" w:rsidP="00B80A8C">
            <w:pPr>
              <w:pStyle w:val="Default"/>
              <w:rPr>
                <w:rFonts w:ascii="Arial" w:hAnsi="Arial" w:cs="Arial"/>
                <w:color w:val="auto"/>
                <w:sz w:val="20"/>
                <w:szCs w:val="20"/>
                <w:lang w:val="fr-BE" w:eastAsia="en-US"/>
              </w:rPr>
            </w:pPr>
            <w:r>
              <w:rPr>
                <w:rFonts w:ascii="Arial" w:hAnsi="Arial" w:cs="Arial"/>
                <w:bCs/>
                <w:color w:val="auto"/>
                <w:sz w:val="20"/>
                <w:szCs w:val="20"/>
              </w:rPr>
              <w:t>Catarina Marques</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3D412E18" w14:textId="77777777" w:rsidR="009B570E" w:rsidRDefault="009B570E" w:rsidP="00B80A8C">
            <w:pPr>
              <w:pStyle w:val="Default"/>
              <w:rPr>
                <w:rFonts w:ascii="Arial" w:hAnsi="Arial" w:cs="Arial"/>
                <w:color w:val="auto"/>
                <w:sz w:val="20"/>
                <w:szCs w:val="20"/>
                <w:lang w:val="fr-BE" w:eastAsia="en-US"/>
              </w:rPr>
            </w:pPr>
            <w:r>
              <w:rPr>
                <w:rFonts w:ascii="Arial" w:hAnsi="Arial" w:cs="Arial"/>
                <w:color w:val="auto"/>
                <w:sz w:val="20"/>
                <w:szCs w:val="20"/>
                <w:lang w:val="fr-BE" w:eastAsia="en-US"/>
              </w:rPr>
              <w:t>LU</w:t>
            </w:r>
          </w:p>
        </w:tc>
      </w:tr>
      <w:tr w:rsidR="009B570E" w14:paraId="40D6BD90" w14:textId="77777777" w:rsidTr="00391056">
        <w:trPr>
          <w:gridBefore w:val="1"/>
          <w:gridAfter w:val="1"/>
          <w:wBefore w:w="10" w:type="dxa"/>
          <w:wAfter w:w="260" w:type="dxa"/>
          <w:trHeight w:val="105"/>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3C325A" w14:textId="77777777" w:rsidR="009B570E" w:rsidRDefault="009B570E" w:rsidP="00B80A8C">
            <w:pPr>
              <w:pStyle w:val="Default"/>
              <w:rPr>
                <w:rFonts w:ascii="Arial" w:hAnsi="Arial" w:cs="Arial"/>
                <w:color w:val="auto"/>
                <w:sz w:val="20"/>
                <w:szCs w:val="20"/>
                <w:lang w:val="fr-BE" w:eastAsia="en-US"/>
              </w:rPr>
            </w:pPr>
            <w:r>
              <w:rPr>
                <w:rFonts w:ascii="Arial" w:hAnsi="Arial" w:cs="Arial"/>
                <w:bCs/>
                <w:color w:val="auto"/>
                <w:sz w:val="20"/>
                <w:szCs w:val="20"/>
              </w:rPr>
              <w:t>Sanjeev Jayram</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4564A33A" w14:textId="77777777" w:rsidR="009B570E" w:rsidRDefault="009B570E" w:rsidP="00B80A8C">
            <w:pPr>
              <w:pStyle w:val="Default"/>
              <w:rPr>
                <w:rFonts w:ascii="Arial" w:hAnsi="Arial" w:cs="Arial"/>
                <w:color w:val="auto"/>
                <w:sz w:val="20"/>
                <w:szCs w:val="20"/>
                <w:lang w:val="fr-BE" w:eastAsia="en-US"/>
              </w:rPr>
            </w:pPr>
            <w:r>
              <w:rPr>
                <w:rFonts w:ascii="Arial" w:hAnsi="Arial" w:cs="Arial"/>
                <w:color w:val="auto"/>
                <w:sz w:val="20"/>
                <w:szCs w:val="20"/>
                <w:lang w:val="fr-BE" w:eastAsia="en-US"/>
              </w:rPr>
              <w:t>SA</w:t>
            </w:r>
          </w:p>
        </w:tc>
      </w:tr>
      <w:tr w:rsidR="009B570E" w14:paraId="619DE164" w14:textId="77777777" w:rsidTr="00391056">
        <w:trPr>
          <w:gridBefore w:val="1"/>
          <w:gridAfter w:val="1"/>
          <w:wBefore w:w="10" w:type="dxa"/>
          <w:wAfter w:w="260" w:type="dxa"/>
          <w:trHeight w:val="227"/>
        </w:trPr>
        <w:tc>
          <w:tcPr>
            <w:tcW w:w="451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3320D2" w14:textId="77777777" w:rsidR="009B570E" w:rsidRDefault="009B570E" w:rsidP="00B80A8C">
            <w:pPr>
              <w:pStyle w:val="Default"/>
              <w:rPr>
                <w:rFonts w:ascii="Arial" w:hAnsi="Arial" w:cs="Arial"/>
                <w:color w:val="auto"/>
                <w:sz w:val="20"/>
                <w:szCs w:val="20"/>
                <w:lang w:val="fr-BE" w:eastAsia="en-US"/>
              </w:rPr>
            </w:pPr>
            <w:r>
              <w:rPr>
                <w:rFonts w:ascii="Arial" w:hAnsi="Arial" w:cs="Arial"/>
                <w:bCs/>
                <w:color w:val="auto"/>
                <w:sz w:val="20"/>
                <w:szCs w:val="20"/>
              </w:rPr>
              <w:t>Mariangela Fumagalli</w:t>
            </w:r>
          </w:p>
        </w:tc>
        <w:tc>
          <w:tcPr>
            <w:tcW w:w="3969" w:type="dxa"/>
            <w:tcBorders>
              <w:top w:val="nil"/>
              <w:left w:val="nil"/>
              <w:bottom w:val="single" w:sz="8" w:space="0" w:color="auto"/>
              <w:right w:val="single" w:sz="8" w:space="0" w:color="auto"/>
            </w:tcBorders>
            <w:tcMar>
              <w:top w:w="0" w:type="dxa"/>
              <w:left w:w="108" w:type="dxa"/>
              <w:bottom w:w="0" w:type="dxa"/>
              <w:right w:w="108" w:type="dxa"/>
            </w:tcMar>
            <w:hideMark/>
          </w:tcPr>
          <w:p w14:paraId="097ED429" w14:textId="77777777" w:rsidR="009B570E" w:rsidRDefault="009B570E" w:rsidP="00B80A8C">
            <w:pPr>
              <w:pStyle w:val="Default"/>
              <w:rPr>
                <w:rFonts w:ascii="Arial" w:hAnsi="Arial" w:cs="Arial"/>
                <w:color w:val="auto"/>
                <w:sz w:val="20"/>
                <w:szCs w:val="20"/>
                <w:lang w:val="fr-BE" w:eastAsia="en-US"/>
              </w:rPr>
            </w:pPr>
            <w:r>
              <w:rPr>
                <w:rFonts w:ascii="Arial" w:hAnsi="Arial" w:cs="Arial"/>
                <w:color w:val="auto"/>
                <w:sz w:val="20"/>
                <w:szCs w:val="20"/>
                <w:lang w:val="fr-BE" w:eastAsia="en-US"/>
              </w:rPr>
              <w:t>UK</w:t>
            </w:r>
          </w:p>
        </w:tc>
      </w:tr>
      <w:tr w:rsidR="009B570E" w14:paraId="05B2BF0C" w14:textId="77777777" w:rsidTr="00391056">
        <w:trPr>
          <w:gridBefore w:val="1"/>
          <w:gridAfter w:val="1"/>
          <w:wBefore w:w="10" w:type="dxa"/>
          <w:wAfter w:w="260" w:type="dxa"/>
          <w:trHeight w:val="105"/>
        </w:trPr>
        <w:tc>
          <w:tcPr>
            <w:tcW w:w="4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0DC9186" w14:textId="77777777" w:rsidR="009B570E" w:rsidRDefault="009B570E" w:rsidP="00B80A8C">
            <w:pPr>
              <w:pStyle w:val="Default"/>
              <w:rPr>
                <w:rFonts w:ascii="Arial" w:hAnsi="Arial" w:cs="Arial"/>
                <w:color w:val="auto"/>
                <w:sz w:val="20"/>
                <w:szCs w:val="20"/>
                <w:lang w:eastAsia="en-US"/>
              </w:rPr>
            </w:pPr>
            <w:r>
              <w:rPr>
                <w:rFonts w:ascii="Arial" w:hAnsi="Arial" w:cs="Arial"/>
                <w:bCs/>
                <w:color w:val="auto"/>
                <w:sz w:val="20"/>
                <w:szCs w:val="20"/>
              </w:rPr>
              <w:t>Paul Fullam</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8C76D24" w14:textId="77777777" w:rsidR="009B570E" w:rsidRDefault="009B570E" w:rsidP="00B80A8C">
            <w:pPr>
              <w:pStyle w:val="Default"/>
              <w:rPr>
                <w:rFonts w:ascii="Arial" w:hAnsi="Arial" w:cs="Arial"/>
                <w:color w:val="auto"/>
                <w:sz w:val="20"/>
                <w:szCs w:val="20"/>
                <w:lang w:eastAsia="en-US"/>
              </w:rPr>
            </w:pPr>
            <w:r>
              <w:rPr>
                <w:rFonts w:ascii="Arial" w:hAnsi="Arial" w:cs="Arial"/>
                <w:color w:val="auto"/>
                <w:sz w:val="20"/>
                <w:szCs w:val="20"/>
                <w:lang w:eastAsia="en-US"/>
              </w:rPr>
              <w:t>US / ISITC</w:t>
            </w:r>
          </w:p>
        </w:tc>
      </w:tr>
      <w:tr w:rsidR="009B570E" w14:paraId="7E4C8616" w14:textId="77777777" w:rsidTr="00391056">
        <w:trPr>
          <w:gridBefore w:val="1"/>
          <w:gridAfter w:val="1"/>
          <w:wBefore w:w="10" w:type="dxa"/>
          <w:wAfter w:w="260" w:type="dxa"/>
          <w:trHeight w:val="105"/>
        </w:trPr>
        <w:tc>
          <w:tcPr>
            <w:tcW w:w="4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557DA7B" w14:textId="77777777" w:rsidR="009B570E" w:rsidRDefault="009B570E" w:rsidP="00B80A8C">
            <w:pPr>
              <w:pStyle w:val="Default"/>
              <w:rPr>
                <w:rFonts w:ascii="Arial" w:hAnsi="Arial" w:cs="Arial"/>
                <w:color w:val="auto"/>
                <w:sz w:val="20"/>
                <w:szCs w:val="20"/>
                <w:lang w:val="fr-BE" w:eastAsia="en-US"/>
              </w:rPr>
            </w:pPr>
            <w:r>
              <w:rPr>
                <w:rFonts w:ascii="Arial" w:hAnsi="Arial" w:cs="Arial"/>
                <w:bCs/>
                <w:color w:val="auto"/>
                <w:sz w:val="20"/>
                <w:szCs w:val="20"/>
              </w:rPr>
              <w:t>Jean-Paul Lambotte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657BD6" w14:textId="77777777" w:rsidR="009B570E" w:rsidRDefault="009B570E" w:rsidP="00B80A8C">
            <w:pPr>
              <w:pStyle w:val="Default"/>
              <w:rPr>
                <w:rFonts w:ascii="Arial" w:hAnsi="Arial" w:cs="Arial"/>
                <w:color w:val="auto"/>
                <w:sz w:val="20"/>
                <w:szCs w:val="20"/>
                <w:lang w:val="fr-BE" w:eastAsia="en-US"/>
              </w:rPr>
            </w:pPr>
            <w:r>
              <w:rPr>
                <w:rFonts w:ascii="Arial" w:hAnsi="Arial" w:cs="Arial"/>
                <w:color w:val="auto"/>
                <w:sz w:val="20"/>
                <w:szCs w:val="20"/>
                <w:lang w:val="fr-BE" w:eastAsia="en-US"/>
              </w:rPr>
              <w:t>XS</w:t>
            </w:r>
          </w:p>
        </w:tc>
      </w:tr>
      <w:tr w:rsidR="009B570E" w14:paraId="453C48DC" w14:textId="77777777" w:rsidTr="00391056">
        <w:trPr>
          <w:gridBefore w:val="1"/>
          <w:gridAfter w:val="1"/>
          <w:wBefore w:w="10" w:type="dxa"/>
          <w:wAfter w:w="260" w:type="dxa"/>
          <w:trHeight w:val="105"/>
        </w:trPr>
        <w:tc>
          <w:tcPr>
            <w:tcW w:w="4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8C0EB2C" w14:textId="77777777" w:rsidR="009B570E" w:rsidRDefault="009B570E" w:rsidP="00B80A8C">
            <w:pPr>
              <w:pStyle w:val="Default"/>
              <w:rPr>
                <w:rFonts w:ascii="Arial" w:hAnsi="Arial" w:cs="Arial"/>
                <w:bCs/>
                <w:color w:val="auto"/>
                <w:sz w:val="20"/>
                <w:szCs w:val="20"/>
              </w:rPr>
            </w:pPr>
            <w:r>
              <w:rPr>
                <w:rFonts w:ascii="Arial" w:hAnsi="Arial" w:cs="Arial"/>
                <w:bCs/>
                <w:color w:val="auto"/>
                <w:sz w:val="20"/>
                <w:szCs w:val="20"/>
              </w:rPr>
              <w:t>Christine Strandberg</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0ACBE0" w14:textId="77777777" w:rsidR="009B570E" w:rsidRDefault="009B570E" w:rsidP="00B80A8C">
            <w:pPr>
              <w:pStyle w:val="Default"/>
              <w:rPr>
                <w:rFonts w:ascii="Arial" w:hAnsi="Arial" w:cs="Arial"/>
                <w:color w:val="auto"/>
                <w:sz w:val="20"/>
                <w:szCs w:val="20"/>
                <w:lang w:val="fr-BE" w:eastAsia="en-US"/>
              </w:rPr>
            </w:pPr>
            <w:r>
              <w:rPr>
                <w:rFonts w:ascii="Arial" w:hAnsi="Arial" w:cs="Arial"/>
                <w:color w:val="auto"/>
                <w:sz w:val="20"/>
                <w:szCs w:val="20"/>
              </w:rPr>
              <w:t>ISO 20022 Securities SEG (SE)</w:t>
            </w:r>
          </w:p>
        </w:tc>
      </w:tr>
      <w:tr w:rsidR="009B570E" w14:paraId="5596299B" w14:textId="77777777" w:rsidTr="00391056">
        <w:trPr>
          <w:gridBefore w:val="1"/>
          <w:gridAfter w:val="1"/>
          <w:wBefore w:w="10" w:type="dxa"/>
          <w:wAfter w:w="260" w:type="dxa"/>
          <w:trHeight w:val="105"/>
        </w:trPr>
        <w:tc>
          <w:tcPr>
            <w:tcW w:w="4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C3FCC2" w14:textId="77777777" w:rsidR="009B570E" w:rsidRDefault="009B570E" w:rsidP="00B80A8C">
            <w:pPr>
              <w:pStyle w:val="Default"/>
              <w:rPr>
                <w:rFonts w:ascii="Arial" w:hAnsi="Arial" w:cs="Arial"/>
                <w:bCs/>
                <w:color w:val="auto"/>
                <w:sz w:val="20"/>
                <w:szCs w:val="20"/>
              </w:rPr>
            </w:pPr>
            <w:r>
              <w:rPr>
                <w:rFonts w:ascii="Arial" w:hAnsi="Arial" w:cs="Arial"/>
                <w:bCs/>
                <w:color w:val="auto"/>
                <w:sz w:val="20"/>
                <w:szCs w:val="20"/>
              </w:rPr>
              <w:t>Steve Sloan</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C47A56" w14:textId="77777777" w:rsidR="009B570E" w:rsidRDefault="009B570E" w:rsidP="00B80A8C">
            <w:pPr>
              <w:pStyle w:val="Default"/>
              <w:rPr>
                <w:rFonts w:ascii="Arial" w:hAnsi="Arial" w:cs="Arial"/>
                <w:color w:val="auto"/>
                <w:sz w:val="20"/>
                <w:szCs w:val="20"/>
                <w:lang w:val="fr-BE" w:eastAsia="en-US"/>
              </w:rPr>
            </w:pPr>
            <w:r>
              <w:rPr>
                <w:rFonts w:ascii="Arial" w:hAnsi="Arial" w:cs="Arial"/>
                <w:color w:val="auto"/>
                <w:sz w:val="20"/>
                <w:szCs w:val="20"/>
              </w:rPr>
              <w:t>ISO 20022 Securities SEG (US)</w:t>
            </w:r>
          </w:p>
        </w:tc>
      </w:tr>
      <w:tr w:rsidR="009B570E" w14:paraId="37B9D6DE" w14:textId="77777777" w:rsidTr="00391056">
        <w:trPr>
          <w:gridBefore w:val="1"/>
          <w:gridAfter w:val="1"/>
          <w:wBefore w:w="10" w:type="dxa"/>
          <w:wAfter w:w="260" w:type="dxa"/>
          <w:trHeight w:val="105"/>
        </w:trPr>
        <w:tc>
          <w:tcPr>
            <w:tcW w:w="4516"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CC6FC84" w14:textId="77777777" w:rsidR="009B570E" w:rsidRDefault="009B570E" w:rsidP="00B80A8C">
            <w:pPr>
              <w:pStyle w:val="Default"/>
              <w:rPr>
                <w:rFonts w:ascii="Arial" w:hAnsi="Arial" w:cs="Arial"/>
                <w:bCs/>
                <w:color w:val="auto"/>
                <w:sz w:val="20"/>
                <w:szCs w:val="20"/>
              </w:rPr>
            </w:pPr>
            <w:r>
              <w:rPr>
                <w:rFonts w:ascii="Arial" w:hAnsi="Arial" w:cs="Arial"/>
                <w:bCs/>
                <w:color w:val="auto"/>
                <w:sz w:val="20"/>
                <w:szCs w:val="20"/>
              </w:rPr>
              <w:t>Jacques Littré</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8D252A7" w14:textId="77777777" w:rsidR="009B570E" w:rsidRDefault="009B570E" w:rsidP="00B80A8C">
            <w:pPr>
              <w:pStyle w:val="Default"/>
              <w:rPr>
                <w:rFonts w:ascii="Arial" w:hAnsi="Arial" w:cs="Arial"/>
                <w:color w:val="auto"/>
                <w:sz w:val="20"/>
                <w:szCs w:val="20"/>
                <w:lang w:val="fr-BE" w:eastAsia="en-US"/>
              </w:rPr>
            </w:pPr>
            <w:r>
              <w:rPr>
                <w:rFonts w:ascii="Arial" w:hAnsi="Arial" w:cs="Arial"/>
                <w:bCs/>
                <w:color w:val="auto"/>
                <w:sz w:val="20"/>
                <w:szCs w:val="20"/>
              </w:rPr>
              <w:t>CA MWG Chair</w:t>
            </w:r>
          </w:p>
        </w:tc>
      </w:tr>
      <w:tr w:rsidR="009B570E" w:rsidRPr="00C60160" w14:paraId="6B06EB4B" w14:textId="77777777" w:rsidTr="00391056">
        <w:tblPrEx>
          <w:tblBorders>
            <w:top w:val="nil"/>
            <w:left w:val="nil"/>
            <w:bottom w:val="nil"/>
            <w:right w:val="nil"/>
          </w:tblBorders>
          <w:tblCellMar>
            <w:left w:w="108" w:type="dxa"/>
            <w:right w:w="108" w:type="dxa"/>
          </w:tblCellMar>
          <w:tblLook w:val="0000" w:firstRow="0" w:lastRow="0" w:firstColumn="0" w:lastColumn="0" w:noHBand="0" w:noVBand="0"/>
        </w:tblPrEx>
        <w:trPr>
          <w:trHeight w:val="105"/>
        </w:trPr>
        <w:tc>
          <w:tcPr>
            <w:tcW w:w="4219" w:type="dxa"/>
            <w:gridSpan w:val="2"/>
          </w:tcPr>
          <w:p w14:paraId="6F74C269" w14:textId="77777777" w:rsidR="009B570E" w:rsidRDefault="009B570E" w:rsidP="00B80A8C">
            <w:pPr>
              <w:pStyle w:val="Default"/>
              <w:rPr>
                <w:rFonts w:ascii="Arial" w:hAnsi="Arial" w:cs="Arial"/>
                <w:color w:val="FF0000"/>
                <w:sz w:val="20"/>
                <w:szCs w:val="20"/>
              </w:rPr>
            </w:pPr>
          </w:p>
          <w:p w14:paraId="6D532616" w14:textId="77777777" w:rsidR="00826F06" w:rsidRPr="00303366" w:rsidRDefault="00826F06" w:rsidP="00B80A8C">
            <w:pPr>
              <w:pStyle w:val="Default"/>
              <w:rPr>
                <w:rFonts w:ascii="Arial" w:hAnsi="Arial" w:cs="Arial"/>
                <w:color w:val="FF0000"/>
                <w:sz w:val="20"/>
                <w:szCs w:val="20"/>
              </w:rPr>
            </w:pPr>
          </w:p>
        </w:tc>
        <w:tc>
          <w:tcPr>
            <w:tcW w:w="4536" w:type="dxa"/>
            <w:gridSpan w:val="3"/>
          </w:tcPr>
          <w:p w14:paraId="29E90238" w14:textId="77777777" w:rsidR="009B570E" w:rsidRPr="00C60160" w:rsidRDefault="009B570E" w:rsidP="00B80A8C">
            <w:pPr>
              <w:pStyle w:val="Default"/>
              <w:rPr>
                <w:rFonts w:ascii="Arial" w:hAnsi="Arial" w:cs="Arial"/>
                <w:sz w:val="20"/>
                <w:szCs w:val="20"/>
              </w:rPr>
            </w:pPr>
          </w:p>
        </w:tc>
      </w:tr>
    </w:tbl>
    <w:tbl>
      <w:tblPr>
        <w:tblW w:w="8505" w:type="dxa"/>
        <w:tblInd w:w="-10" w:type="dxa"/>
        <w:tblLayout w:type="fixed"/>
        <w:tblCellMar>
          <w:left w:w="0" w:type="dxa"/>
          <w:right w:w="0" w:type="dxa"/>
        </w:tblCellMar>
        <w:tblLook w:val="04A0" w:firstRow="1" w:lastRow="0" w:firstColumn="1" w:lastColumn="0" w:noHBand="0" w:noVBand="1"/>
      </w:tblPr>
      <w:tblGrid>
        <w:gridCol w:w="4536"/>
        <w:gridCol w:w="3969"/>
      </w:tblGrid>
      <w:tr w:rsidR="00B80A8C" w:rsidRPr="00B80A8C" w14:paraId="6AB1A962" w14:textId="77777777" w:rsidTr="00391056">
        <w:trPr>
          <w:trHeight w:val="199"/>
        </w:trPr>
        <w:tc>
          <w:tcPr>
            <w:tcW w:w="453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37D8AFF" w14:textId="77777777" w:rsidR="00B80A8C" w:rsidRPr="00391056" w:rsidRDefault="00B80A8C" w:rsidP="00391056">
            <w:pPr>
              <w:spacing w:before="0" w:after="0"/>
              <w:jc w:val="center"/>
              <w:rPr>
                <w:b/>
                <w:bCs/>
              </w:rPr>
            </w:pPr>
            <w:r w:rsidRPr="00391056">
              <w:rPr>
                <w:b/>
                <w:bCs/>
              </w:rPr>
              <w:t>TPCM Maintenance working group members</w:t>
            </w:r>
          </w:p>
        </w:tc>
        <w:tc>
          <w:tcPr>
            <w:tcW w:w="396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0249F7BC" w14:textId="77777777" w:rsidR="00B80A8C" w:rsidRPr="00391056" w:rsidRDefault="00B80A8C" w:rsidP="00391056">
            <w:pPr>
              <w:spacing w:before="0" w:after="0"/>
              <w:jc w:val="center"/>
              <w:rPr>
                <w:b/>
                <w:bCs/>
              </w:rPr>
            </w:pPr>
            <w:r w:rsidRPr="00391056">
              <w:rPr>
                <w:b/>
                <w:bCs/>
              </w:rPr>
              <w:t>Representing</w:t>
            </w:r>
          </w:p>
        </w:tc>
      </w:tr>
      <w:tr w:rsidR="00B80A8C" w:rsidRPr="00B80A8C" w14:paraId="0C55814F" w14:textId="77777777" w:rsidTr="00B80A8C">
        <w:trPr>
          <w:trHeight w:val="199"/>
        </w:trPr>
        <w:tc>
          <w:tcPr>
            <w:tcW w:w="45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CBBF663" w14:textId="77777777" w:rsidR="00B80A8C" w:rsidRPr="00391056" w:rsidRDefault="006B0E08" w:rsidP="00391056">
            <w:pPr>
              <w:spacing w:before="0" w:after="0"/>
              <w:rPr>
                <w:bCs/>
              </w:rPr>
            </w:pPr>
            <w:r w:rsidRPr="00B36B62">
              <w:rPr>
                <w:rFonts w:cs="Arial"/>
                <w:lang w:val="fr-BE"/>
              </w:rPr>
              <w:t>Jean-François Schleck - Euroclear</w:t>
            </w:r>
          </w:p>
        </w:tc>
        <w:tc>
          <w:tcPr>
            <w:tcW w:w="396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1E80005" w14:textId="77777777" w:rsidR="00B80A8C" w:rsidRPr="00391056" w:rsidRDefault="00B80A8C" w:rsidP="00391056">
            <w:pPr>
              <w:spacing w:before="0" w:after="0"/>
              <w:rPr>
                <w:bCs/>
              </w:rPr>
            </w:pPr>
            <w:r w:rsidRPr="00391056">
              <w:rPr>
                <w:bCs/>
              </w:rPr>
              <w:t>Belgium</w:t>
            </w:r>
          </w:p>
        </w:tc>
      </w:tr>
      <w:tr w:rsidR="00B80A8C" w:rsidRPr="00B80A8C" w14:paraId="497AA9FB" w14:textId="77777777" w:rsidTr="00B80A8C">
        <w:trPr>
          <w:trHeight w:val="199"/>
        </w:trPr>
        <w:tc>
          <w:tcPr>
            <w:tcW w:w="45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74E5DBC" w14:textId="77777777" w:rsidR="00B80A8C" w:rsidRPr="00391056" w:rsidRDefault="00B80A8C" w:rsidP="00391056">
            <w:pPr>
              <w:spacing w:before="0" w:after="0"/>
              <w:rPr>
                <w:bCs/>
              </w:rPr>
            </w:pPr>
            <w:r w:rsidRPr="00391056">
              <w:rPr>
                <w:bCs/>
              </w:rPr>
              <w:t>Brendan Laird - ASX</w:t>
            </w:r>
          </w:p>
        </w:tc>
        <w:tc>
          <w:tcPr>
            <w:tcW w:w="396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46ECB51" w14:textId="77777777" w:rsidR="00B80A8C" w:rsidRPr="00391056" w:rsidRDefault="00B80A8C" w:rsidP="00391056">
            <w:pPr>
              <w:spacing w:before="0" w:after="0"/>
              <w:rPr>
                <w:bCs/>
              </w:rPr>
            </w:pPr>
            <w:r w:rsidRPr="00391056">
              <w:rPr>
                <w:bCs/>
              </w:rPr>
              <w:t>Australia</w:t>
            </w:r>
          </w:p>
        </w:tc>
      </w:tr>
      <w:tr w:rsidR="00B80A8C" w:rsidRPr="00B80A8C" w14:paraId="5FF79774" w14:textId="77777777" w:rsidTr="00B80A8C">
        <w:trPr>
          <w:trHeight w:val="199"/>
        </w:trPr>
        <w:tc>
          <w:tcPr>
            <w:tcW w:w="45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1D7EDEF" w14:textId="77777777" w:rsidR="00B80A8C" w:rsidRPr="00391056" w:rsidRDefault="00B80A8C" w:rsidP="00391056">
            <w:pPr>
              <w:spacing w:before="0" w:after="0"/>
              <w:rPr>
                <w:bCs/>
              </w:rPr>
            </w:pPr>
            <w:r w:rsidRPr="00391056">
              <w:rPr>
                <w:bCs/>
              </w:rPr>
              <w:t>Jason Brasile - Statestreet</w:t>
            </w:r>
          </w:p>
        </w:tc>
        <w:tc>
          <w:tcPr>
            <w:tcW w:w="396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3CFA4F1" w14:textId="77777777" w:rsidR="00B80A8C" w:rsidRPr="00391056" w:rsidRDefault="00B80A8C" w:rsidP="00391056">
            <w:pPr>
              <w:spacing w:before="0" w:after="0"/>
              <w:rPr>
                <w:bCs/>
              </w:rPr>
            </w:pPr>
            <w:r w:rsidRPr="00391056">
              <w:rPr>
                <w:bCs/>
              </w:rPr>
              <w:t>Unites States of America</w:t>
            </w:r>
          </w:p>
        </w:tc>
      </w:tr>
      <w:tr w:rsidR="00B80A8C" w:rsidRPr="00B80A8C" w14:paraId="7FC481A1" w14:textId="77777777" w:rsidTr="00B80A8C">
        <w:trPr>
          <w:trHeight w:val="105"/>
        </w:trPr>
        <w:tc>
          <w:tcPr>
            <w:tcW w:w="45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87A2F2F" w14:textId="77777777" w:rsidR="00B80A8C" w:rsidRPr="00391056" w:rsidRDefault="00B80A8C" w:rsidP="00391056">
            <w:pPr>
              <w:spacing w:before="0" w:after="0"/>
              <w:rPr>
                <w:bCs/>
              </w:rPr>
            </w:pPr>
            <w:r w:rsidRPr="00391056">
              <w:rPr>
                <w:bCs/>
              </w:rPr>
              <w:t>Crispin Searle/Filipe Branco - Clearstream</w:t>
            </w:r>
          </w:p>
        </w:tc>
        <w:tc>
          <w:tcPr>
            <w:tcW w:w="396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270E315" w14:textId="77777777" w:rsidR="00B80A8C" w:rsidRPr="00391056" w:rsidRDefault="00B80A8C" w:rsidP="00391056">
            <w:pPr>
              <w:spacing w:before="0" w:after="0"/>
              <w:rPr>
                <w:bCs/>
              </w:rPr>
            </w:pPr>
            <w:r w:rsidRPr="00391056">
              <w:rPr>
                <w:bCs/>
              </w:rPr>
              <w:t>Luxembourg</w:t>
            </w:r>
          </w:p>
        </w:tc>
      </w:tr>
      <w:tr w:rsidR="00B80A8C" w:rsidRPr="00B80A8C" w14:paraId="01E6DA08" w14:textId="77777777" w:rsidTr="00B80A8C">
        <w:trPr>
          <w:trHeight w:val="105"/>
        </w:trPr>
        <w:tc>
          <w:tcPr>
            <w:tcW w:w="45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0ADF7FF" w14:textId="77777777" w:rsidR="00B80A8C" w:rsidRPr="00391056" w:rsidRDefault="00B80A8C" w:rsidP="00391056">
            <w:pPr>
              <w:spacing w:before="0" w:after="0"/>
              <w:rPr>
                <w:bCs/>
              </w:rPr>
            </w:pPr>
            <w:r w:rsidRPr="00391056">
              <w:rPr>
                <w:bCs/>
              </w:rPr>
              <w:t>Simon Noakes - BNYM</w:t>
            </w:r>
          </w:p>
        </w:tc>
        <w:tc>
          <w:tcPr>
            <w:tcW w:w="396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D0FCAE1" w14:textId="77777777" w:rsidR="00B80A8C" w:rsidRPr="00391056" w:rsidRDefault="00B80A8C" w:rsidP="00391056">
            <w:pPr>
              <w:spacing w:before="0" w:after="0"/>
              <w:rPr>
                <w:bCs/>
              </w:rPr>
            </w:pPr>
            <w:r w:rsidRPr="00391056">
              <w:rPr>
                <w:bCs/>
              </w:rPr>
              <w:t>United Kingdom</w:t>
            </w:r>
          </w:p>
        </w:tc>
      </w:tr>
      <w:tr w:rsidR="00B80A8C" w:rsidRPr="00B80A8C" w14:paraId="1C50DF5A" w14:textId="77777777" w:rsidTr="00B80A8C">
        <w:trPr>
          <w:trHeight w:val="105"/>
        </w:trPr>
        <w:tc>
          <w:tcPr>
            <w:tcW w:w="45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047128A" w14:textId="77777777" w:rsidR="00B80A8C" w:rsidRPr="00391056" w:rsidRDefault="00B80A8C" w:rsidP="00391056">
            <w:pPr>
              <w:spacing w:before="0" w:after="0"/>
              <w:rPr>
                <w:bCs/>
              </w:rPr>
            </w:pPr>
            <w:r w:rsidRPr="00391056">
              <w:rPr>
                <w:bCs/>
              </w:rPr>
              <w:t>Christian Boehm - Kreditanstalt für Wiederaufbau Bank</w:t>
            </w:r>
          </w:p>
        </w:tc>
        <w:tc>
          <w:tcPr>
            <w:tcW w:w="396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19F035E" w14:textId="77777777" w:rsidR="00B80A8C" w:rsidRPr="00391056" w:rsidRDefault="00B80A8C" w:rsidP="00391056">
            <w:pPr>
              <w:spacing w:before="0" w:after="0"/>
              <w:rPr>
                <w:bCs/>
              </w:rPr>
            </w:pPr>
            <w:r w:rsidRPr="00391056">
              <w:rPr>
                <w:bCs/>
              </w:rPr>
              <w:t>Germany</w:t>
            </w:r>
          </w:p>
        </w:tc>
      </w:tr>
      <w:tr w:rsidR="00B80A8C" w:rsidRPr="00B80A8C" w14:paraId="7F0D4B46" w14:textId="77777777" w:rsidTr="00B80A8C">
        <w:trPr>
          <w:trHeight w:val="105"/>
        </w:trPr>
        <w:tc>
          <w:tcPr>
            <w:tcW w:w="45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5954DFE" w14:textId="77777777" w:rsidR="00B80A8C" w:rsidRPr="00391056" w:rsidRDefault="00B80A8C" w:rsidP="00391056">
            <w:pPr>
              <w:spacing w:before="0" w:after="0"/>
              <w:rPr>
                <w:bCs/>
              </w:rPr>
            </w:pPr>
            <w:r w:rsidRPr="00391056">
              <w:rPr>
                <w:bCs/>
              </w:rPr>
              <w:t>Axelle Wurmser  – BNP Paribas</w:t>
            </w:r>
          </w:p>
        </w:tc>
        <w:tc>
          <w:tcPr>
            <w:tcW w:w="396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BDE025C" w14:textId="77777777" w:rsidR="00B80A8C" w:rsidRPr="00391056" w:rsidRDefault="00B80A8C" w:rsidP="00391056">
            <w:pPr>
              <w:spacing w:before="0" w:after="0"/>
              <w:rPr>
                <w:bCs/>
              </w:rPr>
            </w:pPr>
            <w:r w:rsidRPr="00391056">
              <w:rPr>
                <w:bCs/>
              </w:rPr>
              <w:t>France</w:t>
            </w:r>
          </w:p>
        </w:tc>
      </w:tr>
      <w:tr w:rsidR="00B80A8C" w:rsidRPr="00B80A8C" w14:paraId="2CFFF4FD" w14:textId="77777777" w:rsidTr="00B80A8C">
        <w:trPr>
          <w:trHeight w:val="299"/>
        </w:trPr>
        <w:tc>
          <w:tcPr>
            <w:tcW w:w="45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C0DC40D" w14:textId="77777777" w:rsidR="00B80A8C" w:rsidRPr="00391056" w:rsidRDefault="00B80A8C" w:rsidP="00391056">
            <w:pPr>
              <w:spacing w:before="0" w:after="0"/>
              <w:rPr>
                <w:bCs/>
              </w:rPr>
            </w:pPr>
            <w:r w:rsidRPr="00391056">
              <w:rPr>
                <w:bCs/>
              </w:rPr>
              <w:t>René Eberhard– SIX Group</w:t>
            </w:r>
          </w:p>
        </w:tc>
        <w:tc>
          <w:tcPr>
            <w:tcW w:w="396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726F7DE" w14:textId="77777777" w:rsidR="00B80A8C" w:rsidRPr="00391056" w:rsidRDefault="00B80A8C" w:rsidP="00391056">
            <w:pPr>
              <w:spacing w:before="0" w:after="0"/>
              <w:rPr>
                <w:bCs/>
              </w:rPr>
            </w:pPr>
            <w:r w:rsidRPr="00391056">
              <w:rPr>
                <w:bCs/>
              </w:rPr>
              <w:t>Switzerland</w:t>
            </w:r>
          </w:p>
        </w:tc>
      </w:tr>
      <w:tr w:rsidR="00B80A8C" w:rsidRPr="00B80A8C" w14:paraId="4E10F163" w14:textId="77777777" w:rsidTr="00B80A8C">
        <w:trPr>
          <w:trHeight w:val="105"/>
        </w:trPr>
        <w:tc>
          <w:tcPr>
            <w:tcW w:w="45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26652C4" w14:textId="77777777" w:rsidR="00B80A8C" w:rsidRPr="00391056" w:rsidRDefault="00B80A8C" w:rsidP="00391056">
            <w:pPr>
              <w:spacing w:before="0" w:after="0"/>
              <w:rPr>
                <w:bCs/>
              </w:rPr>
            </w:pPr>
            <w:r w:rsidRPr="00391056">
              <w:rPr>
                <w:bCs/>
              </w:rPr>
              <w:t>Alberto Arilla Gomez - BBVA</w:t>
            </w:r>
          </w:p>
        </w:tc>
        <w:tc>
          <w:tcPr>
            <w:tcW w:w="396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A8226A2" w14:textId="77777777" w:rsidR="00B80A8C" w:rsidRPr="00391056" w:rsidRDefault="00B80A8C" w:rsidP="00391056">
            <w:pPr>
              <w:spacing w:before="0" w:after="0"/>
              <w:rPr>
                <w:bCs/>
              </w:rPr>
            </w:pPr>
            <w:r w:rsidRPr="00391056">
              <w:rPr>
                <w:bCs/>
              </w:rPr>
              <w:t>Spain</w:t>
            </w:r>
          </w:p>
        </w:tc>
      </w:tr>
      <w:tr w:rsidR="00B80A8C" w:rsidRPr="00B80A8C" w14:paraId="159A746F" w14:textId="77777777" w:rsidTr="00B80A8C">
        <w:trPr>
          <w:trHeight w:val="235"/>
        </w:trPr>
        <w:tc>
          <w:tcPr>
            <w:tcW w:w="45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B094950" w14:textId="77777777" w:rsidR="00B80A8C" w:rsidRPr="00391056" w:rsidRDefault="00B80A8C" w:rsidP="00391056">
            <w:pPr>
              <w:spacing w:before="0" w:after="0"/>
              <w:rPr>
                <w:bCs/>
              </w:rPr>
            </w:pPr>
            <w:r w:rsidRPr="00391056">
              <w:rPr>
                <w:bCs/>
              </w:rPr>
              <w:t xml:space="preserve">Christian Elbrandt  – Danmarks Nationalbank </w:t>
            </w:r>
          </w:p>
        </w:tc>
        <w:tc>
          <w:tcPr>
            <w:tcW w:w="396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E4E86E9" w14:textId="77777777" w:rsidR="00B80A8C" w:rsidRPr="00391056" w:rsidRDefault="00B80A8C" w:rsidP="00391056">
            <w:pPr>
              <w:spacing w:before="0" w:after="0"/>
              <w:rPr>
                <w:bCs/>
              </w:rPr>
            </w:pPr>
            <w:r w:rsidRPr="00391056">
              <w:rPr>
                <w:bCs/>
              </w:rPr>
              <w:t>Denmark</w:t>
            </w:r>
          </w:p>
        </w:tc>
      </w:tr>
    </w:tbl>
    <w:p w14:paraId="61718D5B" w14:textId="77777777" w:rsidR="009B570E" w:rsidRPr="009D63B7" w:rsidRDefault="009B570E" w:rsidP="009D63B7">
      <w:pPr>
        <w:pStyle w:val="Default"/>
        <w:rPr>
          <w:rFonts w:ascii="Arial" w:hAnsi="Arial" w:cs="Arial"/>
          <w:color w:val="auto"/>
          <w:sz w:val="20"/>
          <w:szCs w:val="20"/>
          <w:lang w:val="fr-BE" w:eastAsia="en-US"/>
        </w:rPr>
      </w:pPr>
    </w:p>
    <w:tbl>
      <w:tblPr>
        <w:tblpPr w:leftFromText="180" w:rightFromText="180" w:vertAnchor="text" w:horzAnchor="margin" w:tblpY="201"/>
        <w:tblW w:w="8495" w:type="dxa"/>
        <w:tblLayout w:type="fixed"/>
        <w:tblCellMar>
          <w:left w:w="0" w:type="dxa"/>
          <w:right w:w="0" w:type="dxa"/>
        </w:tblCellMar>
        <w:tblLook w:val="04A0" w:firstRow="1" w:lastRow="0" w:firstColumn="1" w:lastColumn="0" w:noHBand="0" w:noVBand="1"/>
      </w:tblPr>
      <w:tblGrid>
        <w:gridCol w:w="4546"/>
        <w:gridCol w:w="3949"/>
      </w:tblGrid>
      <w:tr w:rsidR="009B570E" w:rsidRPr="009D63B7" w14:paraId="41518987" w14:textId="77777777" w:rsidTr="00391056">
        <w:trPr>
          <w:trHeight w:val="105"/>
        </w:trPr>
        <w:tc>
          <w:tcPr>
            <w:tcW w:w="45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C48BD64" w14:textId="77777777" w:rsidR="009B570E" w:rsidRPr="007E741E" w:rsidRDefault="009B570E" w:rsidP="009D63B7">
            <w:pPr>
              <w:pStyle w:val="Default"/>
              <w:rPr>
                <w:rFonts w:ascii="Arial" w:hAnsi="Arial" w:cs="Arial"/>
                <w:b/>
                <w:color w:val="auto"/>
                <w:sz w:val="20"/>
                <w:szCs w:val="20"/>
                <w:lang w:eastAsia="en-US"/>
              </w:rPr>
            </w:pPr>
            <w:r w:rsidRPr="007E741E">
              <w:rPr>
                <w:rFonts w:ascii="Arial" w:hAnsi="Arial" w:cs="Arial"/>
                <w:b/>
                <w:color w:val="auto"/>
                <w:sz w:val="20"/>
                <w:szCs w:val="20"/>
                <w:lang w:eastAsia="en-US"/>
              </w:rPr>
              <w:t>SnR Maintenance working group members</w:t>
            </w:r>
          </w:p>
        </w:tc>
        <w:tc>
          <w:tcPr>
            <w:tcW w:w="39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967D4B" w14:textId="77777777" w:rsidR="009B570E" w:rsidRPr="009D63B7" w:rsidRDefault="009B570E" w:rsidP="009D63B7">
            <w:pPr>
              <w:pStyle w:val="Default"/>
              <w:rPr>
                <w:rFonts w:ascii="Arial" w:hAnsi="Arial" w:cs="Arial"/>
                <w:b/>
                <w:color w:val="auto"/>
                <w:sz w:val="20"/>
                <w:szCs w:val="20"/>
                <w:lang w:val="fr-BE" w:eastAsia="en-US"/>
              </w:rPr>
            </w:pPr>
            <w:r w:rsidRPr="009D63B7">
              <w:rPr>
                <w:rFonts w:ascii="Arial" w:hAnsi="Arial" w:cs="Arial"/>
                <w:b/>
                <w:color w:val="auto"/>
                <w:sz w:val="20"/>
                <w:szCs w:val="20"/>
                <w:lang w:val="fr-BE" w:eastAsia="en-US"/>
              </w:rPr>
              <w:t>Representing</w:t>
            </w:r>
          </w:p>
        </w:tc>
      </w:tr>
    </w:tbl>
    <w:tbl>
      <w:tblPr>
        <w:tblW w:w="8495" w:type="dxa"/>
        <w:tblLayout w:type="fixed"/>
        <w:tblCellMar>
          <w:left w:w="0" w:type="dxa"/>
          <w:right w:w="0" w:type="dxa"/>
        </w:tblCellMar>
        <w:tblLook w:val="04A0" w:firstRow="1" w:lastRow="0" w:firstColumn="1" w:lastColumn="0" w:noHBand="0" w:noVBand="1"/>
      </w:tblPr>
      <w:tblGrid>
        <w:gridCol w:w="4526"/>
        <w:gridCol w:w="3969"/>
      </w:tblGrid>
      <w:tr w:rsidR="00370129" w:rsidRPr="009D63B7" w14:paraId="70CDCF77" w14:textId="77777777" w:rsidTr="009D63B7">
        <w:trPr>
          <w:cantSplit/>
          <w:trHeight w:val="199"/>
        </w:trPr>
        <w:tc>
          <w:tcPr>
            <w:tcW w:w="452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015CD71" w14:textId="77777777" w:rsidR="00370129" w:rsidRPr="009D63B7" w:rsidRDefault="00370129" w:rsidP="00A55EBC">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Takaya Hamamura - Mitsubishi Bank</w:t>
            </w:r>
          </w:p>
        </w:tc>
        <w:tc>
          <w:tcPr>
            <w:tcW w:w="3969"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0F775A3F" w14:textId="77777777" w:rsidR="00370129" w:rsidRPr="009D63B7" w:rsidRDefault="00370129" w:rsidP="00A55EBC">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Japan</w:t>
            </w:r>
          </w:p>
        </w:tc>
      </w:tr>
      <w:tr w:rsidR="00370129" w:rsidRPr="009D63B7" w14:paraId="34EB0081" w14:textId="77777777" w:rsidTr="009D63B7">
        <w:trPr>
          <w:cantSplit/>
          <w:trHeight w:val="105"/>
        </w:trPr>
        <w:tc>
          <w:tcPr>
            <w:tcW w:w="4526"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229D0B5B" w14:textId="77777777" w:rsidR="00370129" w:rsidRPr="009D63B7" w:rsidRDefault="006B0E08" w:rsidP="00A55EBC">
            <w:pPr>
              <w:pStyle w:val="Default"/>
              <w:rPr>
                <w:rFonts w:ascii="Arial" w:hAnsi="Arial" w:cs="Arial"/>
                <w:color w:val="auto"/>
                <w:sz w:val="20"/>
                <w:szCs w:val="20"/>
                <w:lang w:val="fr-BE" w:eastAsia="en-US"/>
              </w:rPr>
            </w:pPr>
            <w:r w:rsidRPr="00B36B62">
              <w:rPr>
                <w:rFonts w:ascii="Arial" w:hAnsi="Arial" w:cs="Arial"/>
                <w:color w:val="auto"/>
                <w:sz w:val="20"/>
                <w:szCs w:val="20"/>
                <w:lang w:val="fr-BE" w:eastAsia="en-US"/>
              </w:rPr>
              <w:t>Jean-François Schleck - Euroclear</w:t>
            </w:r>
          </w:p>
        </w:tc>
        <w:tc>
          <w:tcPr>
            <w:tcW w:w="3969" w:type="dxa"/>
            <w:tcBorders>
              <w:top w:val="nil"/>
              <w:left w:val="nil"/>
              <w:bottom w:val="single" w:sz="4" w:space="0" w:color="auto"/>
              <w:right w:val="single" w:sz="4" w:space="0" w:color="auto"/>
            </w:tcBorders>
            <w:shd w:val="clear" w:color="auto" w:fill="auto"/>
            <w:tcMar>
              <w:top w:w="0" w:type="dxa"/>
              <w:left w:w="108" w:type="dxa"/>
              <w:bottom w:w="0" w:type="dxa"/>
              <w:right w:w="108" w:type="dxa"/>
            </w:tcMar>
            <w:hideMark/>
          </w:tcPr>
          <w:p w14:paraId="7DC97719" w14:textId="77777777" w:rsidR="00370129" w:rsidRPr="009D63B7" w:rsidRDefault="00370129" w:rsidP="00A55EBC">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ICSD</w:t>
            </w:r>
          </w:p>
        </w:tc>
      </w:tr>
      <w:tr w:rsidR="00370129" w:rsidRPr="009D63B7" w14:paraId="16C2FBA4" w14:textId="77777777" w:rsidTr="009D63B7">
        <w:trPr>
          <w:cantSplit/>
          <w:trHeight w:val="105"/>
        </w:trPr>
        <w:tc>
          <w:tcPr>
            <w:tcW w:w="4526"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367F299C" w14:textId="77777777" w:rsidR="00370129" w:rsidRPr="009D63B7" w:rsidRDefault="00370129" w:rsidP="00A55EBC">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Jason Brasile – Statestreet</w:t>
            </w:r>
          </w:p>
        </w:tc>
        <w:tc>
          <w:tcPr>
            <w:tcW w:w="3969"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hideMark/>
          </w:tcPr>
          <w:p w14:paraId="476C09DB" w14:textId="77777777" w:rsidR="00370129" w:rsidRPr="009D63B7" w:rsidRDefault="00370129" w:rsidP="00A55EBC">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United States of America</w:t>
            </w:r>
          </w:p>
        </w:tc>
      </w:tr>
      <w:tr w:rsidR="00370129" w:rsidRPr="009D63B7" w14:paraId="6E949C01" w14:textId="77777777" w:rsidTr="009D63B7">
        <w:trPr>
          <w:cantSplit/>
          <w:trHeight w:val="105"/>
        </w:trPr>
        <w:tc>
          <w:tcPr>
            <w:tcW w:w="4526"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13C7754" w14:textId="77777777" w:rsidR="00370129" w:rsidRPr="009D63B7" w:rsidRDefault="00370129" w:rsidP="00A55EBC">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Aundrea Jarvis - BBH</w:t>
            </w:r>
          </w:p>
        </w:tc>
        <w:tc>
          <w:tcPr>
            <w:tcW w:w="3969" w:type="dxa"/>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7BAA690" w14:textId="77777777" w:rsidR="00370129" w:rsidRPr="009D63B7" w:rsidRDefault="00370129" w:rsidP="00A55EBC">
            <w:pPr>
              <w:pStyle w:val="Default"/>
              <w:rPr>
                <w:rFonts w:ascii="Arial" w:hAnsi="Arial" w:cs="Arial"/>
                <w:color w:val="auto"/>
                <w:sz w:val="20"/>
                <w:szCs w:val="20"/>
                <w:lang w:val="fr-BE" w:eastAsia="en-US"/>
              </w:rPr>
            </w:pPr>
          </w:p>
        </w:tc>
      </w:tr>
      <w:tr w:rsidR="00370129" w:rsidRPr="009D63B7" w14:paraId="1358D940" w14:textId="77777777" w:rsidTr="009D63B7">
        <w:trPr>
          <w:cantSplit/>
          <w:trHeight w:val="105"/>
        </w:trPr>
        <w:tc>
          <w:tcPr>
            <w:tcW w:w="4526"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631CD52" w14:textId="77777777" w:rsidR="00370129" w:rsidRPr="00104F61" w:rsidRDefault="00370129" w:rsidP="00A55EBC">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Robin L</w:t>
            </w:r>
            <w:r w:rsidRPr="00104F61">
              <w:rPr>
                <w:rFonts w:ascii="Arial" w:hAnsi="Arial" w:cs="Arial"/>
                <w:color w:val="auto"/>
                <w:sz w:val="20"/>
                <w:szCs w:val="20"/>
                <w:lang w:val="fr-BE" w:eastAsia="en-US"/>
              </w:rPr>
              <w:t>eary – Citibank</w:t>
            </w:r>
          </w:p>
        </w:tc>
        <w:tc>
          <w:tcPr>
            <w:tcW w:w="3969" w:type="dxa"/>
            <w:tcBorders>
              <w:top w:val="single" w:sz="4"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14:paraId="4F9E9F7A" w14:textId="77777777" w:rsidR="00370129" w:rsidRPr="009D63B7" w:rsidRDefault="00370129" w:rsidP="00A55EBC">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United Kingdom - IE</w:t>
            </w:r>
          </w:p>
        </w:tc>
      </w:tr>
      <w:tr w:rsidR="00370129" w:rsidRPr="009D63B7" w14:paraId="6A56ED29" w14:textId="77777777" w:rsidTr="009D63B7">
        <w:trPr>
          <w:cantSplit/>
          <w:trHeight w:val="105"/>
        </w:trPr>
        <w:tc>
          <w:tcPr>
            <w:tcW w:w="452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2931C21" w14:textId="77777777" w:rsidR="00370129" w:rsidRPr="00104F61" w:rsidRDefault="00370129" w:rsidP="00A55EBC">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Denis Andrejew – DB</w:t>
            </w:r>
          </w:p>
        </w:tc>
        <w:tc>
          <w:tcPr>
            <w:tcW w:w="3969"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70AAFA72" w14:textId="77777777" w:rsidR="00370129" w:rsidRPr="00104F61" w:rsidRDefault="00370129" w:rsidP="00A55EBC">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Germany</w:t>
            </w:r>
          </w:p>
        </w:tc>
      </w:tr>
      <w:tr w:rsidR="00370129" w:rsidRPr="009D63B7" w14:paraId="0062CA96" w14:textId="77777777" w:rsidTr="009D63B7">
        <w:trPr>
          <w:cantSplit/>
          <w:trHeight w:val="105"/>
        </w:trPr>
        <w:tc>
          <w:tcPr>
            <w:tcW w:w="452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3D52094" w14:textId="77777777" w:rsidR="00370129" w:rsidRPr="00104F61" w:rsidRDefault="00370129" w:rsidP="00A55EBC">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Ton Van Andel – ABN Amro</w:t>
            </w:r>
          </w:p>
        </w:tc>
        <w:tc>
          <w:tcPr>
            <w:tcW w:w="3969"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424F89B5" w14:textId="77777777" w:rsidR="00370129" w:rsidRPr="00104F61" w:rsidRDefault="00370129" w:rsidP="00A55EBC">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Netherlands</w:t>
            </w:r>
          </w:p>
        </w:tc>
      </w:tr>
      <w:tr w:rsidR="00370129" w:rsidRPr="009D63B7" w14:paraId="43FBE366" w14:textId="77777777" w:rsidTr="009D63B7">
        <w:trPr>
          <w:cantSplit/>
          <w:trHeight w:val="105"/>
        </w:trPr>
        <w:tc>
          <w:tcPr>
            <w:tcW w:w="452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9028A32" w14:textId="77777777" w:rsidR="00370129" w:rsidRPr="00104F61" w:rsidRDefault="00370129" w:rsidP="00A55EBC">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Stephan Schuetter – UBS</w:t>
            </w:r>
          </w:p>
        </w:tc>
        <w:tc>
          <w:tcPr>
            <w:tcW w:w="3969"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217C98BA" w14:textId="77777777" w:rsidR="00370129" w:rsidRPr="00104F61" w:rsidRDefault="00370129" w:rsidP="00A55EBC">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Switzerland</w:t>
            </w:r>
          </w:p>
        </w:tc>
      </w:tr>
      <w:tr w:rsidR="00370129" w:rsidRPr="009D63B7" w14:paraId="7B7F64BB" w14:textId="77777777" w:rsidTr="009D63B7">
        <w:trPr>
          <w:cantSplit/>
          <w:trHeight w:val="105"/>
        </w:trPr>
        <w:tc>
          <w:tcPr>
            <w:tcW w:w="452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14F9300" w14:textId="77777777" w:rsidR="00370129" w:rsidRPr="00104F61" w:rsidRDefault="00370129" w:rsidP="00A55EBC">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Jennifer Chan– HSBC</w:t>
            </w:r>
          </w:p>
        </w:tc>
        <w:tc>
          <w:tcPr>
            <w:tcW w:w="3969"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54C743C3" w14:textId="77777777" w:rsidR="00370129" w:rsidRPr="00104F61" w:rsidRDefault="00370129" w:rsidP="00A55EBC">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Honk Kong</w:t>
            </w:r>
          </w:p>
        </w:tc>
      </w:tr>
      <w:tr w:rsidR="00370129" w:rsidRPr="009D63B7" w14:paraId="32F78E9E" w14:textId="77777777" w:rsidTr="009D63B7">
        <w:trPr>
          <w:cantSplit/>
          <w:trHeight w:val="235"/>
        </w:trPr>
        <w:tc>
          <w:tcPr>
            <w:tcW w:w="452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148526B" w14:textId="77777777" w:rsidR="00370129" w:rsidRPr="00104F61" w:rsidRDefault="00370129" w:rsidP="00A55EBC">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David Wouters – BNYMellon</w:t>
            </w:r>
          </w:p>
        </w:tc>
        <w:tc>
          <w:tcPr>
            <w:tcW w:w="3969"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14:paraId="2E8EAFB5" w14:textId="77777777" w:rsidR="00370129" w:rsidRPr="00104F61" w:rsidRDefault="00370129" w:rsidP="00A55EBC">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Belgium</w:t>
            </w:r>
          </w:p>
        </w:tc>
      </w:tr>
      <w:tr w:rsidR="00370129" w:rsidRPr="009D63B7" w14:paraId="152E300C" w14:textId="77777777" w:rsidTr="009D63B7">
        <w:trPr>
          <w:cantSplit/>
          <w:trHeight w:val="105"/>
        </w:trPr>
        <w:tc>
          <w:tcPr>
            <w:tcW w:w="452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E271166" w14:textId="77777777" w:rsidR="00370129" w:rsidRPr="006B0E08" w:rsidRDefault="006B0E08" w:rsidP="00A55EBC">
            <w:pPr>
              <w:pStyle w:val="Default"/>
              <w:rPr>
                <w:rFonts w:ascii="Arial" w:hAnsi="Arial" w:cs="Arial"/>
                <w:color w:val="auto"/>
                <w:sz w:val="20"/>
                <w:szCs w:val="20"/>
                <w:lang w:eastAsia="en-US"/>
              </w:rPr>
            </w:pPr>
            <w:r>
              <w:rPr>
                <w:rFonts w:ascii="Arial" w:hAnsi="Arial" w:cs="Arial"/>
                <w:color w:val="auto"/>
                <w:sz w:val="20"/>
                <w:szCs w:val="20"/>
                <w:lang w:eastAsia="en-US"/>
              </w:rPr>
              <w:t>Stephanie Clark Fischer – BNP Paribas</w:t>
            </w:r>
          </w:p>
        </w:tc>
        <w:tc>
          <w:tcPr>
            <w:tcW w:w="3969"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14:paraId="1BD35345" w14:textId="77777777" w:rsidR="00370129" w:rsidRPr="009D63B7" w:rsidRDefault="00370129" w:rsidP="00A55EBC">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France</w:t>
            </w:r>
          </w:p>
        </w:tc>
      </w:tr>
      <w:tr w:rsidR="00370129" w:rsidRPr="009D63B7" w14:paraId="6E638742" w14:textId="77777777" w:rsidTr="009D63B7">
        <w:trPr>
          <w:cantSplit/>
          <w:trHeight w:val="105"/>
        </w:trPr>
        <w:tc>
          <w:tcPr>
            <w:tcW w:w="452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7F5F5C2" w14:textId="77777777" w:rsidR="00370129" w:rsidRPr="00104F61" w:rsidRDefault="00370129" w:rsidP="00A55EBC">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Arnaud Jochems – Clearstream</w:t>
            </w:r>
          </w:p>
        </w:tc>
        <w:tc>
          <w:tcPr>
            <w:tcW w:w="3969" w:type="dxa"/>
            <w:tcBorders>
              <w:top w:val="single" w:sz="8" w:space="0" w:color="auto"/>
              <w:left w:val="nil"/>
              <w:bottom w:val="single" w:sz="8" w:space="0" w:color="auto"/>
              <w:right w:val="single" w:sz="4" w:space="0" w:color="auto"/>
            </w:tcBorders>
            <w:shd w:val="clear" w:color="auto" w:fill="auto"/>
            <w:tcMar>
              <w:top w:w="0" w:type="dxa"/>
              <w:left w:w="108" w:type="dxa"/>
              <w:bottom w:w="0" w:type="dxa"/>
              <w:right w:w="108" w:type="dxa"/>
            </w:tcMar>
            <w:hideMark/>
          </w:tcPr>
          <w:p w14:paraId="21E1CC33" w14:textId="77777777" w:rsidR="00370129" w:rsidRPr="00104F61" w:rsidRDefault="00370129" w:rsidP="00A55EBC">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ICSD / Luxembourg</w:t>
            </w:r>
          </w:p>
        </w:tc>
      </w:tr>
    </w:tbl>
    <w:p w14:paraId="7B48DACC" w14:textId="77777777" w:rsidR="009B570E" w:rsidRDefault="009B570E" w:rsidP="009D63B7">
      <w:pPr>
        <w:pStyle w:val="Default"/>
        <w:rPr>
          <w:rFonts w:ascii="Arial" w:hAnsi="Arial" w:cs="Arial"/>
          <w:color w:val="auto"/>
          <w:sz w:val="20"/>
          <w:szCs w:val="20"/>
          <w:lang w:val="fr-BE" w:eastAsia="en-US"/>
        </w:rPr>
      </w:pPr>
    </w:p>
    <w:p w14:paraId="34FEACA3" w14:textId="77777777" w:rsidR="00DB7AC6" w:rsidRDefault="00DB7AC6" w:rsidP="009D63B7">
      <w:pPr>
        <w:pStyle w:val="Default"/>
        <w:rPr>
          <w:rFonts w:ascii="Arial" w:hAnsi="Arial" w:cs="Arial"/>
          <w:color w:val="auto"/>
          <w:sz w:val="20"/>
          <w:szCs w:val="20"/>
          <w:lang w:val="fr-BE" w:eastAsia="en-US"/>
        </w:rPr>
      </w:pPr>
    </w:p>
    <w:p w14:paraId="2931ABAE" w14:textId="77777777" w:rsidR="00DB7AC6" w:rsidRPr="009D63B7" w:rsidRDefault="00DB7AC6" w:rsidP="009D63B7">
      <w:pPr>
        <w:pStyle w:val="Default"/>
        <w:rPr>
          <w:rFonts w:ascii="Arial" w:hAnsi="Arial" w:cs="Arial"/>
          <w:color w:val="auto"/>
          <w:sz w:val="20"/>
          <w:szCs w:val="20"/>
          <w:lang w:val="fr-BE" w:eastAsia="en-US"/>
        </w:rPr>
      </w:pPr>
    </w:p>
    <w:tbl>
      <w:tblPr>
        <w:tblpPr w:leftFromText="180" w:rightFromText="180" w:vertAnchor="text" w:horzAnchor="margin" w:tblpY="201"/>
        <w:tblW w:w="8495" w:type="dxa"/>
        <w:tblLayout w:type="fixed"/>
        <w:tblCellMar>
          <w:left w:w="0" w:type="dxa"/>
          <w:right w:w="0" w:type="dxa"/>
        </w:tblCellMar>
        <w:tblLook w:val="04A0" w:firstRow="1" w:lastRow="0" w:firstColumn="1" w:lastColumn="0" w:noHBand="0" w:noVBand="1"/>
      </w:tblPr>
      <w:tblGrid>
        <w:gridCol w:w="4546"/>
        <w:gridCol w:w="3949"/>
      </w:tblGrid>
      <w:tr w:rsidR="009B570E" w:rsidRPr="009D63B7" w14:paraId="6C113BAF" w14:textId="77777777" w:rsidTr="00391056">
        <w:trPr>
          <w:trHeight w:val="105"/>
        </w:trPr>
        <w:tc>
          <w:tcPr>
            <w:tcW w:w="45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193EA1B" w14:textId="77777777" w:rsidR="009B570E" w:rsidRPr="007E741E" w:rsidRDefault="009B570E" w:rsidP="009D63B7">
            <w:pPr>
              <w:pStyle w:val="Default"/>
              <w:rPr>
                <w:rFonts w:ascii="Arial" w:hAnsi="Arial" w:cs="Arial"/>
                <w:b/>
                <w:color w:val="auto"/>
                <w:sz w:val="20"/>
                <w:szCs w:val="20"/>
                <w:lang w:eastAsia="en-US"/>
              </w:rPr>
            </w:pPr>
            <w:r w:rsidRPr="007E741E">
              <w:rPr>
                <w:rFonts w:ascii="Arial" w:hAnsi="Arial" w:cs="Arial"/>
                <w:b/>
                <w:color w:val="auto"/>
                <w:sz w:val="20"/>
                <w:szCs w:val="20"/>
                <w:lang w:eastAsia="en-US"/>
              </w:rPr>
              <w:lastRenderedPageBreak/>
              <w:t>TiC Maintenance working group members</w:t>
            </w:r>
          </w:p>
        </w:tc>
        <w:tc>
          <w:tcPr>
            <w:tcW w:w="394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88FAFA" w14:textId="77777777" w:rsidR="009B570E" w:rsidRPr="009D63B7" w:rsidRDefault="009B570E" w:rsidP="009D63B7">
            <w:pPr>
              <w:pStyle w:val="Default"/>
              <w:rPr>
                <w:rFonts w:ascii="Arial" w:hAnsi="Arial" w:cs="Arial"/>
                <w:b/>
                <w:color w:val="auto"/>
                <w:sz w:val="20"/>
                <w:szCs w:val="20"/>
                <w:lang w:val="fr-BE" w:eastAsia="en-US"/>
              </w:rPr>
            </w:pPr>
            <w:r w:rsidRPr="009D63B7">
              <w:rPr>
                <w:rFonts w:ascii="Arial" w:hAnsi="Arial" w:cs="Arial"/>
                <w:b/>
                <w:color w:val="auto"/>
                <w:sz w:val="20"/>
                <w:szCs w:val="20"/>
                <w:lang w:val="fr-BE" w:eastAsia="en-US"/>
              </w:rPr>
              <w:t>Representing</w:t>
            </w:r>
          </w:p>
        </w:tc>
      </w:tr>
      <w:tr w:rsidR="009D63B7" w:rsidRPr="009D63B7" w14:paraId="207294B4" w14:textId="77777777" w:rsidTr="00A55EBC">
        <w:trPr>
          <w:trHeight w:val="199"/>
        </w:trPr>
        <w:tc>
          <w:tcPr>
            <w:tcW w:w="45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C2B93DF" w14:textId="77777777" w:rsidR="009D63B7" w:rsidRPr="007E741E" w:rsidRDefault="009D63B7" w:rsidP="009D63B7">
            <w:pPr>
              <w:pStyle w:val="Default"/>
              <w:rPr>
                <w:rFonts w:ascii="Arial" w:hAnsi="Arial" w:cs="Arial"/>
                <w:color w:val="auto"/>
                <w:sz w:val="20"/>
                <w:szCs w:val="20"/>
                <w:lang w:eastAsia="en-US"/>
              </w:rPr>
            </w:pPr>
            <w:r w:rsidRPr="007E741E">
              <w:rPr>
                <w:rFonts w:ascii="Arial" w:hAnsi="Arial" w:cs="Arial"/>
                <w:color w:val="auto"/>
                <w:sz w:val="20"/>
                <w:szCs w:val="20"/>
                <w:lang w:eastAsia="en-US"/>
              </w:rPr>
              <w:t>Mr Ton Van Andel, ABN Amro</w:t>
            </w:r>
          </w:p>
        </w:tc>
        <w:tc>
          <w:tcPr>
            <w:tcW w:w="3949" w:type="dxa"/>
            <w:tcBorders>
              <w:top w:val="nil"/>
              <w:left w:val="nil"/>
              <w:bottom w:val="single" w:sz="8" w:space="0" w:color="auto"/>
              <w:right w:val="single" w:sz="8" w:space="0" w:color="auto"/>
            </w:tcBorders>
            <w:tcMar>
              <w:top w:w="0" w:type="dxa"/>
              <w:left w:w="108" w:type="dxa"/>
              <w:bottom w:w="0" w:type="dxa"/>
              <w:right w:w="108" w:type="dxa"/>
            </w:tcMar>
          </w:tcPr>
          <w:p w14:paraId="5ED4B00C" w14:textId="77777777" w:rsidR="009D63B7" w:rsidRPr="009D63B7" w:rsidRDefault="009D63B7" w:rsidP="009D63B7">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Netherlands</w:t>
            </w:r>
          </w:p>
        </w:tc>
      </w:tr>
      <w:tr w:rsidR="009D63B7" w:rsidRPr="009D63B7" w14:paraId="6BD4BE8A" w14:textId="77777777" w:rsidTr="00A55EBC">
        <w:trPr>
          <w:trHeight w:val="199"/>
        </w:trPr>
        <w:tc>
          <w:tcPr>
            <w:tcW w:w="45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66BF76C9" w14:textId="77777777" w:rsidR="009D63B7" w:rsidRPr="009D63B7" w:rsidRDefault="009D63B7" w:rsidP="009D63B7">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Mr Armin Borries, Clearstream</w:t>
            </w:r>
          </w:p>
        </w:tc>
        <w:tc>
          <w:tcPr>
            <w:tcW w:w="3949" w:type="dxa"/>
            <w:tcBorders>
              <w:top w:val="nil"/>
              <w:left w:val="nil"/>
              <w:bottom w:val="single" w:sz="8" w:space="0" w:color="auto"/>
              <w:right w:val="single" w:sz="8" w:space="0" w:color="auto"/>
            </w:tcBorders>
            <w:tcMar>
              <w:top w:w="0" w:type="dxa"/>
              <w:left w:w="108" w:type="dxa"/>
              <w:bottom w:w="0" w:type="dxa"/>
              <w:right w:w="108" w:type="dxa"/>
            </w:tcMar>
            <w:vAlign w:val="bottom"/>
          </w:tcPr>
          <w:p w14:paraId="5A3CDC1A" w14:textId="77777777" w:rsidR="009D63B7" w:rsidRPr="009D63B7" w:rsidRDefault="009D63B7" w:rsidP="009D63B7">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Germany</w:t>
            </w:r>
          </w:p>
        </w:tc>
      </w:tr>
      <w:tr w:rsidR="009D63B7" w:rsidRPr="009D63B7" w14:paraId="7FF00001" w14:textId="77777777" w:rsidTr="00A55EBC">
        <w:trPr>
          <w:trHeight w:val="199"/>
        </w:trPr>
        <w:tc>
          <w:tcPr>
            <w:tcW w:w="45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5B9E9FF4" w14:textId="77777777" w:rsidR="009D63B7" w:rsidRPr="009D63B7" w:rsidRDefault="009D63B7" w:rsidP="009D63B7">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Position Vacant</w:t>
            </w:r>
          </w:p>
        </w:tc>
        <w:tc>
          <w:tcPr>
            <w:tcW w:w="3949" w:type="dxa"/>
            <w:tcBorders>
              <w:top w:val="nil"/>
              <w:left w:val="nil"/>
              <w:bottom w:val="single" w:sz="8" w:space="0" w:color="auto"/>
              <w:right w:val="single" w:sz="8" w:space="0" w:color="auto"/>
            </w:tcBorders>
            <w:tcMar>
              <w:top w:w="0" w:type="dxa"/>
              <w:left w:w="108" w:type="dxa"/>
              <w:bottom w:w="0" w:type="dxa"/>
              <w:right w:w="108" w:type="dxa"/>
            </w:tcMar>
            <w:vAlign w:val="bottom"/>
          </w:tcPr>
          <w:p w14:paraId="6F6B3C2A" w14:textId="77777777" w:rsidR="009D63B7" w:rsidRPr="009D63B7" w:rsidRDefault="009D63B7" w:rsidP="009D63B7">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Belgium</w:t>
            </w:r>
          </w:p>
        </w:tc>
      </w:tr>
      <w:tr w:rsidR="009D63B7" w:rsidRPr="009D63B7" w14:paraId="1AB58518" w14:textId="77777777" w:rsidTr="00A55EBC">
        <w:trPr>
          <w:trHeight w:val="199"/>
        </w:trPr>
        <w:tc>
          <w:tcPr>
            <w:tcW w:w="45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53D242B" w14:textId="77777777" w:rsidR="009D63B7" w:rsidRPr="009D63B7" w:rsidRDefault="009D63B7" w:rsidP="009D63B7">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Position Vacant</w:t>
            </w:r>
          </w:p>
        </w:tc>
        <w:tc>
          <w:tcPr>
            <w:tcW w:w="3949" w:type="dxa"/>
            <w:tcBorders>
              <w:top w:val="nil"/>
              <w:left w:val="nil"/>
              <w:bottom w:val="single" w:sz="8" w:space="0" w:color="auto"/>
              <w:right w:val="single" w:sz="8" w:space="0" w:color="auto"/>
            </w:tcBorders>
            <w:tcMar>
              <w:top w:w="0" w:type="dxa"/>
              <w:left w:w="108" w:type="dxa"/>
              <w:bottom w:w="0" w:type="dxa"/>
              <w:right w:w="108" w:type="dxa"/>
            </w:tcMar>
            <w:vAlign w:val="bottom"/>
          </w:tcPr>
          <w:p w14:paraId="05A15E91" w14:textId="77777777" w:rsidR="009D63B7" w:rsidRPr="009D63B7" w:rsidRDefault="009D63B7" w:rsidP="009D63B7">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Luxembourg</w:t>
            </w:r>
          </w:p>
        </w:tc>
      </w:tr>
      <w:tr w:rsidR="009D63B7" w:rsidRPr="009D63B7" w14:paraId="10B19F9C" w14:textId="77777777" w:rsidTr="00A55EBC">
        <w:trPr>
          <w:trHeight w:val="199"/>
        </w:trPr>
        <w:tc>
          <w:tcPr>
            <w:tcW w:w="45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40BFA7D6" w14:textId="77777777" w:rsidR="009D63B7" w:rsidRPr="007E741E" w:rsidRDefault="009D63B7" w:rsidP="009D63B7">
            <w:pPr>
              <w:pStyle w:val="Default"/>
              <w:rPr>
                <w:rFonts w:ascii="Arial" w:hAnsi="Arial" w:cs="Arial"/>
                <w:color w:val="auto"/>
                <w:sz w:val="20"/>
                <w:szCs w:val="20"/>
                <w:lang w:eastAsia="en-US"/>
              </w:rPr>
            </w:pPr>
            <w:r w:rsidRPr="007E741E">
              <w:rPr>
                <w:rFonts w:ascii="Arial" w:hAnsi="Arial" w:cs="Arial"/>
                <w:color w:val="auto"/>
                <w:sz w:val="20"/>
                <w:szCs w:val="20"/>
                <w:lang w:eastAsia="en-US"/>
              </w:rPr>
              <w:t>Ms. Laura Hannan, Bank of New York Mellon</w:t>
            </w:r>
          </w:p>
        </w:tc>
        <w:tc>
          <w:tcPr>
            <w:tcW w:w="3949" w:type="dxa"/>
            <w:tcBorders>
              <w:top w:val="nil"/>
              <w:left w:val="nil"/>
              <w:bottom w:val="single" w:sz="8" w:space="0" w:color="auto"/>
              <w:right w:val="single" w:sz="8" w:space="0" w:color="auto"/>
            </w:tcBorders>
            <w:tcMar>
              <w:top w:w="0" w:type="dxa"/>
              <w:left w:w="108" w:type="dxa"/>
              <w:bottom w:w="0" w:type="dxa"/>
              <w:right w:w="108" w:type="dxa"/>
            </w:tcMar>
            <w:vAlign w:val="bottom"/>
          </w:tcPr>
          <w:p w14:paraId="1396867A" w14:textId="77777777" w:rsidR="009D63B7" w:rsidRPr="009D63B7" w:rsidRDefault="009D63B7" w:rsidP="009D63B7">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United States of America</w:t>
            </w:r>
          </w:p>
        </w:tc>
      </w:tr>
      <w:tr w:rsidR="009D63B7" w:rsidRPr="009D63B7" w14:paraId="38E65102" w14:textId="77777777" w:rsidTr="00A55EBC">
        <w:trPr>
          <w:trHeight w:val="199"/>
        </w:trPr>
        <w:tc>
          <w:tcPr>
            <w:tcW w:w="45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0944DA60" w14:textId="77777777" w:rsidR="009D63B7" w:rsidRPr="007E741E" w:rsidRDefault="009D63B7" w:rsidP="009D63B7">
            <w:pPr>
              <w:pStyle w:val="Default"/>
              <w:rPr>
                <w:rFonts w:ascii="Arial" w:hAnsi="Arial" w:cs="Arial"/>
                <w:color w:val="auto"/>
                <w:sz w:val="20"/>
                <w:szCs w:val="20"/>
                <w:lang w:eastAsia="en-US"/>
              </w:rPr>
            </w:pPr>
            <w:r w:rsidRPr="007E741E">
              <w:rPr>
                <w:rFonts w:ascii="Arial" w:hAnsi="Arial" w:cs="Arial"/>
                <w:color w:val="auto"/>
                <w:sz w:val="20"/>
                <w:szCs w:val="20"/>
                <w:lang w:eastAsia="en-US"/>
              </w:rPr>
              <w:t>Mr Ewen Henderson, UK Payments</w:t>
            </w:r>
          </w:p>
        </w:tc>
        <w:tc>
          <w:tcPr>
            <w:tcW w:w="3949" w:type="dxa"/>
            <w:tcBorders>
              <w:top w:val="nil"/>
              <w:left w:val="nil"/>
              <w:bottom w:val="single" w:sz="8" w:space="0" w:color="auto"/>
              <w:right w:val="single" w:sz="8" w:space="0" w:color="auto"/>
            </w:tcBorders>
            <w:tcMar>
              <w:top w:w="0" w:type="dxa"/>
              <w:left w:w="108" w:type="dxa"/>
              <w:bottom w:w="0" w:type="dxa"/>
              <w:right w:w="108" w:type="dxa"/>
            </w:tcMar>
            <w:vAlign w:val="bottom"/>
          </w:tcPr>
          <w:p w14:paraId="317A38EB" w14:textId="77777777" w:rsidR="009D63B7" w:rsidRPr="009D63B7" w:rsidRDefault="009D63B7" w:rsidP="009D63B7">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United Kingdom</w:t>
            </w:r>
          </w:p>
        </w:tc>
      </w:tr>
      <w:tr w:rsidR="009D63B7" w:rsidRPr="009D63B7" w14:paraId="0B184851" w14:textId="77777777" w:rsidTr="00A55EBC">
        <w:trPr>
          <w:trHeight w:val="199"/>
        </w:trPr>
        <w:tc>
          <w:tcPr>
            <w:tcW w:w="45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76BE980F" w14:textId="77777777" w:rsidR="009D63B7" w:rsidRPr="009D63B7" w:rsidRDefault="009D63B7" w:rsidP="009D63B7">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Mr. Christian Pinetz – OEKB</w:t>
            </w:r>
          </w:p>
        </w:tc>
        <w:tc>
          <w:tcPr>
            <w:tcW w:w="3949" w:type="dxa"/>
            <w:tcBorders>
              <w:top w:val="nil"/>
              <w:left w:val="nil"/>
              <w:bottom w:val="single" w:sz="8" w:space="0" w:color="auto"/>
              <w:right w:val="single" w:sz="8" w:space="0" w:color="auto"/>
            </w:tcBorders>
            <w:tcMar>
              <w:top w:w="0" w:type="dxa"/>
              <w:left w:w="108" w:type="dxa"/>
              <w:bottom w:w="0" w:type="dxa"/>
              <w:right w:w="108" w:type="dxa"/>
            </w:tcMar>
            <w:vAlign w:val="bottom"/>
          </w:tcPr>
          <w:p w14:paraId="08DC6B97" w14:textId="77777777" w:rsidR="009D63B7" w:rsidRPr="009D63B7" w:rsidRDefault="009D63B7" w:rsidP="009D63B7">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Austria</w:t>
            </w:r>
          </w:p>
        </w:tc>
      </w:tr>
      <w:tr w:rsidR="009D63B7" w:rsidRPr="009D63B7" w14:paraId="5C475D09" w14:textId="77777777" w:rsidTr="00A55EBC">
        <w:trPr>
          <w:trHeight w:val="199"/>
        </w:trPr>
        <w:tc>
          <w:tcPr>
            <w:tcW w:w="45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3D9AF157" w14:textId="77777777" w:rsidR="009D63B7" w:rsidRPr="009D63B7" w:rsidRDefault="009D63B7" w:rsidP="009D63B7">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Mr. Andres Wernli – UBS</w:t>
            </w:r>
          </w:p>
        </w:tc>
        <w:tc>
          <w:tcPr>
            <w:tcW w:w="3949" w:type="dxa"/>
            <w:tcBorders>
              <w:top w:val="nil"/>
              <w:left w:val="nil"/>
              <w:bottom w:val="single" w:sz="8" w:space="0" w:color="auto"/>
              <w:right w:val="single" w:sz="8" w:space="0" w:color="auto"/>
            </w:tcBorders>
            <w:tcMar>
              <w:top w:w="0" w:type="dxa"/>
              <w:left w:w="108" w:type="dxa"/>
              <w:bottom w:w="0" w:type="dxa"/>
              <w:right w:w="108" w:type="dxa"/>
            </w:tcMar>
            <w:vAlign w:val="bottom"/>
          </w:tcPr>
          <w:p w14:paraId="7C296CFF" w14:textId="77777777" w:rsidR="009D63B7" w:rsidRPr="009D63B7" w:rsidRDefault="009D63B7" w:rsidP="009D63B7">
            <w:pPr>
              <w:pStyle w:val="Default"/>
              <w:rPr>
                <w:rFonts w:ascii="Arial" w:hAnsi="Arial" w:cs="Arial"/>
                <w:color w:val="auto"/>
                <w:sz w:val="20"/>
                <w:szCs w:val="20"/>
                <w:lang w:val="fr-BE" w:eastAsia="en-US"/>
              </w:rPr>
            </w:pPr>
            <w:r w:rsidRPr="00104F61">
              <w:rPr>
                <w:rFonts w:ascii="Arial" w:hAnsi="Arial" w:cs="Arial"/>
                <w:color w:val="auto"/>
                <w:sz w:val="20"/>
                <w:szCs w:val="20"/>
                <w:lang w:val="fr-BE" w:eastAsia="en-US"/>
              </w:rPr>
              <w:t>Switzerland</w:t>
            </w:r>
          </w:p>
        </w:tc>
      </w:tr>
      <w:tr w:rsidR="009D63B7" w:rsidRPr="009D63B7" w14:paraId="70C046CB" w14:textId="77777777" w:rsidTr="00A55EBC">
        <w:trPr>
          <w:trHeight w:val="199"/>
        </w:trPr>
        <w:tc>
          <w:tcPr>
            <w:tcW w:w="454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8C8F969" w14:textId="77777777" w:rsidR="009D63B7" w:rsidRPr="009D63B7" w:rsidRDefault="009D63B7" w:rsidP="009D63B7">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Position Vacant</w:t>
            </w:r>
          </w:p>
        </w:tc>
        <w:tc>
          <w:tcPr>
            <w:tcW w:w="3949" w:type="dxa"/>
            <w:tcBorders>
              <w:top w:val="nil"/>
              <w:left w:val="nil"/>
              <w:bottom w:val="single" w:sz="8" w:space="0" w:color="auto"/>
              <w:right w:val="single" w:sz="8" w:space="0" w:color="auto"/>
            </w:tcBorders>
            <w:tcMar>
              <w:top w:w="0" w:type="dxa"/>
              <w:left w:w="108" w:type="dxa"/>
              <w:bottom w:w="0" w:type="dxa"/>
              <w:right w:w="108" w:type="dxa"/>
            </w:tcMar>
          </w:tcPr>
          <w:p w14:paraId="11151481" w14:textId="77777777" w:rsidR="009D63B7" w:rsidRPr="009D63B7" w:rsidRDefault="009D63B7" w:rsidP="009D63B7">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France</w:t>
            </w:r>
          </w:p>
        </w:tc>
      </w:tr>
      <w:tr w:rsidR="009D63B7" w:rsidRPr="009D63B7" w14:paraId="5138824B" w14:textId="77777777" w:rsidTr="00A55EBC">
        <w:trPr>
          <w:trHeight w:val="199"/>
        </w:trPr>
        <w:tc>
          <w:tcPr>
            <w:tcW w:w="454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1B68C0DA" w14:textId="77777777" w:rsidR="009D63B7" w:rsidRPr="009D63B7" w:rsidRDefault="009D63B7" w:rsidP="009D63B7">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Mr. Brett Kotze – A2X</w:t>
            </w:r>
          </w:p>
        </w:tc>
        <w:tc>
          <w:tcPr>
            <w:tcW w:w="3949" w:type="dxa"/>
            <w:tcBorders>
              <w:top w:val="nil"/>
              <w:left w:val="nil"/>
              <w:bottom w:val="single" w:sz="8" w:space="0" w:color="auto"/>
              <w:right w:val="single" w:sz="8" w:space="0" w:color="auto"/>
            </w:tcBorders>
            <w:tcMar>
              <w:top w:w="0" w:type="dxa"/>
              <w:left w:w="108" w:type="dxa"/>
              <w:bottom w:w="0" w:type="dxa"/>
              <w:right w:w="108" w:type="dxa"/>
            </w:tcMar>
            <w:vAlign w:val="bottom"/>
          </w:tcPr>
          <w:p w14:paraId="1CBB1C47" w14:textId="77777777" w:rsidR="009D63B7" w:rsidRPr="009D63B7" w:rsidRDefault="009D63B7" w:rsidP="009D63B7">
            <w:pPr>
              <w:pStyle w:val="Default"/>
              <w:rPr>
                <w:rFonts w:ascii="Arial" w:hAnsi="Arial" w:cs="Arial"/>
                <w:color w:val="auto"/>
                <w:sz w:val="20"/>
                <w:szCs w:val="20"/>
                <w:lang w:val="fr-BE" w:eastAsia="en-US"/>
              </w:rPr>
            </w:pPr>
            <w:r w:rsidRPr="009D63B7">
              <w:rPr>
                <w:rFonts w:ascii="Arial" w:hAnsi="Arial" w:cs="Arial"/>
                <w:color w:val="auto"/>
                <w:sz w:val="20"/>
                <w:szCs w:val="20"/>
                <w:lang w:val="fr-BE" w:eastAsia="en-US"/>
              </w:rPr>
              <w:t>South Africa</w:t>
            </w:r>
          </w:p>
        </w:tc>
      </w:tr>
    </w:tbl>
    <w:p w14:paraId="7FEB616A" w14:textId="77777777" w:rsidR="009B570E" w:rsidRPr="009D63B7" w:rsidRDefault="009B570E" w:rsidP="009D63B7">
      <w:pPr>
        <w:pStyle w:val="Default"/>
        <w:rPr>
          <w:rFonts w:ascii="Arial" w:hAnsi="Arial" w:cs="Arial"/>
          <w:color w:val="auto"/>
          <w:sz w:val="20"/>
          <w:szCs w:val="20"/>
          <w:lang w:val="fr-BE" w:eastAsia="en-US"/>
        </w:rPr>
      </w:pPr>
    </w:p>
    <w:p w14:paraId="04052E7A" w14:textId="77777777" w:rsidR="003E323D" w:rsidRDefault="003E323D" w:rsidP="003E323D">
      <w:pPr>
        <w:pStyle w:val="Heading1"/>
        <w:pageBreakBefore/>
      </w:pPr>
      <w:bookmarkStart w:id="63" w:name="_Toc81320590"/>
      <w:r>
        <w:lastRenderedPageBreak/>
        <w:t xml:space="preserve">Overview of </w:t>
      </w:r>
      <w:r w:rsidR="00823CD2">
        <w:t xml:space="preserve">User </w:t>
      </w:r>
      <w:r w:rsidRPr="00E02CF0">
        <w:t>Change</w:t>
      </w:r>
      <w:r>
        <w:t xml:space="preserve"> requests</w:t>
      </w:r>
      <w:bookmarkEnd w:id="63"/>
      <w:r>
        <w:t xml:space="preserve"> </w:t>
      </w:r>
    </w:p>
    <w:p w14:paraId="55D4A150" w14:textId="77777777" w:rsidR="00774A59" w:rsidRPr="004B1CBA" w:rsidRDefault="00774A59" w:rsidP="000E2B1A">
      <w:pPr>
        <w:pStyle w:val="Heading2"/>
        <w:tabs>
          <w:tab w:val="clear" w:pos="718"/>
          <w:tab w:val="clear" w:pos="851"/>
          <w:tab w:val="num" w:pos="993"/>
        </w:tabs>
        <w:ind w:left="0" w:firstLine="0"/>
        <w:rPr>
          <w:color w:val="FF0000"/>
          <w:lang w:val="en-US"/>
        </w:rPr>
      </w:pPr>
      <w:bookmarkStart w:id="64" w:name="_Toc294595164"/>
      <w:bookmarkStart w:id="65" w:name="_Toc81320591"/>
      <w:bookmarkEnd w:id="64"/>
      <w:r w:rsidRPr="004B1CBA">
        <w:rPr>
          <w:color w:val="FF0000"/>
          <w:lang w:val="en-US"/>
        </w:rPr>
        <w:t xml:space="preserve">CR 001781: </w:t>
      </w:r>
      <w:r w:rsidR="006606DD" w:rsidRPr="004B1CBA">
        <w:rPr>
          <w:color w:val="FF0000"/>
          <w:lang w:val="en-US"/>
        </w:rPr>
        <w:t>Add ISO 24165 DTI (D</w:t>
      </w:r>
      <w:r w:rsidRPr="004B1CBA">
        <w:rPr>
          <w:color w:val="FF0000"/>
          <w:lang w:val="en-US"/>
        </w:rPr>
        <w:t xml:space="preserve">igital </w:t>
      </w:r>
      <w:r w:rsidR="006606DD" w:rsidRPr="004B1CBA">
        <w:rPr>
          <w:color w:val="FF0000"/>
          <w:lang w:val="en-US"/>
        </w:rPr>
        <w:t>Token I</w:t>
      </w:r>
      <w:r w:rsidRPr="004B1CBA">
        <w:rPr>
          <w:color w:val="FF0000"/>
          <w:lang w:val="en-US"/>
        </w:rPr>
        <w:t>dentifier)</w:t>
      </w:r>
      <w:bookmarkEnd w:id="65"/>
      <w:r w:rsidRPr="004B1CBA">
        <w:rPr>
          <w:color w:val="FF0000"/>
          <w:lang w:val="en-US"/>
        </w:rPr>
        <w:t xml:space="preserve"> </w:t>
      </w: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774A59" w:rsidRPr="00D54675" w14:paraId="1FC8C21A" w14:textId="77777777" w:rsidTr="000E2B1A">
        <w:tc>
          <w:tcPr>
            <w:tcW w:w="8721" w:type="dxa"/>
            <w:gridSpan w:val="2"/>
            <w:shd w:val="pct5" w:color="auto" w:fill="auto"/>
          </w:tcPr>
          <w:p w14:paraId="593D4D3B" w14:textId="77777777" w:rsidR="00774A59" w:rsidRPr="00D54675" w:rsidRDefault="00774A59" w:rsidP="000E2B1A">
            <w:pPr>
              <w:spacing w:before="80" w:after="80"/>
              <w:rPr>
                <w:rFonts w:cs="Arial"/>
                <w:b/>
              </w:rPr>
            </w:pPr>
            <w:r w:rsidRPr="00D54675">
              <w:rPr>
                <w:rFonts w:cs="Arial"/>
                <w:b/>
              </w:rPr>
              <w:t>Origin of request</w:t>
            </w:r>
          </w:p>
        </w:tc>
      </w:tr>
      <w:tr w:rsidR="00774A59" w:rsidRPr="001E0CBC" w14:paraId="729CDF85" w14:textId="77777777" w:rsidTr="000E2B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14:paraId="73CB27F9" w14:textId="77777777" w:rsidR="00774A59" w:rsidRPr="00746F39" w:rsidRDefault="00774A59" w:rsidP="000E2B1A">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53C97511" w14:textId="77777777" w:rsidR="00774A59" w:rsidRPr="001E0CBC" w:rsidRDefault="00774A59" w:rsidP="000E2B1A">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Securi</w:t>
            </w:r>
            <w:r w:rsidR="00995FD3">
              <w:rPr>
                <w:rFonts w:eastAsia="Times New Roman" w:cs="Arial"/>
                <w:iCs/>
                <w:color w:val="0000FF"/>
                <w:sz w:val="22"/>
                <w:szCs w:val="22"/>
                <w:lang w:eastAsia="en-GB"/>
              </w:rPr>
              <w:t>ties Digital Asset Working Group</w:t>
            </w:r>
          </w:p>
        </w:tc>
      </w:tr>
      <w:tr w:rsidR="00774A59" w:rsidRPr="00D54675" w14:paraId="060E861A" w14:textId="77777777" w:rsidTr="000E2B1A">
        <w:tc>
          <w:tcPr>
            <w:tcW w:w="8721" w:type="dxa"/>
            <w:gridSpan w:val="2"/>
            <w:shd w:val="pct5" w:color="auto" w:fill="auto"/>
          </w:tcPr>
          <w:p w14:paraId="0737E310" w14:textId="77777777" w:rsidR="00774A59" w:rsidRPr="00D54675" w:rsidRDefault="00774A59" w:rsidP="000E2B1A">
            <w:pPr>
              <w:spacing w:before="80" w:after="80"/>
              <w:rPr>
                <w:b/>
              </w:rPr>
            </w:pPr>
            <w:r>
              <w:rPr>
                <w:b/>
              </w:rPr>
              <w:t>Sponsors</w:t>
            </w:r>
          </w:p>
        </w:tc>
      </w:tr>
      <w:tr w:rsidR="00774A59" w:rsidRPr="003D2503" w14:paraId="5B9837D8" w14:textId="77777777" w:rsidTr="000E2B1A">
        <w:tc>
          <w:tcPr>
            <w:tcW w:w="8721" w:type="dxa"/>
            <w:gridSpan w:val="2"/>
            <w:shd w:val="clear" w:color="auto" w:fill="auto"/>
          </w:tcPr>
          <w:p w14:paraId="763B4A24" w14:textId="77777777" w:rsidR="00774A59" w:rsidRPr="003D2503" w:rsidRDefault="00774A59" w:rsidP="000E2B1A">
            <w:pPr>
              <w:spacing w:before="80" w:after="80"/>
            </w:pPr>
            <w:r>
              <w:t>BNP Paribas, BNY Mellon, HSBC</w:t>
            </w:r>
          </w:p>
        </w:tc>
      </w:tr>
      <w:tr w:rsidR="00774A59" w:rsidRPr="00D54675" w14:paraId="071656CE" w14:textId="77777777" w:rsidTr="000E2B1A">
        <w:tc>
          <w:tcPr>
            <w:tcW w:w="8721" w:type="dxa"/>
            <w:gridSpan w:val="2"/>
            <w:shd w:val="pct5" w:color="auto" w:fill="auto"/>
          </w:tcPr>
          <w:p w14:paraId="79A3418A" w14:textId="77777777" w:rsidR="00774A59" w:rsidRPr="00D54675" w:rsidRDefault="00774A59" w:rsidP="000E2B1A">
            <w:pPr>
              <w:spacing w:before="80" w:after="80"/>
              <w:rPr>
                <w:color w:val="800000"/>
              </w:rPr>
            </w:pPr>
            <w:r>
              <w:rPr>
                <w:b/>
              </w:rPr>
              <w:t>Message type(s) i</w:t>
            </w:r>
            <w:r w:rsidRPr="00D54675">
              <w:rPr>
                <w:b/>
              </w:rPr>
              <w:t>mpacted</w:t>
            </w:r>
          </w:p>
        </w:tc>
      </w:tr>
      <w:tr w:rsidR="00774A59" w:rsidRPr="00DB39D9" w14:paraId="7CF5D373" w14:textId="77777777" w:rsidTr="000E2B1A">
        <w:tc>
          <w:tcPr>
            <w:tcW w:w="8721" w:type="dxa"/>
            <w:gridSpan w:val="2"/>
          </w:tcPr>
          <w:p w14:paraId="7F0CC020" w14:textId="77777777" w:rsidR="006606DD" w:rsidRDefault="006606DD" w:rsidP="006606DD">
            <w:pPr>
              <w:spacing w:before="80" w:after="80"/>
            </w:pPr>
            <w:r>
              <w:t>Cat 5 and equivalent ISO 20022 messages</w:t>
            </w:r>
          </w:p>
          <w:p w14:paraId="27337AAC" w14:textId="77777777" w:rsidR="00774A59" w:rsidRPr="00DB39D9" w:rsidRDefault="006606DD" w:rsidP="006606DD">
            <w:pPr>
              <w:spacing w:before="80" w:after="80"/>
            </w:pPr>
            <w:r>
              <w:t>At least for all the S&amp;R messages MT530-549 (and equivalent ISO 20022) but would be more logical and generic to implement for all the uses of field 35B.</w:t>
            </w:r>
          </w:p>
        </w:tc>
      </w:tr>
      <w:tr w:rsidR="00774A59" w:rsidRPr="00D54675" w14:paraId="7871AC3C" w14:textId="77777777" w:rsidTr="000E2B1A">
        <w:tc>
          <w:tcPr>
            <w:tcW w:w="8721" w:type="dxa"/>
            <w:gridSpan w:val="2"/>
            <w:shd w:val="pct5" w:color="auto" w:fill="auto"/>
          </w:tcPr>
          <w:p w14:paraId="7DBDE11A" w14:textId="77777777" w:rsidR="00774A59" w:rsidRPr="00D54675" w:rsidRDefault="00774A59" w:rsidP="000E2B1A">
            <w:pPr>
              <w:spacing w:before="80" w:after="80"/>
              <w:rPr>
                <w:b/>
              </w:rPr>
            </w:pPr>
            <w:r w:rsidRPr="003B78DE">
              <w:rPr>
                <w:b/>
              </w:rPr>
              <w:t>Complies with regulation</w:t>
            </w:r>
          </w:p>
        </w:tc>
      </w:tr>
      <w:tr w:rsidR="00774A59" w:rsidRPr="003D2503" w14:paraId="0733A12A" w14:textId="77777777" w:rsidTr="000E2B1A">
        <w:tc>
          <w:tcPr>
            <w:tcW w:w="8721" w:type="dxa"/>
            <w:gridSpan w:val="2"/>
            <w:shd w:val="clear" w:color="auto" w:fill="auto"/>
          </w:tcPr>
          <w:p w14:paraId="3BE97B80" w14:textId="77777777" w:rsidR="00774A59" w:rsidRPr="003D2503" w:rsidRDefault="00774A59" w:rsidP="000E2B1A">
            <w:pPr>
              <w:spacing w:before="80" w:after="80"/>
            </w:pPr>
            <w:r>
              <w:t>None</w:t>
            </w:r>
          </w:p>
        </w:tc>
      </w:tr>
      <w:tr w:rsidR="00774A59" w:rsidRPr="00D54675" w14:paraId="27494B8C" w14:textId="77777777" w:rsidTr="000E2B1A">
        <w:tc>
          <w:tcPr>
            <w:tcW w:w="8721" w:type="dxa"/>
            <w:gridSpan w:val="2"/>
            <w:shd w:val="pct5" w:color="auto" w:fill="auto"/>
          </w:tcPr>
          <w:p w14:paraId="62BA7C8E" w14:textId="77777777" w:rsidR="00774A59" w:rsidRPr="00D54675" w:rsidRDefault="00774A59" w:rsidP="000E2B1A">
            <w:pPr>
              <w:spacing w:before="80" w:after="80"/>
              <w:rPr>
                <w:b/>
              </w:rPr>
            </w:pPr>
            <w:r>
              <w:rPr>
                <w:b/>
              </w:rPr>
              <w:t>Business impact of this request</w:t>
            </w:r>
          </w:p>
        </w:tc>
      </w:tr>
      <w:tr w:rsidR="00774A59" w:rsidRPr="003D2503" w14:paraId="00C5383F" w14:textId="77777777" w:rsidTr="000E2B1A">
        <w:tc>
          <w:tcPr>
            <w:tcW w:w="8721" w:type="dxa"/>
            <w:gridSpan w:val="2"/>
            <w:shd w:val="clear" w:color="auto" w:fill="auto"/>
          </w:tcPr>
          <w:p w14:paraId="41E40C48" w14:textId="77777777" w:rsidR="00774A59" w:rsidRDefault="00774A59" w:rsidP="000E2B1A">
            <w:pPr>
              <w:spacing w:before="80" w:after="80"/>
            </w:pPr>
            <w:r>
              <w:t>MEDIUM</w:t>
            </w:r>
          </w:p>
          <w:p w14:paraId="64B7F880" w14:textId="77777777" w:rsidR="00774A59" w:rsidRPr="003D2503" w:rsidRDefault="00774A59" w:rsidP="000E2B1A">
            <w:pPr>
              <w:spacing w:before="80" w:after="80"/>
            </w:pPr>
            <w:r>
              <w:t>Only relevant when servicing digital assets.</w:t>
            </w:r>
          </w:p>
        </w:tc>
      </w:tr>
      <w:tr w:rsidR="00774A59" w:rsidRPr="00D54675" w14:paraId="37221F4E" w14:textId="77777777" w:rsidTr="000E2B1A">
        <w:tc>
          <w:tcPr>
            <w:tcW w:w="8721" w:type="dxa"/>
            <w:gridSpan w:val="2"/>
            <w:shd w:val="pct5" w:color="auto" w:fill="auto"/>
          </w:tcPr>
          <w:p w14:paraId="290B7206" w14:textId="77777777" w:rsidR="00774A59" w:rsidRPr="00D54675" w:rsidRDefault="00774A59" w:rsidP="000E2B1A">
            <w:pPr>
              <w:spacing w:before="80" w:after="80"/>
              <w:rPr>
                <w:b/>
              </w:rPr>
            </w:pPr>
            <w:r>
              <w:rPr>
                <w:b/>
              </w:rPr>
              <w:t>Commitment to implement the change</w:t>
            </w:r>
          </w:p>
        </w:tc>
      </w:tr>
      <w:tr w:rsidR="00774A59" w:rsidRPr="00E0620A" w14:paraId="5ACD9E15" w14:textId="77777777" w:rsidTr="000E2B1A">
        <w:tc>
          <w:tcPr>
            <w:tcW w:w="8721" w:type="dxa"/>
            <w:gridSpan w:val="2"/>
            <w:shd w:val="clear" w:color="auto" w:fill="auto"/>
          </w:tcPr>
          <w:p w14:paraId="3317D17C" w14:textId="77777777" w:rsidR="00774A59" w:rsidRDefault="00774A59" w:rsidP="000E2B1A">
            <w:pPr>
              <w:spacing w:before="80" w:after="80"/>
            </w:pPr>
            <w:r>
              <w:t>Number of messages sent and received: 1379406324</w:t>
            </w:r>
          </w:p>
          <w:p w14:paraId="33CC519F" w14:textId="77777777" w:rsidR="00774A59" w:rsidRDefault="00774A59" w:rsidP="000E2B1A">
            <w:pPr>
              <w:spacing w:before="80" w:after="80"/>
            </w:pPr>
            <w:r>
              <w:t>Percentage of messages impacted: 10</w:t>
            </w:r>
          </w:p>
          <w:p w14:paraId="406416DB" w14:textId="77777777" w:rsidR="00774A59" w:rsidRPr="00E0620A" w:rsidRDefault="00774A59" w:rsidP="000E2B1A">
            <w:pPr>
              <w:spacing w:before="80" w:after="80"/>
            </w:pPr>
            <w:r>
              <w:t xml:space="preserve">Commits to implement and when: BNY, BNP, HSBC and their counterparties </w:t>
            </w:r>
            <w:r w:rsidR="006606DD">
              <w:t xml:space="preserve">in SR </w:t>
            </w:r>
            <w:r>
              <w:t>2022</w:t>
            </w:r>
          </w:p>
        </w:tc>
      </w:tr>
      <w:tr w:rsidR="00774A59" w:rsidRPr="00D54675" w14:paraId="4CF06678" w14:textId="77777777" w:rsidTr="000E2B1A">
        <w:tc>
          <w:tcPr>
            <w:tcW w:w="8721" w:type="dxa"/>
            <w:gridSpan w:val="2"/>
            <w:shd w:val="pct5" w:color="auto" w:fill="auto"/>
          </w:tcPr>
          <w:p w14:paraId="1D367342" w14:textId="77777777" w:rsidR="00774A59" w:rsidRPr="00D54675" w:rsidRDefault="00774A59" w:rsidP="000E2B1A">
            <w:pPr>
              <w:spacing w:before="80" w:after="80"/>
              <w:rPr>
                <w:b/>
              </w:rPr>
            </w:pPr>
            <w:r w:rsidRPr="00D54675">
              <w:rPr>
                <w:b/>
              </w:rPr>
              <w:t xml:space="preserve">Business context </w:t>
            </w:r>
          </w:p>
        </w:tc>
      </w:tr>
      <w:tr w:rsidR="00774A59" w:rsidRPr="00DB39D9" w14:paraId="544C1BE2" w14:textId="77777777" w:rsidTr="000E2B1A">
        <w:tc>
          <w:tcPr>
            <w:tcW w:w="8721" w:type="dxa"/>
            <w:gridSpan w:val="2"/>
          </w:tcPr>
          <w:p w14:paraId="3D97EBFA" w14:textId="77777777" w:rsidR="00774A59" w:rsidRDefault="00774A59" w:rsidP="000E2B1A">
            <w:pPr>
              <w:spacing w:before="80" w:after="80"/>
            </w:pPr>
            <w:r>
              <w:t>There is growing interest in reusing cat 5 messages (and associated ISO 20022 messages) for the servicing of digital assets, which is a security type of growing importance. This approach would require least adaptation in the back</w:t>
            </w:r>
            <w:r w:rsidR="006606DD">
              <w:t xml:space="preserve"> </w:t>
            </w:r>
            <w:r>
              <w:t xml:space="preserve">offices. There is interest among most custodians outside the working group as well, and while it is early days for digital assets, the expectation is that it is an instrument type that will grow in importance. This change request avoids the need to implement unstandardised API solutions, rather recommends an efficient re-use of Cat 5 (&amp;equivalent ISO 20022). </w:t>
            </w:r>
          </w:p>
          <w:p w14:paraId="08449C42" w14:textId="77777777" w:rsidR="00774A59" w:rsidRDefault="006606DD" w:rsidP="000E2B1A">
            <w:pPr>
              <w:spacing w:before="80" w:after="80"/>
            </w:pPr>
            <w:r>
              <w:t xml:space="preserve">This change request is one of </w:t>
            </w:r>
            <w:r w:rsidR="00812E4A">
              <w:t>three CRs</w:t>
            </w:r>
            <w:r w:rsidR="00774A59">
              <w:t xml:space="preserve"> to adequately capture the related information without resorting to hard to automate narrative.</w:t>
            </w:r>
          </w:p>
          <w:p w14:paraId="239C4307" w14:textId="77777777" w:rsidR="00774A59" w:rsidRDefault="00774A59" w:rsidP="00812E4A">
            <w:pPr>
              <w:spacing w:before="80" w:after="80"/>
            </w:pPr>
            <w:r>
              <w:t>While digital assets can be issued an ISIN, the predominant standard identifier will be the DTI</w:t>
            </w:r>
            <w:r w:rsidR="00812E4A">
              <w:t xml:space="preserve"> </w:t>
            </w:r>
            <w:r>
              <w:t>which will be live late 2021 - though the structure is known already. For good STP, the DTI should be formally captured in the message as a financial instrument field usage rule, instead of using narrative.</w:t>
            </w:r>
          </w:p>
          <w:p w14:paraId="6B8A1C92" w14:textId="77777777" w:rsidR="004D73F6" w:rsidRDefault="004D73F6" w:rsidP="00812E4A">
            <w:pPr>
              <w:spacing w:before="80" w:after="80"/>
            </w:pPr>
          </w:p>
          <w:p w14:paraId="78816F8A" w14:textId="77777777" w:rsidR="004D73F6" w:rsidRDefault="004D73F6" w:rsidP="00812E4A">
            <w:pPr>
              <w:spacing w:before="80" w:after="80"/>
            </w:pPr>
          </w:p>
          <w:p w14:paraId="4B2B3990" w14:textId="59890493" w:rsidR="004D73F6" w:rsidRPr="00DB39D9" w:rsidRDefault="004D73F6" w:rsidP="00812E4A">
            <w:pPr>
              <w:spacing w:before="80" w:after="80"/>
            </w:pPr>
          </w:p>
        </w:tc>
      </w:tr>
      <w:tr w:rsidR="00774A59" w:rsidRPr="00D54675" w14:paraId="6FFAD219" w14:textId="77777777" w:rsidTr="000E2B1A">
        <w:tc>
          <w:tcPr>
            <w:tcW w:w="8721" w:type="dxa"/>
            <w:gridSpan w:val="2"/>
            <w:shd w:val="pct5" w:color="auto" w:fill="auto"/>
          </w:tcPr>
          <w:p w14:paraId="06D68D63" w14:textId="77777777" w:rsidR="00774A59" w:rsidRPr="00D54675" w:rsidRDefault="00774A59" w:rsidP="000E2B1A">
            <w:pPr>
              <w:spacing w:before="80" w:after="80"/>
              <w:rPr>
                <w:color w:val="800000"/>
              </w:rPr>
            </w:pPr>
            <w:r>
              <w:rPr>
                <w:b/>
              </w:rPr>
              <w:lastRenderedPageBreak/>
              <w:t>Nature of c</w:t>
            </w:r>
            <w:r w:rsidRPr="00D54675">
              <w:rPr>
                <w:b/>
              </w:rPr>
              <w:t>hange</w:t>
            </w:r>
          </w:p>
        </w:tc>
      </w:tr>
      <w:tr w:rsidR="00774A59" w:rsidRPr="00DB39D9" w14:paraId="00FBB20D" w14:textId="77777777" w:rsidTr="000E2B1A">
        <w:tc>
          <w:tcPr>
            <w:tcW w:w="8721" w:type="dxa"/>
            <w:gridSpan w:val="2"/>
          </w:tcPr>
          <w:p w14:paraId="045AFFB3" w14:textId="77777777" w:rsidR="00774A59" w:rsidRDefault="00774A59" w:rsidP="000E2B1A">
            <w:pPr>
              <w:spacing w:before="80" w:after="80"/>
            </w:pPr>
            <w:r>
              <w:t xml:space="preserve">extra field usage rule for :35B, as follows: </w:t>
            </w:r>
          </w:p>
          <w:p w14:paraId="321017D2" w14:textId="77777777" w:rsidR="00774A59" w:rsidRDefault="00774A59" w:rsidP="000E2B1A">
            <w:pPr>
              <w:spacing w:before="80" w:after="80"/>
            </w:pPr>
          </w:p>
          <w:p w14:paraId="2E6EAA0F" w14:textId="77777777" w:rsidR="00774A59" w:rsidRDefault="00774A59" w:rsidP="000E2B1A">
            <w:pPr>
              <w:spacing w:before="80" w:after="80"/>
            </w:pPr>
            <w:r>
              <w:t xml:space="preserve">"Field Usage Rules   </w:t>
            </w:r>
          </w:p>
          <w:p w14:paraId="667EC1F6" w14:textId="77777777" w:rsidR="00774A59" w:rsidRDefault="00774A59" w:rsidP="000E2B1A">
            <w:pPr>
              <w:spacing w:before="80" w:after="80"/>
            </w:pPr>
          </w:p>
          <w:p w14:paraId="27E3E345" w14:textId="77777777" w:rsidR="00774A59" w:rsidRDefault="00774A59" w:rsidP="000E2B1A">
            <w:pPr>
              <w:spacing w:before="80" w:after="80"/>
            </w:pPr>
            <w:r>
              <w:t>When used in Description of Security (Subfield 2), codes must start and end with a slash '/'.</w:t>
            </w:r>
          </w:p>
          <w:p w14:paraId="6C928CEE" w14:textId="77777777" w:rsidR="00774A59" w:rsidRDefault="00774A59" w:rsidP="000E2B1A">
            <w:pPr>
              <w:spacing w:before="80" w:after="80"/>
            </w:pPr>
          </w:p>
          <w:p w14:paraId="4D356F83" w14:textId="77777777" w:rsidR="00774A59" w:rsidRDefault="00774A59" w:rsidP="000E2B1A">
            <w:pPr>
              <w:spacing w:before="80" w:after="80"/>
            </w:pPr>
            <w:r>
              <w:t>When an ISIN identifier is not used, one of the following codes must be used as the first characters of the Description of Security (Subfield 2):</w:t>
            </w:r>
          </w:p>
          <w:p w14:paraId="1603C18B" w14:textId="77777777" w:rsidR="00774A59" w:rsidRDefault="00774A59" w:rsidP="000E2B1A">
            <w:pPr>
              <w:spacing w:before="80" w:after="80"/>
            </w:pPr>
          </w:p>
          <w:p w14:paraId="2924B9E1" w14:textId="77777777" w:rsidR="00774A59" w:rsidRPr="00DB39D9" w:rsidRDefault="00774A59" w:rsidP="000E2B1A">
            <w:pPr>
              <w:spacing w:before="80" w:after="80"/>
            </w:pPr>
            <w:r>
              <w:t>[/DTI/] followed by the DTI (digital token identifier) in pattern 9!x according to ISO 24165.</w:t>
            </w:r>
          </w:p>
        </w:tc>
      </w:tr>
      <w:tr w:rsidR="006606DD" w:rsidRPr="00D54675" w14:paraId="022D650A" w14:textId="77777777" w:rsidTr="000E2B1A">
        <w:tc>
          <w:tcPr>
            <w:tcW w:w="8721" w:type="dxa"/>
            <w:gridSpan w:val="2"/>
            <w:shd w:val="pct5" w:color="auto" w:fill="auto"/>
          </w:tcPr>
          <w:p w14:paraId="52EA50DF" w14:textId="77777777" w:rsidR="006606DD" w:rsidRPr="00D54675" w:rsidRDefault="006606DD" w:rsidP="000E2B1A">
            <w:pPr>
              <w:spacing w:before="80" w:after="80"/>
              <w:rPr>
                <w:color w:val="800000"/>
              </w:rPr>
            </w:pPr>
            <w:r>
              <w:rPr>
                <w:b/>
              </w:rPr>
              <w:t>Workaround</w:t>
            </w:r>
          </w:p>
        </w:tc>
      </w:tr>
      <w:tr w:rsidR="006606DD" w:rsidRPr="008466D3" w14:paraId="20D842A4" w14:textId="77777777" w:rsidTr="000E2B1A">
        <w:tc>
          <w:tcPr>
            <w:tcW w:w="8721" w:type="dxa"/>
            <w:gridSpan w:val="2"/>
            <w:tcBorders>
              <w:bottom w:val="dotted" w:sz="4" w:space="0" w:color="auto"/>
            </w:tcBorders>
          </w:tcPr>
          <w:p w14:paraId="2289F066" w14:textId="77777777" w:rsidR="006606DD" w:rsidRPr="008466D3" w:rsidRDefault="006606DD" w:rsidP="000E2B1A">
            <w:pPr>
              <w:spacing w:before="80" w:after="80"/>
              <w:rPr>
                <w:rFonts w:cs="Arial"/>
                <w:color w:val="000000"/>
              </w:rPr>
            </w:pPr>
            <w:r w:rsidRPr="006606DD">
              <w:rPr>
                <w:rFonts w:cs="Arial"/>
                <w:color w:val="000000"/>
              </w:rPr>
              <w:t>Only use the description part of :35B:, starting wi</w:t>
            </w:r>
            <w:r>
              <w:rPr>
                <w:rFonts w:cs="Arial"/>
                <w:color w:val="000000"/>
              </w:rPr>
              <w:t>th /DTID/ and register DTID an ExternalFinancialI</w:t>
            </w:r>
            <w:r w:rsidRPr="006606DD">
              <w:rPr>
                <w:rFonts w:cs="Arial"/>
                <w:color w:val="000000"/>
              </w:rPr>
              <w:t>nstr</w:t>
            </w:r>
            <w:r>
              <w:rPr>
                <w:rFonts w:cs="Arial"/>
                <w:color w:val="000000"/>
              </w:rPr>
              <w:t>umentIdentificationTypeC</w:t>
            </w:r>
            <w:r w:rsidRPr="006606DD">
              <w:rPr>
                <w:rFonts w:cs="Arial"/>
                <w:color w:val="000000"/>
              </w:rPr>
              <w:t>ode, but that would be less visible considering that the DTI is an official ISO code.</w:t>
            </w:r>
          </w:p>
        </w:tc>
      </w:tr>
      <w:tr w:rsidR="00774A59" w:rsidRPr="00D54675" w14:paraId="307E69B3" w14:textId="77777777" w:rsidTr="000E2B1A">
        <w:tc>
          <w:tcPr>
            <w:tcW w:w="8721" w:type="dxa"/>
            <w:gridSpan w:val="2"/>
            <w:shd w:val="pct5" w:color="auto" w:fill="auto"/>
          </w:tcPr>
          <w:p w14:paraId="23813FEF" w14:textId="77777777" w:rsidR="00774A59" w:rsidRPr="00D54675" w:rsidRDefault="00774A59" w:rsidP="000E2B1A">
            <w:pPr>
              <w:spacing w:before="80" w:after="80"/>
              <w:rPr>
                <w:color w:val="800000"/>
              </w:rPr>
            </w:pPr>
            <w:r w:rsidRPr="00D54675">
              <w:rPr>
                <w:b/>
              </w:rPr>
              <w:t>Examples</w:t>
            </w:r>
          </w:p>
        </w:tc>
      </w:tr>
      <w:tr w:rsidR="00774A59" w:rsidRPr="008466D3" w14:paraId="1797BDD6" w14:textId="77777777" w:rsidTr="000E2B1A">
        <w:tc>
          <w:tcPr>
            <w:tcW w:w="8721" w:type="dxa"/>
            <w:gridSpan w:val="2"/>
            <w:tcBorders>
              <w:bottom w:val="dotted" w:sz="4" w:space="0" w:color="auto"/>
            </w:tcBorders>
          </w:tcPr>
          <w:p w14:paraId="7CA9C281" w14:textId="77777777" w:rsidR="00774A59" w:rsidRPr="008466D3" w:rsidRDefault="006606DD" w:rsidP="000E2B1A">
            <w:pPr>
              <w:spacing w:before="80" w:after="80"/>
              <w:rPr>
                <w:rFonts w:cs="Arial"/>
                <w:color w:val="000000"/>
              </w:rPr>
            </w:pPr>
            <w:r w:rsidRPr="006606DD">
              <w:rPr>
                <w:rFonts w:cs="Arial"/>
                <w:color w:val="000000"/>
              </w:rPr>
              <w:t>Crypto asset with DTI PQ33QM225 would be identified as :35B:/DTI/PQ33QM225</w:t>
            </w:r>
          </w:p>
        </w:tc>
      </w:tr>
    </w:tbl>
    <w:p w14:paraId="335A6EAB" w14:textId="77777777" w:rsidR="00774A59" w:rsidRDefault="00774A59" w:rsidP="000E2B1A">
      <w:pPr>
        <w:suppressAutoHyphens w:val="0"/>
        <w:spacing w:before="0" w:after="0"/>
        <w:rPr>
          <w:b/>
          <w:sz w:val="28"/>
        </w:rPr>
      </w:pPr>
    </w:p>
    <w:p w14:paraId="2F546B3E" w14:textId="77777777" w:rsidR="00774A59" w:rsidRPr="00623855" w:rsidRDefault="00774A59" w:rsidP="000E2B1A">
      <w:pPr>
        <w:suppressAutoHyphens w:val="0"/>
        <w:spacing w:before="0" w:after="0"/>
        <w:rPr>
          <w:b/>
          <w:sz w:val="28"/>
        </w:rPr>
      </w:pPr>
      <w:r w:rsidRPr="00623855">
        <w:rPr>
          <w:b/>
          <w:sz w:val="28"/>
        </w:rPr>
        <w:t>Standards Illustration</w:t>
      </w:r>
    </w:p>
    <w:p w14:paraId="54A2EA30" w14:textId="77777777" w:rsidR="00DD573B" w:rsidRDefault="00DD573B" w:rsidP="000E2B1A">
      <w:pPr>
        <w:suppressAutoHyphens w:val="0"/>
        <w:spacing w:before="0" w:after="0"/>
      </w:pPr>
    </w:p>
    <w:p w14:paraId="08FF03EA" w14:textId="77777777" w:rsidR="00DD573B" w:rsidRDefault="00D32E13" w:rsidP="000E2B1A">
      <w:pPr>
        <w:suppressAutoHyphens w:val="0"/>
        <w:spacing w:before="0" w:after="0"/>
      </w:pPr>
      <w:r>
        <w:rPr>
          <w:noProof/>
          <w:lang w:eastAsia="en-GB"/>
        </w:rPr>
        <w:drawing>
          <wp:inline distT="0" distB="0" distL="0" distR="0" wp14:anchorId="5CE93BD2" wp14:editId="7AA8E04C">
            <wp:extent cx="5581015" cy="396621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581015" cy="3966210"/>
                    </a:xfrm>
                    <a:prstGeom prst="rect">
                      <a:avLst/>
                    </a:prstGeom>
                  </pic:spPr>
                </pic:pic>
              </a:graphicData>
            </a:graphic>
          </wp:inline>
        </w:drawing>
      </w:r>
    </w:p>
    <w:p w14:paraId="3A45DEA2" w14:textId="77777777" w:rsidR="00A90B05" w:rsidRDefault="00A90B05">
      <w:pPr>
        <w:suppressAutoHyphens w:val="0"/>
        <w:spacing w:before="0" w:after="0"/>
      </w:pPr>
      <w:r>
        <w:br w:type="page"/>
      </w:r>
    </w:p>
    <w:p w14:paraId="257AB04A" w14:textId="77777777" w:rsidR="00DD573B" w:rsidRDefault="00DD573B" w:rsidP="000E2B1A">
      <w:pPr>
        <w:suppressAutoHyphens w:val="0"/>
        <w:spacing w:before="0" w:after="0"/>
      </w:pPr>
    </w:p>
    <w:p w14:paraId="6EC9CCA3" w14:textId="77777777" w:rsidR="00774A59" w:rsidRDefault="00774A59" w:rsidP="000E2B1A">
      <w:pPr>
        <w:suppressAutoHyphens w:val="0"/>
        <w:spacing w:before="0" w:after="0"/>
        <w:rPr>
          <w:b/>
          <w:sz w:val="28"/>
        </w:rPr>
      </w:pPr>
      <w:r>
        <w:rPr>
          <w:b/>
          <w:sz w:val="28"/>
        </w:rPr>
        <w:t>SWIFT Comment</w:t>
      </w:r>
    </w:p>
    <w:p w14:paraId="4EBC8D8A" w14:textId="77777777" w:rsidR="00774A59" w:rsidRDefault="00774A59" w:rsidP="000E2B1A">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774A59" w:rsidRPr="00E32808" w14:paraId="6CD71F43" w14:textId="77777777" w:rsidTr="000E2B1A">
        <w:tc>
          <w:tcPr>
            <w:tcW w:w="8721" w:type="dxa"/>
            <w:tcBorders>
              <w:bottom w:val="dotted" w:sz="4" w:space="0" w:color="auto"/>
            </w:tcBorders>
          </w:tcPr>
          <w:p w14:paraId="328EB895" w14:textId="77777777" w:rsidR="00812E4A" w:rsidRDefault="00D32E13" w:rsidP="00D32E13">
            <w:pPr>
              <w:pStyle w:val="PlainText"/>
              <w:rPr>
                <w:rFonts w:ascii="Arial" w:eastAsia="Times" w:hAnsi="Arial" w:cs="Arial"/>
                <w:color w:val="000000"/>
                <w:sz w:val="20"/>
                <w:szCs w:val="20"/>
              </w:rPr>
            </w:pPr>
            <w:r w:rsidRPr="00812E4A">
              <w:rPr>
                <w:rFonts w:ascii="Arial" w:eastAsia="Times" w:hAnsi="Arial" w:cs="Arial"/>
                <w:color w:val="000000"/>
                <w:sz w:val="20"/>
                <w:szCs w:val="20"/>
              </w:rPr>
              <w:t xml:space="preserve">The DTI is described in the ISO 24165 and his pattern is 9!x. </w:t>
            </w:r>
          </w:p>
          <w:p w14:paraId="284BF09D" w14:textId="77777777" w:rsidR="00D32E13" w:rsidRPr="00812E4A" w:rsidRDefault="00812E4A" w:rsidP="00D32E13">
            <w:pPr>
              <w:pStyle w:val="PlainText"/>
              <w:rPr>
                <w:rFonts w:ascii="Arial" w:eastAsia="Times" w:hAnsi="Arial" w:cs="Arial"/>
                <w:color w:val="000000"/>
                <w:sz w:val="20"/>
                <w:szCs w:val="20"/>
              </w:rPr>
            </w:pPr>
            <w:r>
              <w:rPr>
                <w:rFonts w:ascii="Arial" w:eastAsia="Times" w:hAnsi="Arial" w:cs="Arial"/>
                <w:color w:val="000000"/>
                <w:sz w:val="20"/>
                <w:szCs w:val="20"/>
              </w:rPr>
              <w:t>SWIFT</w:t>
            </w:r>
            <w:r w:rsidR="00D32E13" w:rsidRPr="00812E4A">
              <w:rPr>
                <w:rFonts w:ascii="Arial" w:eastAsia="Times" w:hAnsi="Arial" w:cs="Arial"/>
                <w:color w:val="000000"/>
                <w:sz w:val="20"/>
                <w:szCs w:val="20"/>
              </w:rPr>
              <w:t xml:space="preserve"> confirm</w:t>
            </w:r>
            <w:r>
              <w:rPr>
                <w:rFonts w:ascii="Arial" w:eastAsia="Times" w:hAnsi="Arial" w:cs="Arial"/>
                <w:color w:val="000000"/>
                <w:sz w:val="20"/>
                <w:szCs w:val="20"/>
              </w:rPr>
              <w:t>s</w:t>
            </w:r>
            <w:r w:rsidR="00D32E13" w:rsidRPr="00812E4A">
              <w:rPr>
                <w:rFonts w:ascii="Arial" w:eastAsia="Times" w:hAnsi="Arial" w:cs="Arial"/>
                <w:color w:val="000000"/>
                <w:sz w:val="20"/>
                <w:szCs w:val="20"/>
              </w:rPr>
              <w:t xml:space="preserve"> this can be used with the current format 4*35x of the field 35B.</w:t>
            </w:r>
          </w:p>
          <w:p w14:paraId="045A91A1" w14:textId="77777777" w:rsidR="00EB17CB" w:rsidRDefault="00EB17CB" w:rsidP="00EB17CB">
            <w:pPr>
              <w:rPr>
                <w:rFonts w:cs="Arial"/>
                <w:color w:val="000000"/>
              </w:rPr>
            </w:pPr>
            <w:r w:rsidRPr="004A5BA2">
              <w:rPr>
                <w:rFonts w:cs="Arial"/>
                <w:color w:val="000000"/>
              </w:rPr>
              <w:t>As a modificatio</w:t>
            </w:r>
            <w:r w:rsidR="00812E4A">
              <w:rPr>
                <w:rFonts w:cs="Arial"/>
                <w:color w:val="000000"/>
              </w:rPr>
              <w:t>n of a very used ISO15022 field like 35B might imply the update ac</w:t>
            </w:r>
            <w:r w:rsidRPr="004A5BA2">
              <w:rPr>
                <w:rFonts w:cs="Arial"/>
                <w:color w:val="000000"/>
              </w:rPr>
              <w:t>ros</w:t>
            </w:r>
            <w:r w:rsidR="00812E4A">
              <w:rPr>
                <w:rFonts w:cs="Arial"/>
                <w:color w:val="000000"/>
              </w:rPr>
              <w:t>s</w:t>
            </w:r>
            <w:r w:rsidRPr="004A5BA2">
              <w:rPr>
                <w:rFonts w:cs="Arial"/>
                <w:color w:val="000000"/>
              </w:rPr>
              <w:t xml:space="preserve"> all Cat 5 messages, this need</w:t>
            </w:r>
            <w:r w:rsidR="007964B5">
              <w:rPr>
                <w:rFonts w:cs="Arial"/>
                <w:color w:val="000000"/>
              </w:rPr>
              <w:t>s</w:t>
            </w:r>
            <w:r w:rsidRPr="004A5BA2">
              <w:rPr>
                <w:rFonts w:cs="Arial"/>
                <w:color w:val="000000"/>
              </w:rPr>
              <w:t xml:space="preserve"> to be discussed with other</w:t>
            </w:r>
            <w:r>
              <w:rPr>
                <w:rFonts w:cs="Arial"/>
                <w:color w:val="000000"/>
              </w:rPr>
              <w:t xml:space="preserve"> </w:t>
            </w:r>
            <w:r w:rsidRPr="004A5BA2">
              <w:rPr>
                <w:rFonts w:cs="Arial"/>
                <w:color w:val="000000"/>
              </w:rPr>
              <w:t>business area as well.(CA, TIC, Funds, Collateral, ……)</w:t>
            </w:r>
            <w:r w:rsidR="00812E4A">
              <w:rPr>
                <w:rFonts w:cs="Arial"/>
                <w:color w:val="000000"/>
              </w:rPr>
              <w:t>.</w:t>
            </w:r>
          </w:p>
          <w:p w14:paraId="219171C1" w14:textId="77777777" w:rsidR="00812E4A" w:rsidRDefault="00AF728A" w:rsidP="000E2B1A">
            <w:r w:rsidRPr="00EB17CB">
              <w:rPr>
                <w:rFonts w:cs="Arial"/>
                <w:color w:val="000000"/>
              </w:rPr>
              <w:t xml:space="preserve">Swift </w:t>
            </w:r>
            <w:r w:rsidR="00EB17CB" w:rsidRPr="00EB17CB">
              <w:rPr>
                <w:rFonts w:cs="Arial"/>
                <w:color w:val="000000"/>
              </w:rPr>
              <w:t>does not</w:t>
            </w:r>
            <w:r w:rsidRPr="00EB17CB">
              <w:rPr>
                <w:rFonts w:cs="Arial"/>
                <w:color w:val="000000"/>
              </w:rPr>
              <w:t xml:space="preserve"> recommend any change in messages but </w:t>
            </w:r>
            <w:r w:rsidR="00812E4A">
              <w:rPr>
                <w:rFonts w:cs="Arial"/>
                <w:color w:val="000000"/>
              </w:rPr>
              <w:t>suggest to add</w:t>
            </w:r>
            <w:r w:rsidRPr="00EB17CB">
              <w:rPr>
                <w:rFonts w:cs="Arial"/>
                <w:color w:val="000000"/>
              </w:rPr>
              <w:t xml:space="preserve"> </w:t>
            </w:r>
            <w:r w:rsidR="00812E4A">
              <w:rPr>
                <w:rFonts w:cs="Arial"/>
                <w:color w:val="000000"/>
              </w:rPr>
              <w:t>a new code</w:t>
            </w:r>
            <w:r w:rsidRPr="00EB17CB">
              <w:rPr>
                <w:rFonts w:cs="Arial"/>
                <w:color w:val="000000"/>
              </w:rPr>
              <w:t xml:space="preserve"> </w:t>
            </w:r>
            <w:r w:rsidR="00812E4A">
              <w:rPr>
                <w:rFonts w:cs="Arial"/>
                <w:color w:val="000000"/>
              </w:rPr>
              <w:t xml:space="preserve">for DTI </w:t>
            </w:r>
            <w:r w:rsidRPr="00EB17CB">
              <w:rPr>
                <w:rFonts w:cs="Arial"/>
                <w:color w:val="000000"/>
              </w:rPr>
              <w:t xml:space="preserve">into the </w:t>
            </w:r>
            <w:r w:rsidRPr="007964B5">
              <w:rPr>
                <w:b/>
                <w:i/>
              </w:rPr>
              <w:t>ExternalFinancialInstrumentIdentificationTypeCode</w:t>
            </w:r>
            <w:r w:rsidRPr="00EB17CB">
              <w:t xml:space="preserve"> </w:t>
            </w:r>
            <w:r w:rsidR="00EB17CB">
              <w:t xml:space="preserve">code set </w:t>
            </w:r>
            <w:r w:rsidRPr="00EB17CB">
              <w:t>as mentioned in</w:t>
            </w:r>
            <w:r w:rsidR="00D32E13" w:rsidRPr="00EB17CB">
              <w:t xml:space="preserve"> </w:t>
            </w:r>
            <w:r w:rsidR="00EB17CB">
              <w:t xml:space="preserve">the documentation of </w:t>
            </w:r>
            <w:r w:rsidRPr="00EB17CB">
              <w:t>every fiel</w:t>
            </w:r>
            <w:r w:rsidR="00EB17CB">
              <w:t>d</w:t>
            </w:r>
            <w:r w:rsidRPr="00EB17CB">
              <w:t>s 35B of MT</w:t>
            </w:r>
            <w:r w:rsidR="00EB17CB">
              <w:t xml:space="preserve">. </w:t>
            </w:r>
          </w:p>
          <w:p w14:paraId="63C5CFA7" w14:textId="77777777" w:rsidR="00AF728A" w:rsidRDefault="00AF728A" w:rsidP="000E2B1A">
            <w:r w:rsidRPr="00EB17CB">
              <w:t xml:space="preserve">This </w:t>
            </w:r>
            <w:r w:rsidR="00DD573B" w:rsidRPr="00EB17CB">
              <w:t xml:space="preserve">solution also applies to </w:t>
            </w:r>
            <w:r w:rsidR="00812E4A">
              <w:t xml:space="preserve">ISO </w:t>
            </w:r>
            <w:r w:rsidR="00DD573B" w:rsidRPr="00EB17CB">
              <w:t>20022</w:t>
            </w:r>
            <w:r w:rsidR="00812E4A">
              <w:t>.</w:t>
            </w:r>
          </w:p>
          <w:p w14:paraId="36BC3201" w14:textId="77777777" w:rsidR="00AF728A" w:rsidRPr="00812E4A" w:rsidRDefault="00812E4A" w:rsidP="000E2B1A">
            <w:pPr>
              <w:rPr>
                <w:rFonts w:cs="Arial"/>
                <w:color w:val="000000"/>
                <w:lang w:val="en"/>
              </w:rPr>
            </w:pPr>
            <w:r>
              <w:rPr>
                <w:rFonts w:cs="Arial"/>
                <w:color w:val="000000"/>
                <w:lang w:val="en"/>
              </w:rPr>
              <w:t>SWIFT</w:t>
            </w:r>
            <w:r w:rsidR="000A0ADC" w:rsidRPr="00EB17CB">
              <w:rPr>
                <w:rFonts w:cs="Arial"/>
                <w:color w:val="000000"/>
                <w:lang w:val="en"/>
              </w:rPr>
              <w:t xml:space="preserve"> propose</w:t>
            </w:r>
            <w:r>
              <w:rPr>
                <w:rFonts w:cs="Arial"/>
                <w:color w:val="000000"/>
                <w:lang w:val="en"/>
              </w:rPr>
              <w:t>s</w:t>
            </w:r>
            <w:r w:rsidR="000A0ADC" w:rsidRPr="00EB17CB">
              <w:rPr>
                <w:rFonts w:cs="Arial"/>
                <w:color w:val="000000"/>
                <w:lang w:val="en"/>
              </w:rPr>
              <w:t xml:space="preserve"> to reject this CR and </w:t>
            </w:r>
            <w:r w:rsidR="00EB17CB">
              <w:rPr>
                <w:rFonts w:cs="Arial"/>
                <w:color w:val="000000"/>
                <w:lang w:val="en"/>
              </w:rPr>
              <w:t>ask</w:t>
            </w:r>
            <w:r w:rsidR="000A0ADC" w:rsidRPr="00EB17CB">
              <w:rPr>
                <w:rFonts w:cs="Arial"/>
                <w:color w:val="000000"/>
                <w:lang w:val="en"/>
              </w:rPr>
              <w:t xml:space="preserve"> to the </w:t>
            </w:r>
            <w:r w:rsidR="00EB17CB">
              <w:rPr>
                <w:rFonts w:cs="Arial"/>
                <w:color w:val="000000"/>
                <w:lang w:val="en"/>
              </w:rPr>
              <w:t xml:space="preserve">submitter to liaise with the ISO20022 </w:t>
            </w:r>
            <w:r w:rsidR="000A0ADC" w:rsidRPr="00EB17CB">
              <w:rPr>
                <w:rFonts w:cs="Arial"/>
                <w:color w:val="000000"/>
                <w:lang w:val="en"/>
              </w:rPr>
              <w:t xml:space="preserve">RA </w:t>
            </w:r>
            <w:r w:rsidR="00EB17CB">
              <w:rPr>
                <w:rFonts w:cs="Arial"/>
                <w:color w:val="000000"/>
                <w:lang w:val="en"/>
              </w:rPr>
              <w:t xml:space="preserve">to request </w:t>
            </w:r>
            <w:r w:rsidR="000A0ADC" w:rsidRPr="00EB17CB">
              <w:rPr>
                <w:rFonts w:cs="Arial"/>
                <w:color w:val="000000"/>
                <w:lang w:val="en"/>
              </w:rPr>
              <w:t xml:space="preserve">the addition of the “DTI” code in </w:t>
            </w:r>
            <w:r w:rsidR="000A0ADC" w:rsidRPr="00EB17CB">
              <w:t>ExternalFinancialInstrumentIdentificationTypeCode</w:t>
            </w:r>
            <w:r w:rsidR="00EB17CB">
              <w:t>.</w:t>
            </w:r>
          </w:p>
        </w:tc>
      </w:tr>
    </w:tbl>
    <w:p w14:paraId="13D73172" w14:textId="77777777" w:rsidR="00774A59" w:rsidRDefault="00774A59" w:rsidP="000E2B1A">
      <w:pPr>
        <w:suppressAutoHyphens w:val="0"/>
        <w:spacing w:before="0" w:after="0"/>
      </w:pPr>
    </w:p>
    <w:p w14:paraId="4190AFAA" w14:textId="77777777" w:rsidR="002439C3" w:rsidRDefault="002439C3">
      <w:pPr>
        <w:suppressAutoHyphens w:val="0"/>
        <w:spacing w:before="0" w:after="0"/>
        <w:rPr>
          <w:b/>
          <w:sz w:val="28"/>
        </w:rPr>
      </w:pPr>
    </w:p>
    <w:p w14:paraId="66AFF103" w14:textId="77777777" w:rsidR="00774A59" w:rsidRDefault="00774A59" w:rsidP="000E2B1A">
      <w:pPr>
        <w:suppressAutoHyphens w:val="0"/>
        <w:spacing w:before="0" w:after="0"/>
        <w:rPr>
          <w:b/>
          <w:sz w:val="28"/>
        </w:rPr>
      </w:pPr>
      <w:r w:rsidRPr="00CE2AB5">
        <w:rPr>
          <w:b/>
          <w:sz w:val="28"/>
        </w:rPr>
        <w:t>Working Group Meeting</w:t>
      </w:r>
    </w:p>
    <w:p w14:paraId="3C920ECE" w14:textId="77777777" w:rsidR="00774A59" w:rsidRPr="00CE2AB5" w:rsidRDefault="00774A59" w:rsidP="000E2B1A">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774A59" w:rsidRPr="00DB39D9" w14:paraId="4CAC10E6" w14:textId="77777777" w:rsidTr="000E2B1A">
        <w:tc>
          <w:tcPr>
            <w:tcW w:w="8754" w:type="dxa"/>
            <w:shd w:val="pct5" w:color="auto" w:fill="auto"/>
          </w:tcPr>
          <w:p w14:paraId="4A4ED0C6" w14:textId="77777777" w:rsidR="00774A59" w:rsidRPr="00D54675" w:rsidRDefault="00774A59" w:rsidP="000E2B1A">
            <w:pPr>
              <w:spacing w:before="80" w:after="80"/>
              <w:rPr>
                <w:b/>
                <w:color w:val="800000"/>
              </w:rPr>
            </w:pPr>
            <w:r w:rsidRPr="00D54675">
              <w:rPr>
                <w:b/>
              </w:rPr>
              <w:t>Discussion</w:t>
            </w:r>
          </w:p>
        </w:tc>
      </w:tr>
      <w:tr w:rsidR="00774A59" w:rsidRPr="00E32808" w14:paraId="29A2F3EE" w14:textId="77777777" w:rsidTr="000E2B1A">
        <w:trPr>
          <w:trHeight w:val="36"/>
        </w:trPr>
        <w:tc>
          <w:tcPr>
            <w:tcW w:w="8754" w:type="dxa"/>
            <w:tcBorders>
              <w:bottom w:val="dotted" w:sz="4" w:space="0" w:color="auto"/>
            </w:tcBorders>
            <w:vAlign w:val="center"/>
          </w:tcPr>
          <w:p w14:paraId="001120A6" w14:textId="77777777" w:rsidR="004B1CBA" w:rsidRDefault="004B1CBA" w:rsidP="004B1CBA">
            <w:pPr>
              <w:rPr>
                <w:rFonts w:cs="Arial"/>
              </w:rPr>
            </w:pPr>
            <w:r>
              <w:rPr>
                <w:rFonts w:cs="Arial"/>
              </w:rPr>
              <w:t xml:space="preserve">After the presentation of the CR, </w:t>
            </w:r>
            <w:r w:rsidR="009F5EFA">
              <w:rPr>
                <w:rFonts w:cs="Arial"/>
              </w:rPr>
              <w:t xml:space="preserve">the </w:t>
            </w:r>
            <w:r>
              <w:rPr>
                <w:rFonts w:cs="Arial"/>
              </w:rPr>
              <w:t>group</w:t>
            </w:r>
            <w:r w:rsidR="009F5EFA">
              <w:rPr>
                <w:rFonts w:cs="Arial"/>
              </w:rPr>
              <w:t xml:space="preserve"> raised question</w:t>
            </w:r>
            <w:r>
              <w:rPr>
                <w:rFonts w:cs="Arial"/>
              </w:rPr>
              <w:t>s</w:t>
            </w:r>
            <w:r w:rsidR="009F5EFA">
              <w:rPr>
                <w:rFonts w:cs="Arial"/>
              </w:rPr>
              <w:t xml:space="preserve"> concerning the exception t</w:t>
            </w:r>
            <w:r>
              <w:rPr>
                <w:rFonts w:cs="Arial"/>
              </w:rPr>
              <w:t xml:space="preserve">hat is </w:t>
            </w:r>
            <w:r w:rsidR="009F5EFA">
              <w:rPr>
                <w:rFonts w:cs="Arial"/>
              </w:rPr>
              <w:t xml:space="preserve">requested. In fact, </w:t>
            </w:r>
            <w:r>
              <w:rPr>
                <w:rFonts w:cs="Arial"/>
              </w:rPr>
              <w:t>the new requested identification for the Digital Token ”</w:t>
            </w:r>
            <w:r w:rsidR="009F5EFA">
              <w:rPr>
                <w:rFonts w:cs="Arial"/>
              </w:rPr>
              <w:t>DTI</w:t>
            </w:r>
            <w:r>
              <w:rPr>
                <w:rFonts w:cs="Arial"/>
              </w:rPr>
              <w:t>”</w:t>
            </w:r>
            <w:r w:rsidR="009F5EFA">
              <w:rPr>
                <w:rFonts w:cs="Arial"/>
              </w:rPr>
              <w:t xml:space="preserve"> </w:t>
            </w:r>
            <w:r>
              <w:rPr>
                <w:rFonts w:cs="Arial"/>
              </w:rPr>
              <w:t xml:space="preserve">is not </w:t>
            </w:r>
            <w:r w:rsidR="009F5EFA">
              <w:rPr>
                <w:rFonts w:cs="Arial"/>
              </w:rPr>
              <w:t xml:space="preserve">different </w:t>
            </w:r>
            <w:r>
              <w:rPr>
                <w:rFonts w:cs="Arial"/>
              </w:rPr>
              <w:t>from</w:t>
            </w:r>
            <w:r w:rsidR="009F5EFA">
              <w:rPr>
                <w:rFonts w:cs="Arial"/>
              </w:rPr>
              <w:t xml:space="preserve"> other Financial instrument </w:t>
            </w:r>
            <w:r>
              <w:rPr>
                <w:rFonts w:cs="Arial"/>
              </w:rPr>
              <w:t xml:space="preserve">identification. </w:t>
            </w:r>
          </w:p>
          <w:p w14:paraId="2C1E32A8" w14:textId="77777777" w:rsidR="004B1CBA" w:rsidRDefault="004B1CBA" w:rsidP="004B1CBA">
            <w:pPr>
              <w:rPr>
                <w:rFonts w:cs="Arial"/>
              </w:rPr>
            </w:pPr>
            <w:r>
              <w:rPr>
                <w:rFonts w:cs="Arial"/>
              </w:rPr>
              <w:t xml:space="preserve">The submitter explained that the idea behind the CR was to have as less as possible </w:t>
            </w:r>
            <w:r w:rsidR="009A360F">
              <w:rPr>
                <w:rFonts w:cs="Arial"/>
              </w:rPr>
              <w:t xml:space="preserve">an </w:t>
            </w:r>
            <w:r>
              <w:rPr>
                <w:rFonts w:cs="Arial"/>
              </w:rPr>
              <w:t xml:space="preserve">impact on messages. </w:t>
            </w:r>
          </w:p>
          <w:p w14:paraId="1D8A3346" w14:textId="77777777" w:rsidR="00774A59" w:rsidRDefault="00A52F43" w:rsidP="004B1CBA">
            <w:r>
              <w:rPr>
                <w:rFonts w:cs="Arial"/>
              </w:rPr>
              <w:t>Therefore,</w:t>
            </w:r>
            <w:r w:rsidR="004B1CBA">
              <w:rPr>
                <w:rFonts w:cs="Arial"/>
              </w:rPr>
              <w:t xml:space="preserve"> the agreed solution is to follow the SWIFT comment and raise a CR to the ISO20022 Registration authority to add a new code for Digital Token into the </w:t>
            </w:r>
            <w:r w:rsidR="004B1CBA" w:rsidRPr="007964B5">
              <w:rPr>
                <w:b/>
                <w:i/>
              </w:rPr>
              <w:t>ExternalFinancialInstrumentIdentificationTypeCode</w:t>
            </w:r>
            <w:r w:rsidR="004B1CBA" w:rsidRPr="00EB17CB">
              <w:t xml:space="preserve"> </w:t>
            </w:r>
            <w:r w:rsidR="004B1CBA">
              <w:t xml:space="preserve">code set </w:t>
            </w:r>
            <w:r w:rsidR="004B1CBA" w:rsidRPr="00EB17CB">
              <w:t xml:space="preserve">as mentioned in </w:t>
            </w:r>
            <w:r w:rsidR="004B1CBA">
              <w:t xml:space="preserve">the documentation of </w:t>
            </w:r>
            <w:r w:rsidR="004B1CBA" w:rsidRPr="00EB17CB">
              <w:t>every fiel</w:t>
            </w:r>
            <w:r w:rsidR="004B1CBA">
              <w:t>d</w:t>
            </w:r>
            <w:r w:rsidR="004B1CBA" w:rsidRPr="00EB17CB">
              <w:t>s 35B of MT</w:t>
            </w:r>
            <w:r w:rsidR="004B1CBA">
              <w:t>.</w:t>
            </w:r>
          </w:p>
          <w:p w14:paraId="59DDB62E" w14:textId="77777777" w:rsidR="00A52F43" w:rsidRPr="00D54675" w:rsidRDefault="00A52F43" w:rsidP="00323D48">
            <w:pPr>
              <w:rPr>
                <w:rFonts w:cs="Arial"/>
              </w:rPr>
            </w:pPr>
            <w:r>
              <w:t xml:space="preserve">When </w:t>
            </w:r>
            <w:r w:rsidR="00323D48">
              <w:t xml:space="preserve">proceeding like </w:t>
            </w:r>
            <w:r>
              <w:t>that, there is no impact in the messages and can be used sooner than the SR2022.</w:t>
            </w:r>
          </w:p>
        </w:tc>
      </w:tr>
      <w:tr w:rsidR="00774A59" w:rsidRPr="00DB39D9" w14:paraId="778BDE77" w14:textId="77777777" w:rsidTr="000E2B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14:paraId="6B74B68B" w14:textId="77777777" w:rsidR="00774A59" w:rsidRPr="00D54675" w:rsidRDefault="00774A59" w:rsidP="000E2B1A">
            <w:pPr>
              <w:spacing w:before="80" w:after="80"/>
              <w:rPr>
                <w:b/>
                <w:color w:val="800000"/>
              </w:rPr>
            </w:pPr>
            <w:r w:rsidRPr="00D54675">
              <w:rPr>
                <w:b/>
              </w:rPr>
              <w:t>Decision</w:t>
            </w:r>
          </w:p>
        </w:tc>
      </w:tr>
      <w:tr w:rsidR="00774A59" w:rsidRPr="00E32808" w14:paraId="493073E2" w14:textId="77777777" w:rsidTr="000E2B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14:paraId="4BE271B1" w14:textId="77777777" w:rsidR="00774A59" w:rsidRPr="00D54675" w:rsidRDefault="004B1CBA" w:rsidP="000E2B1A">
            <w:pPr>
              <w:tabs>
                <w:tab w:val="left" w:pos="965"/>
                <w:tab w:val="left" w:pos="1005"/>
              </w:tabs>
              <w:spacing w:after="0"/>
              <w:ind w:left="992" w:hanging="992"/>
              <w:rPr>
                <w:rFonts w:cs="Arial"/>
                <w:color w:val="FF0000"/>
              </w:rPr>
            </w:pPr>
            <w:r>
              <w:rPr>
                <w:rFonts w:cs="Arial"/>
                <w:color w:val="FF0000"/>
              </w:rPr>
              <w:t>REJECTED</w:t>
            </w:r>
          </w:p>
        </w:tc>
      </w:tr>
    </w:tbl>
    <w:p w14:paraId="62DA841C" w14:textId="77777777" w:rsidR="00774A59" w:rsidRPr="00743BF1" w:rsidRDefault="00774A59" w:rsidP="000E2B1A">
      <w:pPr>
        <w:suppressAutoHyphens w:val="0"/>
        <w:spacing w:before="0" w:after="0"/>
        <w:rPr>
          <w:lang w:val="en-US"/>
        </w:rPr>
      </w:pPr>
      <w:r>
        <w:rPr>
          <w:lang w:val="en-US"/>
        </w:rPr>
        <w:br w:type="page"/>
      </w:r>
    </w:p>
    <w:p w14:paraId="740B0C4C" w14:textId="3FC0EFD7" w:rsidR="002C15DD" w:rsidRPr="005F6FBC" w:rsidRDefault="002C15DD" w:rsidP="000E2B1A">
      <w:pPr>
        <w:pStyle w:val="Heading2"/>
        <w:tabs>
          <w:tab w:val="clear" w:pos="718"/>
          <w:tab w:val="clear" w:pos="851"/>
          <w:tab w:val="num" w:pos="993"/>
        </w:tabs>
        <w:ind w:left="0" w:firstLine="0"/>
        <w:rPr>
          <w:color w:val="00B050"/>
          <w:lang w:val="en-US"/>
        </w:rPr>
      </w:pPr>
      <w:bookmarkStart w:id="66" w:name="_Toc81320592"/>
      <w:r w:rsidRPr="005F6FBC">
        <w:rPr>
          <w:color w:val="00B050"/>
          <w:lang w:val="en-US"/>
        </w:rPr>
        <w:lastRenderedPageBreak/>
        <w:t xml:space="preserve">CR 001782: Add </w:t>
      </w:r>
      <w:r w:rsidR="004169B6">
        <w:rPr>
          <w:color w:val="00B050"/>
          <w:lang w:val="en-US"/>
        </w:rPr>
        <w:t>New Qualifier and Format</w:t>
      </w:r>
      <w:r w:rsidR="004169B6" w:rsidRPr="005F6FBC">
        <w:rPr>
          <w:color w:val="00B050"/>
          <w:lang w:val="en-US"/>
        </w:rPr>
        <w:t xml:space="preserve"> </w:t>
      </w:r>
      <w:r w:rsidR="00062F04">
        <w:rPr>
          <w:color w:val="00B050"/>
          <w:lang w:val="en-US"/>
        </w:rPr>
        <w:t>O</w:t>
      </w:r>
      <w:r w:rsidRPr="005F6FBC">
        <w:rPr>
          <w:color w:val="00B050"/>
          <w:lang w:val="en-US"/>
        </w:rPr>
        <w:t>ption f</w:t>
      </w:r>
      <w:r w:rsidR="00995FD3" w:rsidRPr="005F6FBC">
        <w:rPr>
          <w:color w:val="00B050"/>
          <w:lang w:val="en-US"/>
        </w:rPr>
        <w:t xml:space="preserve">or </w:t>
      </w:r>
      <w:r w:rsidR="00062F04">
        <w:rPr>
          <w:color w:val="00B050"/>
          <w:lang w:val="en-US"/>
        </w:rPr>
        <w:t>B</w:t>
      </w:r>
      <w:r w:rsidR="00995FD3" w:rsidRPr="005F6FBC">
        <w:rPr>
          <w:color w:val="00B050"/>
          <w:lang w:val="en-US"/>
        </w:rPr>
        <w:t xml:space="preserve">lockchain </w:t>
      </w:r>
      <w:r w:rsidR="00062F04">
        <w:rPr>
          <w:color w:val="00B050"/>
          <w:lang w:val="en-US"/>
        </w:rPr>
        <w:t>A</w:t>
      </w:r>
      <w:r w:rsidR="00995FD3" w:rsidRPr="005F6FBC">
        <w:rPr>
          <w:color w:val="00B050"/>
          <w:lang w:val="en-US"/>
        </w:rPr>
        <w:t>ddress/</w:t>
      </w:r>
      <w:r w:rsidR="00062F04">
        <w:rPr>
          <w:color w:val="00B050"/>
          <w:lang w:val="en-US"/>
        </w:rPr>
        <w:t>W</w:t>
      </w:r>
      <w:r w:rsidR="00995FD3" w:rsidRPr="005F6FBC">
        <w:rPr>
          <w:color w:val="00B050"/>
          <w:lang w:val="en-US"/>
        </w:rPr>
        <w:t xml:space="preserve">allet </w:t>
      </w:r>
      <w:r w:rsidR="00062F04">
        <w:rPr>
          <w:color w:val="00B050"/>
          <w:lang w:val="en-US"/>
        </w:rPr>
        <w:t>I</w:t>
      </w:r>
      <w:r w:rsidR="00995FD3" w:rsidRPr="005F6FBC">
        <w:rPr>
          <w:color w:val="00B050"/>
          <w:lang w:val="en-US"/>
        </w:rPr>
        <w:t>dentification</w:t>
      </w:r>
      <w:bookmarkEnd w:id="66"/>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2C15DD" w:rsidRPr="00D54675" w14:paraId="47D29C73" w14:textId="77777777" w:rsidTr="000E2B1A">
        <w:tc>
          <w:tcPr>
            <w:tcW w:w="8721" w:type="dxa"/>
            <w:gridSpan w:val="2"/>
            <w:shd w:val="pct5" w:color="auto" w:fill="auto"/>
          </w:tcPr>
          <w:p w14:paraId="66E3AF8D" w14:textId="77777777" w:rsidR="002C15DD" w:rsidRPr="00D54675" w:rsidRDefault="002C15DD" w:rsidP="000E2B1A">
            <w:pPr>
              <w:spacing w:before="80" w:after="80"/>
              <w:rPr>
                <w:rFonts w:cs="Arial"/>
                <w:b/>
              </w:rPr>
            </w:pPr>
            <w:r w:rsidRPr="00D54675">
              <w:rPr>
                <w:rFonts w:cs="Arial"/>
                <w:b/>
              </w:rPr>
              <w:t>Origin of request</w:t>
            </w:r>
          </w:p>
        </w:tc>
      </w:tr>
      <w:tr w:rsidR="002C15DD" w:rsidRPr="001E0CBC" w14:paraId="0CB2A8EC" w14:textId="77777777" w:rsidTr="000E2B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14:paraId="75C8B4A7" w14:textId="77777777" w:rsidR="002C15DD" w:rsidRPr="00746F39" w:rsidRDefault="002C15DD" w:rsidP="000E2B1A">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2FC75272" w14:textId="77777777" w:rsidR="002C15DD" w:rsidRPr="001E0CBC" w:rsidRDefault="002C15DD" w:rsidP="000E2B1A">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Securi</w:t>
            </w:r>
            <w:r w:rsidR="00995FD3">
              <w:rPr>
                <w:rFonts w:eastAsia="Times New Roman" w:cs="Arial"/>
                <w:iCs/>
                <w:color w:val="0000FF"/>
                <w:sz w:val="22"/>
                <w:szCs w:val="22"/>
                <w:lang w:eastAsia="en-GB"/>
              </w:rPr>
              <w:t>ties Digital Asset Working Group</w:t>
            </w:r>
          </w:p>
        </w:tc>
      </w:tr>
      <w:tr w:rsidR="002C15DD" w:rsidRPr="00D54675" w14:paraId="5575D1BE" w14:textId="77777777" w:rsidTr="000E2B1A">
        <w:tc>
          <w:tcPr>
            <w:tcW w:w="8721" w:type="dxa"/>
            <w:gridSpan w:val="2"/>
            <w:shd w:val="pct5" w:color="auto" w:fill="auto"/>
          </w:tcPr>
          <w:p w14:paraId="3D07207B" w14:textId="77777777" w:rsidR="002C15DD" w:rsidRPr="00D54675" w:rsidRDefault="002C15DD" w:rsidP="000E2B1A">
            <w:pPr>
              <w:spacing w:before="80" w:after="80"/>
              <w:rPr>
                <w:b/>
              </w:rPr>
            </w:pPr>
            <w:r>
              <w:rPr>
                <w:b/>
              </w:rPr>
              <w:t>Sponsors</w:t>
            </w:r>
          </w:p>
        </w:tc>
      </w:tr>
      <w:tr w:rsidR="002C15DD" w:rsidRPr="003D2503" w14:paraId="226F4D53" w14:textId="77777777" w:rsidTr="000E2B1A">
        <w:tc>
          <w:tcPr>
            <w:tcW w:w="8721" w:type="dxa"/>
            <w:gridSpan w:val="2"/>
            <w:shd w:val="clear" w:color="auto" w:fill="auto"/>
          </w:tcPr>
          <w:p w14:paraId="23FC55AB" w14:textId="77777777" w:rsidR="002C15DD" w:rsidRPr="003D2503" w:rsidRDefault="002C15DD" w:rsidP="000E2B1A">
            <w:pPr>
              <w:spacing w:before="80" w:after="80"/>
            </w:pPr>
            <w:r>
              <w:t>BNP Paribas, BNY Mellon, HSBC</w:t>
            </w:r>
          </w:p>
        </w:tc>
      </w:tr>
      <w:tr w:rsidR="002C15DD" w:rsidRPr="00D54675" w14:paraId="5AE54DEC" w14:textId="77777777" w:rsidTr="000E2B1A">
        <w:tc>
          <w:tcPr>
            <w:tcW w:w="8721" w:type="dxa"/>
            <w:gridSpan w:val="2"/>
            <w:shd w:val="pct5" w:color="auto" w:fill="auto"/>
          </w:tcPr>
          <w:p w14:paraId="22F63894" w14:textId="77777777" w:rsidR="002C15DD" w:rsidRPr="00D54675" w:rsidRDefault="002C15DD" w:rsidP="000E2B1A">
            <w:pPr>
              <w:spacing w:before="80" w:after="80"/>
              <w:rPr>
                <w:color w:val="800000"/>
              </w:rPr>
            </w:pPr>
            <w:r>
              <w:rPr>
                <w:b/>
              </w:rPr>
              <w:t>Message type(s) i</w:t>
            </w:r>
            <w:r w:rsidRPr="00D54675">
              <w:rPr>
                <w:b/>
              </w:rPr>
              <w:t>mpacted</w:t>
            </w:r>
          </w:p>
        </w:tc>
      </w:tr>
      <w:tr w:rsidR="002C15DD" w:rsidRPr="00C36F17" w14:paraId="55C041C6" w14:textId="77777777" w:rsidTr="000E2B1A">
        <w:tc>
          <w:tcPr>
            <w:tcW w:w="8721" w:type="dxa"/>
            <w:gridSpan w:val="2"/>
          </w:tcPr>
          <w:p w14:paraId="29EB2D81" w14:textId="7149F29D" w:rsidR="00995FD3" w:rsidRDefault="00995FD3" w:rsidP="00995FD3">
            <w:pPr>
              <w:spacing w:before="80" w:after="80"/>
            </w:pPr>
            <w:r>
              <w:t>Cat 5 and equivalent ISO 20022 messages</w:t>
            </w:r>
          </w:p>
          <w:p w14:paraId="15301840" w14:textId="77777777" w:rsidR="00062F04" w:rsidRDefault="00062F04" w:rsidP="00062F04">
            <w:r>
              <w:t>MT500, 501, 502, 504, 505, 507, 509, 510, 513, 514, 515, 518, 519, 524, 527, 530, 535, 536, 537, 538, 540, 541, 542, 543, 544, 545, 546, 547, 548, 549, 558, 564, 565, 566, 567, 568, 569, 575, 576, 578, 586</w:t>
            </w:r>
          </w:p>
          <w:p w14:paraId="04238859" w14:textId="306853C5" w:rsidR="002C15DD" w:rsidRDefault="002C15DD" w:rsidP="00995FD3">
            <w:pPr>
              <w:spacing w:before="80" w:after="80"/>
            </w:pPr>
          </w:p>
          <w:p w14:paraId="31FF2F83" w14:textId="12317ABE" w:rsidR="00062F04" w:rsidRDefault="00062F04" w:rsidP="00995FD3">
            <w:pPr>
              <w:spacing w:before="80" w:after="80"/>
            </w:pPr>
            <w:r>
              <w:t>Equivalent ISO 20022 Messages</w:t>
            </w:r>
          </w:p>
          <w:p w14:paraId="228EB7B1" w14:textId="1CFA6898" w:rsidR="00A04721" w:rsidRDefault="00062F04" w:rsidP="00730C2B">
            <w:pPr>
              <w:spacing w:before="80" w:after="80"/>
            </w:pPr>
            <w:r w:rsidRPr="00A04721">
              <w:t>SnR:</w:t>
            </w:r>
            <w:r w:rsidR="00A04721">
              <w:t xml:space="preserve"> </w:t>
            </w:r>
            <w:r w:rsidR="00730C2B" w:rsidRPr="00730C2B">
              <w:t>semt.002</w:t>
            </w:r>
            <w:r w:rsidR="00730C2B" w:rsidRPr="00A04721">
              <w:t xml:space="preserve">, semt.003, </w:t>
            </w:r>
            <w:r w:rsidR="00A04721" w:rsidRPr="00A04721">
              <w:t xml:space="preserve">semt.013, </w:t>
            </w:r>
            <w:r w:rsidR="00730C2B" w:rsidRPr="00730C2B">
              <w:t>semt.015</w:t>
            </w:r>
            <w:r w:rsidR="00730C2B" w:rsidRPr="00A04721">
              <w:t xml:space="preserve">, </w:t>
            </w:r>
            <w:r w:rsidR="00730C2B" w:rsidRPr="00730C2B">
              <w:t>semt.016</w:t>
            </w:r>
            <w:r w:rsidR="00730C2B" w:rsidRPr="00A04721">
              <w:t xml:space="preserve">, semt.017, </w:t>
            </w:r>
            <w:r w:rsidR="00A04721" w:rsidRPr="00A04721">
              <w:t>semt.018</w:t>
            </w:r>
            <w:r w:rsidR="00730C2B" w:rsidRPr="00A04721">
              <w:t xml:space="preserve">, </w:t>
            </w:r>
            <w:r w:rsidR="00A04721" w:rsidRPr="00730C2B">
              <w:t>semt.019</w:t>
            </w:r>
            <w:r w:rsidR="00A04721" w:rsidRPr="00A04721">
              <w:t>,</w:t>
            </w:r>
            <w:r w:rsidR="00730C2B" w:rsidRPr="00A04721">
              <w:t xml:space="preserve"> </w:t>
            </w:r>
            <w:r w:rsidR="00730C2B" w:rsidRPr="00730C2B">
              <w:t>semt.020</w:t>
            </w:r>
            <w:r w:rsidR="00730C2B" w:rsidRPr="00A04721">
              <w:t xml:space="preserve">, </w:t>
            </w:r>
            <w:r w:rsidR="00562A8A" w:rsidRPr="00A04721">
              <w:t xml:space="preserve">semt.021 </w:t>
            </w:r>
            <w:r w:rsidR="00730C2B" w:rsidRPr="00A04721">
              <w:t>sese.020</w:t>
            </w:r>
            <w:r w:rsidR="00A04721">
              <w:t>,</w:t>
            </w:r>
            <w:r w:rsidR="00A04721" w:rsidRPr="00A04721">
              <w:t xml:space="preserve"> sese.021</w:t>
            </w:r>
            <w:r w:rsidR="00A04721">
              <w:t>,</w:t>
            </w:r>
            <w:r w:rsidR="00A04721" w:rsidRPr="00A04721">
              <w:t xml:space="preserve"> </w:t>
            </w:r>
            <w:r w:rsidR="00A04721" w:rsidRPr="00730C2B">
              <w:t>sese.022</w:t>
            </w:r>
            <w:r w:rsidR="00A04721">
              <w:t>,</w:t>
            </w:r>
            <w:r w:rsidR="00730C2B" w:rsidRPr="00A04721">
              <w:t xml:space="preserve"> </w:t>
            </w:r>
            <w:r w:rsidR="00562A8A" w:rsidRPr="00730C2B">
              <w:t>sese.023</w:t>
            </w:r>
            <w:r w:rsidR="00A04721">
              <w:t>,</w:t>
            </w:r>
            <w:r w:rsidR="00A04721" w:rsidRPr="00730C2B">
              <w:t xml:space="preserve"> sese.024</w:t>
            </w:r>
            <w:r w:rsidR="00A04721">
              <w:t>,</w:t>
            </w:r>
            <w:r w:rsidR="00562A8A" w:rsidRPr="00A04721">
              <w:t xml:space="preserve"> </w:t>
            </w:r>
            <w:r w:rsidR="00A04721" w:rsidRPr="00730C2B">
              <w:t>sese.025</w:t>
            </w:r>
            <w:r w:rsidR="00A04721" w:rsidRPr="00A04721">
              <w:t>, sese.026</w:t>
            </w:r>
            <w:r w:rsidR="00A04721">
              <w:t>,</w:t>
            </w:r>
            <w:r w:rsidR="00A04721" w:rsidRPr="00A04721">
              <w:t xml:space="preserve"> </w:t>
            </w:r>
            <w:r w:rsidR="00A04721" w:rsidRPr="00730C2B">
              <w:t>sese.027</w:t>
            </w:r>
            <w:r w:rsidR="00A04721">
              <w:t>,</w:t>
            </w:r>
            <w:r w:rsidR="00A04721" w:rsidRPr="00730C2B">
              <w:t xml:space="preserve"> sese.028</w:t>
            </w:r>
            <w:r w:rsidR="00A04721">
              <w:t xml:space="preserve">, </w:t>
            </w:r>
            <w:r w:rsidR="00A04721" w:rsidRPr="00730C2B">
              <w:t>sese.029</w:t>
            </w:r>
            <w:r w:rsidR="00A04721">
              <w:t>,</w:t>
            </w:r>
            <w:r w:rsidR="00A04721" w:rsidRPr="00A04721">
              <w:t xml:space="preserve"> sese.031</w:t>
            </w:r>
            <w:r w:rsidR="00A04721">
              <w:t xml:space="preserve">, </w:t>
            </w:r>
            <w:r w:rsidR="00562A8A" w:rsidRPr="00730C2B">
              <w:t>sese.032</w:t>
            </w:r>
            <w:r w:rsidR="00A04721">
              <w:t>,</w:t>
            </w:r>
            <w:r w:rsidR="00562A8A" w:rsidRPr="00A04721">
              <w:t xml:space="preserve"> </w:t>
            </w:r>
            <w:r w:rsidR="00562A8A" w:rsidRPr="00730C2B">
              <w:t>sese.033</w:t>
            </w:r>
            <w:r w:rsidR="00A04721">
              <w:t>,</w:t>
            </w:r>
            <w:r w:rsidR="00A04721" w:rsidRPr="00A04721">
              <w:t xml:space="preserve"> </w:t>
            </w:r>
            <w:r w:rsidR="00A04721">
              <w:t>sese.034,</w:t>
            </w:r>
            <w:r w:rsidR="00A04721" w:rsidRPr="00A04721">
              <w:t xml:space="preserve"> sese.035,</w:t>
            </w:r>
            <w:r w:rsidR="00562A8A" w:rsidRPr="00A04721">
              <w:t xml:space="preserve"> </w:t>
            </w:r>
            <w:r w:rsidR="00562A8A" w:rsidRPr="00730C2B">
              <w:t>sese.036</w:t>
            </w:r>
            <w:r w:rsidR="00562A8A" w:rsidRPr="00A04721">
              <w:t>,</w:t>
            </w:r>
            <w:r w:rsidR="00A04721" w:rsidRPr="00730C2B">
              <w:t xml:space="preserve"> sese.037</w:t>
            </w:r>
          </w:p>
          <w:p w14:paraId="6C00C277" w14:textId="45E7317B" w:rsidR="00062F04" w:rsidRDefault="00062F04" w:rsidP="00995FD3">
            <w:pPr>
              <w:spacing w:before="80" w:after="80"/>
            </w:pPr>
            <w:r>
              <w:t xml:space="preserve">CA: </w:t>
            </w:r>
            <w:r>
              <w:rPr>
                <w:color w:val="1F497D"/>
                <w:lang w:val="en-US"/>
              </w:rPr>
              <w:t>seev.031, 033, 034, 035, 036, 037, 038, 039, 040, 041, 042, 044 (i.e. all except seev.0</w:t>
            </w:r>
            <w:ins w:id="67" w:author="LITTRE Jacques" w:date="2021-09-16T10:13:00Z">
              <w:r w:rsidR="007A6E41">
                <w:rPr>
                  <w:color w:val="1F497D"/>
                  <w:lang w:val="en-US"/>
                </w:rPr>
                <w:t>3</w:t>
              </w:r>
            </w:ins>
            <w:del w:id="68" w:author="LITTRE Jacques" w:date="2021-09-16T10:13:00Z">
              <w:r w:rsidDel="007A6E41">
                <w:rPr>
                  <w:color w:val="1F497D"/>
                  <w:lang w:val="en-US"/>
                </w:rPr>
                <w:delText>4</w:delText>
              </w:r>
            </w:del>
            <w:r>
              <w:rPr>
                <w:color w:val="1F497D"/>
                <w:lang w:val="en-US"/>
              </w:rPr>
              <w:t>2)</w:t>
            </w:r>
          </w:p>
          <w:p w14:paraId="79FCC477" w14:textId="67846980" w:rsidR="009D06DA" w:rsidRPr="00C36F17" w:rsidRDefault="00062F04" w:rsidP="00C36F17">
            <w:pPr>
              <w:spacing w:before="80" w:after="80"/>
            </w:pPr>
            <w:r w:rsidRPr="00C36F17">
              <w:t>CM:</w:t>
            </w:r>
            <w:r w:rsidR="009D06DA" w:rsidRPr="00C36F17">
              <w:t xml:space="preserve"> </w:t>
            </w:r>
            <w:r w:rsidR="009D06DA" w:rsidRPr="009D06DA">
              <w:t>c</w:t>
            </w:r>
            <w:r w:rsidR="009D06DA" w:rsidRPr="00C36F17">
              <w:t>olr.001</w:t>
            </w:r>
            <w:r w:rsidR="009D06DA" w:rsidRPr="009D06DA">
              <w:t>, colr.002,</w:t>
            </w:r>
            <w:r w:rsidR="009D06DA" w:rsidRPr="00C36F17">
              <w:t xml:space="preserve"> colr.003, colr.004, colr.005, colr.006, colr.007, colr.008, colr.009, colr.010, colr.011, colr.012, colr.013, colr.014, c</w:t>
            </w:r>
            <w:r w:rsidR="009D06DA" w:rsidRPr="009D06DA">
              <w:t>olr.015</w:t>
            </w:r>
            <w:r w:rsidR="009D06DA">
              <w:t xml:space="preserve">, </w:t>
            </w:r>
            <w:r w:rsidR="009D06DA" w:rsidRPr="00C36F17">
              <w:t>colr.016</w:t>
            </w:r>
          </w:p>
          <w:p w14:paraId="3E3D6E61" w14:textId="02001769" w:rsidR="00062F04" w:rsidRPr="009D06DA" w:rsidRDefault="00062F04" w:rsidP="00995FD3">
            <w:pPr>
              <w:spacing w:before="80" w:after="80"/>
            </w:pPr>
          </w:p>
        </w:tc>
      </w:tr>
      <w:tr w:rsidR="002C15DD" w:rsidRPr="00D54675" w14:paraId="0DFF9D96" w14:textId="77777777" w:rsidTr="000E2B1A">
        <w:tc>
          <w:tcPr>
            <w:tcW w:w="8721" w:type="dxa"/>
            <w:gridSpan w:val="2"/>
            <w:shd w:val="pct5" w:color="auto" w:fill="auto"/>
          </w:tcPr>
          <w:p w14:paraId="4BA82E28" w14:textId="77777777" w:rsidR="002C15DD" w:rsidRPr="00D54675" w:rsidRDefault="002C15DD" w:rsidP="000E2B1A">
            <w:pPr>
              <w:spacing w:before="80" w:after="80"/>
              <w:rPr>
                <w:b/>
              </w:rPr>
            </w:pPr>
            <w:r w:rsidRPr="003B78DE">
              <w:rPr>
                <w:b/>
              </w:rPr>
              <w:t>Complies with regulation</w:t>
            </w:r>
          </w:p>
        </w:tc>
      </w:tr>
      <w:tr w:rsidR="002C15DD" w:rsidRPr="003D2503" w14:paraId="054E7046" w14:textId="77777777" w:rsidTr="000E2B1A">
        <w:tc>
          <w:tcPr>
            <w:tcW w:w="8721" w:type="dxa"/>
            <w:gridSpan w:val="2"/>
            <w:shd w:val="clear" w:color="auto" w:fill="auto"/>
          </w:tcPr>
          <w:p w14:paraId="224D29EF" w14:textId="77777777" w:rsidR="002C15DD" w:rsidRPr="003D2503" w:rsidRDefault="002C15DD" w:rsidP="000E2B1A">
            <w:pPr>
              <w:spacing w:before="80" w:after="80"/>
            </w:pPr>
            <w:r>
              <w:t>None</w:t>
            </w:r>
          </w:p>
        </w:tc>
      </w:tr>
      <w:tr w:rsidR="002C15DD" w:rsidRPr="00D54675" w14:paraId="052A8B2B" w14:textId="77777777" w:rsidTr="000E2B1A">
        <w:tc>
          <w:tcPr>
            <w:tcW w:w="8721" w:type="dxa"/>
            <w:gridSpan w:val="2"/>
            <w:shd w:val="pct5" w:color="auto" w:fill="auto"/>
          </w:tcPr>
          <w:p w14:paraId="2D35D49E" w14:textId="77777777" w:rsidR="002C15DD" w:rsidRPr="00D54675" w:rsidRDefault="002C15DD" w:rsidP="000E2B1A">
            <w:pPr>
              <w:spacing w:before="80" w:after="80"/>
              <w:rPr>
                <w:b/>
              </w:rPr>
            </w:pPr>
            <w:r>
              <w:rPr>
                <w:b/>
              </w:rPr>
              <w:t>Business impact of this request</w:t>
            </w:r>
          </w:p>
        </w:tc>
      </w:tr>
      <w:tr w:rsidR="002C15DD" w:rsidRPr="003D2503" w14:paraId="48C44B97" w14:textId="77777777" w:rsidTr="000E2B1A">
        <w:tc>
          <w:tcPr>
            <w:tcW w:w="8721" w:type="dxa"/>
            <w:gridSpan w:val="2"/>
            <w:shd w:val="clear" w:color="auto" w:fill="auto"/>
          </w:tcPr>
          <w:p w14:paraId="4C2994F6" w14:textId="77777777" w:rsidR="002C15DD" w:rsidRDefault="002C15DD" w:rsidP="000E2B1A">
            <w:pPr>
              <w:spacing w:before="80" w:after="80"/>
            </w:pPr>
            <w:r>
              <w:t>MEDIUM</w:t>
            </w:r>
          </w:p>
          <w:p w14:paraId="72447EE0" w14:textId="77777777" w:rsidR="002C15DD" w:rsidRPr="003D2503" w:rsidRDefault="002C15DD" w:rsidP="000E2B1A">
            <w:pPr>
              <w:spacing w:before="80" w:after="80"/>
            </w:pPr>
            <w:r>
              <w:t>Only relevant when servicing digital assets.</w:t>
            </w:r>
          </w:p>
        </w:tc>
      </w:tr>
      <w:tr w:rsidR="002C15DD" w:rsidRPr="00D54675" w14:paraId="3C124571" w14:textId="77777777" w:rsidTr="000E2B1A">
        <w:tc>
          <w:tcPr>
            <w:tcW w:w="8721" w:type="dxa"/>
            <w:gridSpan w:val="2"/>
            <w:shd w:val="pct5" w:color="auto" w:fill="auto"/>
          </w:tcPr>
          <w:p w14:paraId="2D94AF35" w14:textId="77777777" w:rsidR="002C15DD" w:rsidRPr="00D54675" w:rsidRDefault="002C15DD" w:rsidP="000E2B1A">
            <w:pPr>
              <w:spacing w:before="80" w:after="80"/>
              <w:rPr>
                <w:b/>
              </w:rPr>
            </w:pPr>
            <w:r>
              <w:rPr>
                <w:b/>
              </w:rPr>
              <w:t>Commitment to implement the change</w:t>
            </w:r>
          </w:p>
        </w:tc>
      </w:tr>
      <w:tr w:rsidR="002C15DD" w:rsidRPr="00E0620A" w14:paraId="1979FFE6" w14:textId="77777777" w:rsidTr="000E2B1A">
        <w:tc>
          <w:tcPr>
            <w:tcW w:w="8721" w:type="dxa"/>
            <w:gridSpan w:val="2"/>
            <w:shd w:val="clear" w:color="auto" w:fill="auto"/>
          </w:tcPr>
          <w:p w14:paraId="23FEDAF1" w14:textId="77777777" w:rsidR="002C15DD" w:rsidRDefault="002C15DD" w:rsidP="000E2B1A">
            <w:pPr>
              <w:spacing w:before="80" w:after="80"/>
            </w:pPr>
            <w:r>
              <w:t>Number of messages sent and received: 1379406324</w:t>
            </w:r>
          </w:p>
          <w:p w14:paraId="03220FB2" w14:textId="77777777" w:rsidR="002C15DD" w:rsidRDefault="002C15DD" w:rsidP="000E2B1A">
            <w:pPr>
              <w:spacing w:before="80" w:after="80"/>
            </w:pPr>
            <w:r>
              <w:t>Percentage of messages impacted: 10</w:t>
            </w:r>
          </w:p>
          <w:p w14:paraId="4CC0BF5C" w14:textId="77777777" w:rsidR="002C15DD" w:rsidRPr="00E0620A" w:rsidRDefault="002C15DD" w:rsidP="000E2B1A">
            <w:pPr>
              <w:spacing w:before="80" w:after="80"/>
            </w:pPr>
            <w:r>
              <w:t xml:space="preserve">Commits to implement and when: BNY, BNP, HSBC and their counterparties </w:t>
            </w:r>
            <w:r w:rsidR="00995FD3">
              <w:t xml:space="preserve">in SR </w:t>
            </w:r>
            <w:r>
              <w:t>2022</w:t>
            </w:r>
          </w:p>
        </w:tc>
      </w:tr>
      <w:tr w:rsidR="002C15DD" w:rsidRPr="00D54675" w14:paraId="4E513E12" w14:textId="77777777" w:rsidTr="000E2B1A">
        <w:tc>
          <w:tcPr>
            <w:tcW w:w="8721" w:type="dxa"/>
            <w:gridSpan w:val="2"/>
            <w:shd w:val="pct5" w:color="auto" w:fill="auto"/>
          </w:tcPr>
          <w:p w14:paraId="785ACC01" w14:textId="77777777" w:rsidR="002C15DD" w:rsidRPr="00D54675" w:rsidRDefault="002C15DD" w:rsidP="000E2B1A">
            <w:pPr>
              <w:spacing w:before="80" w:after="80"/>
              <w:rPr>
                <w:b/>
              </w:rPr>
            </w:pPr>
            <w:r w:rsidRPr="00D54675">
              <w:rPr>
                <w:b/>
              </w:rPr>
              <w:t xml:space="preserve">Business context </w:t>
            </w:r>
          </w:p>
        </w:tc>
      </w:tr>
      <w:tr w:rsidR="002C15DD" w:rsidRPr="00DB39D9" w14:paraId="29B31A19" w14:textId="77777777" w:rsidTr="000E2B1A">
        <w:tc>
          <w:tcPr>
            <w:tcW w:w="8721" w:type="dxa"/>
            <w:gridSpan w:val="2"/>
          </w:tcPr>
          <w:p w14:paraId="1DC70E2F" w14:textId="77777777" w:rsidR="002C15DD" w:rsidRDefault="002C15DD" w:rsidP="000E2B1A">
            <w:pPr>
              <w:spacing w:before="80" w:after="80"/>
            </w:pPr>
            <w:r>
              <w:t xml:space="preserve">There is growing interest in reusing cat 5 messages (and associated ISO 20022 messages) for the servicing of </w:t>
            </w:r>
            <w:r w:rsidR="007964B5">
              <w:t xml:space="preserve">digital assets, </w:t>
            </w:r>
            <w:r>
              <w:t>which is a security type of growing importance. This approach would require least adaptation in the back</w:t>
            </w:r>
            <w:r w:rsidR="00995FD3">
              <w:t xml:space="preserve"> </w:t>
            </w:r>
            <w:r>
              <w:t xml:space="preserve">offices. There is interest among most custodians outside the working group as well, and while it is early days for digital assets, the expectation is that it is an instrument type that will grow in importance. This change request avoids the need to implement unstandardised API solutions, rather recommends an efficient re-use of Cat 5 (&amp;equivalent ISO 20022). </w:t>
            </w:r>
          </w:p>
          <w:p w14:paraId="7877EC26" w14:textId="77777777" w:rsidR="002C15DD" w:rsidRDefault="002C15DD" w:rsidP="000E2B1A">
            <w:pPr>
              <w:spacing w:before="80" w:after="80"/>
            </w:pPr>
            <w:r>
              <w:lastRenderedPageBreak/>
              <w:t xml:space="preserve">This change request is one of </w:t>
            </w:r>
            <w:r w:rsidR="007964B5">
              <w:t xml:space="preserve">three CRs </w:t>
            </w:r>
            <w:r>
              <w:t>to adequately capture the related information without resorting to hard to automate narrative.</w:t>
            </w:r>
          </w:p>
          <w:p w14:paraId="2BAB6E29" w14:textId="77777777" w:rsidR="002C15DD" w:rsidRDefault="002C15DD" w:rsidP="000E2B1A">
            <w:pPr>
              <w:spacing w:before="80" w:after="80"/>
            </w:pPr>
            <w:r>
              <w:t xml:space="preserve">Instead of a traditional safekeeping account, the digital asset will be kept at a blockchain address / wallet id. The current 35 characters  in field 97a Safekeeping account is not  sufficient for all cases. For example, an Ethereum address has 42 characters. Other representations would require longer lengths as well, for example a P2WSH address can be 62 characters and a Bech32 address can be up to 90 characters long. </w:t>
            </w:r>
          </w:p>
          <w:p w14:paraId="6AADD436" w14:textId="77777777" w:rsidR="002C15DD" w:rsidRPr="00DB39D9" w:rsidRDefault="002C15DD" w:rsidP="000E2B1A">
            <w:pPr>
              <w:spacing w:before="80" w:after="80"/>
            </w:pPr>
            <w:r>
              <w:t>Even when the address would fit the 35x of :97A:, for avoidance of confusion it would be better to have a separate field option</w:t>
            </w:r>
            <w:r w:rsidR="00995FD3">
              <w:t>.</w:t>
            </w:r>
          </w:p>
        </w:tc>
      </w:tr>
      <w:tr w:rsidR="002C15DD" w:rsidRPr="00D54675" w14:paraId="4259EB46" w14:textId="77777777" w:rsidTr="000E2B1A">
        <w:tc>
          <w:tcPr>
            <w:tcW w:w="8721" w:type="dxa"/>
            <w:gridSpan w:val="2"/>
            <w:shd w:val="pct5" w:color="auto" w:fill="auto"/>
          </w:tcPr>
          <w:p w14:paraId="56FCFBEF" w14:textId="77777777" w:rsidR="002C15DD" w:rsidRPr="00D54675" w:rsidRDefault="002C15DD" w:rsidP="000E2B1A">
            <w:pPr>
              <w:spacing w:before="80" w:after="80"/>
              <w:rPr>
                <w:color w:val="800000"/>
              </w:rPr>
            </w:pPr>
            <w:r>
              <w:rPr>
                <w:b/>
              </w:rPr>
              <w:lastRenderedPageBreak/>
              <w:t>Nature of c</w:t>
            </w:r>
            <w:r w:rsidRPr="00D54675">
              <w:rPr>
                <w:b/>
              </w:rPr>
              <w:t>hange</w:t>
            </w:r>
          </w:p>
        </w:tc>
      </w:tr>
      <w:tr w:rsidR="002C15DD" w:rsidRPr="00DB39D9" w14:paraId="368C29A8" w14:textId="77777777" w:rsidTr="000E2B1A">
        <w:tc>
          <w:tcPr>
            <w:tcW w:w="8721" w:type="dxa"/>
            <w:gridSpan w:val="2"/>
          </w:tcPr>
          <w:p w14:paraId="0EA3A20B" w14:textId="77777777" w:rsidR="002C15DD" w:rsidRPr="00DB39D9" w:rsidRDefault="002C15DD" w:rsidP="000E2B1A">
            <w:pPr>
              <w:spacing w:before="80" w:after="80"/>
            </w:pPr>
            <w:r>
              <w:t>Extra 140x character option for field 97a, for example :97X:140x (at least 90x to allow for the longest Bech32 addresses, with room to spare)</w:t>
            </w:r>
            <w:r w:rsidR="00995FD3">
              <w:t>.</w:t>
            </w:r>
          </w:p>
        </w:tc>
      </w:tr>
      <w:tr w:rsidR="00995FD3" w:rsidRPr="00D54675" w14:paraId="02281C34" w14:textId="77777777" w:rsidTr="000E2B1A">
        <w:tc>
          <w:tcPr>
            <w:tcW w:w="8721" w:type="dxa"/>
            <w:gridSpan w:val="2"/>
            <w:shd w:val="pct5" w:color="auto" w:fill="auto"/>
          </w:tcPr>
          <w:p w14:paraId="3A26EB92" w14:textId="77777777" w:rsidR="00995FD3" w:rsidRPr="00D54675" w:rsidRDefault="00995FD3" w:rsidP="000E2B1A">
            <w:pPr>
              <w:spacing w:before="80" w:after="80"/>
              <w:rPr>
                <w:color w:val="800000"/>
              </w:rPr>
            </w:pPr>
            <w:r>
              <w:rPr>
                <w:b/>
              </w:rPr>
              <w:t>Workaround</w:t>
            </w:r>
          </w:p>
        </w:tc>
      </w:tr>
      <w:tr w:rsidR="00995FD3" w:rsidRPr="008466D3" w14:paraId="30D1CE26" w14:textId="77777777" w:rsidTr="000E2B1A">
        <w:tc>
          <w:tcPr>
            <w:tcW w:w="8721" w:type="dxa"/>
            <w:gridSpan w:val="2"/>
            <w:tcBorders>
              <w:bottom w:val="dotted" w:sz="4" w:space="0" w:color="auto"/>
            </w:tcBorders>
          </w:tcPr>
          <w:p w14:paraId="57CEBA66" w14:textId="77777777" w:rsidR="00995FD3" w:rsidRPr="008466D3" w:rsidRDefault="00995FD3" w:rsidP="000E2B1A">
            <w:pPr>
              <w:spacing w:before="80" w:after="80"/>
              <w:rPr>
                <w:rFonts w:cs="Arial"/>
                <w:color w:val="000000"/>
              </w:rPr>
            </w:pPr>
            <w:r w:rsidRPr="00995FD3">
              <w:rPr>
                <w:rFonts w:cs="Arial"/>
                <w:color w:val="000000"/>
              </w:rPr>
              <w:t>In the MT54x, a PACO party narrative option :70C::PACO/4*35x can be used as a workaround, but cannot be used for every 97a.</w:t>
            </w:r>
          </w:p>
        </w:tc>
      </w:tr>
      <w:tr w:rsidR="002C15DD" w:rsidRPr="00D54675" w14:paraId="1B078321" w14:textId="77777777" w:rsidTr="000E2B1A">
        <w:tc>
          <w:tcPr>
            <w:tcW w:w="8721" w:type="dxa"/>
            <w:gridSpan w:val="2"/>
            <w:shd w:val="pct5" w:color="auto" w:fill="auto"/>
          </w:tcPr>
          <w:p w14:paraId="7BDE5248" w14:textId="77777777" w:rsidR="002C15DD" w:rsidRPr="00D54675" w:rsidRDefault="002C15DD" w:rsidP="000E2B1A">
            <w:pPr>
              <w:spacing w:before="80" w:after="80"/>
              <w:rPr>
                <w:color w:val="800000"/>
              </w:rPr>
            </w:pPr>
            <w:r w:rsidRPr="00D54675">
              <w:rPr>
                <w:b/>
              </w:rPr>
              <w:t>Examples</w:t>
            </w:r>
          </w:p>
        </w:tc>
      </w:tr>
      <w:tr w:rsidR="002C15DD" w:rsidRPr="008466D3" w14:paraId="10B3B221" w14:textId="77777777" w:rsidTr="000E2B1A">
        <w:tc>
          <w:tcPr>
            <w:tcW w:w="8721" w:type="dxa"/>
            <w:gridSpan w:val="2"/>
            <w:tcBorders>
              <w:bottom w:val="dotted" w:sz="4" w:space="0" w:color="auto"/>
            </w:tcBorders>
          </w:tcPr>
          <w:p w14:paraId="0A3E3CEB" w14:textId="77777777" w:rsidR="002C15DD" w:rsidRPr="008466D3" w:rsidRDefault="00995FD3" w:rsidP="000E2B1A">
            <w:pPr>
              <w:spacing w:before="80" w:after="80"/>
              <w:rPr>
                <w:rFonts w:cs="Arial"/>
                <w:color w:val="000000"/>
              </w:rPr>
            </w:pPr>
            <w:r w:rsidRPr="00995FD3">
              <w:rPr>
                <w:rFonts w:cs="Arial"/>
                <w:color w:val="000000"/>
              </w:rPr>
              <w:t>Bech32 address bc1qar0srrr7xfkvy5l643lydnw9re59gtzzwf5mdq would be included as :97X::bc1qar0srrr7xfkvy5l643lydnw9re59gtzzwf5mdq</w:t>
            </w:r>
          </w:p>
        </w:tc>
      </w:tr>
    </w:tbl>
    <w:p w14:paraId="58C55CA6" w14:textId="77777777" w:rsidR="002C15DD" w:rsidRDefault="002C15DD">
      <w:pPr>
        <w:suppressAutoHyphens w:val="0"/>
        <w:spacing w:before="0" w:after="0"/>
        <w:rPr>
          <w:b/>
          <w:sz w:val="28"/>
        </w:rPr>
      </w:pPr>
    </w:p>
    <w:p w14:paraId="4EB6EA98" w14:textId="77777777" w:rsidR="001F75AA" w:rsidRDefault="001F75AA">
      <w:pPr>
        <w:suppressAutoHyphens w:val="0"/>
        <w:spacing w:before="0" w:after="0"/>
        <w:rPr>
          <w:b/>
          <w:sz w:val="28"/>
        </w:rPr>
      </w:pPr>
      <w:r>
        <w:rPr>
          <w:b/>
          <w:sz w:val="28"/>
        </w:rPr>
        <w:br w:type="page"/>
      </w:r>
    </w:p>
    <w:p w14:paraId="26804325" w14:textId="01D475C6" w:rsidR="002C15DD" w:rsidRDefault="002C15DD" w:rsidP="000E2B1A">
      <w:pPr>
        <w:suppressAutoHyphens w:val="0"/>
        <w:spacing w:before="0" w:after="0"/>
        <w:rPr>
          <w:b/>
          <w:sz w:val="28"/>
        </w:rPr>
      </w:pPr>
      <w:r w:rsidRPr="00623855">
        <w:rPr>
          <w:b/>
          <w:sz w:val="28"/>
        </w:rPr>
        <w:lastRenderedPageBreak/>
        <w:t>Standards Illustration</w:t>
      </w:r>
    </w:p>
    <w:p w14:paraId="62BF960D" w14:textId="5E559EAA" w:rsidR="00A90B05" w:rsidRDefault="00A90B05">
      <w:pPr>
        <w:suppressAutoHyphens w:val="0"/>
        <w:spacing w:before="0" w:after="0"/>
      </w:pPr>
    </w:p>
    <w:p w14:paraId="6AEC4DB5" w14:textId="77777777" w:rsidR="000965B7" w:rsidRPr="000965B7" w:rsidRDefault="000965B7" w:rsidP="000965B7">
      <w:pPr>
        <w:pBdr>
          <w:bottom w:val="single" w:sz="4" w:space="1" w:color="auto"/>
        </w:pBdr>
        <w:suppressAutoHyphens w:val="0"/>
        <w:spacing w:before="0" w:after="0"/>
        <w:rPr>
          <w:b/>
        </w:rPr>
      </w:pPr>
      <w:r w:rsidRPr="000965B7">
        <w:rPr>
          <w:b/>
        </w:rPr>
        <w:t>ISO15022</w:t>
      </w:r>
    </w:p>
    <w:p w14:paraId="066E028E" w14:textId="19BB7C8E" w:rsidR="00942588" w:rsidRDefault="00942588">
      <w:pPr>
        <w:suppressAutoHyphens w:val="0"/>
        <w:spacing w:before="0" w:after="0"/>
      </w:pPr>
    </w:p>
    <w:p w14:paraId="4564C758" w14:textId="55EFD6B8" w:rsidR="000965B7" w:rsidRDefault="009034F0">
      <w:pPr>
        <w:suppressAutoHyphens w:val="0"/>
        <w:spacing w:before="0" w:after="0"/>
      </w:pPr>
      <w:r>
        <w:rPr>
          <w:noProof/>
          <w:lang w:eastAsia="en-GB"/>
        </w:rPr>
        <w:drawing>
          <wp:inline distT="0" distB="0" distL="0" distR="0" wp14:anchorId="6D0D36D2" wp14:editId="3B68DA59">
            <wp:extent cx="5581015" cy="5852160"/>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581015" cy="5852160"/>
                    </a:xfrm>
                    <a:prstGeom prst="rect">
                      <a:avLst/>
                    </a:prstGeom>
                  </pic:spPr>
                </pic:pic>
              </a:graphicData>
            </a:graphic>
          </wp:inline>
        </w:drawing>
      </w:r>
    </w:p>
    <w:p w14:paraId="464058EE" w14:textId="51E335E4" w:rsidR="003B18DE" w:rsidRDefault="003B18DE" w:rsidP="000E2B1A">
      <w:pPr>
        <w:suppressAutoHyphens w:val="0"/>
        <w:spacing w:before="0" w:after="0"/>
      </w:pPr>
    </w:p>
    <w:p w14:paraId="47B2D6CC" w14:textId="77777777" w:rsidR="003B18DE" w:rsidRDefault="003B18DE" w:rsidP="000E2B1A">
      <w:pPr>
        <w:suppressAutoHyphens w:val="0"/>
        <w:spacing w:before="0" w:after="0"/>
      </w:pPr>
    </w:p>
    <w:p w14:paraId="32E71A11" w14:textId="77777777" w:rsidR="00A90B05" w:rsidRDefault="00A90B05">
      <w:pPr>
        <w:suppressAutoHyphens w:val="0"/>
        <w:spacing w:before="0" w:after="0"/>
        <w:rPr>
          <w:b/>
        </w:rPr>
      </w:pPr>
      <w:r>
        <w:rPr>
          <w:b/>
        </w:rPr>
        <w:br w:type="page"/>
      </w:r>
      <w:bookmarkStart w:id="69" w:name="_GoBack"/>
      <w:bookmarkEnd w:id="69"/>
    </w:p>
    <w:p w14:paraId="66DFBC5D" w14:textId="77777777" w:rsidR="000965B7" w:rsidRPr="000965B7" w:rsidRDefault="000965B7" w:rsidP="000965B7">
      <w:pPr>
        <w:pBdr>
          <w:bottom w:val="single" w:sz="4" w:space="1" w:color="auto"/>
        </w:pBdr>
        <w:suppressAutoHyphens w:val="0"/>
        <w:spacing w:before="0" w:after="0"/>
        <w:rPr>
          <w:b/>
        </w:rPr>
      </w:pPr>
      <w:r w:rsidRPr="000965B7">
        <w:rPr>
          <w:b/>
        </w:rPr>
        <w:lastRenderedPageBreak/>
        <w:t>ISO</w:t>
      </w:r>
      <w:r>
        <w:rPr>
          <w:b/>
        </w:rPr>
        <w:t>20</w:t>
      </w:r>
      <w:r w:rsidRPr="000965B7">
        <w:rPr>
          <w:b/>
        </w:rPr>
        <w:t>022</w:t>
      </w:r>
    </w:p>
    <w:p w14:paraId="304A32D9" w14:textId="77777777" w:rsidR="000965B7" w:rsidRDefault="000965B7" w:rsidP="000E2B1A">
      <w:pPr>
        <w:suppressAutoHyphens w:val="0"/>
        <w:spacing w:before="0" w:after="0"/>
      </w:pPr>
    </w:p>
    <w:p w14:paraId="75C82B5D" w14:textId="67C93CDB" w:rsidR="0044260A" w:rsidRDefault="001F75AA" w:rsidP="000E2B1A">
      <w:pPr>
        <w:suppressAutoHyphens w:val="0"/>
        <w:spacing w:before="0" w:after="0"/>
      </w:pPr>
      <w:r>
        <w:rPr>
          <w:noProof/>
          <w:lang w:eastAsia="en-GB"/>
        </w:rPr>
        <w:drawing>
          <wp:inline distT="0" distB="0" distL="0" distR="0" wp14:anchorId="29B2912D" wp14:editId="0EBC20DC">
            <wp:extent cx="5581015" cy="2075815"/>
            <wp:effectExtent l="0" t="0" r="63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581015" cy="2075815"/>
                    </a:xfrm>
                    <a:prstGeom prst="rect">
                      <a:avLst/>
                    </a:prstGeom>
                  </pic:spPr>
                </pic:pic>
              </a:graphicData>
            </a:graphic>
          </wp:inline>
        </w:drawing>
      </w:r>
    </w:p>
    <w:p w14:paraId="6C06BD8B" w14:textId="77777777" w:rsidR="0044260A" w:rsidRDefault="0044260A" w:rsidP="000E2B1A">
      <w:pPr>
        <w:suppressAutoHyphens w:val="0"/>
        <w:spacing w:before="0" w:after="0"/>
        <w:rPr>
          <w:b/>
          <w:sz w:val="28"/>
        </w:rPr>
      </w:pPr>
    </w:p>
    <w:p w14:paraId="01A6D6CF" w14:textId="519569C0" w:rsidR="002C15DD" w:rsidRDefault="002C15DD" w:rsidP="000E2B1A">
      <w:pPr>
        <w:suppressAutoHyphens w:val="0"/>
        <w:spacing w:before="0" w:after="0"/>
        <w:rPr>
          <w:b/>
          <w:sz w:val="28"/>
        </w:rPr>
      </w:pPr>
      <w:r>
        <w:rPr>
          <w:b/>
          <w:sz w:val="28"/>
        </w:rPr>
        <w:t>SWIFT Comment</w:t>
      </w:r>
    </w:p>
    <w:p w14:paraId="788B703A" w14:textId="77777777" w:rsidR="002C15DD" w:rsidRDefault="002C15DD" w:rsidP="000E2B1A">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2C15DD" w:rsidRPr="00E32808" w14:paraId="7D9A1499" w14:textId="77777777" w:rsidTr="000E2B1A">
        <w:tc>
          <w:tcPr>
            <w:tcW w:w="8721" w:type="dxa"/>
            <w:tcBorders>
              <w:bottom w:val="dotted" w:sz="4" w:space="0" w:color="auto"/>
            </w:tcBorders>
          </w:tcPr>
          <w:p w14:paraId="185D67A5" w14:textId="77777777" w:rsidR="00DD573B" w:rsidRDefault="004A5BA2" w:rsidP="00DD573B">
            <w:pPr>
              <w:rPr>
                <w:rFonts w:cs="Arial"/>
                <w:color w:val="000000"/>
              </w:rPr>
            </w:pPr>
            <w:r w:rsidRPr="004A5BA2">
              <w:rPr>
                <w:rFonts w:cs="Arial"/>
                <w:color w:val="000000"/>
              </w:rPr>
              <w:t>A</w:t>
            </w:r>
            <w:r w:rsidR="00DD573B" w:rsidRPr="004A5BA2">
              <w:rPr>
                <w:rFonts w:cs="Arial"/>
                <w:color w:val="000000"/>
              </w:rPr>
              <w:t xml:space="preserve">s a modification of a </w:t>
            </w:r>
            <w:r w:rsidR="000E2B1A" w:rsidRPr="004A5BA2">
              <w:rPr>
                <w:rFonts w:cs="Arial"/>
                <w:color w:val="000000"/>
              </w:rPr>
              <w:t xml:space="preserve">very used </w:t>
            </w:r>
            <w:r w:rsidRPr="004A5BA2">
              <w:rPr>
                <w:rFonts w:cs="Arial"/>
                <w:color w:val="000000"/>
              </w:rPr>
              <w:t>ISO</w:t>
            </w:r>
            <w:r w:rsidR="00DD573B" w:rsidRPr="004A5BA2">
              <w:rPr>
                <w:rFonts w:cs="Arial"/>
                <w:color w:val="000000"/>
              </w:rPr>
              <w:t xml:space="preserve">15022 fields </w:t>
            </w:r>
            <w:r w:rsidR="000E2B1A" w:rsidRPr="004A5BA2">
              <w:rPr>
                <w:rFonts w:cs="Arial"/>
                <w:color w:val="000000"/>
              </w:rPr>
              <w:t xml:space="preserve">might </w:t>
            </w:r>
            <w:r w:rsidR="00DD573B" w:rsidRPr="004A5BA2">
              <w:rPr>
                <w:rFonts w:cs="Arial"/>
                <w:color w:val="000000"/>
              </w:rPr>
              <w:t>implies the update accros all Cat 5 messages, this need to be discussed with other</w:t>
            </w:r>
            <w:r>
              <w:rPr>
                <w:rFonts w:cs="Arial"/>
                <w:color w:val="000000"/>
              </w:rPr>
              <w:t xml:space="preserve"> </w:t>
            </w:r>
            <w:r w:rsidR="00DD573B" w:rsidRPr="004A5BA2">
              <w:rPr>
                <w:rFonts w:cs="Arial"/>
                <w:color w:val="000000"/>
              </w:rPr>
              <w:t>business area as well.(CA, TIC, Funds, Collateral, ……)</w:t>
            </w:r>
          </w:p>
          <w:p w14:paraId="525DECA6" w14:textId="77777777" w:rsidR="00DD573B" w:rsidRDefault="004A5BA2" w:rsidP="00DD573B">
            <w:pPr>
              <w:rPr>
                <w:rFonts w:cs="Arial"/>
                <w:color w:val="000000"/>
              </w:rPr>
            </w:pPr>
            <w:r w:rsidRPr="004A5BA2">
              <w:rPr>
                <w:rFonts w:cs="Arial"/>
                <w:color w:val="000000"/>
              </w:rPr>
              <w:t xml:space="preserve">The SWIFT proposition is to </w:t>
            </w:r>
            <w:r w:rsidR="00DD573B" w:rsidRPr="004A5BA2">
              <w:rPr>
                <w:rFonts w:cs="Arial"/>
                <w:color w:val="000000"/>
              </w:rPr>
              <w:t xml:space="preserve">add a NEW QUALIFIER (to avoid impact on existing business) </w:t>
            </w:r>
            <w:r w:rsidRPr="004A5BA2">
              <w:rPr>
                <w:rFonts w:cs="Arial"/>
                <w:color w:val="000000"/>
              </w:rPr>
              <w:t xml:space="preserve">with a </w:t>
            </w:r>
            <w:r w:rsidR="00DD573B" w:rsidRPr="004A5BA2">
              <w:rPr>
                <w:rFonts w:cs="Arial"/>
                <w:color w:val="000000"/>
              </w:rPr>
              <w:t xml:space="preserve">new format </w:t>
            </w:r>
            <w:r w:rsidRPr="004A5BA2">
              <w:rPr>
                <w:rFonts w:cs="Arial"/>
                <w:color w:val="000000"/>
              </w:rPr>
              <w:t xml:space="preserve">to be able to have </w:t>
            </w:r>
            <w:r w:rsidR="000E2B1A" w:rsidRPr="004A5BA2">
              <w:rPr>
                <w:rFonts w:cs="Arial"/>
                <w:color w:val="000000"/>
              </w:rPr>
              <w:t>140 char</w:t>
            </w:r>
            <w:r w:rsidRPr="004A5BA2">
              <w:rPr>
                <w:rFonts w:cs="Arial"/>
                <w:color w:val="000000"/>
              </w:rPr>
              <w:t xml:space="preserve">acter. This new format will be available </w:t>
            </w:r>
            <w:r w:rsidR="000E2B1A" w:rsidRPr="004A5BA2">
              <w:rPr>
                <w:rFonts w:cs="Arial"/>
                <w:color w:val="000000"/>
              </w:rPr>
              <w:t>for this qualifier ONLY (no addition of this new format to current qualifier (CASH, S</w:t>
            </w:r>
            <w:r w:rsidRPr="004A5BA2">
              <w:rPr>
                <w:rFonts w:cs="Arial"/>
                <w:color w:val="000000"/>
              </w:rPr>
              <w:t>AFE</w:t>
            </w:r>
            <w:r w:rsidR="000E2B1A" w:rsidRPr="004A5BA2">
              <w:rPr>
                <w:rFonts w:cs="Arial"/>
                <w:color w:val="000000"/>
              </w:rPr>
              <w:t>,</w:t>
            </w:r>
            <w:r w:rsidR="00E66A3A">
              <w:rPr>
                <w:rFonts w:cs="Arial"/>
                <w:color w:val="000000"/>
              </w:rPr>
              <w:t>…</w:t>
            </w:r>
            <w:r w:rsidR="000E2B1A" w:rsidRPr="004A5BA2">
              <w:rPr>
                <w:rFonts w:cs="Arial"/>
                <w:color w:val="000000"/>
              </w:rPr>
              <w:t>).</w:t>
            </w:r>
          </w:p>
          <w:p w14:paraId="784C6F9F" w14:textId="77777777" w:rsidR="004A5BA2" w:rsidRPr="00C661BB" w:rsidRDefault="004A5BA2" w:rsidP="00DD573B">
            <w:pPr>
              <w:rPr>
                <w:rFonts w:cs="Arial"/>
                <w:strike/>
                <w:color w:val="FF0000"/>
              </w:rPr>
            </w:pPr>
            <w:r w:rsidRPr="00C661BB">
              <w:rPr>
                <w:rFonts w:cs="Arial"/>
                <w:strike/>
                <w:color w:val="FF0000"/>
              </w:rPr>
              <w:t xml:space="preserve">As a BlockChain Address / Wallet (BCAW) is something different from a Safekeeping account, a change in the cardinality of SAFE (or other qualifiers when applies) </w:t>
            </w:r>
            <w:r w:rsidR="00484C3C" w:rsidRPr="00C661BB">
              <w:rPr>
                <w:rFonts w:cs="Arial"/>
                <w:strike/>
                <w:color w:val="FF0000"/>
              </w:rPr>
              <w:t xml:space="preserve">to OPTIONAL </w:t>
            </w:r>
            <w:r w:rsidRPr="00C661BB">
              <w:rPr>
                <w:rFonts w:cs="Arial"/>
                <w:strike/>
                <w:color w:val="FF0000"/>
              </w:rPr>
              <w:t>is needed to be able to have ONLY BCAW present. A NVR will be added to guarantee the presence of a minimum one qualifier if the field is used.</w:t>
            </w:r>
          </w:p>
          <w:p w14:paraId="2763265E" w14:textId="77777777" w:rsidR="004A5BA2" w:rsidRDefault="000965B7" w:rsidP="001C29AF">
            <w:pPr>
              <w:rPr>
                <w:rFonts w:cs="Arial"/>
                <w:color w:val="000000"/>
                <w:highlight w:val="magenta"/>
              </w:rPr>
            </w:pPr>
            <w:r w:rsidRPr="000965B7">
              <w:rPr>
                <w:rFonts w:cs="Arial"/>
                <w:color w:val="000000"/>
                <w:highlight w:val="yellow"/>
              </w:rPr>
              <w:t>Question to the MWG – Should we keep a DSS (as illustrated)?</w:t>
            </w:r>
          </w:p>
          <w:p w14:paraId="21C3A484" w14:textId="77777777" w:rsidR="00C81B55" w:rsidRDefault="001C29AF" w:rsidP="00484C3C">
            <w:pPr>
              <w:rPr>
                <w:rFonts w:cs="Arial"/>
                <w:color w:val="000000"/>
              </w:rPr>
            </w:pPr>
            <w:r w:rsidRPr="00484C3C">
              <w:rPr>
                <w:rFonts w:cs="Arial"/>
                <w:color w:val="000000"/>
              </w:rPr>
              <w:t xml:space="preserve">In </w:t>
            </w:r>
            <w:r w:rsidR="00484C3C">
              <w:rPr>
                <w:rFonts w:cs="Arial"/>
                <w:color w:val="000000"/>
              </w:rPr>
              <w:t xml:space="preserve">iso20022, a </w:t>
            </w:r>
            <w:r w:rsidRPr="00484C3C">
              <w:rPr>
                <w:rFonts w:cs="Arial"/>
                <w:color w:val="000000"/>
              </w:rPr>
              <w:t>new message element will be added next to the current accounts (</w:t>
            </w:r>
            <w:r w:rsidR="00484C3C">
              <w:rPr>
                <w:rFonts w:cs="Arial"/>
                <w:color w:val="000000"/>
              </w:rPr>
              <w:t>S</w:t>
            </w:r>
            <w:r w:rsidRPr="00484C3C">
              <w:rPr>
                <w:rFonts w:cs="Arial"/>
                <w:color w:val="000000"/>
              </w:rPr>
              <w:t>afekeeping</w:t>
            </w:r>
            <w:r w:rsidR="00484C3C">
              <w:rPr>
                <w:rFonts w:cs="Arial"/>
                <w:color w:val="000000"/>
              </w:rPr>
              <w:t>Account, C</w:t>
            </w:r>
            <w:r w:rsidRPr="00484C3C">
              <w:rPr>
                <w:rFonts w:cs="Arial"/>
                <w:color w:val="000000"/>
              </w:rPr>
              <w:t>ash</w:t>
            </w:r>
            <w:r w:rsidR="00484C3C">
              <w:rPr>
                <w:rFonts w:cs="Arial"/>
                <w:color w:val="000000"/>
              </w:rPr>
              <w:t>Account</w:t>
            </w:r>
            <w:r w:rsidRPr="00484C3C">
              <w:rPr>
                <w:rFonts w:cs="Arial"/>
                <w:color w:val="000000"/>
              </w:rPr>
              <w:t>, …</w:t>
            </w:r>
            <w:r w:rsidR="00484C3C">
              <w:rPr>
                <w:rFonts w:cs="Arial"/>
                <w:color w:val="000000"/>
              </w:rPr>
              <w:t>) w</w:t>
            </w:r>
            <w:r w:rsidRPr="00484C3C">
              <w:rPr>
                <w:rFonts w:cs="Arial"/>
                <w:color w:val="000000"/>
              </w:rPr>
              <w:t>ith a datatype with 140 char</w:t>
            </w:r>
            <w:r w:rsidR="00484C3C">
              <w:rPr>
                <w:rFonts w:cs="Arial"/>
                <w:color w:val="000000"/>
              </w:rPr>
              <w:t xml:space="preserve">acters. The cardinality of the SafekeepingAccount or other account when applies will have to be changed to optional. </w:t>
            </w:r>
          </w:p>
          <w:p w14:paraId="698B108D" w14:textId="77777777" w:rsidR="002C15DD" w:rsidRDefault="00484C3C" w:rsidP="00484C3C">
            <w:pPr>
              <w:rPr>
                <w:rFonts w:cs="Arial"/>
                <w:color w:val="000000"/>
              </w:rPr>
            </w:pPr>
            <w:r>
              <w:rPr>
                <w:rFonts w:cs="Arial"/>
                <w:color w:val="000000"/>
              </w:rPr>
              <w:t>A ComplexRule will have to be added to guarantee the presence of at least one of those account.</w:t>
            </w:r>
          </w:p>
          <w:p w14:paraId="1706DEB2" w14:textId="77777777" w:rsidR="00484C3C" w:rsidRPr="008466D3" w:rsidRDefault="00484C3C" w:rsidP="00484C3C">
            <w:pPr>
              <w:rPr>
                <w:rFonts w:cs="Arial"/>
                <w:color w:val="000000"/>
              </w:rPr>
            </w:pPr>
          </w:p>
        </w:tc>
      </w:tr>
    </w:tbl>
    <w:p w14:paraId="1B152BCB" w14:textId="77777777" w:rsidR="002C15DD" w:rsidRDefault="002C15DD" w:rsidP="000E2B1A">
      <w:pPr>
        <w:suppressAutoHyphens w:val="0"/>
        <w:spacing w:before="0" w:after="0"/>
      </w:pPr>
    </w:p>
    <w:p w14:paraId="163DC81E" w14:textId="77777777" w:rsidR="002C15DD" w:rsidRDefault="002C15DD" w:rsidP="000E2B1A">
      <w:pPr>
        <w:suppressAutoHyphens w:val="0"/>
        <w:spacing w:before="0" w:after="0"/>
      </w:pPr>
    </w:p>
    <w:p w14:paraId="63541DA4" w14:textId="77777777" w:rsidR="004D73F6" w:rsidRDefault="004D73F6">
      <w:pPr>
        <w:suppressAutoHyphens w:val="0"/>
        <w:spacing w:before="0" w:after="0"/>
        <w:rPr>
          <w:b/>
          <w:sz w:val="28"/>
        </w:rPr>
      </w:pPr>
      <w:r>
        <w:rPr>
          <w:b/>
          <w:sz w:val="28"/>
        </w:rPr>
        <w:br w:type="page"/>
      </w:r>
    </w:p>
    <w:p w14:paraId="47949632" w14:textId="6016BCC1" w:rsidR="002C15DD" w:rsidRDefault="002C15DD" w:rsidP="000E2B1A">
      <w:pPr>
        <w:suppressAutoHyphens w:val="0"/>
        <w:spacing w:before="0" w:after="0"/>
        <w:rPr>
          <w:b/>
          <w:sz w:val="28"/>
        </w:rPr>
      </w:pPr>
      <w:r w:rsidRPr="00CE2AB5">
        <w:rPr>
          <w:b/>
          <w:sz w:val="28"/>
        </w:rPr>
        <w:lastRenderedPageBreak/>
        <w:t>Working Group Meeting</w:t>
      </w:r>
    </w:p>
    <w:p w14:paraId="46D496F1" w14:textId="77777777" w:rsidR="002C15DD" w:rsidRPr="00CE2AB5" w:rsidRDefault="002C15DD" w:rsidP="000E2B1A">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2C15DD" w:rsidRPr="00DB39D9" w14:paraId="38B90033" w14:textId="77777777" w:rsidTr="000E2B1A">
        <w:tc>
          <w:tcPr>
            <w:tcW w:w="8754" w:type="dxa"/>
            <w:shd w:val="pct5" w:color="auto" w:fill="auto"/>
          </w:tcPr>
          <w:p w14:paraId="64AF6B6C" w14:textId="77777777" w:rsidR="002C15DD" w:rsidRPr="00D54675" w:rsidRDefault="002C15DD" w:rsidP="000E2B1A">
            <w:pPr>
              <w:spacing w:before="80" w:after="80"/>
              <w:rPr>
                <w:b/>
                <w:color w:val="800000"/>
              </w:rPr>
            </w:pPr>
            <w:r w:rsidRPr="00D54675">
              <w:rPr>
                <w:b/>
              </w:rPr>
              <w:t>Discussion</w:t>
            </w:r>
          </w:p>
        </w:tc>
      </w:tr>
      <w:tr w:rsidR="002C15DD" w:rsidRPr="00E32808" w14:paraId="216BFFAA" w14:textId="77777777" w:rsidTr="000E2B1A">
        <w:trPr>
          <w:trHeight w:val="36"/>
        </w:trPr>
        <w:tc>
          <w:tcPr>
            <w:tcW w:w="8754" w:type="dxa"/>
            <w:tcBorders>
              <w:bottom w:val="dotted" w:sz="4" w:space="0" w:color="auto"/>
            </w:tcBorders>
            <w:vAlign w:val="center"/>
          </w:tcPr>
          <w:p w14:paraId="2C4988EF" w14:textId="77777777" w:rsidR="0094481B" w:rsidRDefault="00672909" w:rsidP="000E2B1A">
            <w:pPr>
              <w:rPr>
                <w:rFonts w:cs="Arial"/>
              </w:rPr>
            </w:pPr>
            <w:r>
              <w:rPr>
                <w:rFonts w:cs="Arial"/>
              </w:rPr>
              <w:t>The CR might create misuse of the message. Updating the length of the current format will create chaos to the current us</w:t>
            </w:r>
            <w:r w:rsidR="0094481B">
              <w:rPr>
                <w:rFonts w:cs="Arial"/>
              </w:rPr>
              <w:t>age of the safekeeping account as sender will be able to put what they want and the impact on back offices system is too big.</w:t>
            </w:r>
          </w:p>
          <w:p w14:paraId="1C16FB96" w14:textId="77777777" w:rsidR="008624FD" w:rsidRDefault="00D219AC" w:rsidP="000E2B1A">
            <w:pPr>
              <w:rPr>
                <w:rFonts w:cs="Arial"/>
              </w:rPr>
            </w:pPr>
            <w:r>
              <w:rPr>
                <w:rFonts w:cs="Arial"/>
              </w:rPr>
              <w:t>Therefore,</w:t>
            </w:r>
            <w:r w:rsidR="00672909">
              <w:rPr>
                <w:rFonts w:cs="Arial"/>
              </w:rPr>
              <w:t xml:space="preserve"> a new format </w:t>
            </w:r>
            <w:r w:rsidR="00690FA8">
              <w:rPr>
                <w:rFonts w:cs="Arial"/>
              </w:rPr>
              <w:t xml:space="preserve">“D” </w:t>
            </w:r>
            <w:r>
              <w:rPr>
                <w:rFonts w:cs="Arial"/>
              </w:rPr>
              <w:t xml:space="preserve">and a new qualifier </w:t>
            </w:r>
            <w:r w:rsidR="00690FA8">
              <w:rPr>
                <w:rFonts w:cs="Arial"/>
              </w:rPr>
              <w:t xml:space="preserve">“BCAW” </w:t>
            </w:r>
            <w:r w:rsidR="00672909">
              <w:rPr>
                <w:rFonts w:cs="Arial"/>
              </w:rPr>
              <w:t>will be added</w:t>
            </w:r>
            <w:r w:rsidR="0094481B">
              <w:rPr>
                <w:rFonts w:cs="Arial"/>
              </w:rPr>
              <w:t xml:space="preserve"> to be able to transport the wallet.</w:t>
            </w:r>
            <w:r w:rsidR="00672909">
              <w:rPr>
                <w:rFonts w:cs="Arial"/>
              </w:rPr>
              <w:t xml:space="preserve"> Businesswise the messages will not be used with </w:t>
            </w:r>
            <w:r>
              <w:rPr>
                <w:rFonts w:cs="Arial"/>
              </w:rPr>
              <w:t xml:space="preserve">the combination of </w:t>
            </w:r>
            <w:r w:rsidR="00672909">
              <w:rPr>
                <w:rFonts w:cs="Arial"/>
              </w:rPr>
              <w:t xml:space="preserve">a safekeeping and a wallet </w:t>
            </w:r>
            <w:r w:rsidR="0094481B">
              <w:rPr>
                <w:rFonts w:cs="Arial"/>
              </w:rPr>
              <w:t>at the same time so the message would prevent to transport both at the same time.</w:t>
            </w:r>
          </w:p>
          <w:p w14:paraId="38BE7D43" w14:textId="77777777" w:rsidR="00D219AC" w:rsidRDefault="0094481B" w:rsidP="000E2B1A">
            <w:pPr>
              <w:rPr>
                <w:rFonts w:cs="Arial"/>
              </w:rPr>
            </w:pPr>
            <w:r>
              <w:rPr>
                <w:rFonts w:cs="Arial"/>
              </w:rPr>
              <w:t xml:space="preserve">The group agreed on the rationale of the CR and agreed on the swift illustration with an update in the definition of </w:t>
            </w:r>
            <w:r w:rsidR="00690FA8">
              <w:rPr>
                <w:rFonts w:cs="Arial"/>
              </w:rPr>
              <w:t>“</w:t>
            </w:r>
            <w:r>
              <w:rPr>
                <w:rFonts w:cs="Arial"/>
              </w:rPr>
              <w:t>BCAW</w:t>
            </w:r>
            <w:r w:rsidR="00690FA8">
              <w:rPr>
                <w:rFonts w:cs="Arial"/>
              </w:rPr>
              <w:t>”</w:t>
            </w:r>
            <w:r>
              <w:rPr>
                <w:rFonts w:cs="Arial"/>
              </w:rPr>
              <w:t xml:space="preserve"> that this is only to be used to transport a </w:t>
            </w:r>
            <w:r w:rsidRPr="00391056">
              <w:rPr>
                <w:lang w:val="en-US"/>
              </w:rPr>
              <w:t>blockchain address</w:t>
            </w:r>
            <w:r>
              <w:rPr>
                <w:lang w:val="en-US"/>
              </w:rPr>
              <w:t xml:space="preserve"> or a </w:t>
            </w:r>
            <w:r w:rsidRPr="00391056">
              <w:rPr>
                <w:lang w:val="en-US"/>
              </w:rPr>
              <w:t>wallet</w:t>
            </w:r>
            <w:r>
              <w:rPr>
                <w:lang w:val="en-US"/>
              </w:rPr>
              <w:t xml:space="preserve"> identification as a safe</w:t>
            </w:r>
            <w:r w:rsidR="00690FA8">
              <w:rPr>
                <w:lang w:val="en-US"/>
              </w:rPr>
              <w:t>keeping</w:t>
            </w:r>
            <w:r>
              <w:rPr>
                <w:lang w:val="en-US"/>
              </w:rPr>
              <w:t xml:space="preserve"> place.</w:t>
            </w:r>
            <w:r w:rsidR="00690FA8">
              <w:rPr>
                <w:lang w:val="en-US"/>
              </w:rPr>
              <w:t xml:space="preserve"> </w:t>
            </w:r>
            <w:r w:rsidR="00690FA8" w:rsidRPr="00690FA8">
              <w:rPr>
                <w:i/>
                <w:lang w:val="en-US"/>
              </w:rPr>
              <w:t xml:space="preserve">Please see the new definition in the </w:t>
            </w:r>
            <w:r w:rsidR="00690FA8">
              <w:rPr>
                <w:i/>
                <w:lang w:val="en-US"/>
              </w:rPr>
              <w:t xml:space="preserve">new </w:t>
            </w:r>
            <w:r w:rsidR="00690FA8" w:rsidRPr="00690FA8">
              <w:rPr>
                <w:i/>
                <w:lang w:val="en-US"/>
              </w:rPr>
              <w:t>illustration.</w:t>
            </w:r>
          </w:p>
          <w:p w14:paraId="7ED85006" w14:textId="77777777" w:rsidR="008624FD" w:rsidRDefault="00690FA8" w:rsidP="000E2B1A">
            <w:pPr>
              <w:rPr>
                <w:rFonts w:cs="Arial"/>
              </w:rPr>
            </w:pPr>
            <w:r>
              <w:rPr>
                <w:rFonts w:cs="Arial"/>
              </w:rPr>
              <w:t>The group agreed to keep the DSS in the new format “D”.</w:t>
            </w:r>
          </w:p>
          <w:p w14:paraId="4B82EA78" w14:textId="77777777" w:rsidR="00690FA8" w:rsidRDefault="00690FA8" w:rsidP="000E2B1A">
            <w:pPr>
              <w:rPr>
                <w:rFonts w:cs="Arial"/>
              </w:rPr>
            </w:pPr>
          </w:p>
          <w:p w14:paraId="7869D3D5" w14:textId="77777777" w:rsidR="00C661BB" w:rsidRDefault="0094481B" w:rsidP="000E2B1A">
            <w:pPr>
              <w:rPr>
                <w:rFonts w:cs="Arial"/>
              </w:rPr>
            </w:pPr>
            <w:r>
              <w:rPr>
                <w:rFonts w:cs="Arial"/>
              </w:rPr>
              <w:t>The group agree to implement this CR in all cat 5 message</w:t>
            </w:r>
            <w:r w:rsidR="00855C20">
              <w:rPr>
                <w:rFonts w:cs="Arial"/>
              </w:rPr>
              <w:t xml:space="preserve"> and </w:t>
            </w:r>
            <w:r w:rsidR="00B82C7B" w:rsidRPr="00975F24">
              <w:rPr>
                <w:rFonts w:cs="Arial"/>
              </w:rPr>
              <w:t xml:space="preserve">only </w:t>
            </w:r>
            <w:r>
              <w:rPr>
                <w:rFonts w:cs="Arial"/>
              </w:rPr>
              <w:t xml:space="preserve">in </w:t>
            </w:r>
            <w:r w:rsidRPr="00975F24">
              <w:rPr>
                <w:rFonts w:cs="Arial"/>
              </w:rPr>
              <w:t xml:space="preserve">the field </w:t>
            </w:r>
            <w:r>
              <w:rPr>
                <w:rFonts w:cs="Arial"/>
              </w:rPr>
              <w:t xml:space="preserve">97 and only </w:t>
            </w:r>
            <w:r w:rsidR="00B82C7B" w:rsidRPr="00975F24">
              <w:rPr>
                <w:rFonts w:cs="Arial"/>
              </w:rPr>
              <w:t xml:space="preserve">when </w:t>
            </w:r>
            <w:r>
              <w:rPr>
                <w:rFonts w:cs="Arial"/>
              </w:rPr>
              <w:t xml:space="preserve">a </w:t>
            </w:r>
            <w:r w:rsidR="00B82C7B" w:rsidRPr="00975F24">
              <w:rPr>
                <w:rFonts w:cs="Arial"/>
              </w:rPr>
              <w:t>Safe</w:t>
            </w:r>
            <w:r w:rsidR="008624FD">
              <w:rPr>
                <w:rFonts w:cs="Arial"/>
              </w:rPr>
              <w:t>k</w:t>
            </w:r>
            <w:r w:rsidR="00B82C7B" w:rsidRPr="00975F24">
              <w:rPr>
                <w:rFonts w:cs="Arial"/>
              </w:rPr>
              <w:t>eepin</w:t>
            </w:r>
            <w:r>
              <w:rPr>
                <w:rFonts w:cs="Arial"/>
              </w:rPr>
              <w:t>g account is already present.</w:t>
            </w:r>
            <w:r w:rsidR="00855C20">
              <w:rPr>
                <w:rFonts w:cs="Arial"/>
              </w:rPr>
              <w:t xml:space="preserve"> </w:t>
            </w:r>
          </w:p>
          <w:p w14:paraId="0EF09535" w14:textId="77777777" w:rsidR="00855C20" w:rsidRDefault="00855C20" w:rsidP="000E2B1A">
            <w:pPr>
              <w:rPr>
                <w:rFonts w:cs="Arial"/>
              </w:rPr>
            </w:pPr>
            <w:r>
              <w:rPr>
                <w:rFonts w:cs="Arial"/>
              </w:rPr>
              <w:t>A market practice around the usage of this new qualifier should be written.</w:t>
            </w:r>
          </w:p>
          <w:p w14:paraId="3E98CB6D" w14:textId="77777777" w:rsidR="00C661BB" w:rsidRDefault="00C661BB" w:rsidP="000E2B1A">
            <w:pPr>
              <w:rPr>
                <w:rFonts w:cs="Arial"/>
              </w:rPr>
            </w:pPr>
          </w:p>
          <w:p w14:paraId="06C0DEC8" w14:textId="63DEEDF2" w:rsidR="00C661BB" w:rsidRDefault="00C661BB" w:rsidP="000E2B1A">
            <w:pPr>
              <w:rPr>
                <w:rFonts w:cs="Arial"/>
                <w:i/>
              </w:rPr>
            </w:pPr>
            <w:r w:rsidRPr="00690FA8">
              <w:rPr>
                <w:rFonts w:cs="Arial"/>
                <w:i/>
              </w:rPr>
              <w:t>After the MWG, SWIFT evaluate</w:t>
            </w:r>
            <w:r w:rsidR="009B38ED" w:rsidRPr="00690FA8">
              <w:rPr>
                <w:rFonts w:cs="Arial"/>
                <w:i/>
              </w:rPr>
              <w:t>d</w:t>
            </w:r>
            <w:r w:rsidRPr="00690FA8">
              <w:rPr>
                <w:rFonts w:cs="Arial"/>
                <w:i/>
              </w:rPr>
              <w:t xml:space="preserve"> the illustration of the possible implementation </w:t>
            </w:r>
            <w:r w:rsidR="00B82C7B" w:rsidRPr="00690FA8">
              <w:rPr>
                <w:rFonts w:cs="Arial"/>
                <w:i/>
              </w:rPr>
              <w:t xml:space="preserve">in ISO15022 </w:t>
            </w:r>
            <w:r w:rsidRPr="00690FA8">
              <w:rPr>
                <w:rFonts w:cs="Arial"/>
                <w:i/>
              </w:rPr>
              <w:t xml:space="preserve">and come up with the </w:t>
            </w:r>
            <w:r w:rsidR="00B82C7B" w:rsidRPr="00690FA8">
              <w:rPr>
                <w:rFonts w:cs="Arial"/>
                <w:i/>
              </w:rPr>
              <w:t>above</w:t>
            </w:r>
            <w:r w:rsidRPr="00690FA8">
              <w:rPr>
                <w:rFonts w:cs="Arial"/>
                <w:i/>
              </w:rPr>
              <w:t xml:space="preserve"> presented in this document. With the grouping of the </w:t>
            </w:r>
            <w:r w:rsidR="00B82C7B" w:rsidRPr="00690FA8">
              <w:rPr>
                <w:rFonts w:cs="Arial"/>
                <w:i/>
              </w:rPr>
              <w:t>qualifiers “</w:t>
            </w:r>
            <w:r w:rsidRPr="00690FA8">
              <w:rPr>
                <w:rFonts w:cs="Arial"/>
                <w:i/>
              </w:rPr>
              <w:t>SAFE</w:t>
            </w:r>
            <w:r w:rsidR="00B82C7B" w:rsidRPr="00690FA8">
              <w:rPr>
                <w:rFonts w:cs="Arial"/>
                <w:i/>
              </w:rPr>
              <w:t>”</w:t>
            </w:r>
            <w:r w:rsidRPr="00690FA8">
              <w:rPr>
                <w:rFonts w:cs="Arial"/>
                <w:i/>
              </w:rPr>
              <w:t xml:space="preserve"> and </w:t>
            </w:r>
            <w:r w:rsidR="00B82C7B" w:rsidRPr="00690FA8">
              <w:rPr>
                <w:rFonts w:cs="Arial"/>
                <w:i/>
              </w:rPr>
              <w:t>“</w:t>
            </w:r>
            <w:r w:rsidRPr="00690FA8">
              <w:rPr>
                <w:rFonts w:cs="Arial"/>
                <w:i/>
              </w:rPr>
              <w:t>BCAW</w:t>
            </w:r>
            <w:r w:rsidR="00B82C7B" w:rsidRPr="00690FA8">
              <w:rPr>
                <w:rFonts w:cs="Arial"/>
                <w:i/>
              </w:rPr>
              <w:t>”</w:t>
            </w:r>
            <w:r w:rsidRPr="00690FA8">
              <w:rPr>
                <w:rFonts w:cs="Arial"/>
                <w:i/>
              </w:rPr>
              <w:t xml:space="preserve">, user will not have to implement a NVR and the current usage </w:t>
            </w:r>
            <w:r w:rsidR="00B82C7B" w:rsidRPr="00690FA8">
              <w:rPr>
                <w:rFonts w:cs="Arial"/>
                <w:i/>
              </w:rPr>
              <w:t xml:space="preserve">of “SAFE” </w:t>
            </w:r>
            <w:r w:rsidRPr="00690FA8">
              <w:rPr>
                <w:rFonts w:cs="Arial"/>
                <w:i/>
              </w:rPr>
              <w:t>will remain the same.</w:t>
            </w:r>
            <w:r w:rsidR="00F006CF" w:rsidRPr="00690FA8">
              <w:rPr>
                <w:rFonts w:cs="Arial"/>
                <w:i/>
              </w:rPr>
              <w:t xml:space="preserve"> The SWIFT comment i</w:t>
            </w:r>
            <w:r w:rsidR="008624FD" w:rsidRPr="00690FA8">
              <w:rPr>
                <w:rFonts w:cs="Arial"/>
                <w:i/>
              </w:rPr>
              <w:t xml:space="preserve">s </w:t>
            </w:r>
            <w:r w:rsidR="00F006CF" w:rsidRPr="00690FA8">
              <w:rPr>
                <w:rFonts w:cs="Arial"/>
                <w:i/>
              </w:rPr>
              <w:t>updated</w:t>
            </w:r>
            <w:r w:rsidR="008624FD" w:rsidRPr="00690FA8">
              <w:rPr>
                <w:rFonts w:cs="Arial"/>
                <w:i/>
              </w:rPr>
              <w:t xml:space="preserve"> to reflect this.</w:t>
            </w:r>
          </w:p>
          <w:p w14:paraId="7A5B5C10" w14:textId="618FB782" w:rsidR="00AD5FAE" w:rsidRDefault="00AD5FAE" w:rsidP="000E2B1A">
            <w:pPr>
              <w:rPr>
                <w:rFonts w:cs="Arial"/>
                <w:i/>
              </w:rPr>
            </w:pPr>
          </w:p>
          <w:p w14:paraId="302F4B64" w14:textId="2BFA2CEC" w:rsidR="00452EDE" w:rsidRPr="00975F24" w:rsidRDefault="00AD5FAE" w:rsidP="000E2B1A">
            <w:pPr>
              <w:rPr>
                <w:rFonts w:cs="Arial"/>
              </w:rPr>
            </w:pPr>
            <w:r w:rsidRPr="00BC4D2A">
              <w:rPr>
                <w:rFonts w:cs="Arial"/>
              </w:rPr>
              <w:t xml:space="preserve">The </w:t>
            </w:r>
            <w:r w:rsidR="00EC508C">
              <w:rPr>
                <w:rFonts w:cs="Arial"/>
              </w:rPr>
              <w:t xml:space="preserve">Common Cat 5 </w:t>
            </w:r>
            <w:r w:rsidRPr="00BC4D2A">
              <w:rPr>
                <w:rFonts w:cs="Arial"/>
              </w:rPr>
              <w:t>MWG agrees to implement this change in all ISO 20022 CA, SnR and CM messages where a SafekeepingAccount is present.</w:t>
            </w:r>
          </w:p>
        </w:tc>
      </w:tr>
      <w:tr w:rsidR="002C15DD" w:rsidRPr="00DB39D9" w14:paraId="60763403" w14:textId="77777777" w:rsidTr="000E2B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14:paraId="473BE969" w14:textId="77777777" w:rsidR="002C15DD" w:rsidRPr="00D54675" w:rsidRDefault="002C15DD" w:rsidP="000E2B1A">
            <w:pPr>
              <w:spacing w:before="80" w:after="80"/>
              <w:rPr>
                <w:b/>
                <w:color w:val="800000"/>
              </w:rPr>
            </w:pPr>
            <w:r w:rsidRPr="00D54675">
              <w:rPr>
                <w:b/>
              </w:rPr>
              <w:t>Decision</w:t>
            </w:r>
          </w:p>
        </w:tc>
      </w:tr>
      <w:tr w:rsidR="002C15DD" w:rsidRPr="00E32808" w14:paraId="3AA470E7" w14:textId="77777777" w:rsidTr="000E2B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14:paraId="31B6533F" w14:textId="77777777" w:rsidR="002C15DD" w:rsidRPr="00D54675" w:rsidRDefault="00452EDE" w:rsidP="000E2B1A">
            <w:pPr>
              <w:tabs>
                <w:tab w:val="left" w:pos="965"/>
                <w:tab w:val="left" w:pos="1005"/>
              </w:tabs>
              <w:spacing w:after="0"/>
              <w:ind w:left="992" w:hanging="992"/>
              <w:rPr>
                <w:rFonts w:cs="Arial"/>
                <w:color w:val="FF0000"/>
              </w:rPr>
            </w:pPr>
            <w:r w:rsidRPr="00452EDE">
              <w:rPr>
                <w:rFonts w:cs="Arial"/>
                <w:color w:val="92D050"/>
              </w:rPr>
              <w:t>Accepted</w:t>
            </w:r>
          </w:p>
        </w:tc>
      </w:tr>
    </w:tbl>
    <w:p w14:paraId="518C1FAA" w14:textId="77777777" w:rsidR="002C15DD" w:rsidRPr="00743BF1" w:rsidRDefault="002C15DD" w:rsidP="000E2B1A">
      <w:pPr>
        <w:suppressAutoHyphens w:val="0"/>
        <w:spacing w:before="0" w:after="0"/>
        <w:rPr>
          <w:lang w:val="en-US"/>
        </w:rPr>
      </w:pPr>
      <w:r>
        <w:rPr>
          <w:lang w:val="en-US"/>
        </w:rPr>
        <w:br w:type="page"/>
      </w:r>
    </w:p>
    <w:p w14:paraId="07A79D1F" w14:textId="101E7917" w:rsidR="00D46A23" w:rsidRPr="005F6FBC" w:rsidRDefault="00D46A23" w:rsidP="000E2B1A">
      <w:pPr>
        <w:pStyle w:val="Heading2"/>
        <w:tabs>
          <w:tab w:val="clear" w:pos="718"/>
          <w:tab w:val="clear" w:pos="851"/>
          <w:tab w:val="num" w:pos="993"/>
        </w:tabs>
        <w:ind w:left="0" w:firstLine="0"/>
        <w:rPr>
          <w:color w:val="00B050"/>
          <w:lang w:val="en-US"/>
        </w:rPr>
      </w:pPr>
      <w:bookmarkStart w:id="70" w:name="_Toc81320593"/>
      <w:r w:rsidRPr="005F6FBC">
        <w:rPr>
          <w:color w:val="00B050"/>
          <w:lang w:val="en-US"/>
        </w:rPr>
        <w:lastRenderedPageBreak/>
        <w:t xml:space="preserve">CR 001783: </w:t>
      </w:r>
      <w:r w:rsidR="00995FD3" w:rsidRPr="005F6FBC">
        <w:rPr>
          <w:color w:val="00B050"/>
          <w:lang w:val="en-US"/>
        </w:rPr>
        <w:t xml:space="preserve">Add new </w:t>
      </w:r>
      <w:r w:rsidR="005131AA">
        <w:rPr>
          <w:color w:val="00B050"/>
          <w:lang w:val="en-US"/>
        </w:rPr>
        <w:t>F</w:t>
      </w:r>
      <w:r w:rsidRPr="005F6FBC">
        <w:rPr>
          <w:color w:val="00B050"/>
          <w:lang w:val="en-US"/>
        </w:rPr>
        <w:t xml:space="preserve">ormat </w:t>
      </w:r>
      <w:r w:rsidR="005131AA">
        <w:rPr>
          <w:color w:val="00B050"/>
          <w:lang w:val="en-US"/>
        </w:rPr>
        <w:t>O</w:t>
      </w:r>
      <w:r w:rsidRPr="005F6FBC">
        <w:rPr>
          <w:color w:val="00B050"/>
          <w:lang w:val="en-US"/>
        </w:rPr>
        <w:t xml:space="preserve">ption for </w:t>
      </w:r>
      <w:r w:rsidR="005131AA">
        <w:rPr>
          <w:color w:val="00B050"/>
          <w:lang w:val="en-US"/>
        </w:rPr>
        <w:t>Q</w:t>
      </w:r>
      <w:r w:rsidRPr="005F6FBC">
        <w:rPr>
          <w:color w:val="00B050"/>
          <w:lang w:val="en-US"/>
        </w:rPr>
        <w:t xml:space="preserve">uantity of </w:t>
      </w:r>
      <w:r w:rsidR="005131AA">
        <w:rPr>
          <w:color w:val="00B050"/>
          <w:lang w:val="en-US"/>
        </w:rPr>
        <w:t>F</w:t>
      </w:r>
      <w:r w:rsidRPr="005F6FBC">
        <w:rPr>
          <w:color w:val="00B050"/>
          <w:lang w:val="en-US"/>
        </w:rPr>
        <w:t xml:space="preserve">inancial </w:t>
      </w:r>
      <w:r w:rsidR="005131AA">
        <w:rPr>
          <w:color w:val="00B050"/>
          <w:lang w:val="en-US"/>
        </w:rPr>
        <w:t>I</w:t>
      </w:r>
      <w:r w:rsidRPr="005F6FBC">
        <w:rPr>
          <w:color w:val="00B050"/>
          <w:lang w:val="en-US"/>
        </w:rPr>
        <w:t>n</w:t>
      </w:r>
      <w:r w:rsidR="00995FD3" w:rsidRPr="005F6FBC">
        <w:rPr>
          <w:color w:val="00B050"/>
          <w:lang w:val="en-US"/>
        </w:rPr>
        <w:t>s</w:t>
      </w:r>
      <w:r w:rsidRPr="005F6FBC">
        <w:rPr>
          <w:color w:val="00B050"/>
          <w:lang w:val="en-US"/>
        </w:rPr>
        <w:t xml:space="preserve">trument </w:t>
      </w:r>
      <w:r w:rsidR="00FF28B3">
        <w:rPr>
          <w:color w:val="00B050"/>
          <w:lang w:val="en-US"/>
        </w:rPr>
        <w:t xml:space="preserve">and </w:t>
      </w:r>
      <w:r w:rsidR="005131AA">
        <w:rPr>
          <w:color w:val="00B050"/>
          <w:lang w:val="en-US"/>
        </w:rPr>
        <w:t>Balance</w:t>
      </w:r>
      <w:r w:rsidR="00A15A73">
        <w:rPr>
          <w:color w:val="00B050"/>
          <w:lang w:val="en-US"/>
        </w:rPr>
        <w:t>s</w:t>
      </w:r>
      <w:bookmarkEnd w:id="70"/>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658"/>
        <w:gridCol w:w="6063"/>
      </w:tblGrid>
      <w:tr w:rsidR="00D46A23" w:rsidRPr="00D54675" w14:paraId="65ADBC7D" w14:textId="77777777" w:rsidTr="000E2B1A">
        <w:tc>
          <w:tcPr>
            <w:tcW w:w="8721" w:type="dxa"/>
            <w:gridSpan w:val="2"/>
            <w:shd w:val="pct5" w:color="auto" w:fill="auto"/>
          </w:tcPr>
          <w:p w14:paraId="44435201" w14:textId="77777777" w:rsidR="00D46A23" w:rsidRPr="00D54675" w:rsidRDefault="00D46A23" w:rsidP="000E2B1A">
            <w:pPr>
              <w:spacing w:before="80" w:after="80"/>
              <w:rPr>
                <w:rFonts w:cs="Arial"/>
                <w:b/>
              </w:rPr>
            </w:pPr>
            <w:r w:rsidRPr="00D54675">
              <w:rPr>
                <w:rFonts w:cs="Arial"/>
                <w:b/>
              </w:rPr>
              <w:t>Origin of request</w:t>
            </w:r>
          </w:p>
        </w:tc>
      </w:tr>
      <w:tr w:rsidR="00D46A23" w:rsidRPr="001E0CBC" w14:paraId="55D97982" w14:textId="77777777" w:rsidTr="000E2B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Ex>
        <w:tc>
          <w:tcPr>
            <w:tcW w:w="2658" w:type="dxa"/>
            <w:tcBorders>
              <w:top w:val="dotted" w:sz="4" w:space="0" w:color="auto"/>
              <w:left w:val="dotted" w:sz="4" w:space="0" w:color="auto"/>
              <w:bottom w:val="dotted" w:sz="4" w:space="0" w:color="auto"/>
              <w:right w:val="dotted" w:sz="4" w:space="0" w:color="auto"/>
            </w:tcBorders>
            <w:shd w:val="pct5" w:color="auto" w:fill="auto"/>
            <w:noWrap/>
            <w:vAlign w:val="center"/>
            <w:hideMark/>
          </w:tcPr>
          <w:p w14:paraId="5524F63A" w14:textId="77777777" w:rsidR="00D46A23" w:rsidRPr="00746F39" w:rsidRDefault="00D46A23" w:rsidP="000E2B1A">
            <w:pPr>
              <w:spacing w:before="80" w:after="80"/>
              <w:ind w:left="360"/>
              <w:rPr>
                <w:rFonts w:eastAsia="Times New Roman" w:cs="Arial"/>
                <w:color w:val="000000"/>
                <w:sz w:val="22"/>
                <w:szCs w:val="22"/>
                <w:lang w:eastAsia="en-GB"/>
              </w:rPr>
            </w:pPr>
            <w:r w:rsidRPr="00746F39">
              <w:rPr>
                <w:rFonts w:eastAsia="Times New Roman" w:cs="Arial"/>
                <w:color w:val="000000"/>
                <w:sz w:val="22"/>
                <w:szCs w:val="22"/>
                <w:lang w:eastAsia="en-GB"/>
              </w:rPr>
              <w:t xml:space="preserve">Requesting Group: </w:t>
            </w:r>
          </w:p>
        </w:tc>
        <w:tc>
          <w:tcPr>
            <w:tcW w:w="6063"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14:paraId="060701B7" w14:textId="77777777" w:rsidR="00D46A23" w:rsidRPr="001E0CBC" w:rsidRDefault="00D46A23" w:rsidP="000E2B1A">
            <w:pPr>
              <w:spacing w:before="80" w:after="80"/>
              <w:rPr>
                <w:rFonts w:eastAsia="Times New Roman" w:cs="Arial"/>
                <w:iCs/>
                <w:color w:val="0000FF"/>
                <w:sz w:val="22"/>
                <w:szCs w:val="22"/>
                <w:lang w:eastAsia="en-GB"/>
              </w:rPr>
            </w:pPr>
            <w:r>
              <w:rPr>
                <w:rFonts w:eastAsia="Times New Roman" w:cs="Arial"/>
                <w:iCs/>
                <w:color w:val="0000FF"/>
                <w:sz w:val="22"/>
                <w:szCs w:val="22"/>
                <w:lang w:eastAsia="en-GB"/>
              </w:rPr>
              <w:t xml:space="preserve">Securities Digital Asset Working </w:t>
            </w:r>
            <w:r w:rsidR="00995FD3">
              <w:rPr>
                <w:rFonts w:eastAsia="Times New Roman" w:cs="Arial"/>
                <w:iCs/>
                <w:color w:val="0000FF"/>
                <w:sz w:val="22"/>
                <w:szCs w:val="22"/>
                <w:lang w:eastAsia="en-GB"/>
              </w:rPr>
              <w:t>Group</w:t>
            </w:r>
          </w:p>
        </w:tc>
      </w:tr>
      <w:tr w:rsidR="00D46A23" w:rsidRPr="00D54675" w14:paraId="01FC8345" w14:textId="77777777" w:rsidTr="000E2B1A">
        <w:tc>
          <w:tcPr>
            <w:tcW w:w="8721" w:type="dxa"/>
            <w:gridSpan w:val="2"/>
            <w:shd w:val="pct5" w:color="auto" w:fill="auto"/>
          </w:tcPr>
          <w:p w14:paraId="13175AA1" w14:textId="77777777" w:rsidR="00D46A23" w:rsidRPr="00D54675" w:rsidRDefault="00D46A23" w:rsidP="000E2B1A">
            <w:pPr>
              <w:spacing w:before="80" w:after="80"/>
              <w:rPr>
                <w:b/>
              </w:rPr>
            </w:pPr>
            <w:r>
              <w:rPr>
                <w:b/>
              </w:rPr>
              <w:t>Sponsors</w:t>
            </w:r>
          </w:p>
        </w:tc>
      </w:tr>
      <w:tr w:rsidR="00D46A23" w:rsidRPr="003D2503" w14:paraId="186332C0" w14:textId="77777777" w:rsidTr="000E2B1A">
        <w:tc>
          <w:tcPr>
            <w:tcW w:w="8721" w:type="dxa"/>
            <w:gridSpan w:val="2"/>
            <w:shd w:val="clear" w:color="auto" w:fill="auto"/>
          </w:tcPr>
          <w:p w14:paraId="4F44AB0F" w14:textId="77777777" w:rsidR="00D46A23" w:rsidRPr="003D2503" w:rsidRDefault="00D46A23" w:rsidP="000E2B1A">
            <w:pPr>
              <w:spacing w:before="80" w:after="80"/>
            </w:pPr>
            <w:r>
              <w:t>BNP Paribas, BNY Mellon, HSBC</w:t>
            </w:r>
          </w:p>
        </w:tc>
      </w:tr>
      <w:tr w:rsidR="00D46A23" w:rsidRPr="00D54675" w14:paraId="50983D5D" w14:textId="77777777" w:rsidTr="000E2B1A">
        <w:tc>
          <w:tcPr>
            <w:tcW w:w="8721" w:type="dxa"/>
            <w:gridSpan w:val="2"/>
            <w:shd w:val="pct5" w:color="auto" w:fill="auto"/>
          </w:tcPr>
          <w:p w14:paraId="309EA121" w14:textId="77777777" w:rsidR="00D46A23" w:rsidRPr="00D54675" w:rsidRDefault="00D46A23" w:rsidP="000E2B1A">
            <w:pPr>
              <w:spacing w:before="80" w:after="80"/>
              <w:rPr>
                <w:color w:val="800000"/>
              </w:rPr>
            </w:pPr>
            <w:r>
              <w:rPr>
                <w:b/>
              </w:rPr>
              <w:t>Message type(s) i</w:t>
            </w:r>
            <w:r w:rsidRPr="00D54675">
              <w:rPr>
                <w:b/>
              </w:rPr>
              <w:t>mpacted</w:t>
            </w:r>
          </w:p>
        </w:tc>
      </w:tr>
      <w:tr w:rsidR="00D46A23" w:rsidRPr="00DB39D9" w14:paraId="602C58B7" w14:textId="77777777" w:rsidTr="000E2B1A">
        <w:tc>
          <w:tcPr>
            <w:tcW w:w="8721" w:type="dxa"/>
            <w:gridSpan w:val="2"/>
          </w:tcPr>
          <w:p w14:paraId="7B76F279" w14:textId="64720896" w:rsidR="00995FD3" w:rsidRDefault="00995FD3" w:rsidP="00995FD3">
            <w:pPr>
              <w:spacing w:before="80" w:after="80"/>
            </w:pPr>
            <w:r>
              <w:t>Cat 5 messages</w:t>
            </w:r>
          </w:p>
          <w:p w14:paraId="116ABF2C" w14:textId="286D4B53" w:rsidR="00A15A73" w:rsidRDefault="00A15A73" w:rsidP="00A15A73">
            <w:r>
              <w:t>501, 502, 503, 504, 505,</w:t>
            </w:r>
            <w:r w:rsidR="00646289">
              <w:t xml:space="preserve"> 506,</w:t>
            </w:r>
            <w:r>
              <w:t xml:space="preserve"> 508, 509, 510, 513, 514, 515, 518, 519, 524, 527, 530, 535, 536, 537, 538, 540, 541, 542, 543, 544, 545, 546, 547, 548, 558, 564, 565, 566, 567, 568, 569, 575, 576, 578, 586</w:t>
            </w:r>
          </w:p>
          <w:p w14:paraId="586892FF" w14:textId="5E53C054" w:rsidR="008A43AF" w:rsidRDefault="008A43AF" w:rsidP="00995FD3">
            <w:pPr>
              <w:spacing w:before="80" w:after="80"/>
            </w:pPr>
          </w:p>
          <w:p w14:paraId="4D90B795" w14:textId="714AA9FF" w:rsidR="00A15A73" w:rsidRDefault="00A15A73" w:rsidP="00995FD3">
            <w:pPr>
              <w:spacing w:before="80" w:after="80"/>
            </w:pPr>
            <w:r>
              <w:t>Equivalent ISO 20022</w:t>
            </w:r>
          </w:p>
          <w:p w14:paraId="0418C371" w14:textId="77777777" w:rsidR="00A04721" w:rsidRDefault="00A04721" w:rsidP="00A04721">
            <w:pPr>
              <w:spacing w:before="80" w:after="80"/>
            </w:pPr>
            <w:r w:rsidRPr="00A04721">
              <w:t>SnR:</w:t>
            </w:r>
            <w:r>
              <w:t xml:space="preserve"> </w:t>
            </w:r>
            <w:r w:rsidRPr="00730C2B">
              <w:t>semt.002</w:t>
            </w:r>
            <w:r w:rsidRPr="00A04721">
              <w:t xml:space="preserve">, semt.003, semt.013, </w:t>
            </w:r>
            <w:r w:rsidRPr="00730C2B">
              <w:t>semt.015</w:t>
            </w:r>
            <w:r w:rsidRPr="00A04721">
              <w:t xml:space="preserve">, </w:t>
            </w:r>
            <w:r w:rsidRPr="00730C2B">
              <w:t>semt.016</w:t>
            </w:r>
            <w:r w:rsidRPr="00A04721">
              <w:t xml:space="preserve">, semt.017, semt.018, </w:t>
            </w:r>
            <w:r w:rsidRPr="00730C2B">
              <w:t>semt.019</w:t>
            </w:r>
            <w:r w:rsidRPr="00A04721">
              <w:t xml:space="preserve">, </w:t>
            </w:r>
            <w:r w:rsidRPr="00730C2B">
              <w:t>semt.020</w:t>
            </w:r>
            <w:r w:rsidRPr="00A04721">
              <w:t>, semt.021 sese.020</w:t>
            </w:r>
            <w:r>
              <w:t>,</w:t>
            </w:r>
            <w:r w:rsidRPr="00A04721">
              <w:t xml:space="preserve"> sese.021</w:t>
            </w:r>
            <w:r>
              <w:t>,</w:t>
            </w:r>
            <w:r w:rsidRPr="00A04721">
              <w:t xml:space="preserve"> </w:t>
            </w:r>
            <w:r w:rsidRPr="00730C2B">
              <w:t>sese.022</w:t>
            </w:r>
            <w:r>
              <w:t>,</w:t>
            </w:r>
            <w:r w:rsidRPr="00A04721">
              <w:t xml:space="preserve"> </w:t>
            </w:r>
            <w:r w:rsidRPr="00730C2B">
              <w:t>sese.023</w:t>
            </w:r>
            <w:r>
              <w:t>,</w:t>
            </w:r>
            <w:r w:rsidRPr="00730C2B">
              <w:t xml:space="preserve"> sese.024</w:t>
            </w:r>
            <w:r>
              <w:t>,</w:t>
            </w:r>
            <w:r w:rsidRPr="00A04721">
              <w:t xml:space="preserve"> </w:t>
            </w:r>
            <w:r w:rsidRPr="00730C2B">
              <w:t>sese.025</w:t>
            </w:r>
            <w:r w:rsidRPr="00A04721">
              <w:t>, sese.026</w:t>
            </w:r>
            <w:r>
              <w:t>,</w:t>
            </w:r>
            <w:r w:rsidRPr="00A04721">
              <w:t xml:space="preserve"> </w:t>
            </w:r>
            <w:r w:rsidRPr="00730C2B">
              <w:t>sese.027</w:t>
            </w:r>
            <w:r>
              <w:t>,</w:t>
            </w:r>
            <w:r w:rsidRPr="00730C2B">
              <w:t xml:space="preserve"> sese.028</w:t>
            </w:r>
            <w:r>
              <w:t xml:space="preserve">, </w:t>
            </w:r>
            <w:r w:rsidRPr="00730C2B">
              <w:t>sese.029</w:t>
            </w:r>
            <w:r>
              <w:t>,</w:t>
            </w:r>
            <w:r w:rsidRPr="00A04721">
              <w:t xml:space="preserve"> sese.031</w:t>
            </w:r>
            <w:r>
              <w:t xml:space="preserve">, </w:t>
            </w:r>
            <w:r w:rsidRPr="00730C2B">
              <w:t>sese.032</w:t>
            </w:r>
            <w:r>
              <w:t>,</w:t>
            </w:r>
            <w:r w:rsidRPr="00A04721">
              <w:t xml:space="preserve"> </w:t>
            </w:r>
            <w:r w:rsidRPr="00730C2B">
              <w:t>sese.033</w:t>
            </w:r>
            <w:r>
              <w:t>,</w:t>
            </w:r>
            <w:r w:rsidRPr="00A04721">
              <w:t xml:space="preserve"> </w:t>
            </w:r>
            <w:r>
              <w:t>sese.034,</w:t>
            </w:r>
            <w:r w:rsidRPr="00A04721">
              <w:t xml:space="preserve"> sese.035, </w:t>
            </w:r>
            <w:r w:rsidRPr="00730C2B">
              <w:t>sese.036</w:t>
            </w:r>
            <w:r w:rsidRPr="00A04721">
              <w:t>,</w:t>
            </w:r>
            <w:r w:rsidRPr="00730C2B">
              <w:t xml:space="preserve"> sese.037</w:t>
            </w:r>
          </w:p>
          <w:p w14:paraId="13F25882" w14:textId="3A25566D" w:rsidR="008A43AF" w:rsidRDefault="008A43AF" w:rsidP="008A43AF">
            <w:pPr>
              <w:rPr>
                <w:rFonts w:ascii="Calibri" w:hAnsi="Calibri"/>
                <w:color w:val="1F497D"/>
                <w:lang w:val="en-US"/>
              </w:rPr>
            </w:pPr>
            <w:r>
              <w:rPr>
                <w:b/>
                <w:bCs/>
                <w:color w:val="1F497D"/>
                <w:u w:val="single"/>
                <w:lang w:val="en-US"/>
              </w:rPr>
              <w:t>CA</w:t>
            </w:r>
            <w:r>
              <w:rPr>
                <w:color w:val="1F497D"/>
                <w:lang w:val="en-US"/>
              </w:rPr>
              <w:t>: seev.031, 033, 034, 035, 036, 037, 038, 040, 041, 042 (i.e. all except seev.032, 039, 044)</w:t>
            </w:r>
          </w:p>
          <w:p w14:paraId="5200263F" w14:textId="77777777" w:rsidR="009D06DA" w:rsidRPr="002360E0" w:rsidRDefault="009D06DA" w:rsidP="009D06DA">
            <w:pPr>
              <w:spacing w:before="80" w:after="80"/>
            </w:pPr>
            <w:r w:rsidRPr="002360E0">
              <w:t xml:space="preserve">CM: </w:t>
            </w:r>
            <w:r w:rsidRPr="009D06DA">
              <w:t>c</w:t>
            </w:r>
            <w:r w:rsidRPr="002360E0">
              <w:t>olr.001</w:t>
            </w:r>
            <w:r w:rsidRPr="009D06DA">
              <w:t>, colr.002,</w:t>
            </w:r>
            <w:r w:rsidRPr="002360E0">
              <w:t xml:space="preserve"> colr.003, colr.004, colr.005, colr.006, colr.007, colr.008, colr.009, colr.010, colr.011, colr.012, colr.013, colr.014, c</w:t>
            </w:r>
            <w:r w:rsidRPr="009D06DA">
              <w:t>olr.015</w:t>
            </w:r>
            <w:r>
              <w:t xml:space="preserve">, </w:t>
            </w:r>
            <w:r w:rsidRPr="002360E0">
              <w:t>colr.016</w:t>
            </w:r>
          </w:p>
          <w:p w14:paraId="1D40F60F" w14:textId="75FAE40B" w:rsidR="008A43AF" w:rsidRPr="00DB39D9" w:rsidRDefault="008A43AF" w:rsidP="00995FD3">
            <w:pPr>
              <w:spacing w:before="80" w:after="80"/>
            </w:pPr>
          </w:p>
        </w:tc>
      </w:tr>
      <w:tr w:rsidR="00D46A23" w:rsidRPr="00D54675" w14:paraId="5ECD1495" w14:textId="77777777" w:rsidTr="000E2B1A">
        <w:tc>
          <w:tcPr>
            <w:tcW w:w="8721" w:type="dxa"/>
            <w:gridSpan w:val="2"/>
            <w:shd w:val="pct5" w:color="auto" w:fill="auto"/>
          </w:tcPr>
          <w:p w14:paraId="20545852" w14:textId="77777777" w:rsidR="00D46A23" w:rsidRPr="00D54675" w:rsidRDefault="00D46A23" w:rsidP="000E2B1A">
            <w:pPr>
              <w:spacing w:before="80" w:after="80"/>
              <w:rPr>
                <w:b/>
              </w:rPr>
            </w:pPr>
            <w:r w:rsidRPr="003B78DE">
              <w:rPr>
                <w:b/>
              </w:rPr>
              <w:t>Complies with regulation</w:t>
            </w:r>
          </w:p>
        </w:tc>
      </w:tr>
      <w:tr w:rsidR="00D46A23" w:rsidRPr="003D2503" w14:paraId="7689398F" w14:textId="77777777" w:rsidTr="000E2B1A">
        <w:tc>
          <w:tcPr>
            <w:tcW w:w="8721" w:type="dxa"/>
            <w:gridSpan w:val="2"/>
            <w:shd w:val="clear" w:color="auto" w:fill="auto"/>
          </w:tcPr>
          <w:p w14:paraId="7C9B8D50" w14:textId="77777777" w:rsidR="00D46A23" w:rsidRPr="003D2503" w:rsidRDefault="00D46A23" w:rsidP="000E2B1A">
            <w:pPr>
              <w:spacing w:before="80" w:after="80"/>
            </w:pPr>
            <w:r>
              <w:t>None</w:t>
            </w:r>
          </w:p>
        </w:tc>
      </w:tr>
      <w:tr w:rsidR="00D46A23" w:rsidRPr="00D54675" w14:paraId="79796F65" w14:textId="77777777" w:rsidTr="000E2B1A">
        <w:tc>
          <w:tcPr>
            <w:tcW w:w="8721" w:type="dxa"/>
            <w:gridSpan w:val="2"/>
            <w:shd w:val="pct5" w:color="auto" w:fill="auto"/>
          </w:tcPr>
          <w:p w14:paraId="09721AC3" w14:textId="77777777" w:rsidR="00D46A23" w:rsidRPr="00D54675" w:rsidRDefault="00D46A23" w:rsidP="000E2B1A">
            <w:pPr>
              <w:spacing w:before="80" w:after="80"/>
              <w:rPr>
                <w:b/>
              </w:rPr>
            </w:pPr>
            <w:r>
              <w:rPr>
                <w:b/>
              </w:rPr>
              <w:t>Business impact of this request</w:t>
            </w:r>
          </w:p>
        </w:tc>
      </w:tr>
      <w:tr w:rsidR="00D46A23" w:rsidRPr="003D2503" w14:paraId="7FFB8927" w14:textId="77777777" w:rsidTr="000E2B1A">
        <w:tc>
          <w:tcPr>
            <w:tcW w:w="8721" w:type="dxa"/>
            <w:gridSpan w:val="2"/>
            <w:shd w:val="clear" w:color="auto" w:fill="auto"/>
          </w:tcPr>
          <w:p w14:paraId="42B37D9D" w14:textId="77777777" w:rsidR="00D46A23" w:rsidRDefault="00D46A23" w:rsidP="000E2B1A">
            <w:pPr>
              <w:spacing w:before="80" w:after="80"/>
            </w:pPr>
            <w:r>
              <w:t>MEDIUM</w:t>
            </w:r>
          </w:p>
          <w:p w14:paraId="7AE6B6B0" w14:textId="77777777" w:rsidR="00D46A23" w:rsidRPr="003D2503" w:rsidRDefault="00D46A23" w:rsidP="000E2B1A">
            <w:pPr>
              <w:spacing w:before="80" w:after="80"/>
            </w:pPr>
            <w:r>
              <w:t>Only relevant when servicing digital assets.</w:t>
            </w:r>
          </w:p>
        </w:tc>
      </w:tr>
      <w:tr w:rsidR="00D46A23" w:rsidRPr="00D54675" w14:paraId="21BBB8E3" w14:textId="77777777" w:rsidTr="000E2B1A">
        <w:tc>
          <w:tcPr>
            <w:tcW w:w="8721" w:type="dxa"/>
            <w:gridSpan w:val="2"/>
            <w:shd w:val="pct5" w:color="auto" w:fill="auto"/>
          </w:tcPr>
          <w:p w14:paraId="6FC989E3" w14:textId="77777777" w:rsidR="00D46A23" w:rsidRPr="00D54675" w:rsidRDefault="00D46A23" w:rsidP="000E2B1A">
            <w:pPr>
              <w:spacing w:before="80" w:after="80"/>
              <w:rPr>
                <w:b/>
              </w:rPr>
            </w:pPr>
            <w:r>
              <w:rPr>
                <w:b/>
              </w:rPr>
              <w:t>Commitment to implement the change</w:t>
            </w:r>
          </w:p>
        </w:tc>
      </w:tr>
      <w:tr w:rsidR="00D46A23" w:rsidRPr="00E0620A" w14:paraId="02379DDB" w14:textId="77777777" w:rsidTr="000E2B1A">
        <w:tc>
          <w:tcPr>
            <w:tcW w:w="8721" w:type="dxa"/>
            <w:gridSpan w:val="2"/>
            <w:shd w:val="clear" w:color="auto" w:fill="auto"/>
          </w:tcPr>
          <w:p w14:paraId="39B093D6" w14:textId="77777777" w:rsidR="00D46A23" w:rsidRDefault="00D46A23" w:rsidP="000E2B1A">
            <w:pPr>
              <w:spacing w:before="80" w:after="80"/>
            </w:pPr>
            <w:r>
              <w:t>Number of messages sent and received: 1379406324</w:t>
            </w:r>
          </w:p>
          <w:p w14:paraId="46245B7F" w14:textId="77777777" w:rsidR="00D46A23" w:rsidRDefault="00D46A23" w:rsidP="000E2B1A">
            <w:pPr>
              <w:spacing w:before="80" w:after="80"/>
            </w:pPr>
            <w:r>
              <w:t>Percentage of messages impacted: 10</w:t>
            </w:r>
          </w:p>
          <w:p w14:paraId="7BD70068" w14:textId="77777777" w:rsidR="00D46A23" w:rsidRPr="00E0620A" w:rsidRDefault="00D46A23" w:rsidP="000E2B1A">
            <w:pPr>
              <w:spacing w:before="80" w:after="80"/>
            </w:pPr>
            <w:r>
              <w:t xml:space="preserve">Commits to implement and when: BNY, BNP, HSBC and their counterparties </w:t>
            </w:r>
            <w:r w:rsidR="00995FD3">
              <w:t xml:space="preserve">in SR </w:t>
            </w:r>
            <w:r>
              <w:t>2022</w:t>
            </w:r>
          </w:p>
        </w:tc>
      </w:tr>
      <w:tr w:rsidR="00D46A23" w:rsidRPr="00D54675" w14:paraId="2B19CA42" w14:textId="77777777" w:rsidTr="000E2B1A">
        <w:tc>
          <w:tcPr>
            <w:tcW w:w="8721" w:type="dxa"/>
            <w:gridSpan w:val="2"/>
            <w:shd w:val="pct5" w:color="auto" w:fill="auto"/>
          </w:tcPr>
          <w:p w14:paraId="2AAF88A4" w14:textId="77777777" w:rsidR="00D46A23" w:rsidRPr="00D54675" w:rsidRDefault="00D46A23" w:rsidP="000E2B1A">
            <w:pPr>
              <w:spacing w:before="80" w:after="80"/>
              <w:rPr>
                <w:b/>
              </w:rPr>
            </w:pPr>
            <w:r w:rsidRPr="00D54675">
              <w:rPr>
                <w:b/>
              </w:rPr>
              <w:t xml:space="preserve">Business context </w:t>
            </w:r>
          </w:p>
        </w:tc>
      </w:tr>
      <w:tr w:rsidR="00D46A23" w:rsidRPr="00DB39D9" w14:paraId="1E2D7E10" w14:textId="77777777" w:rsidTr="000E2B1A">
        <w:tc>
          <w:tcPr>
            <w:tcW w:w="8721" w:type="dxa"/>
            <w:gridSpan w:val="2"/>
          </w:tcPr>
          <w:p w14:paraId="177105D1" w14:textId="77777777" w:rsidR="00D46A23" w:rsidRDefault="00D46A23" w:rsidP="000E2B1A">
            <w:pPr>
              <w:spacing w:before="80" w:after="80"/>
            </w:pPr>
            <w:r>
              <w:t xml:space="preserve">There is growing interest in reusing cat 5 messages (and associated ISO 20022 </w:t>
            </w:r>
            <w:r w:rsidR="00995FD3">
              <w:t xml:space="preserve">messages) for the servicing of </w:t>
            </w:r>
            <w:r>
              <w:t>digital assets,  which is a security type of growing importance. This approach would require least adaptation in the back</w:t>
            </w:r>
            <w:r w:rsidR="00995FD3">
              <w:t xml:space="preserve"> </w:t>
            </w:r>
            <w:r>
              <w:t xml:space="preserve">offices. There is interest among most custodians outside the working group as well, and while it is early days for digital assets, the expectation is that it is an instrument type that will grow in importance. This change request avoids the need to implement unstandardised API solutions, rather recommends an efficient re-use of Cat 5 (&amp;equivalent ISO 20022). </w:t>
            </w:r>
          </w:p>
          <w:p w14:paraId="65F8F379" w14:textId="77777777" w:rsidR="00D46A23" w:rsidRDefault="00D46A23" w:rsidP="000E2B1A">
            <w:pPr>
              <w:spacing w:before="80" w:after="80"/>
            </w:pPr>
            <w:r>
              <w:lastRenderedPageBreak/>
              <w:t>This change request is one of three CRs,  to adequately capture the related information without resorting to hard to automate narrative.</w:t>
            </w:r>
          </w:p>
          <w:p w14:paraId="1AA14CEA" w14:textId="77777777" w:rsidR="00D46A23" w:rsidRDefault="00D46A23" w:rsidP="000E2B1A">
            <w:pPr>
              <w:spacing w:before="80" w:after="80"/>
            </w:pPr>
            <w:r>
              <w:t>One of the challenges for some digital assets will be accommodating places for minimal tradeable units. For example, Wei is a quintillionth of an Ether (18 dp). Combined with the integer part before the decimal separator, this cannot be reflected in unit quantity in ISO 15022 or ISO 20022.</w:t>
            </w:r>
          </w:p>
          <w:p w14:paraId="32E534F6" w14:textId="61AE596A" w:rsidR="009444A4" w:rsidRPr="00DB39D9" w:rsidRDefault="00D46A23" w:rsidP="004D73F6">
            <w:pPr>
              <w:spacing w:before="80" w:after="80"/>
            </w:pPr>
            <w:r>
              <w:t>Hence the proposal for an extra option with much longer decimal value to capture these quantities.</w:t>
            </w:r>
          </w:p>
        </w:tc>
      </w:tr>
      <w:tr w:rsidR="00D46A23" w:rsidRPr="00D54675" w14:paraId="77C5A304" w14:textId="77777777" w:rsidTr="000E2B1A">
        <w:tc>
          <w:tcPr>
            <w:tcW w:w="8721" w:type="dxa"/>
            <w:gridSpan w:val="2"/>
            <w:shd w:val="pct5" w:color="auto" w:fill="auto"/>
          </w:tcPr>
          <w:p w14:paraId="5249E43C" w14:textId="77777777" w:rsidR="00D46A23" w:rsidRPr="00D54675" w:rsidRDefault="00D46A23" w:rsidP="000E2B1A">
            <w:pPr>
              <w:spacing w:before="80" w:after="80"/>
              <w:rPr>
                <w:color w:val="800000"/>
              </w:rPr>
            </w:pPr>
            <w:r>
              <w:rPr>
                <w:b/>
              </w:rPr>
              <w:lastRenderedPageBreak/>
              <w:t>Nature of c</w:t>
            </w:r>
            <w:r w:rsidRPr="00D54675">
              <w:rPr>
                <w:b/>
              </w:rPr>
              <w:t>hange</w:t>
            </w:r>
          </w:p>
        </w:tc>
      </w:tr>
      <w:tr w:rsidR="00D46A23" w:rsidRPr="00DB39D9" w14:paraId="3B34C669" w14:textId="77777777" w:rsidTr="000E2B1A">
        <w:tc>
          <w:tcPr>
            <w:tcW w:w="8721" w:type="dxa"/>
            <w:gridSpan w:val="2"/>
          </w:tcPr>
          <w:p w14:paraId="740BCCC2" w14:textId="77777777" w:rsidR="00D46A23" w:rsidRDefault="00D46A23" w:rsidP="000E2B1A">
            <w:pPr>
              <w:spacing w:before="80" w:after="80"/>
            </w:pPr>
            <w:r>
              <w:t>A new letter option for financial instrument quantity in units,that can accommodate decimal numbers up to 30 digits.</w:t>
            </w:r>
          </w:p>
          <w:p w14:paraId="03BB1582" w14:textId="77777777" w:rsidR="00D46A23" w:rsidRPr="00DB39D9" w:rsidRDefault="00D46A23" w:rsidP="000E2B1A">
            <w:pPr>
              <w:spacing w:before="80" w:after="80"/>
            </w:pPr>
            <w:r>
              <w:t>For example :36X::/SETT//UNIT/30d</w:t>
            </w:r>
          </w:p>
        </w:tc>
      </w:tr>
      <w:tr w:rsidR="00995FD3" w:rsidRPr="00D54675" w14:paraId="60D43AC2" w14:textId="77777777" w:rsidTr="000E2B1A">
        <w:tc>
          <w:tcPr>
            <w:tcW w:w="8721" w:type="dxa"/>
            <w:gridSpan w:val="2"/>
            <w:shd w:val="pct5" w:color="auto" w:fill="auto"/>
          </w:tcPr>
          <w:p w14:paraId="72AC8E19" w14:textId="77777777" w:rsidR="00995FD3" w:rsidRPr="00D54675" w:rsidRDefault="00995FD3" w:rsidP="000E2B1A">
            <w:pPr>
              <w:spacing w:before="80" w:after="80"/>
              <w:rPr>
                <w:color w:val="800000"/>
              </w:rPr>
            </w:pPr>
            <w:r>
              <w:rPr>
                <w:b/>
              </w:rPr>
              <w:t>Workaround</w:t>
            </w:r>
          </w:p>
        </w:tc>
      </w:tr>
      <w:tr w:rsidR="00995FD3" w:rsidRPr="008466D3" w14:paraId="309DDAC4" w14:textId="77777777" w:rsidTr="000E2B1A">
        <w:tc>
          <w:tcPr>
            <w:tcW w:w="8721" w:type="dxa"/>
            <w:gridSpan w:val="2"/>
            <w:tcBorders>
              <w:bottom w:val="dotted" w:sz="4" w:space="0" w:color="auto"/>
            </w:tcBorders>
          </w:tcPr>
          <w:p w14:paraId="48DF110C" w14:textId="77777777" w:rsidR="00995FD3" w:rsidRPr="008466D3" w:rsidRDefault="00995FD3" w:rsidP="000E2B1A">
            <w:pPr>
              <w:spacing w:before="80" w:after="80"/>
              <w:rPr>
                <w:rFonts w:cs="Arial"/>
                <w:color w:val="000000"/>
              </w:rPr>
            </w:pPr>
            <w:r w:rsidRPr="00995FD3">
              <w:rPr>
                <w:rFonts w:cs="Arial"/>
                <w:color w:val="000000"/>
              </w:rPr>
              <w:t>There is no practical workaround.</w:t>
            </w:r>
          </w:p>
        </w:tc>
      </w:tr>
      <w:tr w:rsidR="00D46A23" w:rsidRPr="00D54675" w14:paraId="1A80CDE0" w14:textId="77777777" w:rsidTr="000E2B1A">
        <w:tc>
          <w:tcPr>
            <w:tcW w:w="8721" w:type="dxa"/>
            <w:gridSpan w:val="2"/>
            <w:shd w:val="pct5" w:color="auto" w:fill="auto"/>
          </w:tcPr>
          <w:p w14:paraId="32DE7023" w14:textId="77777777" w:rsidR="00D46A23" w:rsidRPr="00D54675" w:rsidRDefault="00D46A23" w:rsidP="000E2B1A">
            <w:pPr>
              <w:spacing w:before="80" w:after="80"/>
              <w:rPr>
                <w:color w:val="800000"/>
              </w:rPr>
            </w:pPr>
            <w:r w:rsidRPr="00D54675">
              <w:rPr>
                <w:b/>
              </w:rPr>
              <w:t>Examples</w:t>
            </w:r>
          </w:p>
        </w:tc>
      </w:tr>
      <w:tr w:rsidR="00D46A23" w:rsidRPr="008466D3" w14:paraId="569454C5" w14:textId="77777777" w:rsidTr="000E2B1A">
        <w:tc>
          <w:tcPr>
            <w:tcW w:w="8721" w:type="dxa"/>
            <w:gridSpan w:val="2"/>
            <w:tcBorders>
              <w:bottom w:val="dotted" w:sz="4" w:space="0" w:color="auto"/>
            </w:tcBorders>
          </w:tcPr>
          <w:p w14:paraId="5A66D813" w14:textId="77777777" w:rsidR="00995FD3" w:rsidRPr="00995FD3" w:rsidRDefault="00995FD3" w:rsidP="00995FD3">
            <w:pPr>
              <w:spacing w:before="80" w:after="80"/>
              <w:rPr>
                <w:rFonts w:cs="Arial"/>
                <w:color w:val="000000"/>
              </w:rPr>
            </w:pPr>
            <w:r w:rsidRPr="00995FD3">
              <w:rPr>
                <w:rFonts w:cs="Arial"/>
                <w:color w:val="000000"/>
              </w:rPr>
              <w:t>An Ethereum transfer of 12.123456789012345678 Ether can be captured as:</w:t>
            </w:r>
          </w:p>
          <w:p w14:paraId="367C389B" w14:textId="77777777" w:rsidR="00D46A23" w:rsidRPr="008466D3" w:rsidRDefault="00995FD3" w:rsidP="00995FD3">
            <w:pPr>
              <w:spacing w:before="80" w:after="80"/>
              <w:rPr>
                <w:rFonts w:cs="Arial"/>
                <w:color w:val="000000"/>
              </w:rPr>
            </w:pPr>
            <w:r w:rsidRPr="00995FD3">
              <w:rPr>
                <w:rFonts w:cs="Arial"/>
                <w:color w:val="000000"/>
              </w:rPr>
              <w:t>:36X::/SETT//UNIT/12,123456789012345678</w:t>
            </w:r>
          </w:p>
        </w:tc>
      </w:tr>
    </w:tbl>
    <w:p w14:paraId="1384E7D4" w14:textId="77777777" w:rsidR="00FE5391" w:rsidRDefault="00FE5391" w:rsidP="000E2B1A">
      <w:pPr>
        <w:suppressAutoHyphens w:val="0"/>
        <w:spacing w:before="0" w:after="0"/>
        <w:rPr>
          <w:b/>
          <w:sz w:val="28"/>
        </w:rPr>
      </w:pPr>
    </w:p>
    <w:p w14:paraId="6456489B" w14:textId="77777777" w:rsidR="004D73F6" w:rsidRDefault="004D73F6">
      <w:pPr>
        <w:suppressAutoHyphens w:val="0"/>
        <w:spacing w:before="0" w:after="0"/>
        <w:rPr>
          <w:b/>
          <w:sz w:val="28"/>
        </w:rPr>
      </w:pPr>
      <w:r>
        <w:rPr>
          <w:b/>
          <w:sz w:val="28"/>
        </w:rPr>
        <w:br w:type="page"/>
      </w:r>
    </w:p>
    <w:p w14:paraId="6CBE76D2" w14:textId="5FCA0608" w:rsidR="00D46A23" w:rsidRDefault="00D46A23" w:rsidP="000E2B1A">
      <w:pPr>
        <w:suppressAutoHyphens w:val="0"/>
        <w:spacing w:before="0" w:after="0"/>
        <w:rPr>
          <w:b/>
          <w:sz w:val="28"/>
        </w:rPr>
      </w:pPr>
      <w:r w:rsidRPr="00623855">
        <w:rPr>
          <w:b/>
          <w:sz w:val="28"/>
        </w:rPr>
        <w:lastRenderedPageBreak/>
        <w:t>Standards Illustration</w:t>
      </w:r>
    </w:p>
    <w:p w14:paraId="61E14914" w14:textId="77777777" w:rsidR="00A27395" w:rsidRDefault="00A27395" w:rsidP="000E2B1A">
      <w:pPr>
        <w:suppressAutoHyphens w:val="0"/>
        <w:spacing w:before="0" w:after="0"/>
        <w:rPr>
          <w:b/>
          <w:sz w:val="28"/>
        </w:rPr>
      </w:pPr>
    </w:p>
    <w:p w14:paraId="5F738EB5" w14:textId="77777777" w:rsidR="00F1080B" w:rsidRPr="000965B7" w:rsidRDefault="00F1080B" w:rsidP="00F1080B">
      <w:pPr>
        <w:pBdr>
          <w:bottom w:val="single" w:sz="4" w:space="1" w:color="auto"/>
        </w:pBdr>
        <w:suppressAutoHyphens w:val="0"/>
        <w:spacing w:before="0" w:after="0"/>
        <w:rPr>
          <w:b/>
        </w:rPr>
      </w:pPr>
      <w:r w:rsidRPr="000965B7">
        <w:rPr>
          <w:b/>
        </w:rPr>
        <w:t>ISO</w:t>
      </w:r>
      <w:r>
        <w:rPr>
          <w:b/>
        </w:rPr>
        <w:t>15</w:t>
      </w:r>
      <w:r w:rsidRPr="000965B7">
        <w:rPr>
          <w:b/>
        </w:rPr>
        <w:t>022</w:t>
      </w:r>
    </w:p>
    <w:p w14:paraId="6F36A339" w14:textId="77777777" w:rsidR="00F1080B" w:rsidRDefault="00F1080B" w:rsidP="000E2B1A">
      <w:pPr>
        <w:suppressAutoHyphens w:val="0"/>
        <w:spacing w:before="0" w:after="0"/>
      </w:pPr>
    </w:p>
    <w:p w14:paraId="1E20AA02" w14:textId="7863976A" w:rsidR="007E7144" w:rsidRDefault="007E7144" w:rsidP="000E2B1A">
      <w:pPr>
        <w:suppressAutoHyphens w:val="0"/>
        <w:spacing w:before="0" w:after="0"/>
      </w:pPr>
      <w:r>
        <w:rPr>
          <w:noProof/>
          <w:lang w:eastAsia="en-GB"/>
        </w:rPr>
        <w:drawing>
          <wp:inline distT="0" distB="0" distL="0" distR="0" wp14:anchorId="6126B9EF" wp14:editId="32046FA7">
            <wp:extent cx="5453744" cy="7310338"/>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457675" cy="7315608"/>
                    </a:xfrm>
                    <a:prstGeom prst="rect">
                      <a:avLst/>
                    </a:prstGeom>
                  </pic:spPr>
                </pic:pic>
              </a:graphicData>
            </a:graphic>
          </wp:inline>
        </w:drawing>
      </w:r>
    </w:p>
    <w:p w14:paraId="1FB4B997" w14:textId="2B1763AF" w:rsidR="0041192A" w:rsidRDefault="0041192A" w:rsidP="000E2B1A">
      <w:pPr>
        <w:suppressAutoHyphens w:val="0"/>
        <w:spacing w:before="0" w:after="0"/>
      </w:pPr>
    </w:p>
    <w:p w14:paraId="3B57F61C" w14:textId="594EC631" w:rsidR="0041192A" w:rsidRDefault="0041192A" w:rsidP="000E2B1A">
      <w:pPr>
        <w:suppressAutoHyphens w:val="0"/>
        <w:spacing w:before="0" w:after="0"/>
      </w:pPr>
    </w:p>
    <w:p w14:paraId="6738253F" w14:textId="5483E3B8" w:rsidR="0041192A" w:rsidRPr="0041192A" w:rsidRDefault="0041192A" w:rsidP="0041192A">
      <w:pPr>
        <w:pBdr>
          <w:bottom w:val="single" w:sz="6" w:space="0" w:color="013B80"/>
        </w:pBdr>
        <w:suppressAutoHyphens w:val="0"/>
        <w:spacing w:before="100" w:beforeAutospacing="1" w:after="100" w:afterAutospacing="1"/>
        <w:outlineLvl w:val="2"/>
        <w:rPr>
          <w:rFonts w:eastAsia="Times New Roman" w:cs="Arial"/>
          <w:b/>
          <w:bCs/>
          <w:color w:val="013B80"/>
          <w:sz w:val="36"/>
          <w:szCs w:val="36"/>
          <w:lang w:eastAsia="en-GB"/>
        </w:rPr>
      </w:pPr>
      <w:r w:rsidRPr="0041192A">
        <w:rPr>
          <w:rFonts w:eastAsia="Times New Roman" w:cs="Arial"/>
          <w:b/>
          <w:bCs/>
          <w:color w:val="013B80"/>
          <w:sz w:val="36"/>
          <w:szCs w:val="36"/>
          <w:lang w:eastAsia="en-GB"/>
        </w:rPr>
        <w:t> 564 Field Specifications</w:t>
      </w:r>
    </w:p>
    <w:p w14:paraId="6FF9D5E0" w14:textId="77777777" w:rsidR="0041192A" w:rsidRPr="0041192A" w:rsidRDefault="0041192A" w:rsidP="0041192A">
      <w:pPr>
        <w:pBdr>
          <w:bottom w:val="single" w:sz="6" w:space="0" w:color="013B80"/>
        </w:pBdr>
        <w:suppressAutoHyphens w:val="0"/>
        <w:spacing w:before="0" w:after="0"/>
        <w:outlineLvl w:val="3"/>
        <w:rPr>
          <w:rFonts w:eastAsia="Times New Roman" w:cs="Arial"/>
          <w:color w:val="013B80"/>
          <w:lang w:eastAsia="en-GB"/>
        </w:rPr>
      </w:pPr>
      <w:r w:rsidRPr="0041192A">
        <w:rPr>
          <w:rFonts w:eastAsia="Times New Roman" w:cs="Arial"/>
          <w:color w:val="013B80"/>
          <w:lang w:eastAsia="en-GB"/>
        </w:rPr>
        <w:t>29. Field 93a: Balance</w:t>
      </w:r>
    </w:p>
    <w:p w14:paraId="5E8ED31B" w14:textId="77777777" w:rsidR="0041192A" w:rsidRPr="0041192A" w:rsidRDefault="0041192A" w:rsidP="0041192A">
      <w:pPr>
        <w:pBdr>
          <w:bottom w:val="single" w:sz="6" w:space="0" w:color="013B80"/>
        </w:pBdr>
        <w:suppressAutoHyphens w:val="0"/>
        <w:spacing w:before="0" w:after="0"/>
        <w:outlineLvl w:val="4"/>
        <w:rPr>
          <w:rFonts w:eastAsia="Times New Roman" w:cs="Arial"/>
          <w:color w:val="013B80"/>
          <w:lang w:eastAsia="en-GB"/>
        </w:rPr>
      </w:pPr>
      <w:r w:rsidRPr="0041192A">
        <w:rPr>
          <w:rFonts w:eastAsia="Times New Roman" w:cs="Arial"/>
          <w:color w:val="013B80"/>
          <w:lang w:eastAsia="en-GB"/>
        </w:rPr>
        <w:t>FORMAT</w:t>
      </w:r>
    </w:p>
    <w:tbl>
      <w:tblPr>
        <w:tblW w:w="4900" w:type="pct"/>
        <w:tblCellSpacing w:w="15" w:type="dxa"/>
        <w:tblCellMar>
          <w:left w:w="0" w:type="dxa"/>
          <w:right w:w="0" w:type="dxa"/>
        </w:tblCellMar>
        <w:tblLook w:val="04A0" w:firstRow="1" w:lastRow="0" w:firstColumn="1" w:lastColumn="0" w:noHBand="0" w:noVBand="1"/>
      </w:tblPr>
      <w:tblGrid>
        <w:gridCol w:w="1743"/>
        <w:gridCol w:w="2578"/>
        <w:gridCol w:w="4292"/>
      </w:tblGrid>
      <w:tr w:rsidR="0041192A" w:rsidRPr="00C36F17" w14:paraId="768CDEBF" w14:textId="77777777" w:rsidTr="000D60E7">
        <w:trPr>
          <w:tblCellSpacing w:w="15" w:type="dxa"/>
        </w:trPr>
        <w:tc>
          <w:tcPr>
            <w:tcW w:w="986" w:type="pct"/>
            <w:shd w:val="clear" w:color="auto" w:fill="FFFFFF"/>
            <w:hideMark/>
          </w:tcPr>
          <w:p w14:paraId="28459FD5" w14:textId="2E02520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Option B</w:t>
            </w:r>
          </w:p>
        </w:tc>
        <w:tc>
          <w:tcPr>
            <w:tcW w:w="1479" w:type="pct"/>
            <w:shd w:val="clear" w:color="auto" w:fill="FFFFFF"/>
            <w:hideMark/>
          </w:tcPr>
          <w:p w14:paraId="12116CDF" w14:textId="0F869F8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:4!c/[8c]/4!c/[N]15d</w:t>
            </w:r>
          </w:p>
        </w:tc>
        <w:tc>
          <w:tcPr>
            <w:tcW w:w="2465" w:type="pct"/>
            <w:shd w:val="clear" w:color="auto" w:fill="FFFFFF"/>
            <w:hideMark/>
          </w:tcPr>
          <w:p w14:paraId="418A6D38" w14:textId="5F1C7600" w:rsidR="0041192A" w:rsidRPr="005131AA" w:rsidRDefault="0041192A" w:rsidP="0041192A">
            <w:pPr>
              <w:suppressAutoHyphens w:val="0"/>
              <w:spacing w:before="0" w:after="0"/>
              <w:rPr>
                <w:rFonts w:eastAsia="Times New Roman" w:cs="Arial"/>
                <w:color w:val="000000"/>
                <w:lang w:val="fr-BE" w:eastAsia="en-GB"/>
              </w:rPr>
            </w:pPr>
            <w:r w:rsidRPr="005131AA">
              <w:rPr>
                <w:rFonts w:eastAsia="Times New Roman" w:cs="Arial"/>
                <w:color w:val="000000"/>
                <w:lang w:val="fr-BE" w:eastAsia="en-GB"/>
              </w:rPr>
              <w:t>(Qualifier)(Data Source Scheme)(Quantity Type Code)(Sign)(Balance)</w:t>
            </w:r>
          </w:p>
        </w:tc>
      </w:tr>
      <w:tr w:rsidR="0041192A" w:rsidRPr="00C36F17" w14:paraId="04FF473B" w14:textId="77777777" w:rsidTr="000D60E7">
        <w:trPr>
          <w:tblCellSpacing w:w="15" w:type="dxa"/>
        </w:trPr>
        <w:tc>
          <w:tcPr>
            <w:tcW w:w="986" w:type="pct"/>
            <w:shd w:val="clear" w:color="auto" w:fill="FFFFFF"/>
            <w:hideMark/>
          </w:tcPr>
          <w:p w14:paraId="154A4AB0" w14:textId="7BEB4C6B"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Option C</w:t>
            </w:r>
          </w:p>
        </w:tc>
        <w:tc>
          <w:tcPr>
            <w:tcW w:w="1479" w:type="pct"/>
            <w:shd w:val="clear" w:color="auto" w:fill="FFFFFF"/>
            <w:hideMark/>
          </w:tcPr>
          <w:p w14:paraId="5E1FFACE" w14:textId="04F16C79"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:4!c//4!c/4!c/[N]15d</w:t>
            </w:r>
          </w:p>
        </w:tc>
        <w:tc>
          <w:tcPr>
            <w:tcW w:w="2465" w:type="pct"/>
            <w:shd w:val="clear" w:color="auto" w:fill="FFFFFF"/>
            <w:hideMark/>
          </w:tcPr>
          <w:p w14:paraId="0BE5ABDF" w14:textId="49E0E3DB" w:rsidR="0041192A" w:rsidRPr="005131AA" w:rsidRDefault="0041192A" w:rsidP="0041192A">
            <w:pPr>
              <w:suppressAutoHyphens w:val="0"/>
              <w:spacing w:before="0" w:after="0"/>
              <w:rPr>
                <w:rFonts w:eastAsia="Times New Roman" w:cs="Arial"/>
                <w:color w:val="000000"/>
                <w:lang w:val="fr-BE" w:eastAsia="en-GB"/>
              </w:rPr>
            </w:pPr>
            <w:r w:rsidRPr="005131AA">
              <w:rPr>
                <w:rFonts w:eastAsia="Times New Roman" w:cs="Arial"/>
                <w:color w:val="000000"/>
                <w:lang w:val="fr-BE" w:eastAsia="en-GB"/>
              </w:rPr>
              <w:t>(Qualifier)(Quantity Type Code)(Balance Type Code)(Sign)(Balance)</w:t>
            </w:r>
          </w:p>
        </w:tc>
      </w:tr>
      <w:tr w:rsidR="0041192A" w:rsidRPr="00C36F17" w14:paraId="13F5BE4E" w14:textId="77777777" w:rsidTr="000D60E7">
        <w:trPr>
          <w:tblCellSpacing w:w="15" w:type="dxa"/>
        </w:trPr>
        <w:tc>
          <w:tcPr>
            <w:tcW w:w="986" w:type="pct"/>
            <w:shd w:val="clear" w:color="auto" w:fill="D9D9D9" w:themeFill="background1" w:themeFillShade="D9"/>
          </w:tcPr>
          <w:p w14:paraId="606474C2" w14:textId="6FAB35E0" w:rsidR="0041192A" w:rsidRPr="0041192A" w:rsidRDefault="0041192A" w:rsidP="0041192A">
            <w:pPr>
              <w:suppressAutoHyphens w:val="0"/>
              <w:spacing w:before="0" w:after="0"/>
              <w:rPr>
                <w:rFonts w:eastAsia="Times New Roman" w:cs="Arial"/>
                <w:b/>
                <w:color w:val="0000FF"/>
                <w:u w:val="single"/>
                <w:lang w:eastAsia="en-GB"/>
              </w:rPr>
            </w:pPr>
            <w:r w:rsidRPr="0041192A">
              <w:rPr>
                <w:rFonts w:eastAsia="Times New Roman" w:cs="Arial"/>
                <w:b/>
                <w:color w:val="0000FF"/>
                <w:u w:val="single"/>
                <w:lang w:eastAsia="en-GB"/>
              </w:rPr>
              <w:t>Option E</w:t>
            </w:r>
          </w:p>
        </w:tc>
        <w:tc>
          <w:tcPr>
            <w:tcW w:w="1479" w:type="pct"/>
            <w:shd w:val="clear" w:color="auto" w:fill="D9D9D9" w:themeFill="background1" w:themeFillShade="D9"/>
          </w:tcPr>
          <w:p w14:paraId="08E03363" w14:textId="08C99F30" w:rsidR="0041192A" w:rsidRPr="0041192A" w:rsidRDefault="0041192A" w:rsidP="0041192A">
            <w:pPr>
              <w:suppressAutoHyphens w:val="0"/>
              <w:spacing w:before="0" w:after="0"/>
              <w:rPr>
                <w:rFonts w:eastAsia="Times New Roman" w:cs="Arial"/>
                <w:b/>
                <w:color w:val="0000FF"/>
                <w:u w:val="single"/>
                <w:lang w:eastAsia="en-GB"/>
              </w:rPr>
            </w:pPr>
            <w:r>
              <w:rPr>
                <w:rFonts w:eastAsia="Times New Roman" w:cs="Arial"/>
                <w:b/>
                <w:color w:val="0000FF"/>
                <w:u w:val="single"/>
                <w:lang w:eastAsia="en-GB"/>
              </w:rPr>
              <w:t>:4!c//4!c/</w:t>
            </w:r>
            <w:ins w:id="71" w:author="LITTRE Jacques" w:date="2021-09-23T16:16:00Z">
              <w:r w:rsidR="000D60E7">
                <w:rPr>
                  <w:rFonts w:eastAsia="Times New Roman" w:cs="Arial"/>
                  <w:b/>
                  <w:color w:val="0000FF"/>
                  <w:u w:val="single"/>
                  <w:lang w:eastAsia="en-GB"/>
                </w:rPr>
                <w:t>4!c/[N]</w:t>
              </w:r>
            </w:ins>
            <w:r>
              <w:rPr>
                <w:rFonts w:eastAsia="Times New Roman" w:cs="Arial"/>
                <w:b/>
                <w:color w:val="0000FF"/>
                <w:u w:val="single"/>
                <w:lang w:eastAsia="en-GB"/>
              </w:rPr>
              <w:t>30d</w:t>
            </w:r>
          </w:p>
        </w:tc>
        <w:tc>
          <w:tcPr>
            <w:tcW w:w="2465" w:type="pct"/>
            <w:shd w:val="clear" w:color="auto" w:fill="D9D9D9" w:themeFill="background1" w:themeFillShade="D9"/>
          </w:tcPr>
          <w:p w14:paraId="1C200893" w14:textId="144D58F8" w:rsidR="0041192A" w:rsidRPr="005131AA" w:rsidRDefault="0041192A" w:rsidP="0041192A">
            <w:pPr>
              <w:suppressAutoHyphens w:val="0"/>
              <w:spacing w:before="0" w:after="0"/>
              <w:rPr>
                <w:rFonts w:eastAsia="Times New Roman" w:cs="Arial"/>
                <w:b/>
                <w:color w:val="0000FF"/>
                <w:u w:val="single"/>
                <w:lang w:val="fr-BE" w:eastAsia="en-GB"/>
              </w:rPr>
            </w:pPr>
            <w:r w:rsidRPr="005131AA">
              <w:rPr>
                <w:rFonts w:eastAsia="Times New Roman" w:cs="Arial"/>
                <w:b/>
                <w:color w:val="0000FF"/>
                <w:u w:val="single"/>
                <w:lang w:val="fr-BE" w:eastAsia="en-GB"/>
              </w:rPr>
              <w:t>(Qualifier )(Quantity Type Code)</w:t>
            </w:r>
            <w:ins w:id="72" w:author="LITTRE Jacques" w:date="2021-09-23T16:17:00Z">
              <w:r w:rsidR="000D60E7">
                <w:rPr>
                  <w:rFonts w:eastAsia="Times New Roman" w:cs="Arial"/>
                  <w:b/>
                  <w:color w:val="0000FF"/>
                  <w:u w:val="single"/>
                  <w:lang w:val="fr-BE" w:eastAsia="en-GB"/>
                </w:rPr>
                <w:t>(BalanceTypeCode)(Sign)</w:t>
              </w:r>
            </w:ins>
            <w:r w:rsidRPr="005131AA">
              <w:rPr>
                <w:rFonts w:eastAsia="Times New Roman" w:cs="Arial"/>
                <w:b/>
                <w:color w:val="0000FF"/>
                <w:u w:val="single"/>
                <w:lang w:val="fr-BE" w:eastAsia="en-GB"/>
              </w:rPr>
              <w:t>(Quantity of Digital Tokens)</w:t>
            </w:r>
          </w:p>
        </w:tc>
      </w:tr>
      <w:tr w:rsidR="000D60E7" w:rsidRPr="00C36F17" w14:paraId="141FFB63" w14:textId="77777777" w:rsidTr="000D60E7">
        <w:trPr>
          <w:tblCellSpacing w:w="15" w:type="dxa"/>
          <w:ins w:id="73" w:author="LITTRE Jacques" w:date="2021-09-23T16:16:00Z"/>
        </w:trPr>
        <w:tc>
          <w:tcPr>
            <w:tcW w:w="986" w:type="pct"/>
            <w:shd w:val="clear" w:color="auto" w:fill="D9D9D9" w:themeFill="background1" w:themeFillShade="D9"/>
          </w:tcPr>
          <w:p w14:paraId="4C681E13" w14:textId="13C1AA38" w:rsidR="000D60E7" w:rsidRPr="0041192A" w:rsidRDefault="000D60E7" w:rsidP="000D60E7">
            <w:pPr>
              <w:suppressAutoHyphens w:val="0"/>
              <w:spacing w:before="0" w:after="0"/>
              <w:rPr>
                <w:ins w:id="74" w:author="LITTRE Jacques" w:date="2021-09-23T16:16:00Z"/>
                <w:rFonts w:eastAsia="Times New Roman" w:cs="Arial"/>
                <w:b/>
                <w:color w:val="0000FF"/>
                <w:u w:val="single"/>
                <w:lang w:eastAsia="en-GB"/>
              </w:rPr>
            </w:pPr>
            <w:ins w:id="75" w:author="LITTRE Jacques" w:date="2021-09-23T16:17:00Z">
              <w:r w:rsidRPr="0041192A">
                <w:rPr>
                  <w:rFonts w:eastAsia="Times New Roman" w:cs="Arial"/>
                  <w:b/>
                  <w:color w:val="0000FF"/>
                  <w:u w:val="single"/>
                  <w:lang w:eastAsia="en-GB"/>
                </w:rPr>
                <w:t xml:space="preserve">Option </w:t>
              </w:r>
              <w:r>
                <w:rPr>
                  <w:rFonts w:eastAsia="Times New Roman" w:cs="Arial"/>
                  <w:b/>
                  <w:color w:val="0000FF"/>
                  <w:u w:val="single"/>
                  <w:lang w:eastAsia="en-GB"/>
                </w:rPr>
                <w:t>F</w:t>
              </w:r>
            </w:ins>
          </w:p>
        </w:tc>
        <w:tc>
          <w:tcPr>
            <w:tcW w:w="1479" w:type="pct"/>
            <w:shd w:val="clear" w:color="auto" w:fill="D9D9D9" w:themeFill="background1" w:themeFillShade="D9"/>
          </w:tcPr>
          <w:p w14:paraId="51569D50" w14:textId="266419C2" w:rsidR="000D60E7" w:rsidRDefault="000D60E7" w:rsidP="000D60E7">
            <w:pPr>
              <w:suppressAutoHyphens w:val="0"/>
              <w:spacing w:before="0" w:after="0"/>
              <w:rPr>
                <w:ins w:id="76" w:author="LITTRE Jacques" w:date="2021-09-23T16:16:00Z"/>
                <w:rFonts w:eastAsia="Times New Roman" w:cs="Arial"/>
                <w:b/>
                <w:color w:val="0000FF"/>
                <w:u w:val="single"/>
                <w:lang w:eastAsia="en-GB"/>
              </w:rPr>
            </w:pPr>
            <w:ins w:id="77" w:author="LITTRE Jacques" w:date="2021-09-23T16:17:00Z">
              <w:r>
                <w:rPr>
                  <w:rFonts w:eastAsia="Times New Roman" w:cs="Arial"/>
                  <w:b/>
                  <w:color w:val="0000FF"/>
                  <w:u w:val="single"/>
                  <w:lang w:eastAsia="en-GB"/>
                </w:rPr>
                <w:t>:4!c//[8c]/4!c/[N]30d</w:t>
              </w:r>
            </w:ins>
          </w:p>
        </w:tc>
        <w:tc>
          <w:tcPr>
            <w:tcW w:w="2465" w:type="pct"/>
            <w:shd w:val="clear" w:color="auto" w:fill="D9D9D9" w:themeFill="background1" w:themeFillShade="D9"/>
          </w:tcPr>
          <w:p w14:paraId="02DDDACF" w14:textId="21799F35" w:rsidR="000D60E7" w:rsidRPr="005131AA" w:rsidRDefault="000D60E7" w:rsidP="000D60E7">
            <w:pPr>
              <w:suppressAutoHyphens w:val="0"/>
              <w:spacing w:before="0" w:after="0"/>
              <w:rPr>
                <w:ins w:id="78" w:author="LITTRE Jacques" w:date="2021-09-23T16:16:00Z"/>
                <w:rFonts w:eastAsia="Times New Roman" w:cs="Arial"/>
                <w:b/>
                <w:color w:val="0000FF"/>
                <w:u w:val="single"/>
                <w:lang w:val="fr-BE" w:eastAsia="en-GB"/>
              </w:rPr>
            </w:pPr>
            <w:ins w:id="79" w:author="LITTRE Jacques" w:date="2021-09-23T16:17:00Z">
              <w:r w:rsidRPr="005131AA">
                <w:rPr>
                  <w:rFonts w:eastAsia="Times New Roman" w:cs="Arial"/>
                  <w:b/>
                  <w:color w:val="0000FF"/>
                  <w:u w:val="single"/>
                  <w:lang w:val="fr-BE" w:eastAsia="en-GB"/>
                </w:rPr>
                <w:t>(Qualifier )</w:t>
              </w:r>
              <w:r>
                <w:rPr>
                  <w:rFonts w:eastAsia="Times New Roman" w:cs="Arial"/>
                  <w:b/>
                  <w:color w:val="0000FF"/>
                  <w:u w:val="single"/>
                  <w:lang w:val="fr-BE" w:eastAsia="en-GB"/>
                </w:rPr>
                <w:t>(Data Source Scheme)</w:t>
              </w:r>
              <w:r w:rsidRPr="005131AA">
                <w:rPr>
                  <w:rFonts w:eastAsia="Times New Roman" w:cs="Arial"/>
                  <w:b/>
                  <w:color w:val="0000FF"/>
                  <w:u w:val="single"/>
                  <w:lang w:val="fr-BE" w:eastAsia="en-GB"/>
                </w:rPr>
                <w:t>(Quantity Type Code)</w:t>
              </w:r>
            </w:ins>
            <w:ins w:id="80" w:author="LITTRE Jacques" w:date="2021-09-23T16:18:00Z">
              <w:r>
                <w:rPr>
                  <w:rFonts w:eastAsia="Times New Roman" w:cs="Arial"/>
                  <w:b/>
                  <w:color w:val="0000FF"/>
                  <w:u w:val="single"/>
                  <w:lang w:val="fr-BE" w:eastAsia="en-GB"/>
                </w:rPr>
                <w:t>(sign)</w:t>
              </w:r>
            </w:ins>
            <w:ins w:id="81" w:author="LITTRE Jacques" w:date="2021-09-23T16:17:00Z">
              <w:r w:rsidRPr="005131AA">
                <w:rPr>
                  <w:rFonts w:eastAsia="Times New Roman" w:cs="Arial"/>
                  <w:b/>
                  <w:color w:val="0000FF"/>
                  <w:u w:val="single"/>
                  <w:lang w:val="fr-BE" w:eastAsia="en-GB"/>
                </w:rPr>
                <w:t>(Quantity of Digital Tokens)</w:t>
              </w:r>
            </w:ins>
          </w:p>
        </w:tc>
      </w:tr>
    </w:tbl>
    <w:p w14:paraId="505C6545" w14:textId="77777777" w:rsidR="0041192A" w:rsidRPr="0041192A" w:rsidRDefault="0041192A" w:rsidP="0041192A">
      <w:pPr>
        <w:pBdr>
          <w:bottom w:val="single" w:sz="6" w:space="0" w:color="013B80"/>
        </w:pBdr>
        <w:suppressAutoHyphens w:val="0"/>
        <w:spacing w:before="0" w:after="0"/>
        <w:outlineLvl w:val="4"/>
        <w:rPr>
          <w:rFonts w:eastAsia="Times New Roman" w:cs="Arial"/>
          <w:color w:val="013B80"/>
          <w:lang w:eastAsia="en-GB"/>
        </w:rPr>
      </w:pPr>
      <w:r w:rsidRPr="0041192A">
        <w:rPr>
          <w:rFonts w:eastAsia="Times New Roman" w:cs="Arial"/>
          <w:color w:val="013B80"/>
          <w:lang w:eastAsia="en-GB"/>
        </w:rPr>
        <w:t>PRESENCE</w:t>
      </w:r>
    </w:p>
    <w:p w14:paraId="03A5E2CF" w14:textId="7777777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xml:space="preserve">Conditional (see rule C2) in mandatory subsequence B2 </w:t>
      </w:r>
    </w:p>
    <w:p w14:paraId="0DFAD168" w14:textId="77777777" w:rsidR="0041192A" w:rsidRPr="005131AA" w:rsidRDefault="0041192A" w:rsidP="0041192A">
      <w:pPr>
        <w:pBdr>
          <w:bottom w:val="single" w:sz="6" w:space="0" w:color="013B80"/>
        </w:pBdr>
        <w:suppressAutoHyphens w:val="0"/>
        <w:spacing w:before="0" w:after="0"/>
        <w:outlineLvl w:val="4"/>
        <w:rPr>
          <w:rFonts w:eastAsia="Times New Roman" w:cs="Arial"/>
          <w:color w:val="013B80"/>
          <w:lang w:val="fr-BE" w:eastAsia="en-GB"/>
        </w:rPr>
      </w:pPr>
      <w:r w:rsidRPr="005131AA">
        <w:rPr>
          <w:rFonts w:eastAsia="Times New Roman" w:cs="Arial"/>
          <w:color w:val="013B80"/>
          <w:lang w:val="fr-BE" w:eastAsia="en-GB"/>
        </w:rPr>
        <w:t>QUALIFIER</w:t>
      </w:r>
    </w:p>
    <w:p w14:paraId="6A402AB7" w14:textId="77777777" w:rsidR="0041192A" w:rsidRPr="005131AA" w:rsidRDefault="0041192A" w:rsidP="0041192A">
      <w:pPr>
        <w:suppressAutoHyphens w:val="0"/>
        <w:spacing w:before="0" w:after="0"/>
        <w:rPr>
          <w:rFonts w:eastAsia="Times New Roman" w:cs="Arial"/>
          <w:color w:val="000000"/>
          <w:lang w:val="fr-BE" w:eastAsia="en-GB"/>
        </w:rPr>
      </w:pPr>
      <w:r w:rsidRPr="005131AA">
        <w:rPr>
          <w:rFonts w:eastAsia="Times New Roman" w:cs="Arial"/>
          <w:color w:val="000000"/>
          <w:lang w:val="fr-BE" w:eastAsia="en-GB"/>
        </w:rPr>
        <w:t xml:space="preserve">(Error code(s): T89) </w:t>
      </w:r>
    </w:p>
    <w:tbl>
      <w:tblPr>
        <w:tblW w:w="4900" w:type="pct"/>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855"/>
        <w:gridCol w:w="674"/>
        <w:gridCol w:w="1092"/>
        <w:gridCol w:w="555"/>
        <w:gridCol w:w="675"/>
        <w:gridCol w:w="966"/>
        <w:gridCol w:w="3781"/>
      </w:tblGrid>
      <w:tr w:rsidR="0041192A" w:rsidRPr="0041192A" w14:paraId="21473704" w14:textId="77777777" w:rsidTr="0041192A">
        <w:trPr>
          <w:tblHeade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EEEEEE"/>
            <w:hideMark/>
          </w:tcPr>
          <w:p w14:paraId="3AB3A791" w14:textId="4EDE8833" w:rsidR="0041192A" w:rsidRPr="0041192A" w:rsidRDefault="0041192A" w:rsidP="0041192A">
            <w:pPr>
              <w:suppressAutoHyphens w:val="0"/>
              <w:spacing w:before="0" w:after="0"/>
              <w:jc w:val="center"/>
              <w:rPr>
                <w:rFonts w:eastAsia="Times New Roman" w:cs="Arial"/>
                <w:b/>
                <w:bCs/>
                <w:color w:val="013B80"/>
                <w:lang w:eastAsia="en-GB"/>
              </w:rPr>
            </w:pPr>
            <w:r w:rsidRPr="0041192A">
              <w:rPr>
                <w:rFonts w:eastAsia="Times New Roman" w:cs="Arial"/>
                <w:b/>
                <w:bCs/>
                <w:color w:val="013B80"/>
                <w:lang w:eastAsia="en-GB"/>
              </w:rPr>
              <w:t>Order</w:t>
            </w:r>
          </w:p>
        </w:tc>
        <w:tc>
          <w:tcPr>
            <w:tcW w:w="375" w:type="pct"/>
            <w:tcBorders>
              <w:top w:val="outset" w:sz="6" w:space="0" w:color="auto"/>
              <w:left w:val="outset" w:sz="6" w:space="0" w:color="auto"/>
              <w:bottom w:val="outset" w:sz="6" w:space="0" w:color="auto"/>
              <w:right w:val="outset" w:sz="6" w:space="0" w:color="auto"/>
            </w:tcBorders>
            <w:shd w:val="clear" w:color="auto" w:fill="EEEEEE"/>
            <w:hideMark/>
          </w:tcPr>
          <w:p w14:paraId="19302D89" w14:textId="37B9808B" w:rsidR="0041192A" w:rsidRPr="0041192A" w:rsidRDefault="0041192A" w:rsidP="0041192A">
            <w:pPr>
              <w:suppressAutoHyphens w:val="0"/>
              <w:spacing w:before="0" w:after="0"/>
              <w:jc w:val="center"/>
              <w:rPr>
                <w:rFonts w:eastAsia="Times New Roman" w:cs="Arial"/>
                <w:b/>
                <w:bCs/>
                <w:color w:val="013B80"/>
                <w:lang w:eastAsia="en-GB"/>
              </w:rPr>
            </w:pPr>
            <w:r w:rsidRPr="0041192A">
              <w:rPr>
                <w:rFonts w:eastAsia="Times New Roman" w:cs="Arial"/>
                <w:b/>
                <w:bCs/>
                <w:color w:val="013B80"/>
                <w:lang w:eastAsia="en-GB"/>
              </w:rPr>
              <w:t>M/O</w:t>
            </w:r>
          </w:p>
        </w:tc>
        <w:tc>
          <w:tcPr>
            <w:tcW w:w="618" w:type="pct"/>
            <w:tcBorders>
              <w:top w:val="outset" w:sz="6" w:space="0" w:color="auto"/>
              <w:left w:val="outset" w:sz="6" w:space="0" w:color="auto"/>
              <w:bottom w:val="outset" w:sz="6" w:space="0" w:color="auto"/>
              <w:right w:val="outset" w:sz="6" w:space="0" w:color="auto"/>
            </w:tcBorders>
            <w:shd w:val="clear" w:color="auto" w:fill="EEEEEE"/>
            <w:hideMark/>
          </w:tcPr>
          <w:p w14:paraId="684F9BA9" w14:textId="6F85B20B" w:rsidR="0041192A" w:rsidRPr="0041192A" w:rsidRDefault="0041192A" w:rsidP="0041192A">
            <w:pPr>
              <w:suppressAutoHyphens w:val="0"/>
              <w:spacing w:before="0" w:after="0"/>
              <w:jc w:val="center"/>
              <w:rPr>
                <w:rFonts w:eastAsia="Times New Roman" w:cs="Arial"/>
                <w:b/>
                <w:bCs/>
                <w:color w:val="013B80"/>
                <w:lang w:eastAsia="en-GB"/>
              </w:rPr>
            </w:pPr>
            <w:r w:rsidRPr="0041192A">
              <w:rPr>
                <w:rFonts w:eastAsia="Times New Roman" w:cs="Arial"/>
                <w:b/>
                <w:bCs/>
                <w:color w:val="013B80"/>
                <w:lang w:eastAsia="en-GB"/>
              </w:rPr>
              <w:t>Qualifier</w:t>
            </w:r>
          </w:p>
        </w:tc>
        <w:tc>
          <w:tcPr>
            <w:tcW w:w="305" w:type="pct"/>
            <w:tcBorders>
              <w:top w:val="outset" w:sz="6" w:space="0" w:color="auto"/>
              <w:left w:val="outset" w:sz="6" w:space="0" w:color="auto"/>
              <w:bottom w:val="outset" w:sz="6" w:space="0" w:color="auto"/>
              <w:right w:val="outset" w:sz="6" w:space="0" w:color="auto"/>
            </w:tcBorders>
            <w:shd w:val="clear" w:color="auto" w:fill="EEEEEE"/>
            <w:hideMark/>
          </w:tcPr>
          <w:p w14:paraId="511399C1" w14:textId="6984CDA6" w:rsidR="0041192A" w:rsidRPr="0041192A" w:rsidRDefault="0041192A" w:rsidP="0041192A">
            <w:pPr>
              <w:suppressAutoHyphens w:val="0"/>
              <w:spacing w:before="0" w:after="0"/>
              <w:jc w:val="center"/>
              <w:rPr>
                <w:rFonts w:eastAsia="Times New Roman" w:cs="Arial"/>
                <w:b/>
                <w:bCs/>
                <w:color w:val="013B80"/>
                <w:lang w:eastAsia="en-GB"/>
              </w:rPr>
            </w:pPr>
            <w:r w:rsidRPr="0041192A">
              <w:rPr>
                <w:rFonts w:eastAsia="Times New Roman" w:cs="Arial"/>
                <w:b/>
                <w:bCs/>
                <w:color w:val="013B80"/>
                <w:lang w:eastAsia="en-GB"/>
              </w:rPr>
              <w:t>R/N</w:t>
            </w:r>
          </w:p>
        </w:tc>
        <w:tc>
          <w:tcPr>
            <w:tcW w:w="375" w:type="pct"/>
            <w:tcBorders>
              <w:top w:val="outset" w:sz="6" w:space="0" w:color="auto"/>
              <w:left w:val="outset" w:sz="6" w:space="0" w:color="auto"/>
              <w:bottom w:val="outset" w:sz="6" w:space="0" w:color="auto"/>
              <w:right w:val="outset" w:sz="6" w:space="0" w:color="auto"/>
            </w:tcBorders>
            <w:shd w:val="clear" w:color="auto" w:fill="EEEEEE"/>
            <w:hideMark/>
          </w:tcPr>
          <w:p w14:paraId="77FE6883" w14:textId="31100B07" w:rsidR="0041192A" w:rsidRPr="0041192A" w:rsidRDefault="0041192A" w:rsidP="0041192A">
            <w:pPr>
              <w:suppressAutoHyphens w:val="0"/>
              <w:spacing w:before="0" w:after="0"/>
              <w:jc w:val="center"/>
              <w:rPr>
                <w:rFonts w:eastAsia="Times New Roman" w:cs="Arial"/>
                <w:b/>
                <w:bCs/>
                <w:color w:val="013B80"/>
                <w:lang w:eastAsia="en-GB"/>
              </w:rPr>
            </w:pPr>
            <w:r w:rsidRPr="0041192A">
              <w:rPr>
                <w:rFonts w:eastAsia="Times New Roman" w:cs="Arial"/>
                <w:b/>
                <w:bCs/>
                <w:color w:val="013B80"/>
                <w:lang w:eastAsia="en-GB"/>
              </w:rPr>
              <w:t>CR</w:t>
            </w:r>
          </w:p>
        </w:tc>
        <w:tc>
          <w:tcPr>
            <w:tcW w:w="544" w:type="pct"/>
            <w:tcBorders>
              <w:top w:val="outset" w:sz="6" w:space="0" w:color="auto"/>
              <w:left w:val="outset" w:sz="6" w:space="0" w:color="auto"/>
              <w:bottom w:val="outset" w:sz="6" w:space="0" w:color="auto"/>
              <w:right w:val="outset" w:sz="6" w:space="0" w:color="auto"/>
            </w:tcBorders>
            <w:shd w:val="clear" w:color="auto" w:fill="EEEEEE"/>
            <w:hideMark/>
          </w:tcPr>
          <w:p w14:paraId="75FC5CE7" w14:textId="0ACA7586" w:rsidR="0041192A" w:rsidRPr="0041192A" w:rsidRDefault="0041192A" w:rsidP="0041192A">
            <w:pPr>
              <w:suppressAutoHyphens w:val="0"/>
              <w:spacing w:before="0" w:after="0"/>
              <w:jc w:val="center"/>
              <w:rPr>
                <w:rFonts w:eastAsia="Times New Roman" w:cs="Arial"/>
                <w:b/>
                <w:bCs/>
                <w:color w:val="013B80"/>
                <w:lang w:eastAsia="en-GB"/>
              </w:rPr>
            </w:pPr>
            <w:r w:rsidRPr="0041192A">
              <w:rPr>
                <w:rFonts w:eastAsia="Times New Roman" w:cs="Arial"/>
                <w:b/>
                <w:bCs/>
                <w:color w:val="013B80"/>
                <w:lang w:eastAsia="en-GB"/>
              </w:rPr>
              <w:t>Options</w:t>
            </w:r>
          </w:p>
        </w:tc>
        <w:tc>
          <w:tcPr>
            <w:tcW w:w="2173" w:type="pct"/>
            <w:tcBorders>
              <w:top w:val="outset" w:sz="6" w:space="0" w:color="auto"/>
              <w:left w:val="outset" w:sz="6" w:space="0" w:color="auto"/>
              <w:bottom w:val="outset" w:sz="6" w:space="0" w:color="auto"/>
              <w:right w:val="outset" w:sz="6" w:space="0" w:color="auto"/>
            </w:tcBorders>
            <w:shd w:val="clear" w:color="auto" w:fill="EEEEEE"/>
            <w:hideMark/>
          </w:tcPr>
          <w:p w14:paraId="6D84F8BC" w14:textId="291338C2" w:rsidR="0041192A" w:rsidRPr="0041192A" w:rsidRDefault="0041192A" w:rsidP="0041192A">
            <w:pPr>
              <w:suppressAutoHyphens w:val="0"/>
              <w:spacing w:before="0" w:after="0"/>
              <w:jc w:val="center"/>
              <w:rPr>
                <w:rFonts w:eastAsia="Times New Roman" w:cs="Arial"/>
                <w:b/>
                <w:bCs/>
                <w:color w:val="013B80"/>
                <w:lang w:eastAsia="en-GB"/>
              </w:rPr>
            </w:pPr>
            <w:r w:rsidRPr="0041192A">
              <w:rPr>
                <w:rFonts w:eastAsia="Times New Roman" w:cs="Arial"/>
                <w:b/>
                <w:bCs/>
                <w:color w:val="013B80"/>
                <w:lang w:eastAsia="en-GB"/>
              </w:rPr>
              <w:t>Qualifier Description</w:t>
            </w:r>
          </w:p>
        </w:tc>
      </w:tr>
      <w:tr w:rsidR="0041192A" w:rsidRPr="0041192A" w14:paraId="77E6F23C"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44164B87" w14:textId="7203C265"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1</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265C40ED" w14:textId="1A3515DB"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3C33977E" w14:textId="74327DEC"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ELIG</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22479CFC" w14:textId="18471F02"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R</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305E2BB7" w14:textId="6A78C25C"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C12</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hideMark/>
          </w:tcPr>
          <w:p w14:paraId="27BFDFDA" w14:textId="5D6842AA"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06FB75E8" w14:textId="3AD740E6"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Total Eligible for Corporate Action Balance</w:t>
            </w:r>
          </w:p>
        </w:tc>
      </w:tr>
      <w:tr w:rsidR="0041192A" w:rsidRPr="0041192A" w14:paraId="2D8BD115"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71E7E766" w14:textId="26E5F866"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2</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68A51AC7" w14:textId="1DC26A85"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210145B2" w14:textId="6278248E"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BLOK</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48DB8BBD" w14:textId="6745ADF4"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298CB5D7" w14:textId="3EEA3895"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1628CD54" w14:textId="66FBD246"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3659C949" w14:textId="3BE2C670"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Blocked Balance</w:t>
            </w:r>
          </w:p>
        </w:tc>
      </w:tr>
      <w:tr w:rsidR="0041192A" w:rsidRPr="0041192A" w14:paraId="7BDB2A0A"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67E0EB1E" w14:textId="2ACBC6FA"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3</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3AA8CB98" w14:textId="287BF300"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78975D0F" w14:textId="56CB617F"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BORR</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61D9F64B" w14:textId="083E4E2C"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01CA802E" w14:textId="54872C11"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50A40B86" w14:textId="1458C8CB"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405AF0F8" w14:textId="2FC4A6AF"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Borrowed Balance</w:t>
            </w:r>
          </w:p>
        </w:tc>
      </w:tr>
      <w:tr w:rsidR="0041192A" w:rsidRPr="0041192A" w14:paraId="3953C778"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21E8BA92" w14:textId="3AB9BB85"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4</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784A2D1B" w14:textId="3E373D05"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50B15C3E" w14:textId="7AAC55DB"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COLI</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3F2CA50B" w14:textId="23DFA229"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2EC46DC4" w14:textId="12D0524C"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40B3B8B7" w14:textId="482CCAE6"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49C22D61" w14:textId="5502B4F8"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Collateral In Balance</w:t>
            </w:r>
          </w:p>
        </w:tc>
      </w:tr>
      <w:tr w:rsidR="0041192A" w:rsidRPr="0041192A" w14:paraId="450E320E"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5E180947" w14:textId="39E470BE"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5</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5B28DBF5" w14:textId="03480224"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498B26D0" w14:textId="37EBFE8D"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COLO</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7A5CC71C" w14:textId="31177C9A"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544F7D4C" w14:textId="73817711"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0886BDD4" w14:textId="57BEC7B5"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342D331A" w14:textId="41A28B35"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Collateral Out Balance</w:t>
            </w:r>
          </w:p>
        </w:tc>
      </w:tr>
      <w:tr w:rsidR="0041192A" w:rsidRPr="0041192A" w14:paraId="7BB932EB"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4CA3131C" w14:textId="13E9D828"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6</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2720F2B7" w14:textId="4C5F58C1"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360C0C48" w14:textId="66B60631"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LOAN</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073FE9AC" w14:textId="4D48FBDE"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39F411D9" w14:textId="36474DFE"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635D8BAB" w14:textId="03DE4923"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16C41729" w14:textId="4591262E"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On Loan Balance</w:t>
            </w:r>
          </w:p>
        </w:tc>
      </w:tr>
      <w:tr w:rsidR="0041192A" w:rsidRPr="0041192A" w14:paraId="4F2850AE"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0AE355F7" w14:textId="48EE6923"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7</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4E658A1E" w14:textId="3DD112BB"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2870933E" w14:textId="4CA58481"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PEND</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01CD6C0C" w14:textId="671E85DF"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R</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40B6B684" w14:textId="3E7AC36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3C84BB99" w14:textId="0CF00756"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4B1DBEAA" w14:textId="0F318E5C"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Pending Delivery Balance</w:t>
            </w:r>
          </w:p>
        </w:tc>
      </w:tr>
      <w:tr w:rsidR="0041192A" w:rsidRPr="0041192A" w14:paraId="1C0663C8"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58AC03A4" w14:textId="069C23CB"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8</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5A14A203" w14:textId="5D44B051"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64983B75" w14:textId="5F8E5985"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PENR</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3F2DE6B3" w14:textId="6472D6E2"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R</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5EF829C8" w14:textId="010064D0"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7167C5CE" w14:textId="5372944D"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351C5C1C" w14:textId="63AA0744"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Pending Receipt Balance</w:t>
            </w:r>
          </w:p>
        </w:tc>
      </w:tr>
      <w:tr w:rsidR="0041192A" w:rsidRPr="0041192A" w14:paraId="676F68E5"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3C2EBFAE" w14:textId="2CC77CFF"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9</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687C4FC0" w14:textId="40B5695B"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040C54EA" w14:textId="088D2964"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REGO</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68225884" w14:textId="4B98A8B6"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08AAB30C" w14:textId="3E33344F"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17A386D7" w14:textId="6A61FAAB"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77789169" w14:textId="79C872CB"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Out for Registration Balance</w:t>
            </w:r>
          </w:p>
        </w:tc>
      </w:tr>
      <w:tr w:rsidR="0041192A" w:rsidRPr="0041192A" w14:paraId="0A1BB14C"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38180DDB" w14:textId="37C168C4"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10</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0DD85D48" w14:textId="5B3BA291"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407F5B03" w14:textId="09AA718C"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SETT</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70D36358" w14:textId="5903121A"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R</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78971E54" w14:textId="45FC3A36"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587363FE" w14:textId="341A2703"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5DCFDB44" w14:textId="0D30B809"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Settlement Position Balance</w:t>
            </w:r>
          </w:p>
        </w:tc>
      </w:tr>
      <w:tr w:rsidR="0041192A" w:rsidRPr="0041192A" w14:paraId="7AF00245"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636D722B" w14:textId="0A089166"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11</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78C1D959" w14:textId="5F69C8D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3FBC2398" w14:textId="5A022F48"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SPOS</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2FAE463A" w14:textId="36F9372C"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4BC8E7E6" w14:textId="365C8B2C"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757551AC" w14:textId="7BC31DFF"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30CB1BA3" w14:textId="62E78BB5"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Street Position Balance</w:t>
            </w:r>
          </w:p>
        </w:tc>
      </w:tr>
      <w:tr w:rsidR="0041192A" w:rsidRPr="0041192A" w14:paraId="04DEF911"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64940AE6" w14:textId="6B1F08DA"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lastRenderedPageBreak/>
              <w:t>12</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1E7300E2" w14:textId="1799E8B3"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3CF5A416" w14:textId="15C29029"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TRAD</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36A4AC7F" w14:textId="3F1E1286"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667A4912" w14:textId="0728912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7C521592" w14:textId="01419BE5"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741280AA" w14:textId="5864A54E"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Trade Date Position Balance</w:t>
            </w:r>
          </w:p>
        </w:tc>
      </w:tr>
      <w:tr w:rsidR="0041192A" w:rsidRPr="0041192A" w14:paraId="0FD35573"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7905A5AA" w14:textId="21078841"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13</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68B15634" w14:textId="4976B941"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7644F502" w14:textId="631C55D9"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TRAN</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4E78520D" w14:textId="7D7B835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78F08E2B" w14:textId="174A778A"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3F8AF278" w14:textId="757257E6"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5084C055" w14:textId="1D2B65DD"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In Transshipment Balance</w:t>
            </w:r>
          </w:p>
        </w:tc>
      </w:tr>
      <w:tr w:rsidR="0041192A" w:rsidRPr="0041192A" w14:paraId="02EC4BA9"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3981C4B7" w14:textId="3BAD2250"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14</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42647334" w14:textId="64E1789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22A459C0" w14:textId="47F2C31B"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NOMI</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1613D5A6" w14:textId="5739F188"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11F7EBF1" w14:textId="3E6B2BA3"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6F233D96" w14:textId="5F371461"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35FE96CF" w14:textId="1354044B"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Registered Balance</w:t>
            </w:r>
          </w:p>
        </w:tc>
      </w:tr>
      <w:tr w:rsidR="0041192A" w:rsidRPr="0041192A" w14:paraId="001DB2E6"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3E1F384F" w14:textId="276EA156"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15</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4EC00518" w14:textId="02698521"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379044C2" w14:textId="392BBD08"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UNBA</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34AA948E" w14:textId="17680E24"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0F11C968" w14:textId="098052C6"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386848A3" w14:textId="3D8A6F4F"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13B7755A" w14:textId="115B856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Uninstructed Balance</w:t>
            </w:r>
          </w:p>
        </w:tc>
      </w:tr>
      <w:tr w:rsidR="0041192A" w:rsidRPr="0041192A" w14:paraId="6A6BD99E"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0E64D3AF" w14:textId="65F3950B"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16</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4D19A7E8" w14:textId="2C0CE279"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6C4B547D" w14:textId="7ACB47BC"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INBA</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20F53054" w14:textId="4853E77D"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794BD629" w14:textId="7753289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6D63E651" w14:textId="7AB97B86"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2C87A258" w14:textId="1B7EB140"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Instructed Balance</w:t>
            </w:r>
          </w:p>
        </w:tc>
      </w:tr>
      <w:tr w:rsidR="0041192A" w:rsidRPr="0041192A" w14:paraId="3A04ED4E"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46885F76" w14:textId="17A0E94C"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17</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78C2FC45" w14:textId="030608B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6B54CB11" w14:textId="40CF57FA"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OBAL</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2EFF2983" w14:textId="41BA9504"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0DE85472" w14:textId="613DAA93"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24FC4254" w14:textId="445F3B12"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7C894ABB" w14:textId="4760BA25"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Obligated Balance</w:t>
            </w:r>
          </w:p>
        </w:tc>
      </w:tr>
      <w:tr w:rsidR="0041192A" w:rsidRPr="0041192A" w14:paraId="11333A90"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6A10AF76" w14:textId="4F1DC4A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18</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1D2831D0" w14:textId="2B0ADA9F"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2A0BBA47" w14:textId="57519EFD"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AFFB</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1EF5F4BC" w14:textId="79C53713"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5CBA99F3" w14:textId="43CD9DF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7DB0EE51" w14:textId="519927E4"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07B3A0FA" w14:textId="617E183E"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Affected Balance</w:t>
            </w:r>
          </w:p>
        </w:tc>
      </w:tr>
      <w:tr w:rsidR="0041192A" w:rsidRPr="0041192A" w14:paraId="48E0C979" w14:textId="77777777" w:rsidTr="0041192A">
        <w:trPr>
          <w:tblCellSpacing w:w="15" w:type="dxa"/>
        </w:trPr>
        <w:tc>
          <w:tcPr>
            <w:tcW w:w="472" w:type="pct"/>
            <w:tcBorders>
              <w:top w:val="outset" w:sz="6" w:space="0" w:color="auto"/>
              <w:left w:val="outset" w:sz="6" w:space="0" w:color="auto"/>
              <w:bottom w:val="outset" w:sz="6" w:space="0" w:color="auto"/>
              <w:right w:val="outset" w:sz="6" w:space="0" w:color="auto"/>
            </w:tcBorders>
            <w:shd w:val="clear" w:color="auto" w:fill="FFFFFF"/>
            <w:hideMark/>
          </w:tcPr>
          <w:p w14:paraId="755A7270" w14:textId="3BCF37E8"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19</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29E52182" w14:textId="69FC9192"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O</w:t>
            </w:r>
          </w:p>
        </w:tc>
        <w:tc>
          <w:tcPr>
            <w:tcW w:w="618" w:type="pct"/>
            <w:tcBorders>
              <w:top w:val="outset" w:sz="6" w:space="0" w:color="auto"/>
              <w:left w:val="outset" w:sz="6" w:space="0" w:color="auto"/>
              <w:bottom w:val="outset" w:sz="6" w:space="0" w:color="auto"/>
              <w:right w:val="outset" w:sz="6" w:space="0" w:color="auto"/>
            </w:tcBorders>
            <w:shd w:val="clear" w:color="auto" w:fill="FFFFFF"/>
            <w:hideMark/>
          </w:tcPr>
          <w:p w14:paraId="56434494" w14:textId="224FEDF3"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UNAF</w:t>
            </w:r>
          </w:p>
        </w:tc>
        <w:tc>
          <w:tcPr>
            <w:tcW w:w="305" w:type="pct"/>
            <w:tcBorders>
              <w:top w:val="outset" w:sz="6" w:space="0" w:color="auto"/>
              <w:left w:val="outset" w:sz="6" w:space="0" w:color="auto"/>
              <w:bottom w:val="outset" w:sz="6" w:space="0" w:color="auto"/>
              <w:right w:val="outset" w:sz="6" w:space="0" w:color="auto"/>
            </w:tcBorders>
            <w:shd w:val="clear" w:color="auto" w:fill="FFFFFF"/>
            <w:hideMark/>
          </w:tcPr>
          <w:p w14:paraId="6DAABF20" w14:textId="7EA4933A"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w:t>
            </w:r>
          </w:p>
        </w:tc>
        <w:tc>
          <w:tcPr>
            <w:tcW w:w="375" w:type="pct"/>
            <w:tcBorders>
              <w:top w:val="outset" w:sz="6" w:space="0" w:color="auto"/>
              <w:left w:val="outset" w:sz="6" w:space="0" w:color="auto"/>
              <w:bottom w:val="outset" w:sz="6" w:space="0" w:color="auto"/>
              <w:right w:val="outset" w:sz="6" w:space="0" w:color="auto"/>
            </w:tcBorders>
            <w:shd w:val="clear" w:color="auto" w:fill="FFFFFF"/>
            <w:hideMark/>
          </w:tcPr>
          <w:p w14:paraId="4A7314E7" w14:textId="61C882BA"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w:t>
            </w:r>
          </w:p>
        </w:tc>
        <w:tc>
          <w:tcPr>
            <w:tcW w:w="54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14:paraId="3BF5B982" w14:textId="102D044F"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w:t>
            </w:r>
            <w:r w:rsidRPr="00825B3B">
              <w:rPr>
                <w:rFonts w:eastAsia="Times New Roman" w:cs="Arial"/>
                <w:color w:val="000000"/>
                <w:lang w:eastAsia="en-GB"/>
              </w:rPr>
              <w:t>,</w:t>
            </w:r>
            <w:r w:rsidRPr="0041192A">
              <w:rPr>
                <w:rFonts w:eastAsia="Times New Roman" w:cs="Arial"/>
                <w:color w:val="000000"/>
                <w:lang w:eastAsia="en-GB"/>
              </w:rPr>
              <w:t xml:space="preserve"> </w:t>
            </w:r>
            <w:r w:rsidRPr="0041192A">
              <w:rPr>
                <w:rFonts w:eastAsia="Times New Roman" w:cs="Arial"/>
                <w:strike/>
                <w:color w:val="FF0000"/>
                <w:lang w:eastAsia="en-GB"/>
              </w:rPr>
              <w:t>or</w:t>
            </w:r>
            <w:r w:rsidRPr="0041192A">
              <w:rPr>
                <w:rFonts w:eastAsia="Times New Roman" w:cs="Arial"/>
                <w:color w:val="FF0000"/>
                <w:lang w:eastAsia="en-GB"/>
              </w:rPr>
              <w:t xml:space="preserve"> </w:t>
            </w:r>
            <w:r w:rsidRPr="0041192A">
              <w:rPr>
                <w:rFonts w:eastAsia="Times New Roman" w:cs="Arial"/>
                <w:color w:val="000000"/>
                <w:lang w:eastAsia="en-GB"/>
              </w:rPr>
              <w:t>C</w:t>
            </w:r>
            <w:r w:rsidRPr="00825B3B">
              <w:rPr>
                <w:rFonts w:eastAsia="Times New Roman" w:cs="Arial"/>
                <w:color w:val="000000"/>
                <w:lang w:eastAsia="en-GB"/>
              </w:rPr>
              <w:t xml:space="preserve"> </w:t>
            </w:r>
            <w:r w:rsidR="000D60E7" w:rsidRPr="000D60E7">
              <w:rPr>
                <w:rFonts w:eastAsia="Times New Roman" w:cs="Arial"/>
                <w:b/>
                <w:color w:val="0000FF"/>
                <w:u w:val="single"/>
                <w:lang w:eastAsia="en-GB"/>
              </w:rPr>
              <w:t>E</w:t>
            </w:r>
            <w:r w:rsidR="000D60E7">
              <w:rPr>
                <w:rFonts w:eastAsia="Times New Roman" w:cs="Arial"/>
                <w:color w:val="000000"/>
                <w:lang w:eastAsia="en-GB"/>
              </w:rPr>
              <w:t xml:space="preserve"> </w:t>
            </w:r>
            <w:r w:rsidR="000D60E7" w:rsidRPr="0041192A">
              <w:rPr>
                <w:rFonts w:eastAsia="Times New Roman" w:cs="Arial"/>
                <w:b/>
                <w:color w:val="0000FF"/>
                <w:u w:val="single"/>
                <w:lang w:eastAsia="en-GB"/>
              </w:rPr>
              <w:t xml:space="preserve">or </w:t>
            </w:r>
            <w:r w:rsidR="000D60E7">
              <w:rPr>
                <w:rFonts w:eastAsia="Times New Roman" w:cs="Arial"/>
                <w:b/>
                <w:color w:val="0000FF"/>
                <w:u w:val="single"/>
                <w:lang w:eastAsia="en-GB"/>
              </w:rPr>
              <w:t>F</w:t>
            </w:r>
          </w:p>
        </w:tc>
        <w:tc>
          <w:tcPr>
            <w:tcW w:w="2173" w:type="pct"/>
            <w:tcBorders>
              <w:top w:val="outset" w:sz="6" w:space="0" w:color="auto"/>
              <w:left w:val="outset" w:sz="6" w:space="0" w:color="auto"/>
              <w:bottom w:val="outset" w:sz="6" w:space="0" w:color="auto"/>
              <w:right w:val="outset" w:sz="6" w:space="0" w:color="auto"/>
            </w:tcBorders>
            <w:shd w:val="clear" w:color="auto" w:fill="FFFFFF"/>
            <w:hideMark/>
          </w:tcPr>
          <w:p w14:paraId="5CDA9707" w14:textId="7399F558"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Unaffected Balance</w:t>
            </w:r>
          </w:p>
        </w:tc>
      </w:tr>
    </w:tbl>
    <w:p w14:paraId="3E163705" w14:textId="25145181" w:rsidR="0041192A" w:rsidRDefault="0041192A" w:rsidP="000E2B1A">
      <w:pPr>
        <w:suppressAutoHyphens w:val="0"/>
        <w:spacing w:before="0" w:after="0"/>
      </w:pPr>
    </w:p>
    <w:p w14:paraId="178792A4" w14:textId="6C46C474" w:rsidR="0041192A" w:rsidRDefault="0041192A" w:rsidP="000E2B1A">
      <w:pPr>
        <w:suppressAutoHyphens w:val="0"/>
        <w:spacing w:before="0" w:after="0"/>
      </w:pPr>
    </w:p>
    <w:p w14:paraId="2FF5E489" w14:textId="77777777" w:rsidR="0041192A" w:rsidRPr="0041192A" w:rsidRDefault="0041192A" w:rsidP="0041192A">
      <w:pPr>
        <w:pBdr>
          <w:bottom w:val="single" w:sz="6" w:space="0" w:color="013B80"/>
        </w:pBdr>
        <w:suppressAutoHyphens w:val="0"/>
        <w:spacing w:before="0" w:after="0"/>
        <w:outlineLvl w:val="4"/>
        <w:rPr>
          <w:rFonts w:eastAsia="Times New Roman" w:cs="Arial"/>
          <w:color w:val="013B80"/>
          <w:lang w:eastAsia="en-GB"/>
        </w:rPr>
      </w:pPr>
      <w:r w:rsidRPr="0041192A">
        <w:rPr>
          <w:rFonts w:eastAsia="Times New Roman" w:cs="Arial"/>
          <w:color w:val="013B80"/>
          <w:lang w:eastAsia="en-GB"/>
        </w:rPr>
        <w:t>CODES</w:t>
      </w:r>
    </w:p>
    <w:p w14:paraId="074D37B6" w14:textId="7777777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xml:space="preserve">In option B, if Data Source Scheme is not present, Quantity Type Code must contain one of the following codes (Error code(s): K93):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9"/>
        <w:gridCol w:w="1729"/>
        <w:gridCol w:w="5735"/>
      </w:tblGrid>
      <w:tr w:rsidR="0041192A" w:rsidRPr="0041192A" w14:paraId="02066565" w14:textId="77777777" w:rsidTr="0041192A">
        <w:trPr>
          <w:tblCellSpacing w:w="15" w:type="dxa"/>
        </w:trPr>
        <w:tc>
          <w:tcPr>
            <w:tcW w:w="650" w:type="pct"/>
            <w:shd w:val="clear" w:color="auto" w:fill="FFFFFF"/>
            <w:hideMark/>
          </w:tcPr>
          <w:p w14:paraId="385EEFB9" w14:textId="4A1FEEA9"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AMOR</w:t>
            </w:r>
          </w:p>
        </w:tc>
        <w:tc>
          <w:tcPr>
            <w:tcW w:w="1000" w:type="pct"/>
            <w:shd w:val="clear" w:color="auto" w:fill="FFFFFF"/>
            <w:hideMark/>
          </w:tcPr>
          <w:p w14:paraId="2D1F654C" w14:textId="77A814C4"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Amortised Value</w:t>
            </w:r>
          </w:p>
        </w:tc>
        <w:tc>
          <w:tcPr>
            <w:tcW w:w="3350" w:type="pct"/>
            <w:shd w:val="clear" w:color="auto" w:fill="FFFFFF"/>
            <w:hideMark/>
          </w:tcPr>
          <w:p w14:paraId="287DED54" w14:textId="503EA550"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Quantity expressed as an amount representing the current amortised face amount of a bond, for example, a periodic reduction/increase of a bond's principal amount.</w:t>
            </w:r>
          </w:p>
        </w:tc>
      </w:tr>
      <w:tr w:rsidR="0041192A" w:rsidRPr="0041192A" w14:paraId="5FACB62B" w14:textId="77777777" w:rsidTr="0041192A">
        <w:trPr>
          <w:tblCellSpacing w:w="15" w:type="dxa"/>
        </w:trPr>
        <w:tc>
          <w:tcPr>
            <w:tcW w:w="650" w:type="pct"/>
            <w:shd w:val="clear" w:color="auto" w:fill="FFFFFF"/>
            <w:hideMark/>
          </w:tcPr>
          <w:p w14:paraId="4A6C77CE" w14:textId="62C3DD89"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FA</w:t>
            </w:r>
          </w:p>
        </w:tc>
        <w:tc>
          <w:tcPr>
            <w:tcW w:w="1000" w:type="pct"/>
            <w:shd w:val="clear" w:color="auto" w:fill="FFFFFF"/>
            <w:hideMark/>
          </w:tcPr>
          <w:p w14:paraId="3E3D08CF" w14:textId="2DDBE061"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Face Amount</w:t>
            </w:r>
          </w:p>
        </w:tc>
        <w:tc>
          <w:tcPr>
            <w:tcW w:w="3350" w:type="pct"/>
            <w:shd w:val="clear" w:color="auto" w:fill="FFFFFF"/>
            <w:hideMark/>
          </w:tcPr>
          <w:p w14:paraId="4687B80D" w14:textId="065D27CA"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Quantity expressed as an amount representing the face amount, that is, the principal, of a debt instrument.</w:t>
            </w:r>
          </w:p>
        </w:tc>
      </w:tr>
      <w:tr w:rsidR="0041192A" w:rsidRPr="0041192A" w14:paraId="22224BFA" w14:textId="77777777" w:rsidTr="0041192A">
        <w:trPr>
          <w:tblCellSpacing w:w="15" w:type="dxa"/>
        </w:trPr>
        <w:tc>
          <w:tcPr>
            <w:tcW w:w="650" w:type="pct"/>
            <w:shd w:val="clear" w:color="auto" w:fill="FFFFFF"/>
            <w:hideMark/>
          </w:tcPr>
          <w:p w14:paraId="7FD57B97" w14:textId="064FF901"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UNIT</w:t>
            </w:r>
          </w:p>
        </w:tc>
        <w:tc>
          <w:tcPr>
            <w:tcW w:w="1000" w:type="pct"/>
            <w:shd w:val="clear" w:color="auto" w:fill="FFFFFF"/>
            <w:hideMark/>
          </w:tcPr>
          <w:p w14:paraId="3BF3463E" w14:textId="7F230EC1"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Unit Number</w:t>
            </w:r>
          </w:p>
        </w:tc>
        <w:tc>
          <w:tcPr>
            <w:tcW w:w="3350" w:type="pct"/>
            <w:shd w:val="clear" w:color="auto" w:fill="FFFFFF"/>
            <w:hideMark/>
          </w:tcPr>
          <w:p w14:paraId="7EDA920F" w14:textId="4F2F91A5"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Quantity expressed as a number, for example, a number of shares.</w:t>
            </w:r>
          </w:p>
        </w:tc>
      </w:tr>
    </w:tbl>
    <w:p w14:paraId="3CB701FF" w14:textId="41C9C9C3" w:rsidR="00B66687" w:rsidRDefault="00B66687" w:rsidP="00C36F17">
      <w:pPr>
        <w:pBdr>
          <w:bottom w:val="single" w:sz="6" w:space="0" w:color="013B80"/>
        </w:pBdr>
        <w:suppressAutoHyphens w:val="0"/>
        <w:spacing w:before="0" w:after="0"/>
        <w:jc w:val="center"/>
        <w:outlineLvl w:val="4"/>
        <w:rPr>
          <w:rFonts w:eastAsia="Times New Roman" w:cs="Arial"/>
          <w:color w:val="013B80"/>
          <w:lang w:eastAsia="en-GB"/>
        </w:rPr>
      </w:pPr>
      <w:r>
        <w:rPr>
          <w:rFonts w:eastAsia="Times New Roman" w:cs="Arial"/>
          <w:color w:val="013B80"/>
          <w:lang w:eastAsia="en-GB"/>
        </w:rPr>
        <w:t>[……]</w:t>
      </w:r>
    </w:p>
    <w:p w14:paraId="0D5BC14E" w14:textId="77777777" w:rsidR="0041192A" w:rsidRPr="0041192A" w:rsidRDefault="0041192A" w:rsidP="0041192A">
      <w:pPr>
        <w:pBdr>
          <w:bottom w:val="single" w:sz="6" w:space="0" w:color="013B80"/>
        </w:pBdr>
        <w:suppressAutoHyphens w:val="0"/>
        <w:spacing w:before="0" w:after="0"/>
        <w:outlineLvl w:val="4"/>
        <w:rPr>
          <w:rFonts w:eastAsia="Times New Roman" w:cs="Arial"/>
          <w:color w:val="013B80"/>
          <w:lang w:eastAsia="en-GB"/>
        </w:rPr>
      </w:pPr>
      <w:r w:rsidRPr="0041192A">
        <w:rPr>
          <w:rFonts w:eastAsia="Times New Roman" w:cs="Arial"/>
          <w:color w:val="013B80"/>
          <w:lang w:eastAsia="en-GB"/>
        </w:rPr>
        <w:t>CODES</w:t>
      </w:r>
    </w:p>
    <w:p w14:paraId="141383E3" w14:textId="7777777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xml:space="preserve">In option C, if Qualifier is PEND or Qualifier is PENR or Qualifier is SETT, Balance Type Code must contain one of the following codes (Error code(s): K93):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9"/>
        <w:gridCol w:w="1729"/>
        <w:gridCol w:w="5735"/>
      </w:tblGrid>
      <w:tr w:rsidR="0041192A" w:rsidRPr="0041192A" w14:paraId="6ED6A6A3" w14:textId="77777777" w:rsidTr="0041192A">
        <w:trPr>
          <w:tblCellSpacing w:w="15" w:type="dxa"/>
        </w:trPr>
        <w:tc>
          <w:tcPr>
            <w:tcW w:w="650" w:type="pct"/>
            <w:shd w:val="clear" w:color="auto" w:fill="FFFFFF"/>
            <w:hideMark/>
          </w:tcPr>
          <w:p w14:paraId="4BB757EE" w14:textId="4381503A"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ELIG</w:t>
            </w:r>
          </w:p>
        </w:tc>
        <w:tc>
          <w:tcPr>
            <w:tcW w:w="1000" w:type="pct"/>
            <w:shd w:val="clear" w:color="auto" w:fill="FFFFFF"/>
            <w:hideMark/>
          </w:tcPr>
          <w:p w14:paraId="53B535B4" w14:textId="0E73971D"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Eligible</w:t>
            </w:r>
          </w:p>
        </w:tc>
        <w:tc>
          <w:tcPr>
            <w:tcW w:w="3350" w:type="pct"/>
            <w:shd w:val="clear" w:color="auto" w:fill="FFFFFF"/>
            <w:hideMark/>
          </w:tcPr>
          <w:p w14:paraId="69DA17F9" w14:textId="77FAA7AB"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Balance of securities eligible for this corporate action event.</w:t>
            </w:r>
          </w:p>
        </w:tc>
      </w:tr>
      <w:tr w:rsidR="0041192A" w:rsidRPr="0041192A" w14:paraId="50757ED6" w14:textId="77777777" w:rsidTr="0041192A">
        <w:trPr>
          <w:tblCellSpacing w:w="15" w:type="dxa"/>
        </w:trPr>
        <w:tc>
          <w:tcPr>
            <w:tcW w:w="650" w:type="pct"/>
            <w:shd w:val="clear" w:color="auto" w:fill="FFFFFF"/>
            <w:hideMark/>
          </w:tcPr>
          <w:p w14:paraId="3BC3ACBB" w14:textId="65F36E44"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FUPU</w:t>
            </w:r>
          </w:p>
        </w:tc>
        <w:tc>
          <w:tcPr>
            <w:tcW w:w="1000" w:type="pct"/>
            <w:shd w:val="clear" w:color="auto" w:fill="FFFFFF"/>
            <w:hideMark/>
          </w:tcPr>
          <w:p w14:paraId="5CC662F7" w14:textId="0D131660"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Full Period Units</w:t>
            </w:r>
          </w:p>
        </w:tc>
        <w:tc>
          <w:tcPr>
            <w:tcW w:w="3350" w:type="pct"/>
            <w:shd w:val="clear" w:color="auto" w:fill="FFFFFF"/>
            <w:hideMark/>
          </w:tcPr>
          <w:p w14:paraId="41CF8030" w14:textId="76003495"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Number of units of a fund that were purchased in a previous distribution period and/or held at the beginning of a distribution period, for example Group I Units in the UK.</w:t>
            </w:r>
          </w:p>
        </w:tc>
      </w:tr>
      <w:tr w:rsidR="0041192A" w:rsidRPr="0041192A" w14:paraId="0368ED6A" w14:textId="77777777" w:rsidTr="0041192A">
        <w:trPr>
          <w:tblCellSpacing w:w="15" w:type="dxa"/>
        </w:trPr>
        <w:tc>
          <w:tcPr>
            <w:tcW w:w="650" w:type="pct"/>
            <w:shd w:val="clear" w:color="auto" w:fill="FFFFFF"/>
            <w:hideMark/>
          </w:tcPr>
          <w:p w14:paraId="468FC9EF" w14:textId="06C41C1A"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NELG</w:t>
            </w:r>
          </w:p>
        </w:tc>
        <w:tc>
          <w:tcPr>
            <w:tcW w:w="1000" w:type="pct"/>
            <w:shd w:val="clear" w:color="auto" w:fill="FFFFFF"/>
            <w:hideMark/>
          </w:tcPr>
          <w:p w14:paraId="1542A8C6" w14:textId="032EC6D5"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Not Eligible</w:t>
            </w:r>
          </w:p>
        </w:tc>
        <w:tc>
          <w:tcPr>
            <w:tcW w:w="3350" w:type="pct"/>
            <w:shd w:val="clear" w:color="auto" w:fill="FFFFFF"/>
            <w:hideMark/>
          </w:tcPr>
          <w:p w14:paraId="39516A54" w14:textId="11DB0C24"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Balance of securities not eligible for this corporate action event.</w:t>
            </w:r>
          </w:p>
        </w:tc>
      </w:tr>
      <w:tr w:rsidR="0041192A" w:rsidRPr="0041192A" w14:paraId="6DF02181" w14:textId="77777777" w:rsidTr="0041192A">
        <w:trPr>
          <w:tblCellSpacing w:w="15" w:type="dxa"/>
        </w:trPr>
        <w:tc>
          <w:tcPr>
            <w:tcW w:w="650" w:type="pct"/>
            <w:shd w:val="clear" w:color="auto" w:fill="FFFFFF"/>
            <w:hideMark/>
          </w:tcPr>
          <w:p w14:paraId="6B68A743" w14:textId="268ED2CD"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lastRenderedPageBreak/>
              <w:t>PAPU</w:t>
            </w:r>
          </w:p>
        </w:tc>
        <w:tc>
          <w:tcPr>
            <w:tcW w:w="1000" w:type="pct"/>
            <w:shd w:val="clear" w:color="auto" w:fill="FFFFFF"/>
            <w:hideMark/>
          </w:tcPr>
          <w:p w14:paraId="28E5B88B" w14:textId="25D845D4"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Part Way Period Units</w:t>
            </w:r>
          </w:p>
        </w:tc>
        <w:tc>
          <w:tcPr>
            <w:tcW w:w="3350" w:type="pct"/>
            <w:shd w:val="clear" w:color="auto" w:fill="FFFFFF"/>
            <w:hideMark/>
          </w:tcPr>
          <w:p w14:paraId="0FE56213" w14:textId="42CDA0DA"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Number of units of a fund that were purchased part way throughout a distribution period, for example Group II Units in the UK.</w:t>
            </w:r>
          </w:p>
        </w:tc>
      </w:tr>
    </w:tbl>
    <w:p w14:paraId="486810B0" w14:textId="248FFC04" w:rsidR="00741422" w:rsidRDefault="00741422" w:rsidP="0041192A">
      <w:pPr>
        <w:pBdr>
          <w:bottom w:val="single" w:sz="6" w:space="0" w:color="013B80"/>
        </w:pBdr>
        <w:suppressAutoHyphens w:val="0"/>
        <w:spacing w:before="0" w:after="0"/>
        <w:outlineLvl w:val="4"/>
        <w:rPr>
          <w:rFonts w:eastAsia="Times New Roman" w:cs="Arial"/>
          <w:color w:val="013B80"/>
          <w:lang w:eastAsia="en-GB"/>
        </w:rPr>
      </w:pPr>
    </w:p>
    <w:p w14:paraId="42C3E06C" w14:textId="77777777" w:rsidR="004D73F6" w:rsidRDefault="004D73F6" w:rsidP="0041192A">
      <w:pPr>
        <w:pBdr>
          <w:bottom w:val="single" w:sz="6" w:space="0" w:color="013B80"/>
        </w:pBdr>
        <w:suppressAutoHyphens w:val="0"/>
        <w:spacing w:before="0" w:after="0"/>
        <w:outlineLvl w:val="4"/>
        <w:rPr>
          <w:rFonts w:eastAsia="Times New Roman" w:cs="Arial"/>
          <w:color w:val="013B80"/>
          <w:lang w:eastAsia="en-GB"/>
        </w:rPr>
      </w:pPr>
    </w:p>
    <w:p w14:paraId="64929807" w14:textId="77777777" w:rsidR="00741422" w:rsidRPr="0041192A" w:rsidRDefault="00741422" w:rsidP="00741422">
      <w:pPr>
        <w:pBdr>
          <w:bottom w:val="single" w:sz="6" w:space="0" w:color="013B80"/>
        </w:pBdr>
        <w:shd w:val="clear" w:color="auto" w:fill="D9D9D9" w:themeFill="background1" w:themeFillShade="D9"/>
        <w:suppressAutoHyphens w:val="0"/>
        <w:spacing w:before="0" w:after="0"/>
        <w:outlineLvl w:val="4"/>
        <w:rPr>
          <w:rFonts w:eastAsia="Times New Roman" w:cs="Arial"/>
          <w:b/>
          <w:color w:val="0000FF"/>
          <w:u w:val="single"/>
          <w:lang w:eastAsia="en-GB"/>
        </w:rPr>
      </w:pPr>
      <w:r w:rsidRPr="0041192A">
        <w:rPr>
          <w:rFonts w:eastAsia="Times New Roman" w:cs="Arial"/>
          <w:b/>
          <w:color w:val="0000FF"/>
          <w:u w:val="single"/>
          <w:lang w:eastAsia="en-GB"/>
        </w:rPr>
        <w:t>CODES</w:t>
      </w:r>
    </w:p>
    <w:p w14:paraId="66DF1F5B" w14:textId="3FFC8C7E" w:rsidR="00741422" w:rsidRPr="0041192A" w:rsidRDefault="00741422" w:rsidP="00741422">
      <w:pPr>
        <w:shd w:val="clear" w:color="auto" w:fill="D9D9D9" w:themeFill="background1" w:themeFillShade="D9"/>
        <w:suppressAutoHyphens w:val="0"/>
        <w:spacing w:before="0" w:after="0"/>
        <w:rPr>
          <w:rFonts w:eastAsia="Times New Roman" w:cs="Arial"/>
          <w:b/>
          <w:color w:val="0000FF"/>
          <w:u w:val="single"/>
          <w:lang w:eastAsia="en-GB"/>
        </w:rPr>
      </w:pPr>
      <w:r>
        <w:rPr>
          <w:rFonts w:eastAsia="Times New Roman" w:cs="Arial"/>
          <w:b/>
          <w:color w:val="0000FF"/>
          <w:u w:val="single"/>
          <w:lang w:eastAsia="en-GB"/>
        </w:rPr>
        <w:t xml:space="preserve">In option </w:t>
      </w:r>
      <w:del w:id="82" w:author="LITTRE Jacques" w:date="2021-09-09T17:34:00Z">
        <w:r w:rsidDel="0046044E">
          <w:rPr>
            <w:rFonts w:eastAsia="Times New Roman" w:cs="Arial"/>
            <w:b/>
            <w:color w:val="0000FF"/>
            <w:u w:val="single"/>
            <w:lang w:eastAsia="en-GB"/>
          </w:rPr>
          <w:delText>D</w:delText>
        </w:r>
      </w:del>
      <w:ins w:id="83" w:author="LITTRE Jacques" w:date="2021-09-09T17:34:00Z">
        <w:r w:rsidR="0046044E">
          <w:rPr>
            <w:rFonts w:eastAsia="Times New Roman" w:cs="Arial"/>
            <w:b/>
            <w:color w:val="0000FF"/>
            <w:u w:val="single"/>
            <w:lang w:eastAsia="en-GB"/>
          </w:rPr>
          <w:t>E</w:t>
        </w:r>
      </w:ins>
      <w:r w:rsidRPr="0041192A">
        <w:rPr>
          <w:rFonts w:eastAsia="Times New Roman" w:cs="Arial"/>
          <w:b/>
          <w:color w:val="0000FF"/>
          <w:u w:val="single"/>
          <w:lang w:eastAsia="en-GB"/>
        </w:rPr>
        <w:t xml:space="preserve">, Quantity Type Code must contain the following codes </w:t>
      </w:r>
      <w:r w:rsidRPr="00741422">
        <w:rPr>
          <w:rFonts w:eastAsia="Times New Roman" w:cs="Arial"/>
          <w:b/>
          <w:color w:val="0000FF"/>
          <w:u w:val="single"/>
          <w:lang w:eastAsia="en-GB"/>
        </w:rPr>
        <w:t>(Error code(s): K93)</w:t>
      </w:r>
      <w:r w:rsidRPr="0041192A">
        <w:rPr>
          <w:rFonts w:eastAsia="Times New Roman" w:cs="Arial"/>
          <w:b/>
          <w:color w:val="0000FF"/>
          <w:u w:val="single"/>
          <w:lang w:eastAsia="en-GB"/>
        </w:rPr>
        <w:t xml:space="preserve">: </w:t>
      </w:r>
    </w:p>
    <w:tbl>
      <w:tblPr>
        <w:tblW w:w="4900" w:type="pct"/>
        <w:tblCellSpacing w:w="15" w:type="dxa"/>
        <w:tblCellMar>
          <w:top w:w="75" w:type="dxa"/>
          <w:left w:w="75" w:type="dxa"/>
          <w:bottom w:w="75" w:type="dxa"/>
          <w:right w:w="75" w:type="dxa"/>
        </w:tblCellMar>
        <w:tblLook w:val="04A0" w:firstRow="1" w:lastRow="0" w:firstColumn="1" w:lastColumn="0" w:noHBand="0" w:noVBand="1"/>
      </w:tblPr>
      <w:tblGrid>
        <w:gridCol w:w="1149"/>
        <w:gridCol w:w="1729"/>
        <w:gridCol w:w="5735"/>
      </w:tblGrid>
      <w:tr w:rsidR="00741422" w:rsidRPr="00741422" w14:paraId="65207A81" w14:textId="77777777" w:rsidTr="00741422">
        <w:trPr>
          <w:tblCellSpacing w:w="15" w:type="dxa"/>
        </w:trPr>
        <w:tc>
          <w:tcPr>
            <w:tcW w:w="641" w:type="pct"/>
            <w:shd w:val="clear" w:color="auto" w:fill="FFFFFF"/>
            <w:hideMark/>
          </w:tcPr>
          <w:p w14:paraId="18C2C598" w14:textId="63F28C03" w:rsidR="00741422" w:rsidRPr="0041192A" w:rsidRDefault="00741422" w:rsidP="00741422">
            <w:pPr>
              <w:shd w:val="clear" w:color="auto" w:fill="D9D9D9" w:themeFill="background1" w:themeFillShade="D9"/>
              <w:suppressAutoHyphens w:val="0"/>
              <w:spacing w:before="0" w:after="0"/>
              <w:rPr>
                <w:rFonts w:eastAsia="Times New Roman" w:cs="Arial"/>
                <w:b/>
                <w:color w:val="0000FF"/>
                <w:u w:val="single"/>
                <w:lang w:eastAsia="en-GB"/>
              </w:rPr>
            </w:pPr>
            <w:r>
              <w:rPr>
                <w:rFonts w:eastAsia="Times New Roman" w:cs="Arial"/>
                <w:b/>
                <w:color w:val="0000FF"/>
                <w:u w:val="single"/>
                <w:lang w:eastAsia="en-GB"/>
              </w:rPr>
              <w:t>DITU</w:t>
            </w:r>
          </w:p>
        </w:tc>
        <w:tc>
          <w:tcPr>
            <w:tcW w:w="986" w:type="pct"/>
            <w:shd w:val="clear" w:color="auto" w:fill="FFFFFF"/>
            <w:hideMark/>
          </w:tcPr>
          <w:p w14:paraId="03232267" w14:textId="007061F3" w:rsidR="00741422" w:rsidRPr="0041192A" w:rsidRDefault="00741422" w:rsidP="00741422">
            <w:pPr>
              <w:shd w:val="clear" w:color="auto" w:fill="D9D9D9" w:themeFill="background1" w:themeFillShade="D9"/>
              <w:suppressAutoHyphens w:val="0"/>
              <w:spacing w:before="0" w:after="0"/>
              <w:rPr>
                <w:rFonts w:eastAsia="Times New Roman" w:cs="Arial"/>
                <w:b/>
                <w:color w:val="0000FF"/>
                <w:u w:val="single"/>
                <w:lang w:eastAsia="en-GB"/>
              </w:rPr>
            </w:pPr>
            <w:r>
              <w:rPr>
                <w:rFonts w:eastAsia="Times New Roman" w:cs="Arial"/>
                <w:b/>
                <w:color w:val="0000FF"/>
                <w:u w:val="single"/>
                <w:lang w:eastAsia="en-GB"/>
              </w:rPr>
              <w:t>Digital Token Unit Number</w:t>
            </w:r>
          </w:p>
        </w:tc>
        <w:tc>
          <w:tcPr>
            <w:tcW w:w="3303" w:type="pct"/>
            <w:shd w:val="clear" w:color="auto" w:fill="FFFFFF"/>
            <w:hideMark/>
          </w:tcPr>
          <w:p w14:paraId="75EB7626" w14:textId="30C47158" w:rsidR="00741422" w:rsidRPr="0041192A" w:rsidRDefault="00741422" w:rsidP="00741422">
            <w:pPr>
              <w:shd w:val="clear" w:color="auto" w:fill="D9D9D9" w:themeFill="background1" w:themeFillShade="D9"/>
              <w:suppressAutoHyphens w:val="0"/>
              <w:spacing w:before="0" w:after="0"/>
              <w:rPr>
                <w:rFonts w:eastAsia="Times New Roman" w:cs="Arial"/>
                <w:b/>
                <w:color w:val="0000FF"/>
                <w:u w:val="single"/>
                <w:lang w:eastAsia="en-GB"/>
              </w:rPr>
            </w:pPr>
            <w:r>
              <w:rPr>
                <w:rFonts w:eastAsia="Times New Roman" w:cs="Arial"/>
                <w:b/>
                <w:color w:val="0000FF"/>
                <w:u w:val="single"/>
                <w:lang w:eastAsia="en-GB"/>
              </w:rPr>
              <w:t>Quantity of digital tokens expressed as a number, for example, a number of blockchain tokens</w:t>
            </w:r>
            <w:r w:rsidRPr="0041192A">
              <w:rPr>
                <w:rFonts w:eastAsia="Times New Roman" w:cs="Arial"/>
                <w:b/>
                <w:color w:val="0000FF"/>
                <w:u w:val="single"/>
                <w:lang w:eastAsia="en-GB"/>
              </w:rPr>
              <w:t>.</w:t>
            </w:r>
          </w:p>
        </w:tc>
      </w:tr>
    </w:tbl>
    <w:p w14:paraId="4F24976A" w14:textId="77777777" w:rsidR="00741422" w:rsidRDefault="00741422" w:rsidP="0041192A">
      <w:pPr>
        <w:pBdr>
          <w:bottom w:val="single" w:sz="6" w:space="0" w:color="013B80"/>
        </w:pBdr>
        <w:suppressAutoHyphens w:val="0"/>
        <w:spacing w:before="0" w:after="0"/>
        <w:outlineLvl w:val="4"/>
        <w:rPr>
          <w:rFonts w:eastAsia="Times New Roman" w:cs="Arial"/>
          <w:color w:val="013B80"/>
          <w:lang w:eastAsia="en-GB"/>
        </w:rPr>
      </w:pPr>
    </w:p>
    <w:p w14:paraId="358591BE" w14:textId="77777777" w:rsidR="00741422" w:rsidRDefault="00741422" w:rsidP="0041192A">
      <w:pPr>
        <w:pBdr>
          <w:bottom w:val="single" w:sz="6" w:space="0" w:color="013B80"/>
        </w:pBdr>
        <w:suppressAutoHyphens w:val="0"/>
        <w:spacing w:before="0" w:after="0"/>
        <w:outlineLvl w:val="4"/>
        <w:rPr>
          <w:rFonts w:eastAsia="Times New Roman" w:cs="Arial"/>
          <w:color w:val="013B80"/>
          <w:lang w:eastAsia="en-GB"/>
        </w:rPr>
      </w:pPr>
    </w:p>
    <w:p w14:paraId="30425151" w14:textId="68EBB4D7" w:rsidR="0041192A" w:rsidRPr="0041192A" w:rsidRDefault="0041192A" w:rsidP="0041192A">
      <w:pPr>
        <w:pBdr>
          <w:bottom w:val="single" w:sz="6" w:space="0" w:color="013B80"/>
        </w:pBdr>
        <w:suppressAutoHyphens w:val="0"/>
        <w:spacing w:before="0" w:after="0"/>
        <w:outlineLvl w:val="4"/>
        <w:rPr>
          <w:rFonts w:eastAsia="Times New Roman" w:cs="Arial"/>
          <w:color w:val="013B80"/>
          <w:lang w:eastAsia="en-GB"/>
        </w:rPr>
      </w:pPr>
      <w:r w:rsidRPr="0041192A">
        <w:rPr>
          <w:rFonts w:eastAsia="Times New Roman" w:cs="Arial"/>
          <w:color w:val="013B80"/>
          <w:lang w:eastAsia="en-GB"/>
        </w:rPr>
        <w:t>NETWORK VALIDATED RULES</w:t>
      </w:r>
    </w:p>
    <w:p w14:paraId="7B366936" w14:textId="7777777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xml:space="preserve">The integer part of Balance must contain at least one digit. A decimal comma is mandatory and is included in the maximum length (Error code(s): T40,T43). </w:t>
      </w:r>
    </w:p>
    <w:p w14:paraId="716F462F" w14:textId="7777777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xml:space="preserve">If Balance is zero, Sign must not be present (Error code(s): T14). </w:t>
      </w:r>
    </w:p>
    <w:p w14:paraId="54E465CB" w14:textId="77777777" w:rsidR="0041192A" w:rsidRPr="0041192A" w:rsidRDefault="0041192A" w:rsidP="0041192A">
      <w:pPr>
        <w:pBdr>
          <w:bottom w:val="single" w:sz="6" w:space="0" w:color="013B80"/>
        </w:pBdr>
        <w:suppressAutoHyphens w:val="0"/>
        <w:spacing w:before="0" w:after="0"/>
        <w:outlineLvl w:val="4"/>
        <w:rPr>
          <w:rFonts w:eastAsia="Times New Roman" w:cs="Arial"/>
          <w:color w:val="013B80"/>
          <w:lang w:eastAsia="en-GB"/>
        </w:rPr>
      </w:pPr>
      <w:r w:rsidRPr="0041192A">
        <w:rPr>
          <w:rFonts w:eastAsia="Times New Roman" w:cs="Arial"/>
          <w:color w:val="013B80"/>
          <w:lang w:eastAsia="en-GB"/>
        </w:rPr>
        <w:t>USAGE RULES</w:t>
      </w:r>
    </w:p>
    <w:p w14:paraId="59220C2A" w14:textId="7777777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xml:space="preserve">Sign must be present when Balance is negative. </w:t>
      </w:r>
    </w:p>
    <w:p w14:paraId="0A3984EC" w14:textId="77777777" w:rsidR="0041192A" w:rsidRPr="0041192A"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xml:space="preserve">Standing instructions are part of the instructed balance (INBA). </w:t>
      </w:r>
    </w:p>
    <w:p w14:paraId="1F439BCE" w14:textId="1A2BE37A" w:rsidR="00741422" w:rsidRDefault="0041192A" w:rsidP="0041192A">
      <w:pPr>
        <w:suppressAutoHyphens w:val="0"/>
        <w:spacing w:before="0" w:after="0"/>
        <w:rPr>
          <w:rFonts w:eastAsia="Times New Roman" w:cs="Arial"/>
          <w:color w:val="000000"/>
          <w:lang w:eastAsia="en-GB"/>
        </w:rPr>
      </w:pPr>
      <w:r w:rsidRPr="0041192A">
        <w:rPr>
          <w:rFonts w:eastAsia="Times New Roman" w:cs="Arial"/>
          <w:color w:val="000000"/>
          <w:lang w:eastAsia="en-GB"/>
        </w:rPr>
        <w:t xml:space="preserve">Unaffected balance and affected balances should only be mentioned as a result of the process that was run through the event, for instance lottery results, Dutch auction results or tender offer results. </w:t>
      </w:r>
    </w:p>
    <w:p w14:paraId="20A3366B" w14:textId="5DDB5101" w:rsidR="00741422" w:rsidRPr="0041192A" w:rsidRDefault="00741422" w:rsidP="00741422">
      <w:pPr>
        <w:shd w:val="clear" w:color="auto" w:fill="D9D9D9" w:themeFill="background1" w:themeFillShade="D9"/>
        <w:suppressAutoHyphens w:val="0"/>
        <w:spacing w:before="0" w:after="0"/>
        <w:rPr>
          <w:rFonts w:eastAsia="Times New Roman" w:cs="Arial"/>
          <w:b/>
          <w:color w:val="0000FF"/>
          <w:u w:val="single"/>
          <w:lang w:eastAsia="en-GB"/>
        </w:rPr>
      </w:pPr>
      <w:r>
        <w:rPr>
          <w:rFonts w:eastAsia="Times New Roman" w:cs="Arial"/>
          <w:b/>
          <w:color w:val="0000FF"/>
          <w:u w:val="single"/>
          <w:lang w:eastAsia="en-GB"/>
        </w:rPr>
        <w:t xml:space="preserve">Format option E may only be used when the related safekeeping account 97a::SAFE field is </w:t>
      </w:r>
      <w:r w:rsidRPr="00316141">
        <w:rPr>
          <w:rFonts w:eastAsia="Times New Roman" w:cs="Arial"/>
          <w:b/>
          <w:color w:val="0000FF"/>
          <w:u w:val="single"/>
          <w:lang w:eastAsia="en-GB"/>
        </w:rPr>
        <w:t>specified using format option D ie. 97D:SAFE.</w:t>
      </w:r>
    </w:p>
    <w:p w14:paraId="71EB8A20" w14:textId="324A722C" w:rsidR="0041192A" w:rsidRDefault="0041192A" w:rsidP="000E2B1A">
      <w:pPr>
        <w:suppressAutoHyphens w:val="0"/>
        <w:spacing w:before="0" w:after="0"/>
      </w:pPr>
    </w:p>
    <w:p w14:paraId="7CCEDEB1" w14:textId="77777777" w:rsidR="00F1080B" w:rsidRPr="000965B7" w:rsidRDefault="00F1080B" w:rsidP="00F1080B">
      <w:pPr>
        <w:pBdr>
          <w:bottom w:val="single" w:sz="4" w:space="1" w:color="auto"/>
        </w:pBdr>
        <w:suppressAutoHyphens w:val="0"/>
        <w:spacing w:before="0" w:after="0"/>
        <w:rPr>
          <w:b/>
        </w:rPr>
      </w:pPr>
      <w:r w:rsidRPr="000965B7">
        <w:rPr>
          <w:b/>
        </w:rPr>
        <w:t>ISO</w:t>
      </w:r>
      <w:r>
        <w:rPr>
          <w:b/>
        </w:rPr>
        <w:t>20</w:t>
      </w:r>
      <w:r w:rsidRPr="000965B7">
        <w:rPr>
          <w:b/>
        </w:rPr>
        <w:t>022</w:t>
      </w:r>
    </w:p>
    <w:p w14:paraId="27421C78" w14:textId="77777777" w:rsidR="00E21614" w:rsidRDefault="00E21614" w:rsidP="000E2B1A">
      <w:pPr>
        <w:suppressAutoHyphens w:val="0"/>
        <w:spacing w:before="0" w:after="0"/>
      </w:pPr>
    </w:p>
    <w:p w14:paraId="0E0A166E" w14:textId="33E553C6" w:rsidR="008B575D" w:rsidRDefault="00DA6571" w:rsidP="000E2B1A">
      <w:pPr>
        <w:suppressAutoHyphens w:val="0"/>
        <w:spacing w:before="0" w:after="0"/>
      </w:pPr>
      <w:r>
        <w:rPr>
          <w:noProof/>
          <w:lang w:eastAsia="en-GB"/>
        </w:rPr>
        <w:drawing>
          <wp:inline distT="0" distB="0" distL="0" distR="0" wp14:anchorId="7FCBAD37" wp14:editId="0304AABF">
            <wp:extent cx="5581015" cy="208026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581015" cy="2080260"/>
                    </a:xfrm>
                    <a:prstGeom prst="rect">
                      <a:avLst/>
                    </a:prstGeom>
                  </pic:spPr>
                </pic:pic>
              </a:graphicData>
            </a:graphic>
          </wp:inline>
        </w:drawing>
      </w:r>
    </w:p>
    <w:p w14:paraId="340B409F" w14:textId="77777777" w:rsidR="00F1080B" w:rsidRDefault="00F1080B" w:rsidP="000E2B1A">
      <w:pPr>
        <w:suppressAutoHyphens w:val="0"/>
        <w:spacing w:before="0" w:after="0"/>
      </w:pPr>
    </w:p>
    <w:p w14:paraId="2EBAD241" w14:textId="77777777" w:rsidR="00D46A23" w:rsidRDefault="00D46A23" w:rsidP="000E2B1A">
      <w:pPr>
        <w:suppressAutoHyphens w:val="0"/>
        <w:spacing w:before="0" w:after="0"/>
        <w:rPr>
          <w:b/>
          <w:sz w:val="28"/>
        </w:rPr>
      </w:pPr>
      <w:r>
        <w:rPr>
          <w:b/>
          <w:sz w:val="28"/>
        </w:rPr>
        <w:t>SWIFT Comment</w:t>
      </w:r>
    </w:p>
    <w:p w14:paraId="5020CDD2" w14:textId="77777777" w:rsidR="00D46A23" w:rsidRDefault="00D46A23" w:rsidP="000E2B1A">
      <w:pPr>
        <w:suppressAutoHyphens w:val="0"/>
        <w:spacing w:before="0" w:after="0"/>
      </w:pPr>
    </w:p>
    <w:tbl>
      <w:tblPr>
        <w:tblW w:w="87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21"/>
      </w:tblGrid>
      <w:tr w:rsidR="00D46A23" w:rsidRPr="00E32808" w14:paraId="498D63FC" w14:textId="77777777" w:rsidTr="000E2B1A">
        <w:tc>
          <w:tcPr>
            <w:tcW w:w="8721" w:type="dxa"/>
            <w:tcBorders>
              <w:bottom w:val="dotted" w:sz="4" w:space="0" w:color="auto"/>
            </w:tcBorders>
          </w:tcPr>
          <w:p w14:paraId="1584D2B3" w14:textId="77777777" w:rsidR="00035D05" w:rsidRDefault="00035D05" w:rsidP="00035D05">
            <w:pPr>
              <w:rPr>
                <w:rFonts w:cs="Arial"/>
                <w:color w:val="000000"/>
              </w:rPr>
            </w:pPr>
            <w:r w:rsidRPr="004A5BA2">
              <w:rPr>
                <w:rFonts w:cs="Arial"/>
                <w:color w:val="000000"/>
              </w:rPr>
              <w:t xml:space="preserve">As a modification of a very used ISO15022 fields might implies the update </w:t>
            </w:r>
            <w:r w:rsidR="00F1080B" w:rsidRPr="004A5BA2">
              <w:rPr>
                <w:rFonts w:cs="Arial"/>
                <w:color w:val="000000"/>
              </w:rPr>
              <w:t>across</w:t>
            </w:r>
            <w:r w:rsidRPr="004A5BA2">
              <w:rPr>
                <w:rFonts w:cs="Arial"/>
                <w:color w:val="000000"/>
              </w:rPr>
              <w:t xml:space="preserve"> all Cat 5 messages, this need to be discussed with other</w:t>
            </w:r>
            <w:r>
              <w:rPr>
                <w:rFonts w:cs="Arial"/>
                <w:color w:val="000000"/>
              </w:rPr>
              <w:t xml:space="preserve"> </w:t>
            </w:r>
            <w:r w:rsidRPr="004A5BA2">
              <w:rPr>
                <w:rFonts w:cs="Arial"/>
                <w:color w:val="000000"/>
              </w:rPr>
              <w:t>business area as well.(CA, TIC, Funds, Collateral, ……)</w:t>
            </w:r>
          </w:p>
          <w:p w14:paraId="2393D59A" w14:textId="78BD993D" w:rsidR="000E2B1A" w:rsidRDefault="00035D05" w:rsidP="000E2B1A">
            <w:pPr>
              <w:rPr>
                <w:rFonts w:cs="Arial"/>
                <w:color w:val="000000"/>
              </w:rPr>
            </w:pPr>
            <w:r w:rsidRPr="004A5BA2">
              <w:rPr>
                <w:rFonts w:cs="Arial"/>
                <w:color w:val="000000"/>
              </w:rPr>
              <w:t xml:space="preserve">The SWIFT proposition </w:t>
            </w:r>
            <w:r w:rsidRPr="00E21614">
              <w:rPr>
                <w:rFonts w:cs="Arial"/>
                <w:color w:val="000000"/>
              </w:rPr>
              <w:t>is to add a NEW FORMAT (to avoid impact on existing business) to be able to have 30 decimals. This new format will be available for the code “UNIT” ONLY (</w:t>
            </w:r>
            <w:r w:rsidR="000E2B1A" w:rsidRPr="00E21614">
              <w:rPr>
                <w:rFonts w:cs="Arial"/>
                <w:color w:val="000000"/>
              </w:rPr>
              <w:t xml:space="preserve">no addition of this new format to </w:t>
            </w:r>
            <w:r w:rsidR="001C29AF" w:rsidRPr="00E21614">
              <w:rPr>
                <w:rFonts w:cs="Arial"/>
                <w:color w:val="000000"/>
              </w:rPr>
              <w:t xml:space="preserve">other code </w:t>
            </w:r>
            <w:r w:rsidR="000E2B1A" w:rsidRPr="00E21614">
              <w:rPr>
                <w:rFonts w:cs="Arial"/>
                <w:color w:val="000000"/>
              </w:rPr>
              <w:t>(</w:t>
            </w:r>
            <w:r w:rsidR="001C29AF" w:rsidRPr="00E21614">
              <w:rPr>
                <w:rFonts w:cs="Arial"/>
                <w:color w:val="000000"/>
              </w:rPr>
              <w:t>FA</w:t>
            </w:r>
            <w:r w:rsidR="000E2B1A" w:rsidRPr="00E21614">
              <w:rPr>
                <w:rFonts w:cs="Arial"/>
                <w:color w:val="000000"/>
              </w:rPr>
              <w:t>,</w:t>
            </w:r>
            <w:r w:rsidR="001C29AF" w:rsidRPr="00E21614">
              <w:rPr>
                <w:rFonts w:cs="Arial"/>
                <w:color w:val="000000"/>
              </w:rPr>
              <w:t xml:space="preserve"> AMOR</w:t>
            </w:r>
            <w:r w:rsidRPr="00E21614">
              <w:rPr>
                <w:rFonts w:cs="Arial"/>
                <w:color w:val="000000"/>
              </w:rPr>
              <w:t>)</w:t>
            </w:r>
            <w:r w:rsidR="000E2B1A" w:rsidRPr="00E21614">
              <w:rPr>
                <w:rFonts w:cs="Arial"/>
                <w:color w:val="000000"/>
              </w:rPr>
              <w:t>.</w:t>
            </w:r>
            <w:r w:rsidR="001C29AF" w:rsidRPr="00E21614">
              <w:rPr>
                <w:rFonts w:cs="Arial"/>
                <w:color w:val="000000"/>
              </w:rPr>
              <w:t xml:space="preserve"> </w:t>
            </w:r>
            <w:r w:rsidRPr="00E21614">
              <w:rPr>
                <w:rFonts w:cs="Arial"/>
                <w:color w:val="000000"/>
              </w:rPr>
              <w:t>S</w:t>
            </w:r>
            <w:r w:rsidR="00632471">
              <w:rPr>
                <w:rFonts w:cs="Arial"/>
                <w:color w:val="000000"/>
              </w:rPr>
              <w:t>WIFT</w:t>
            </w:r>
            <w:r w:rsidRPr="00E21614">
              <w:rPr>
                <w:rFonts w:cs="Arial"/>
                <w:color w:val="000000"/>
              </w:rPr>
              <w:t xml:space="preserve"> propose to have this added to all qualifier present in any 36B </w:t>
            </w:r>
            <w:r w:rsidR="001C29AF" w:rsidRPr="00E21614">
              <w:rPr>
                <w:rFonts w:cs="Arial"/>
                <w:color w:val="000000"/>
              </w:rPr>
              <w:t>across all messages</w:t>
            </w:r>
            <w:r w:rsidR="00632471">
              <w:rPr>
                <w:rFonts w:cs="Arial"/>
                <w:color w:val="000000"/>
              </w:rPr>
              <w:t>.</w:t>
            </w:r>
          </w:p>
          <w:p w14:paraId="79762DBD" w14:textId="77777777" w:rsidR="00632471" w:rsidRDefault="00632471" w:rsidP="00632471">
            <w:pPr>
              <w:rPr>
                <w:rFonts w:ascii="Segoe UI" w:hAnsi="Segoe UI" w:cs="Segoe UI"/>
                <w:lang w:val="en-US"/>
              </w:rPr>
            </w:pPr>
            <w:r w:rsidRPr="00632471">
              <w:rPr>
                <w:rFonts w:cs="Arial"/>
                <w:color w:val="000000"/>
                <w:highlight w:val="yellow"/>
              </w:rPr>
              <w:t>Question to the MWG : S</w:t>
            </w:r>
            <w:r w:rsidRPr="00632471">
              <w:rPr>
                <w:rFonts w:ascii="Segoe UI" w:hAnsi="Segoe UI" w:cs="Segoe UI"/>
                <w:highlight w:val="yellow"/>
                <w:lang w:val="en-US"/>
              </w:rPr>
              <w:t>hould it also be added to the 93a balance fields</w:t>
            </w:r>
            <w:r w:rsidR="00370129">
              <w:rPr>
                <w:rFonts w:ascii="Segoe UI" w:hAnsi="Segoe UI" w:cs="Segoe UI"/>
                <w:highlight w:val="yellow"/>
                <w:lang w:val="en-US"/>
              </w:rPr>
              <w:t xml:space="preserve">, </w:t>
            </w:r>
            <w:r w:rsidRPr="00632471">
              <w:rPr>
                <w:rFonts w:ascii="Segoe UI" w:hAnsi="Segoe UI" w:cs="Segoe UI"/>
                <w:highlight w:val="yellow"/>
                <w:lang w:val="en-US"/>
              </w:rPr>
              <w:t>only for UNIT code.</w:t>
            </w:r>
          </w:p>
          <w:p w14:paraId="45C59FB9" w14:textId="77777777" w:rsidR="00D46A23" w:rsidRPr="008466D3" w:rsidRDefault="001C29AF">
            <w:pPr>
              <w:rPr>
                <w:rFonts w:cs="Arial"/>
                <w:color w:val="000000"/>
              </w:rPr>
            </w:pPr>
            <w:r w:rsidRPr="00276B3C">
              <w:rPr>
                <w:rFonts w:cs="Arial"/>
                <w:color w:val="000000"/>
              </w:rPr>
              <w:lastRenderedPageBreak/>
              <w:t xml:space="preserve">In </w:t>
            </w:r>
            <w:r w:rsidR="00276B3C">
              <w:rPr>
                <w:rFonts w:cs="Arial"/>
                <w:color w:val="000000"/>
              </w:rPr>
              <w:t>ISO</w:t>
            </w:r>
            <w:r w:rsidRPr="00276B3C">
              <w:rPr>
                <w:rFonts w:cs="Arial"/>
                <w:color w:val="000000"/>
              </w:rPr>
              <w:t xml:space="preserve">20022 – </w:t>
            </w:r>
            <w:r w:rsidR="00276B3C">
              <w:rPr>
                <w:rFonts w:cs="Arial"/>
                <w:color w:val="000000"/>
              </w:rPr>
              <w:t xml:space="preserve">a new </w:t>
            </w:r>
            <w:r w:rsidR="00276B3C" w:rsidRPr="00876A4C">
              <w:rPr>
                <w:rFonts w:cs="Arial"/>
                <w:color w:val="000000"/>
              </w:rPr>
              <w:t xml:space="preserve">field </w:t>
            </w:r>
            <w:r w:rsidR="00276B3C">
              <w:rPr>
                <w:rFonts w:cs="Arial"/>
                <w:color w:val="000000"/>
              </w:rPr>
              <w:t>“DigitalAsset</w:t>
            </w:r>
            <w:r w:rsidRPr="00276B3C">
              <w:rPr>
                <w:rFonts w:cs="Arial"/>
                <w:color w:val="000000"/>
              </w:rPr>
              <w:t>U</w:t>
            </w:r>
            <w:r w:rsidR="00276B3C">
              <w:rPr>
                <w:rFonts w:cs="Arial"/>
                <w:color w:val="000000"/>
              </w:rPr>
              <w:t>nit”</w:t>
            </w:r>
            <w:r w:rsidRPr="00276B3C">
              <w:rPr>
                <w:rFonts w:cs="Arial"/>
                <w:color w:val="000000"/>
              </w:rPr>
              <w:t xml:space="preserve"> will </w:t>
            </w:r>
            <w:r w:rsidR="00276B3C">
              <w:rPr>
                <w:rFonts w:cs="Arial"/>
                <w:color w:val="000000"/>
              </w:rPr>
              <w:t xml:space="preserve">be created with </w:t>
            </w:r>
            <w:r w:rsidRPr="00276B3C">
              <w:rPr>
                <w:rFonts w:cs="Arial"/>
                <w:color w:val="000000"/>
              </w:rPr>
              <w:t xml:space="preserve">a new datatype </w:t>
            </w:r>
            <w:r w:rsidR="00276B3C">
              <w:rPr>
                <w:rFonts w:cs="Arial"/>
                <w:color w:val="000000"/>
              </w:rPr>
              <w:t>of</w:t>
            </w:r>
            <w:r w:rsidR="00276B3C" w:rsidRPr="00276B3C">
              <w:rPr>
                <w:rFonts w:cs="Arial"/>
                <w:color w:val="000000"/>
              </w:rPr>
              <w:t xml:space="preserve"> </w:t>
            </w:r>
            <w:r w:rsidRPr="00276B3C">
              <w:rPr>
                <w:rFonts w:cs="Arial"/>
                <w:color w:val="000000"/>
              </w:rPr>
              <w:t>30decimal</w:t>
            </w:r>
            <w:r w:rsidR="00276B3C">
              <w:rPr>
                <w:rFonts w:cs="Arial"/>
                <w:color w:val="000000"/>
              </w:rPr>
              <w:t>. This to prevent any impact on the current UNIT usage.</w:t>
            </w:r>
          </w:p>
        </w:tc>
      </w:tr>
    </w:tbl>
    <w:p w14:paraId="504183FA" w14:textId="77777777" w:rsidR="00D46A23" w:rsidRDefault="00D46A23" w:rsidP="000E2B1A">
      <w:pPr>
        <w:suppressAutoHyphens w:val="0"/>
        <w:spacing w:before="0" w:after="0"/>
      </w:pPr>
    </w:p>
    <w:p w14:paraId="7C70E7F5" w14:textId="77777777" w:rsidR="00D46A23" w:rsidRDefault="00D46A23" w:rsidP="00690FA8">
      <w:pPr>
        <w:pageBreakBefore/>
        <w:suppressAutoHyphens w:val="0"/>
        <w:spacing w:before="0" w:after="0"/>
        <w:rPr>
          <w:b/>
          <w:sz w:val="28"/>
        </w:rPr>
      </w:pPr>
      <w:r w:rsidRPr="00CE2AB5">
        <w:rPr>
          <w:b/>
          <w:sz w:val="28"/>
        </w:rPr>
        <w:lastRenderedPageBreak/>
        <w:t>Working Group Meeting</w:t>
      </w:r>
    </w:p>
    <w:p w14:paraId="127F8F8D" w14:textId="77777777" w:rsidR="00D46A23" w:rsidRPr="00995FD3" w:rsidRDefault="00995FD3" w:rsidP="000E2B1A">
      <w:pPr>
        <w:suppressAutoHyphens w:val="0"/>
        <w:spacing w:before="0" w:after="0"/>
        <w:rPr>
          <w:rFonts w:eastAsia="Times New Roman"/>
          <w:b/>
          <w:sz w:val="28"/>
        </w:rPr>
      </w:pPr>
      <w:r w:rsidRPr="00276026">
        <w:rPr>
          <w:rFonts w:eastAsia="Times New Roman"/>
          <w:i/>
          <w:color w:val="1F497D"/>
        </w:rPr>
        <w:t>To be completed by Standards after the meeting in August.</w:t>
      </w:r>
    </w:p>
    <w:p w14:paraId="42B2DD47" w14:textId="77777777" w:rsidR="00D46A23" w:rsidRPr="00CE2AB5" w:rsidRDefault="00D46A23" w:rsidP="000E2B1A">
      <w:pPr>
        <w:suppressAutoHyphens w:val="0"/>
        <w:spacing w:before="0" w:after="0"/>
        <w:rPr>
          <w:b/>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54"/>
      </w:tblGrid>
      <w:tr w:rsidR="00D46A23" w:rsidRPr="00DB39D9" w14:paraId="3E669FEE" w14:textId="77777777" w:rsidTr="000E2B1A">
        <w:tc>
          <w:tcPr>
            <w:tcW w:w="8754" w:type="dxa"/>
            <w:shd w:val="pct5" w:color="auto" w:fill="auto"/>
          </w:tcPr>
          <w:p w14:paraId="62DFCA74" w14:textId="77777777" w:rsidR="00D46A23" w:rsidRPr="00D54675" w:rsidRDefault="00D46A23" w:rsidP="000E2B1A">
            <w:pPr>
              <w:spacing w:before="80" w:after="80"/>
              <w:rPr>
                <w:b/>
                <w:color w:val="800000"/>
              </w:rPr>
            </w:pPr>
            <w:r w:rsidRPr="00D54675">
              <w:rPr>
                <w:b/>
              </w:rPr>
              <w:t>Discussion</w:t>
            </w:r>
          </w:p>
        </w:tc>
      </w:tr>
      <w:tr w:rsidR="00D46A23" w:rsidRPr="00E32808" w14:paraId="386BFF4D" w14:textId="77777777" w:rsidTr="000E2B1A">
        <w:trPr>
          <w:trHeight w:val="36"/>
        </w:trPr>
        <w:tc>
          <w:tcPr>
            <w:tcW w:w="8754" w:type="dxa"/>
            <w:tcBorders>
              <w:bottom w:val="dotted" w:sz="4" w:space="0" w:color="auto"/>
            </w:tcBorders>
            <w:vAlign w:val="center"/>
          </w:tcPr>
          <w:p w14:paraId="0212347F" w14:textId="77777777" w:rsidR="00B73D81" w:rsidRDefault="00376CD6" w:rsidP="003E5239">
            <w:pPr>
              <w:rPr>
                <w:rFonts w:cs="Arial"/>
              </w:rPr>
            </w:pPr>
            <w:r>
              <w:rPr>
                <w:rFonts w:cs="Arial"/>
              </w:rPr>
              <w:t xml:space="preserve">After the presentation of the CR, the group was reluctant because it can </w:t>
            </w:r>
            <w:r w:rsidR="004C460D">
              <w:rPr>
                <w:rFonts w:cs="Arial"/>
              </w:rPr>
              <w:t>be misused.</w:t>
            </w:r>
            <w:r w:rsidR="003E5239">
              <w:rPr>
                <w:rFonts w:cs="Arial"/>
              </w:rPr>
              <w:t xml:space="preserve"> This might also disrupt the current usage of the field 36. </w:t>
            </w:r>
          </w:p>
          <w:p w14:paraId="0F74A71C" w14:textId="77777777" w:rsidR="003E5239" w:rsidRDefault="003E5239" w:rsidP="003E5239">
            <w:pPr>
              <w:rPr>
                <w:rFonts w:cs="Arial"/>
              </w:rPr>
            </w:pPr>
            <w:r>
              <w:rPr>
                <w:rFonts w:cs="Arial"/>
              </w:rPr>
              <w:t xml:space="preserve">The proposition from SWIFT to create a new format </w:t>
            </w:r>
            <w:r w:rsidR="00B73D81">
              <w:rPr>
                <w:rFonts w:cs="Arial"/>
              </w:rPr>
              <w:t xml:space="preserve">“D” </w:t>
            </w:r>
            <w:r>
              <w:rPr>
                <w:rFonts w:cs="Arial"/>
              </w:rPr>
              <w:t>is accepted but</w:t>
            </w:r>
            <w:r w:rsidR="00B73D81">
              <w:rPr>
                <w:rFonts w:cs="Arial"/>
              </w:rPr>
              <w:t>,</w:t>
            </w:r>
            <w:r>
              <w:rPr>
                <w:rFonts w:cs="Arial"/>
              </w:rPr>
              <w:t xml:space="preserve"> as the </w:t>
            </w:r>
            <w:r w:rsidR="00B73D81">
              <w:rPr>
                <w:rFonts w:cs="Arial"/>
              </w:rPr>
              <w:t xml:space="preserve">impact will be big, </w:t>
            </w:r>
            <w:r>
              <w:rPr>
                <w:rFonts w:cs="Arial"/>
              </w:rPr>
              <w:t>some rules should be added to prevent misuse of the new format in cat 5 messages.</w:t>
            </w:r>
          </w:p>
          <w:p w14:paraId="093B8EC8" w14:textId="1CACB565" w:rsidR="00B73D81" w:rsidRDefault="00B73D81" w:rsidP="003E5239">
            <w:pPr>
              <w:rPr>
                <w:rFonts w:cs="Arial"/>
              </w:rPr>
            </w:pPr>
            <w:r>
              <w:rPr>
                <w:rFonts w:cs="Arial"/>
              </w:rPr>
              <w:t xml:space="preserve">The group questioned also the fact that may be the other code “FA” and “AMOR” should also be available for the new format “D”. </w:t>
            </w:r>
            <w:r w:rsidR="00690FA8">
              <w:rPr>
                <w:rFonts w:cs="Arial"/>
              </w:rPr>
              <w:t>T</w:t>
            </w:r>
            <w:r>
              <w:rPr>
                <w:rFonts w:cs="Arial"/>
              </w:rPr>
              <w:t xml:space="preserve">he submitter </w:t>
            </w:r>
            <w:r w:rsidR="00690FA8">
              <w:rPr>
                <w:rFonts w:cs="Arial"/>
              </w:rPr>
              <w:t>will come back with an answer from the submitting group.</w:t>
            </w:r>
          </w:p>
          <w:p w14:paraId="4CE13C36" w14:textId="77777777" w:rsidR="00690FA8" w:rsidRDefault="00690FA8" w:rsidP="003E5239">
            <w:pPr>
              <w:rPr>
                <w:rFonts w:cs="Arial"/>
              </w:rPr>
            </w:pPr>
          </w:p>
          <w:p w14:paraId="77CFCE3D" w14:textId="274E2763" w:rsidR="003E5239" w:rsidRDefault="003E5239" w:rsidP="003E5239">
            <w:pPr>
              <w:rPr>
                <w:rFonts w:cs="Arial"/>
              </w:rPr>
            </w:pPr>
            <w:r>
              <w:rPr>
                <w:rFonts w:cs="Arial"/>
              </w:rPr>
              <w:t xml:space="preserve">Following the comment of SWIFT, the group also agreed to have the format </w:t>
            </w:r>
            <w:r w:rsidR="00B73D81">
              <w:rPr>
                <w:rFonts w:cs="Arial"/>
              </w:rPr>
              <w:t>“</w:t>
            </w:r>
            <w:r w:rsidR="00316141">
              <w:rPr>
                <w:rFonts w:cs="Arial"/>
              </w:rPr>
              <w:t>E</w:t>
            </w:r>
            <w:r w:rsidR="00B73D81">
              <w:rPr>
                <w:rFonts w:cs="Arial"/>
              </w:rPr>
              <w:t xml:space="preserve">” added for the field 93 (Balance). </w:t>
            </w:r>
          </w:p>
          <w:p w14:paraId="7A27E634" w14:textId="77777777" w:rsidR="00B73D81" w:rsidRDefault="00B73D81" w:rsidP="003E5239">
            <w:pPr>
              <w:rPr>
                <w:lang w:val="en-US"/>
              </w:rPr>
            </w:pPr>
            <w:r>
              <w:rPr>
                <w:rFonts w:cs="Arial"/>
              </w:rPr>
              <w:t>In both fields (so 36 and 93) a usage rules will be added to prevent the usage of the new format “D” without the presence of a “B</w:t>
            </w:r>
            <w:r w:rsidRPr="00391056">
              <w:rPr>
                <w:lang w:val="en-US"/>
              </w:rPr>
              <w:t xml:space="preserve">lockchain </w:t>
            </w:r>
            <w:r>
              <w:rPr>
                <w:lang w:val="en-US"/>
              </w:rPr>
              <w:t>A</w:t>
            </w:r>
            <w:r w:rsidRPr="00391056">
              <w:rPr>
                <w:lang w:val="en-US"/>
              </w:rPr>
              <w:t>ddress</w:t>
            </w:r>
            <w:r>
              <w:rPr>
                <w:lang w:val="en-US"/>
              </w:rPr>
              <w:t xml:space="preserve"> or </w:t>
            </w:r>
            <w:r w:rsidRPr="00391056">
              <w:rPr>
                <w:lang w:val="en-US"/>
              </w:rPr>
              <w:t>wallet</w:t>
            </w:r>
            <w:r>
              <w:rPr>
                <w:lang w:val="en-US"/>
              </w:rPr>
              <w:t xml:space="preserve"> identification” (BCAW) (from the CR1783) in the field 97.</w:t>
            </w:r>
          </w:p>
          <w:p w14:paraId="67B75665" w14:textId="77777777" w:rsidR="00B73D81" w:rsidRDefault="00B73D81" w:rsidP="003E5239">
            <w:pPr>
              <w:rPr>
                <w:lang w:val="en-US"/>
              </w:rPr>
            </w:pPr>
          </w:p>
          <w:p w14:paraId="7F7A441E" w14:textId="77777777" w:rsidR="00B73D81" w:rsidRDefault="00690FA8" w:rsidP="003E5239">
            <w:pPr>
              <w:rPr>
                <w:rFonts w:cs="Arial"/>
              </w:rPr>
            </w:pPr>
            <w:r>
              <w:rPr>
                <w:rFonts w:cs="Arial"/>
              </w:rPr>
              <w:t>The format D will not contains “UNIT” but something that is more linked to the digital like “DigitalUnit”. Again the submitter will come back with a proper code and definition.</w:t>
            </w:r>
          </w:p>
          <w:p w14:paraId="10943487" w14:textId="77777777" w:rsidR="00690FA8" w:rsidRDefault="00690FA8" w:rsidP="000E2B1A">
            <w:pPr>
              <w:rPr>
                <w:rFonts w:cs="Arial"/>
              </w:rPr>
            </w:pPr>
          </w:p>
          <w:p w14:paraId="20AFDBD0" w14:textId="206615FC" w:rsidR="00690FA8" w:rsidRPr="00690FA8" w:rsidRDefault="003E5239" w:rsidP="004D73F6">
            <w:pPr>
              <w:pBdr>
                <w:top w:val="single" w:sz="4" w:space="1" w:color="auto"/>
                <w:left w:val="single" w:sz="4" w:space="4" w:color="auto"/>
                <w:bottom w:val="single" w:sz="4" w:space="1" w:color="auto"/>
                <w:right w:val="single" w:sz="4" w:space="4" w:color="auto"/>
              </w:pBdr>
              <w:shd w:val="clear" w:color="auto" w:fill="FDE9D9" w:themeFill="accent6" w:themeFillTint="33"/>
              <w:rPr>
                <w:b/>
                <w:i/>
                <w:lang w:val="en-US"/>
              </w:rPr>
            </w:pPr>
            <w:r w:rsidRPr="00690FA8">
              <w:rPr>
                <w:rFonts w:cs="Arial"/>
                <w:b/>
                <w:i/>
              </w:rPr>
              <w:t xml:space="preserve"> </w:t>
            </w:r>
            <w:r w:rsidR="00690FA8" w:rsidRPr="00690FA8">
              <w:rPr>
                <w:rFonts w:cs="Arial"/>
                <w:b/>
                <w:i/>
              </w:rPr>
              <w:t xml:space="preserve">Feedback from the submitter: </w:t>
            </w:r>
            <w:r w:rsidR="00690FA8" w:rsidRPr="00690FA8">
              <w:rPr>
                <w:rFonts w:cs="Arial"/>
                <w:b/>
                <w:i/>
              </w:rPr>
              <w:br/>
            </w:r>
            <w:r w:rsidR="00690FA8" w:rsidRPr="00690FA8">
              <w:rPr>
                <w:rFonts w:cs="Arial"/>
                <w:b/>
                <w:i/>
              </w:rPr>
              <w:br/>
            </w:r>
            <w:r w:rsidR="00690FA8" w:rsidRPr="00690FA8">
              <w:rPr>
                <w:b/>
                <w:i/>
                <w:lang w:val="en-US"/>
              </w:rPr>
              <w:t xml:space="preserve">Digital Token Units is a good description for units, and it is similar to DTI </w:t>
            </w:r>
            <w:r w:rsidR="00690FA8" w:rsidRPr="00690FA8">
              <w:rPr>
                <w:b/>
                <w:i/>
                <w:lang w:val="en-US"/>
              </w:rPr>
              <w:br/>
              <w:t>AMOR and FA</w:t>
            </w:r>
            <w:r w:rsidR="001F75AA">
              <w:rPr>
                <w:b/>
                <w:i/>
                <w:lang w:val="en-US"/>
              </w:rPr>
              <w:t>MT</w:t>
            </w:r>
            <w:r w:rsidR="00690FA8" w:rsidRPr="00690FA8">
              <w:rPr>
                <w:b/>
                <w:i/>
                <w:lang w:val="en-US"/>
              </w:rPr>
              <w:t xml:space="preserve"> would not need to be changed to higher precision.</w:t>
            </w:r>
          </w:p>
          <w:p w14:paraId="159079F4" w14:textId="77777777" w:rsidR="003E5239" w:rsidRDefault="003E5239" w:rsidP="000E2B1A">
            <w:pPr>
              <w:rPr>
                <w:rFonts w:cs="Arial"/>
                <w:lang w:val="en-US"/>
              </w:rPr>
            </w:pPr>
          </w:p>
          <w:p w14:paraId="62A352BD" w14:textId="77777777" w:rsidR="00690FA8" w:rsidRDefault="00690FA8" w:rsidP="000E2B1A">
            <w:pPr>
              <w:rPr>
                <w:rFonts w:cs="Arial"/>
                <w:lang w:val="en-US"/>
              </w:rPr>
            </w:pPr>
            <w:r>
              <w:rPr>
                <w:rFonts w:cs="Arial"/>
                <w:lang w:val="en-US"/>
              </w:rPr>
              <w:t xml:space="preserve">As summary for the CR </w:t>
            </w:r>
            <w:r w:rsidR="007E7144">
              <w:rPr>
                <w:rFonts w:cs="Arial"/>
                <w:lang w:val="en-US"/>
              </w:rPr>
              <w:t>(please see updated illustration)</w:t>
            </w:r>
            <w:r>
              <w:rPr>
                <w:rFonts w:cs="Arial"/>
                <w:lang w:val="en-US"/>
              </w:rPr>
              <w:t>:</w:t>
            </w:r>
          </w:p>
          <w:p w14:paraId="2EAA1958" w14:textId="4B4509EA" w:rsidR="00690FA8" w:rsidRDefault="00690FA8" w:rsidP="000E2B1A">
            <w:pPr>
              <w:rPr>
                <w:rFonts w:cs="Arial"/>
                <w:lang w:val="en-US"/>
              </w:rPr>
            </w:pPr>
            <w:r>
              <w:rPr>
                <w:rFonts w:cs="Arial"/>
                <w:lang w:val="en-US"/>
              </w:rPr>
              <w:t>The new format D (with 30</w:t>
            </w:r>
            <w:r w:rsidR="00454977">
              <w:rPr>
                <w:rFonts w:cs="Arial"/>
                <w:lang w:val="en-US"/>
              </w:rPr>
              <w:t xml:space="preserve"> digit) will be added to field 36 and </w:t>
            </w:r>
            <w:r w:rsidR="00316141">
              <w:rPr>
                <w:rFonts w:cs="Arial"/>
                <w:lang w:val="en-US"/>
              </w:rPr>
              <w:t xml:space="preserve">the new format E (with 30 digit) will be added to fields </w:t>
            </w:r>
            <w:r w:rsidR="00454977">
              <w:rPr>
                <w:rFonts w:cs="Arial"/>
                <w:lang w:val="en-US"/>
              </w:rPr>
              <w:t>93 of all Cat 5 messages.</w:t>
            </w:r>
          </w:p>
          <w:p w14:paraId="4E9B0209" w14:textId="71B3FB30" w:rsidR="00454977" w:rsidRDefault="001C131C" w:rsidP="000E2B1A">
            <w:pPr>
              <w:rPr>
                <w:rFonts w:cs="Arial"/>
                <w:lang w:val="en-US"/>
              </w:rPr>
            </w:pPr>
            <w:r>
              <w:rPr>
                <w:rFonts w:cs="Arial"/>
                <w:lang w:val="en-US"/>
              </w:rPr>
              <w:t>T</w:t>
            </w:r>
            <w:r w:rsidR="00454977">
              <w:rPr>
                <w:rFonts w:cs="Arial"/>
                <w:lang w:val="en-US"/>
              </w:rPr>
              <w:t>he updated format will be the following : (Qualifier)(Quantity Type Code)(Quantity of Digital Token)</w:t>
            </w:r>
          </w:p>
          <w:p w14:paraId="2BA9EE89" w14:textId="77777777" w:rsidR="001C0ED6" w:rsidRDefault="00454977" w:rsidP="001C0ED6">
            <w:pPr>
              <w:rPr>
                <w:rFonts w:cs="Arial"/>
                <w:lang w:val="en-US"/>
              </w:rPr>
            </w:pPr>
            <w:r>
              <w:rPr>
                <w:rFonts w:cs="Arial"/>
                <w:lang w:val="en-US"/>
              </w:rPr>
              <w:t xml:space="preserve">The Quantity Type Code will be “DITU” - </w:t>
            </w:r>
            <w:r w:rsidRPr="00454977">
              <w:rPr>
                <w:rFonts w:cs="Arial"/>
                <w:lang w:val="en-US"/>
              </w:rPr>
              <w:t>Digital Token Units</w:t>
            </w:r>
            <w:r w:rsidR="00563C6B">
              <w:rPr>
                <w:rFonts w:cs="Arial"/>
                <w:lang w:val="en-US"/>
              </w:rPr>
              <w:t xml:space="preserve"> Number</w:t>
            </w:r>
            <w:r w:rsidR="001C0ED6">
              <w:rPr>
                <w:rFonts w:cs="Arial"/>
                <w:lang w:val="en-US"/>
              </w:rPr>
              <w:t xml:space="preserve"> with the definition </w:t>
            </w:r>
            <w:r w:rsidR="001C0ED6" w:rsidRPr="001C0ED6">
              <w:rPr>
                <w:rFonts w:cs="Arial"/>
                <w:lang w:val="en-US"/>
              </w:rPr>
              <w:t>“Quantity of digital token expressed as a number, for example, a number of blockchain token.”</w:t>
            </w:r>
          </w:p>
          <w:p w14:paraId="3130BA63" w14:textId="15425AB7" w:rsidR="001C0ED6" w:rsidRPr="001C0ED6" w:rsidRDefault="001C0ED6" w:rsidP="001C0ED6">
            <w:pPr>
              <w:rPr>
                <w:rFonts w:cs="Arial"/>
                <w:lang w:val="en-US"/>
              </w:rPr>
            </w:pPr>
            <w:r>
              <w:rPr>
                <w:rFonts w:cs="Arial"/>
                <w:lang w:val="en-US"/>
              </w:rPr>
              <w:t xml:space="preserve">In each updated field, a usage rule will be added to </w:t>
            </w:r>
            <w:r>
              <w:rPr>
                <w:rFonts w:cs="Arial"/>
              </w:rPr>
              <w:t>force the usage of the new format “</w:t>
            </w:r>
            <w:r w:rsidR="00067EC2">
              <w:rPr>
                <w:rFonts w:cs="Arial"/>
              </w:rPr>
              <w:t>36</w:t>
            </w:r>
            <w:r>
              <w:rPr>
                <w:rFonts w:cs="Arial"/>
              </w:rPr>
              <w:t>D</w:t>
            </w:r>
            <w:r w:rsidR="00741422">
              <w:rPr>
                <w:rFonts w:cs="Arial"/>
              </w:rPr>
              <w:t xml:space="preserve"> or 93E</w:t>
            </w:r>
            <w:r>
              <w:rPr>
                <w:rFonts w:cs="Arial"/>
              </w:rPr>
              <w:t>” with the presence of a “B</w:t>
            </w:r>
            <w:r w:rsidRPr="00391056">
              <w:rPr>
                <w:lang w:val="en-US"/>
              </w:rPr>
              <w:t xml:space="preserve">lockchain </w:t>
            </w:r>
            <w:r>
              <w:rPr>
                <w:lang w:val="en-US"/>
              </w:rPr>
              <w:t>A</w:t>
            </w:r>
            <w:r w:rsidRPr="00391056">
              <w:rPr>
                <w:lang w:val="en-US"/>
              </w:rPr>
              <w:t>ddress</w:t>
            </w:r>
            <w:r>
              <w:rPr>
                <w:lang w:val="en-US"/>
              </w:rPr>
              <w:t xml:space="preserve"> or </w:t>
            </w:r>
            <w:r w:rsidRPr="00391056">
              <w:rPr>
                <w:lang w:val="en-US"/>
              </w:rPr>
              <w:t>wallet</w:t>
            </w:r>
            <w:r>
              <w:rPr>
                <w:lang w:val="en-US"/>
              </w:rPr>
              <w:t xml:space="preserve"> identification”</w:t>
            </w:r>
            <w:r w:rsidR="00067EC2">
              <w:rPr>
                <w:lang w:val="en-US"/>
              </w:rPr>
              <w:t xml:space="preserve"> i.e. 97D field.</w:t>
            </w:r>
          </w:p>
          <w:p w14:paraId="356B3FC8" w14:textId="77777777" w:rsidR="00536CFD" w:rsidRPr="001C0ED6" w:rsidRDefault="00536CFD" w:rsidP="000E2B1A">
            <w:pPr>
              <w:rPr>
                <w:rFonts w:cs="Arial"/>
                <w:lang w:val="en-US"/>
              </w:rPr>
            </w:pPr>
          </w:p>
          <w:p w14:paraId="6E7AB0FF" w14:textId="2720936E" w:rsidR="00D40DE9" w:rsidRDefault="001C0ED6" w:rsidP="001C0ED6">
            <w:pPr>
              <w:rPr>
                <w:rFonts w:cs="Arial"/>
                <w:lang w:val="en-US"/>
              </w:rPr>
            </w:pPr>
            <w:r>
              <w:rPr>
                <w:rFonts w:cs="Arial"/>
              </w:rPr>
              <w:t>The format D will NOT be applied to the code “</w:t>
            </w:r>
            <w:r w:rsidR="001375A8">
              <w:rPr>
                <w:rFonts w:cs="Arial"/>
              </w:rPr>
              <w:t>AMOR</w:t>
            </w:r>
            <w:r>
              <w:rPr>
                <w:rFonts w:cs="Arial"/>
              </w:rPr>
              <w:t>”</w:t>
            </w:r>
            <w:r w:rsidR="001375A8">
              <w:rPr>
                <w:rFonts w:cs="Arial"/>
              </w:rPr>
              <w:t xml:space="preserve"> </w:t>
            </w:r>
            <w:r>
              <w:rPr>
                <w:rFonts w:cs="Arial"/>
              </w:rPr>
              <w:t>and “</w:t>
            </w:r>
            <w:r w:rsidR="001375A8">
              <w:rPr>
                <w:rFonts w:cs="Arial"/>
              </w:rPr>
              <w:t>FA</w:t>
            </w:r>
            <w:r>
              <w:rPr>
                <w:rFonts w:cs="Arial"/>
              </w:rPr>
              <w:t>”</w:t>
            </w:r>
            <w:r w:rsidRPr="00D40DE9">
              <w:rPr>
                <w:rFonts w:cs="Arial"/>
                <w:lang w:val="en-US"/>
              </w:rPr>
              <w:t xml:space="preserve"> </w:t>
            </w:r>
          </w:p>
          <w:p w14:paraId="73E52291" w14:textId="77777777" w:rsidR="001C0ED6" w:rsidRPr="00D40DE9" w:rsidRDefault="001C0ED6" w:rsidP="001C0ED6">
            <w:pPr>
              <w:rPr>
                <w:rFonts w:cs="Arial"/>
                <w:lang w:val="en-US"/>
              </w:rPr>
            </w:pPr>
          </w:p>
        </w:tc>
      </w:tr>
      <w:tr w:rsidR="00D46A23" w:rsidRPr="00DB39D9" w14:paraId="57C5CDE4" w14:textId="77777777" w:rsidTr="000E2B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54" w:type="dxa"/>
            <w:tcBorders>
              <w:top w:val="dotted" w:sz="4" w:space="0" w:color="auto"/>
              <w:left w:val="dotted" w:sz="4" w:space="0" w:color="auto"/>
              <w:bottom w:val="dotted" w:sz="4" w:space="0" w:color="auto"/>
              <w:right w:val="dotted" w:sz="4" w:space="0" w:color="auto"/>
            </w:tcBorders>
            <w:shd w:val="clear" w:color="auto" w:fill="F3F3F3"/>
          </w:tcPr>
          <w:p w14:paraId="222DF2BC" w14:textId="77777777" w:rsidR="00D46A23" w:rsidRPr="00D54675" w:rsidRDefault="00D46A23" w:rsidP="000E2B1A">
            <w:pPr>
              <w:spacing w:before="80" w:after="80"/>
              <w:rPr>
                <w:b/>
                <w:color w:val="800000"/>
              </w:rPr>
            </w:pPr>
            <w:r w:rsidRPr="00D54675">
              <w:rPr>
                <w:b/>
              </w:rPr>
              <w:t>Decision</w:t>
            </w:r>
          </w:p>
        </w:tc>
      </w:tr>
      <w:tr w:rsidR="00D46A23" w:rsidRPr="00E32808" w14:paraId="5FF1E752" w14:textId="77777777" w:rsidTr="000E2B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
        </w:trPr>
        <w:tc>
          <w:tcPr>
            <w:tcW w:w="8754" w:type="dxa"/>
            <w:tcBorders>
              <w:top w:val="dotted" w:sz="4" w:space="0" w:color="auto"/>
              <w:left w:val="dotted" w:sz="4" w:space="0" w:color="auto"/>
              <w:bottom w:val="dotted" w:sz="4" w:space="0" w:color="auto"/>
              <w:right w:val="dotted" w:sz="4" w:space="0" w:color="auto"/>
            </w:tcBorders>
          </w:tcPr>
          <w:p w14:paraId="5A789B7D" w14:textId="77777777" w:rsidR="00D46A23" w:rsidRPr="00D54675" w:rsidRDefault="001375A8" w:rsidP="000E2B1A">
            <w:pPr>
              <w:tabs>
                <w:tab w:val="left" w:pos="965"/>
                <w:tab w:val="left" w:pos="1005"/>
              </w:tabs>
              <w:spacing w:after="0"/>
              <w:ind w:left="992" w:hanging="992"/>
              <w:rPr>
                <w:rFonts w:cs="Arial"/>
                <w:color w:val="FF0000"/>
              </w:rPr>
            </w:pPr>
            <w:r w:rsidRPr="001375A8">
              <w:rPr>
                <w:rFonts w:cs="Arial"/>
                <w:color w:val="92D050"/>
              </w:rPr>
              <w:t>Accepted</w:t>
            </w:r>
          </w:p>
        </w:tc>
      </w:tr>
    </w:tbl>
    <w:p w14:paraId="5E44179E" w14:textId="77777777" w:rsidR="00823CD2" w:rsidRDefault="00823CD2" w:rsidP="00823CD2">
      <w:pPr>
        <w:pStyle w:val="Heading1"/>
        <w:pageBreakBefore/>
      </w:pPr>
      <w:bookmarkStart w:id="84" w:name="_Toc75184275"/>
      <w:bookmarkStart w:id="85" w:name="_Toc75435529"/>
      <w:bookmarkStart w:id="86" w:name="_Toc75437253"/>
      <w:bookmarkStart w:id="87" w:name="_Toc75437369"/>
      <w:bookmarkStart w:id="88" w:name="_Toc75184320"/>
      <w:bookmarkStart w:id="89" w:name="_Toc75435574"/>
      <w:bookmarkStart w:id="90" w:name="_Toc75437298"/>
      <w:bookmarkStart w:id="91" w:name="_Toc75437414"/>
      <w:bookmarkStart w:id="92" w:name="_Toc75184321"/>
      <w:bookmarkStart w:id="93" w:name="_Toc75435575"/>
      <w:bookmarkStart w:id="94" w:name="_Toc75437299"/>
      <w:bookmarkStart w:id="95" w:name="_Toc75437415"/>
      <w:bookmarkStart w:id="96" w:name="_Toc75184322"/>
      <w:bookmarkStart w:id="97" w:name="_Toc75435576"/>
      <w:bookmarkStart w:id="98" w:name="_Toc75437300"/>
      <w:bookmarkStart w:id="99" w:name="_Toc75437416"/>
      <w:bookmarkStart w:id="100" w:name="_Toc75184323"/>
      <w:bookmarkStart w:id="101" w:name="_Toc75435577"/>
      <w:bookmarkStart w:id="102" w:name="_Toc75437301"/>
      <w:bookmarkStart w:id="103" w:name="_Toc75437417"/>
      <w:bookmarkStart w:id="104" w:name="_Toc75184324"/>
      <w:bookmarkStart w:id="105" w:name="_Toc75435578"/>
      <w:bookmarkStart w:id="106" w:name="_Toc75437302"/>
      <w:bookmarkStart w:id="107" w:name="_Toc75437418"/>
      <w:bookmarkStart w:id="108" w:name="_Toc75184325"/>
      <w:bookmarkStart w:id="109" w:name="_Toc75435579"/>
      <w:bookmarkStart w:id="110" w:name="_Toc75437303"/>
      <w:bookmarkStart w:id="111" w:name="_Toc75437419"/>
      <w:bookmarkStart w:id="112" w:name="_Toc75184327"/>
      <w:bookmarkStart w:id="113" w:name="_Toc75435581"/>
      <w:bookmarkStart w:id="114" w:name="_Toc75437305"/>
      <w:bookmarkStart w:id="115" w:name="_Toc75437421"/>
      <w:bookmarkStart w:id="116" w:name="_Toc75184328"/>
      <w:bookmarkStart w:id="117" w:name="_Toc75435582"/>
      <w:bookmarkStart w:id="118" w:name="_Toc75437306"/>
      <w:bookmarkStart w:id="119" w:name="_Toc75437422"/>
      <w:bookmarkStart w:id="120" w:name="_Toc75184329"/>
      <w:bookmarkStart w:id="121" w:name="_Toc75435583"/>
      <w:bookmarkStart w:id="122" w:name="_Toc75437307"/>
      <w:bookmarkStart w:id="123" w:name="_Toc75437423"/>
      <w:bookmarkStart w:id="124" w:name="_Toc75184330"/>
      <w:bookmarkStart w:id="125" w:name="_Toc75435584"/>
      <w:bookmarkStart w:id="126" w:name="_Toc75437308"/>
      <w:bookmarkStart w:id="127" w:name="_Toc75437424"/>
      <w:bookmarkStart w:id="128" w:name="_Toc75184331"/>
      <w:bookmarkStart w:id="129" w:name="_Toc75435585"/>
      <w:bookmarkStart w:id="130" w:name="_Toc75437309"/>
      <w:bookmarkStart w:id="131" w:name="_Toc75437425"/>
      <w:bookmarkStart w:id="132" w:name="_Toc75184332"/>
      <w:bookmarkStart w:id="133" w:name="_Toc75435586"/>
      <w:bookmarkStart w:id="134" w:name="_Toc75437310"/>
      <w:bookmarkStart w:id="135" w:name="_Toc75437426"/>
      <w:bookmarkStart w:id="136" w:name="_Toc75184335"/>
      <w:bookmarkStart w:id="137" w:name="_Toc75435589"/>
      <w:bookmarkStart w:id="138" w:name="_Toc75437313"/>
      <w:bookmarkStart w:id="139" w:name="_Toc75437429"/>
      <w:bookmarkStart w:id="140" w:name="_Toc75184339"/>
      <w:bookmarkStart w:id="141" w:name="_Toc75435593"/>
      <w:bookmarkStart w:id="142" w:name="_Toc75437317"/>
      <w:bookmarkStart w:id="143" w:name="_Toc75437433"/>
      <w:bookmarkStart w:id="144" w:name="_Toc81320594"/>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lastRenderedPageBreak/>
        <w:t xml:space="preserve">Overview of SWIFT </w:t>
      </w:r>
      <w:r w:rsidRPr="00E02CF0">
        <w:t>Change</w:t>
      </w:r>
      <w:r>
        <w:t xml:space="preserve"> requests</w:t>
      </w:r>
      <w:bookmarkEnd w:id="144"/>
      <w:r>
        <w:t xml:space="preserve"> </w:t>
      </w:r>
    </w:p>
    <w:p w14:paraId="754AF8A3" w14:textId="77777777" w:rsidR="00721D41" w:rsidRPr="005F6FBC" w:rsidRDefault="00721D41" w:rsidP="00721D41">
      <w:pPr>
        <w:pStyle w:val="Heading2"/>
        <w:tabs>
          <w:tab w:val="clear" w:pos="718"/>
          <w:tab w:val="clear" w:pos="851"/>
          <w:tab w:val="num" w:pos="993"/>
        </w:tabs>
        <w:ind w:left="0" w:firstLine="0"/>
        <w:rPr>
          <w:color w:val="00B050"/>
          <w:lang w:val="en-US"/>
        </w:rPr>
      </w:pPr>
      <w:bookmarkStart w:id="145" w:name="_Toc81320595"/>
      <w:r w:rsidRPr="005F6FBC">
        <w:rPr>
          <w:color w:val="00B050"/>
          <w:lang w:val="en-US"/>
        </w:rPr>
        <w:t>Additional technical adjustments in the ISO 20022 rules identified during the maintenance (standing change request)</w:t>
      </w:r>
      <w:bookmarkEnd w:id="145"/>
    </w:p>
    <w:p w14:paraId="5831892A" w14:textId="77777777" w:rsidR="00721D41" w:rsidRDefault="00721D41" w:rsidP="00721D41"/>
    <w:p w14:paraId="7F67E526" w14:textId="77777777" w:rsidR="00721D41" w:rsidRDefault="00721D41" w:rsidP="00721D41">
      <w:r>
        <w:t>As part of the implementation, we have identified a number of technical errors in the description or implementation of rules defined in the messages. Below is the list of message that might require a correction:</w:t>
      </w:r>
    </w:p>
    <w:p w14:paraId="4FCEDB4A" w14:textId="77777777" w:rsidR="00721D41" w:rsidRDefault="00721D41" w:rsidP="00721D4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88"/>
        <w:gridCol w:w="4391"/>
      </w:tblGrid>
      <w:tr w:rsidR="00721D41" w14:paraId="15E89645" w14:textId="77777777" w:rsidTr="00721D41">
        <w:tc>
          <w:tcPr>
            <w:tcW w:w="4394" w:type="dxa"/>
          </w:tcPr>
          <w:p w14:paraId="4DBF82B8"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colr.001.001.01</w:t>
            </w:r>
          </w:p>
          <w:p w14:paraId="4706A8B5" w14:textId="77777777" w:rsidR="00721D41"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colr.002.001.01</w:t>
            </w:r>
          </w:p>
          <w:p w14:paraId="6582F5C1" w14:textId="77777777" w:rsidR="00721D41"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p>
          <w:p w14:paraId="6C1ACA52"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seev.050.001.01</w:t>
            </w:r>
          </w:p>
          <w:p w14:paraId="5AD0AA7E"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seev.051.001.01</w:t>
            </w:r>
          </w:p>
          <w:p w14:paraId="1229839C"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seev.052.001.01</w:t>
            </w:r>
          </w:p>
          <w:p w14:paraId="5DAAB75C"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seev.053.001.01</w:t>
            </w:r>
          </w:p>
          <w:p w14:paraId="79492D65" w14:textId="77777777" w:rsidR="00721D41"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p>
          <w:p w14:paraId="075F67E4"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supl.001.001.13</w:t>
            </w:r>
          </w:p>
          <w:p w14:paraId="72215464"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supl.006.001.10</w:t>
            </w:r>
          </w:p>
          <w:p w14:paraId="03AF73DF"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supl.007.001.10</w:t>
            </w:r>
          </w:p>
          <w:p w14:paraId="7CFCE915"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supl.008.001.06</w:t>
            </w:r>
          </w:p>
          <w:p w14:paraId="0D86B7E1"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supl.009.001.09</w:t>
            </w:r>
          </w:p>
          <w:p w14:paraId="0448DFED"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supl.010.001.08</w:t>
            </w:r>
          </w:p>
          <w:p w14:paraId="7AC32883"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supl.011.001.09</w:t>
            </w:r>
          </w:p>
          <w:p w14:paraId="2BF62A3E"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supl.025.001.03</w:t>
            </w:r>
          </w:p>
          <w:p w14:paraId="1DBF61B8"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supl.030.001.05</w:t>
            </w:r>
          </w:p>
          <w:p w14:paraId="52149779"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supl.031.001.04</w:t>
            </w:r>
          </w:p>
          <w:p w14:paraId="7B03EFAB"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supl.032.001.02</w:t>
            </w:r>
          </w:p>
          <w:p w14:paraId="610E76D8" w14:textId="77777777" w:rsidR="00721D41" w:rsidRPr="00276F0C" w:rsidRDefault="00721D41" w:rsidP="00721D41">
            <w:pPr>
              <w:numPr>
                <w:ilvl w:val="0"/>
                <w:numId w:val="24"/>
              </w:numPr>
              <w:shd w:val="clear" w:color="auto" w:fill="FFFFFF"/>
              <w:suppressAutoHyphens w:val="0"/>
              <w:spacing w:before="100" w:beforeAutospacing="1" w:after="100" w:afterAutospacing="1"/>
              <w:ind w:left="0" w:firstLine="284"/>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supl.033.001.02</w:t>
            </w:r>
          </w:p>
          <w:p w14:paraId="02F222E6"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supl.034.001.03</w:t>
            </w:r>
          </w:p>
          <w:p w14:paraId="1E3190A6"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supl.006.001.09</w:t>
            </w:r>
          </w:p>
          <w:p w14:paraId="6E86E188"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supl.007.001.09</w:t>
            </w:r>
          </w:p>
          <w:p w14:paraId="47871C36"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supl.008.001.05</w:t>
            </w:r>
          </w:p>
          <w:p w14:paraId="25521C8F"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supl.009.001.08</w:t>
            </w:r>
          </w:p>
          <w:p w14:paraId="5A1E64BA"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supl.033.001.02</w:t>
            </w:r>
          </w:p>
          <w:p w14:paraId="5B0B180C"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supl.034.001.02</w:t>
            </w:r>
          </w:p>
          <w:p w14:paraId="53A67474" w14:textId="77777777" w:rsidR="00721D41"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supl.011.001.08</w:t>
            </w:r>
          </w:p>
          <w:p w14:paraId="33CE55CA" w14:textId="77777777" w:rsidR="009444A4" w:rsidRPr="00721D41" w:rsidRDefault="009444A4" w:rsidP="009444A4">
            <w:pPr>
              <w:shd w:val="clear" w:color="auto" w:fill="FFFFFF"/>
              <w:suppressAutoHyphens w:val="0"/>
              <w:spacing w:before="100" w:beforeAutospacing="1" w:after="100" w:afterAutospacing="1"/>
              <w:ind w:left="720"/>
              <w:rPr>
                <w:rFonts w:ascii="Segoe UI" w:eastAsia="Times New Roman" w:hAnsi="Segoe UI" w:cs="Segoe UI"/>
                <w:color w:val="172B4D"/>
                <w:sz w:val="21"/>
                <w:szCs w:val="21"/>
                <w:lang w:eastAsia="en-GB"/>
              </w:rPr>
            </w:pPr>
          </w:p>
        </w:tc>
        <w:tc>
          <w:tcPr>
            <w:tcW w:w="4395" w:type="dxa"/>
          </w:tcPr>
          <w:p w14:paraId="0DBE0372"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setr.048.001.01</w:t>
            </w:r>
          </w:p>
          <w:p w14:paraId="4D96F6D1"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setr.050.001.01</w:t>
            </w:r>
          </w:p>
          <w:p w14:paraId="338797ED"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setr.052.001.01</w:t>
            </w:r>
          </w:p>
          <w:p w14:paraId="73DC3D6E"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setr.054.001.01</w:t>
            </w:r>
          </w:p>
          <w:p w14:paraId="632D9919" w14:textId="77777777" w:rsidR="00721D41"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setr.056.001.01</w:t>
            </w:r>
          </w:p>
          <w:p w14:paraId="675742E6"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p>
          <w:p w14:paraId="19AE6433"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reda.003.001.03</w:t>
            </w:r>
          </w:p>
          <w:p w14:paraId="5246A88E" w14:textId="77777777" w:rsidR="00721D41"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p>
          <w:p w14:paraId="7BBD39FB"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pain.006.001.01</w:t>
            </w:r>
          </w:p>
          <w:p w14:paraId="25664FB1" w14:textId="77777777" w:rsidR="00721D41"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p>
          <w:p w14:paraId="610BF65E" w14:textId="27C4BB74"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ca.998.001.06</w:t>
            </w:r>
          </w:p>
          <w:p w14:paraId="22F74F6A" w14:textId="77777777" w:rsidR="00721D41"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p>
          <w:p w14:paraId="04AE5221" w14:textId="77777777" w:rsidR="00721D41"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admi.008.001.01</w:t>
            </w:r>
          </w:p>
          <w:p w14:paraId="2E916D71" w14:textId="77777777" w:rsidR="00721D41"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p>
          <w:p w14:paraId="1C205D66"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DRAFT2colr.019.001.01</w:t>
            </w:r>
          </w:p>
          <w:p w14:paraId="20ABC143"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DRAFT2colr.020.001.01</w:t>
            </w:r>
          </w:p>
          <w:p w14:paraId="7821EB72"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DRAFT2colr.021.001.01</w:t>
            </w:r>
          </w:p>
          <w:p w14:paraId="485278E3"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DRAFT2colr.022.001.01</w:t>
            </w:r>
          </w:p>
          <w:p w14:paraId="1EF47BB3"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DRAFT2colr.023.001.01</w:t>
            </w:r>
          </w:p>
          <w:p w14:paraId="243A56B3"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DRAFT2colr.024.001.01</w:t>
            </w:r>
          </w:p>
          <w:p w14:paraId="6D1CCE3E"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DRAFT2reda.074.001.01</w:t>
            </w:r>
          </w:p>
          <w:p w14:paraId="052109BA"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DRAFT1reda.075.001.01</w:t>
            </w:r>
          </w:p>
          <w:p w14:paraId="5F7ED8F2" w14:textId="77777777" w:rsidR="00721D41" w:rsidRPr="00276F0C" w:rsidRDefault="00721D41" w:rsidP="00721D41">
            <w:pPr>
              <w:numPr>
                <w:ilvl w:val="0"/>
                <w:numId w:val="24"/>
              </w:numPr>
              <w:shd w:val="clear" w:color="auto" w:fill="FFFFFF"/>
              <w:suppressAutoHyphens w:val="0"/>
              <w:spacing w:before="100" w:beforeAutospacing="1" w:after="100" w:afterAutospacing="1"/>
              <w:ind w:hanging="436"/>
              <w:rPr>
                <w:rFonts w:ascii="Segoe UI" w:eastAsia="Times New Roman" w:hAnsi="Segoe UI" w:cs="Segoe UI"/>
                <w:color w:val="172B4D"/>
                <w:sz w:val="21"/>
                <w:szCs w:val="21"/>
                <w:lang w:eastAsia="en-GB"/>
              </w:rPr>
            </w:pPr>
            <w:r w:rsidRPr="00276F0C">
              <w:rPr>
                <w:rFonts w:ascii="Segoe UI" w:eastAsia="Times New Roman" w:hAnsi="Segoe UI" w:cs="Segoe UI"/>
                <w:color w:val="172B4D"/>
                <w:sz w:val="21"/>
                <w:szCs w:val="21"/>
                <w:lang w:eastAsia="en-GB"/>
              </w:rPr>
              <w:t>DRAFT1reda.077.001.01</w:t>
            </w:r>
          </w:p>
          <w:p w14:paraId="2055947B" w14:textId="77777777" w:rsidR="00721D41" w:rsidRPr="00276F0C" w:rsidRDefault="00721D41" w:rsidP="00721D41">
            <w:pPr>
              <w:shd w:val="clear" w:color="auto" w:fill="FFFFFF"/>
              <w:suppressAutoHyphens w:val="0"/>
              <w:spacing w:before="100" w:beforeAutospacing="1" w:after="100" w:afterAutospacing="1"/>
              <w:ind w:left="720"/>
              <w:rPr>
                <w:rFonts w:ascii="Segoe UI" w:eastAsia="Times New Roman" w:hAnsi="Segoe UI" w:cs="Segoe UI"/>
                <w:color w:val="172B4D"/>
                <w:sz w:val="21"/>
                <w:szCs w:val="21"/>
                <w:lang w:eastAsia="en-GB"/>
              </w:rPr>
            </w:pPr>
          </w:p>
          <w:p w14:paraId="0E2E00FD" w14:textId="77777777" w:rsidR="00721D41" w:rsidRDefault="00721D41" w:rsidP="00721D41">
            <w:pPr>
              <w:suppressAutoHyphens w:val="0"/>
              <w:spacing w:before="0" w:after="0"/>
            </w:pPr>
          </w:p>
        </w:tc>
      </w:tr>
    </w:tbl>
    <w:p w14:paraId="16D99CED" w14:textId="77777777" w:rsidR="00721D41" w:rsidRDefault="00721D41" w:rsidP="00721D41">
      <w:pPr>
        <w:suppressAutoHyphens w:val="0"/>
        <w:spacing w:before="0" w:after="0"/>
      </w:pPr>
    </w:p>
    <w:bookmarkEnd w:id="1"/>
    <w:p w14:paraId="3565EAFE" w14:textId="77777777" w:rsidR="00BA5933" w:rsidRDefault="00BA5933">
      <w:pPr>
        <w:suppressAutoHyphens w:val="0"/>
        <w:spacing w:before="0" w:after="0"/>
        <w:rPr>
          <w:sz w:val="40"/>
          <w:szCs w:val="40"/>
        </w:rPr>
      </w:pPr>
      <w:r>
        <w:rPr>
          <w:sz w:val="40"/>
          <w:szCs w:val="40"/>
        </w:rPr>
        <w:br w:type="page"/>
      </w:r>
    </w:p>
    <w:p w14:paraId="21F4E346" w14:textId="77777777" w:rsidR="00BA5933" w:rsidRPr="00BA5933" w:rsidRDefault="00BA5933" w:rsidP="00BA5933">
      <w:pPr>
        <w:spacing w:after="240"/>
        <w:outlineLvl w:val="0"/>
        <w:rPr>
          <w:rFonts w:eastAsia="Times New Roman"/>
          <w:b/>
          <w:sz w:val="40"/>
        </w:rPr>
      </w:pPr>
      <w:r w:rsidRPr="00BA5933">
        <w:rPr>
          <w:rFonts w:eastAsia="Times New Roman"/>
          <w:b/>
          <w:sz w:val="40"/>
        </w:rPr>
        <w:lastRenderedPageBreak/>
        <w:t>Legal Notices</w:t>
      </w:r>
    </w:p>
    <w:p w14:paraId="4ABFB578" w14:textId="77777777" w:rsidR="00BA5933" w:rsidRPr="00BA5933" w:rsidRDefault="00BA5933" w:rsidP="00BA5933">
      <w:pPr>
        <w:tabs>
          <w:tab w:val="left" w:pos="0"/>
        </w:tabs>
        <w:spacing w:before="160" w:after="0" w:line="288" w:lineRule="auto"/>
        <w:jc w:val="both"/>
        <w:rPr>
          <w:rFonts w:eastAsia="Times New Roman"/>
          <w:b/>
          <w:sz w:val="24"/>
        </w:rPr>
      </w:pPr>
      <w:r w:rsidRPr="00BA5933">
        <w:rPr>
          <w:rFonts w:eastAsia="Times New Roman"/>
          <w:b/>
          <w:sz w:val="24"/>
        </w:rPr>
        <w:t xml:space="preserve">Copyright </w:t>
      </w:r>
    </w:p>
    <w:p w14:paraId="37A1898C" w14:textId="77777777" w:rsidR="00BA5933" w:rsidRPr="00BA5933" w:rsidRDefault="00BA5933" w:rsidP="00BA5933">
      <w:pPr>
        <w:suppressAutoHyphens w:val="0"/>
        <w:spacing w:before="40" w:after="80"/>
        <w:rPr>
          <w:rFonts w:eastAsia="Times New Roman"/>
          <w:noProof/>
          <w:szCs w:val="19"/>
        </w:rPr>
      </w:pPr>
      <w:r>
        <w:rPr>
          <w:rFonts w:eastAsia="Times New Roman"/>
          <w:noProof/>
          <w:szCs w:val="19"/>
        </w:rPr>
        <w:t>SWIFT © 2021</w:t>
      </w:r>
      <w:r w:rsidRPr="00BA5933">
        <w:rPr>
          <w:rFonts w:eastAsia="Times New Roman"/>
          <w:noProof/>
          <w:szCs w:val="19"/>
        </w:rPr>
        <w:t xml:space="preserve">. All rights reserved. </w:t>
      </w:r>
    </w:p>
    <w:p w14:paraId="4B26883D" w14:textId="77777777" w:rsidR="00BA5933" w:rsidRPr="00BA5933" w:rsidRDefault="00BA5933" w:rsidP="00BA5933">
      <w:pPr>
        <w:tabs>
          <w:tab w:val="left" w:pos="0"/>
        </w:tabs>
        <w:spacing w:before="160" w:after="0" w:line="288" w:lineRule="auto"/>
        <w:jc w:val="both"/>
        <w:rPr>
          <w:rFonts w:eastAsia="Times New Roman"/>
          <w:b/>
          <w:sz w:val="24"/>
        </w:rPr>
      </w:pPr>
      <w:r w:rsidRPr="00BA5933">
        <w:rPr>
          <w:rFonts w:eastAsia="Times New Roman"/>
          <w:b/>
          <w:sz w:val="24"/>
        </w:rPr>
        <w:t xml:space="preserve">Disclaimer </w:t>
      </w:r>
    </w:p>
    <w:p w14:paraId="204577D6" w14:textId="77777777" w:rsidR="00BA5933" w:rsidRPr="00BA5933" w:rsidRDefault="00BA5933" w:rsidP="00BA5933">
      <w:pPr>
        <w:suppressAutoHyphens w:val="0"/>
        <w:spacing w:before="40" w:after="80"/>
        <w:rPr>
          <w:rFonts w:eastAsia="Times New Roman"/>
          <w:noProof/>
          <w:szCs w:val="19"/>
        </w:rPr>
      </w:pPr>
      <w:r w:rsidRPr="00BA5933">
        <w:rPr>
          <w:rFonts w:eastAsia="Times New Roman"/>
          <w:noProof/>
          <w:szCs w:val="19"/>
        </w:rPr>
        <w:t xml:space="preserve">This publication constitutes advance information only and is not to be considered the final and complete standards documentation for the subject matter published herein. The information in this publication may change from time to time. You must always refer to the latest available version. </w:t>
      </w:r>
    </w:p>
    <w:p w14:paraId="241300E5" w14:textId="77777777" w:rsidR="00BA5933" w:rsidRPr="00BA5933" w:rsidRDefault="00BA5933" w:rsidP="00BA5933">
      <w:pPr>
        <w:tabs>
          <w:tab w:val="left" w:pos="0"/>
        </w:tabs>
        <w:spacing w:before="160" w:after="0" w:line="288" w:lineRule="auto"/>
        <w:jc w:val="both"/>
        <w:rPr>
          <w:rFonts w:eastAsia="Times New Roman"/>
          <w:b/>
          <w:sz w:val="24"/>
        </w:rPr>
      </w:pPr>
      <w:r w:rsidRPr="00BA5933">
        <w:rPr>
          <w:rFonts w:eastAsia="Times New Roman"/>
          <w:b/>
          <w:sz w:val="24"/>
        </w:rPr>
        <w:t xml:space="preserve">SWIFT Standards Intellectual Property Rights (IPR) Policy - End-User License Agreement </w:t>
      </w:r>
    </w:p>
    <w:p w14:paraId="081614DB" w14:textId="77777777" w:rsidR="00BA5933" w:rsidRPr="00BA5933" w:rsidRDefault="00BA5933" w:rsidP="00BA5933">
      <w:pPr>
        <w:suppressAutoHyphens w:val="0"/>
        <w:spacing w:before="40" w:after="80"/>
        <w:rPr>
          <w:rFonts w:eastAsia="Times New Roman"/>
          <w:noProof/>
          <w:szCs w:val="19"/>
        </w:rPr>
      </w:pPr>
      <w:r w:rsidRPr="00BA5933">
        <w:rPr>
          <w:rFonts w:eastAsia="Times New Roman"/>
          <w:noProof/>
          <w:szCs w:val="19"/>
        </w:rPr>
        <w:t xml:space="preserve">SWIFT Standards are licensed subject to the terms and conditions of the SWIFT Standards IPR Policy - End-User License Agreement, available at www.swift.com &gt; About Us &gt; Legal &gt; IPR Policies &gt; SWIFT Standards IPR Policy. </w:t>
      </w:r>
    </w:p>
    <w:p w14:paraId="522AC9DC" w14:textId="77777777" w:rsidR="00BA5933" w:rsidRPr="00BA5933" w:rsidRDefault="00BA5933" w:rsidP="00BA5933">
      <w:pPr>
        <w:tabs>
          <w:tab w:val="left" w:pos="0"/>
        </w:tabs>
        <w:spacing w:before="160" w:after="0" w:line="288" w:lineRule="auto"/>
        <w:jc w:val="both"/>
        <w:rPr>
          <w:rFonts w:eastAsia="Times New Roman"/>
          <w:b/>
          <w:sz w:val="24"/>
        </w:rPr>
      </w:pPr>
      <w:r w:rsidRPr="00BA5933">
        <w:rPr>
          <w:rFonts w:eastAsia="Times New Roman"/>
          <w:b/>
          <w:sz w:val="24"/>
        </w:rPr>
        <w:t xml:space="preserve">Translations </w:t>
      </w:r>
    </w:p>
    <w:p w14:paraId="4E8ECE85" w14:textId="77777777" w:rsidR="00BA5933" w:rsidRPr="00BA5933" w:rsidRDefault="00BA5933" w:rsidP="00BA5933">
      <w:pPr>
        <w:suppressAutoHyphens w:val="0"/>
        <w:spacing w:before="40" w:after="80"/>
        <w:rPr>
          <w:rFonts w:eastAsia="Times New Roman"/>
          <w:noProof/>
          <w:szCs w:val="19"/>
        </w:rPr>
      </w:pPr>
      <w:r w:rsidRPr="00BA5933">
        <w:rPr>
          <w:rFonts w:eastAsia="Times New Roman"/>
          <w:noProof/>
          <w:szCs w:val="19"/>
        </w:rPr>
        <w:t xml:space="preserve">The English version of SWIFT documentation is the only official and binding version. </w:t>
      </w:r>
    </w:p>
    <w:p w14:paraId="579596BD" w14:textId="77777777" w:rsidR="00BA5933" w:rsidRPr="00BA5933" w:rsidRDefault="00BA5933" w:rsidP="00BA5933">
      <w:pPr>
        <w:tabs>
          <w:tab w:val="left" w:pos="0"/>
        </w:tabs>
        <w:spacing w:before="160" w:after="0" w:line="288" w:lineRule="auto"/>
        <w:jc w:val="both"/>
        <w:rPr>
          <w:rFonts w:eastAsia="Times New Roman"/>
          <w:b/>
          <w:sz w:val="24"/>
        </w:rPr>
      </w:pPr>
      <w:r w:rsidRPr="00BA5933">
        <w:rPr>
          <w:rFonts w:eastAsia="Times New Roman"/>
          <w:b/>
          <w:sz w:val="24"/>
        </w:rPr>
        <w:t xml:space="preserve">Trademarks </w:t>
      </w:r>
    </w:p>
    <w:p w14:paraId="20C4A302" w14:textId="77777777" w:rsidR="00BA5933" w:rsidRPr="00BA5933" w:rsidRDefault="00BA5933" w:rsidP="00BA5933">
      <w:pPr>
        <w:suppressAutoHyphens w:val="0"/>
        <w:spacing w:before="40" w:after="80"/>
        <w:rPr>
          <w:rFonts w:eastAsia="Times New Roman"/>
          <w:b/>
          <w:noProof/>
          <w:szCs w:val="19"/>
        </w:rPr>
      </w:pPr>
      <w:r w:rsidRPr="00BA5933">
        <w:rPr>
          <w:rFonts w:eastAsia="Times New Roman"/>
          <w:noProof/>
          <w:szCs w:val="19"/>
        </w:rPr>
        <w:t xml:space="preserve">SWIFT is the trade name of S.W.I.F.T. SC. The following are registered trademarks of SWIFT: 3SKey, Innotribe, MyStandards, Sibos, SWIFT, SWIFTNet, SWIFT Institute, the Standards Forum logo, the SWIFT logo and UETR. Other product, service, or company names in this publication are trade names, trademarks, or registered trademarks of their respective owners. </w:t>
      </w:r>
    </w:p>
    <w:p w14:paraId="32AE4F1B" w14:textId="77777777" w:rsidR="00BA5933" w:rsidRPr="00BA5933" w:rsidRDefault="00BA5933" w:rsidP="00BA5933">
      <w:pPr>
        <w:tabs>
          <w:tab w:val="left" w:pos="0"/>
        </w:tabs>
        <w:spacing w:before="160" w:after="0" w:line="288" w:lineRule="auto"/>
        <w:jc w:val="both"/>
        <w:rPr>
          <w:rFonts w:ascii="ArialMT" w:eastAsia="ArialMT" w:hAnsi="Arial-BoldMT" w:cs="ArialMT"/>
          <w:lang w:eastAsia="en-GB"/>
        </w:rPr>
      </w:pPr>
    </w:p>
    <w:p w14:paraId="641D8E4E" w14:textId="77777777" w:rsidR="006261C8" w:rsidRPr="00251B35" w:rsidRDefault="00850752" w:rsidP="008072F6">
      <w:r w:rsidRPr="00D85472">
        <w:rPr>
          <w:sz w:val="40"/>
          <w:szCs w:val="40"/>
        </w:rPr>
        <w:t>End of documen</w:t>
      </w:r>
      <w:r>
        <w:rPr>
          <w:sz w:val="40"/>
          <w:szCs w:val="40"/>
        </w:rPr>
        <w:t>t</w:t>
      </w:r>
    </w:p>
    <w:sectPr w:rsidR="006261C8" w:rsidRPr="00251B35" w:rsidSect="00582037">
      <w:type w:val="oddPage"/>
      <w:pgSz w:w="11909" w:h="16834" w:code="9"/>
      <w:pgMar w:top="1418" w:right="1419" w:bottom="1259" w:left="1701" w:header="1418" w:footer="14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8402C1" w14:textId="77777777" w:rsidR="000D60E7" w:rsidRDefault="000D60E7">
      <w:r>
        <w:separator/>
      </w:r>
    </w:p>
  </w:endnote>
  <w:endnote w:type="continuationSeparator" w:id="0">
    <w:p w14:paraId="108FB937" w14:textId="77777777" w:rsidR="000D60E7" w:rsidRDefault="000D6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altName w:val="MS Gothic"/>
    <w:panose1 w:val="00000000000000000000"/>
    <w:charset w:val="80"/>
    <w:family w:val="auto"/>
    <w:notTrueType/>
    <w:pitch w:val="default"/>
    <w:sig w:usb0="00000001" w:usb1="08070000" w:usb2="00000010" w:usb3="00000000" w:csb0="00020000"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14FD6" w14:textId="77777777" w:rsidR="000D60E7" w:rsidRDefault="000D60E7">
    <w:pPr>
      <w:pStyle w:val="Footereven"/>
    </w:pP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0D60E7" w14:paraId="58396BCD" w14:textId="77777777">
      <w:trPr>
        <w:cantSplit/>
        <w:trHeight w:hRule="exact" w:val="50"/>
      </w:trPr>
      <w:tc>
        <w:tcPr>
          <w:tcW w:w="8505" w:type="dxa"/>
        </w:tcPr>
        <w:p w14:paraId="4320B12A" w14:textId="77777777" w:rsidR="000D60E7" w:rsidRDefault="000D60E7">
          <w:pPr>
            <w:pStyle w:val="Footereven"/>
          </w:pPr>
        </w:p>
      </w:tc>
    </w:tr>
  </w:tbl>
  <w:p w14:paraId="2DE9859E" w14:textId="77777777" w:rsidR="000D60E7" w:rsidRPr="00406AAE" w:rsidRDefault="000D60E7" w:rsidP="000F4669">
    <w:pPr>
      <w:pStyle w:val="Footereven"/>
    </w:pPr>
    <w:r>
      <w:rPr>
        <w:rFonts w:eastAsia="Times"/>
        <w:noProof w:val="0"/>
        <w:lang w:val="en-GB"/>
      </w:rPr>
      <w:fldChar w:fldCharType="begin"/>
    </w:r>
    <w:r>
      <w:rPr>
        <w:rFonts w:eastAsia="Times"/>
        <w:noProof w:val="0"/>
        <w:lang w:val="en-GB"/>
      </w:rPr>
      <w:instrText xml:space="preserve"> PAGE </w:instrText>
    </w:r>
    <w:r>
      <w:rPr>
        <w:rFonts w:eastAsia="Times"/>
        <w:noProof w:val="0"/>
        <w:lang w:val="en-GB"/>
      </w:rPr>
      <w:fldChar w:fldCharType="separate"/>
    </w:r>
    <w:r>
      <w:rPr>
        <w:rFonts w:eastAsia="Times"/>
        <w:lang w:val="en-GB"/>
      </w:rPr>
      <w:t>2</w:t>
    </w:r>
    <w:r>
      <w:rPr>
        <w:rFonts w:eastAsia="Times"/>
        <w:noProof w:val="0"/>
        <w:lang w:val="en-GB"/>
      </w:rPr>
      <w:fldChar w:fldCharType="end"/>
    </w:r>
    <w:r>
      <w:rPr>
        <w:rFonts w:eastAsia="Times"/>
        <w:noProof w:val="0"/>
        <w:lang w:val="en-GB"/>
      </w:rPr>
      <w:tab/>
      <w:t xml:space="preserve">Category </w:t>
    </w:r>
    <w:r>
      <w:rPr>
        <w:rFonts w:eastAsia="Times"/>
        <w:noProof w:val="0"/>
        <w:color w:val="FF0000"/>
        <w:lang w:val="en-GB"/>
      </w:rPr>
      <w:t xml:space="preserve">CATNUM </w:t>
    </w:r>
    <w:r>
      <w:rPr>
        <w:rFonts w:eastAsia="Times"/>
        <w:noProof w:val="0"/>
        <w:lang w:val="en-GB"/>
      </w:rPr>
      <w:t>maintenance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88163" w14:textId="77777777" w:rsidR="000D60E7" w:rsidRDefault="000D60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1D834" w14:textId="77777777" w:rsidR="000D60E7" w:rsidRDefault="000D60E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10EA3" w14:textId="77777777" w:rsidR="000D60E7" w:rsidRDefault="000D60E7">
    <w:pPr>
      <w:pStyle w:val="Footereven"/>
    </w:pP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0D60E7" w14:paraId="2AFD3321" w14:textId="77777777">
      <w:trPr>
        <w:cantSplit/>
        <w:trHeight w:hRule="exact" w:val="50"/>
      </w:trPr>
      <w:tc>
        <w:tcPr>
          <w:tcW w:w="8505" w:type="dxa"/>
        </w:tcPr>
        <w:p w14:paraId="4F8B3857" w14:textId="77777777" w:rsidR="000D60E7" w:rsidRDefault="000D60E7">
          <w:pPr>
            <w:pStyle w:val="Footereven"/>
          </w:pPr>
        </w:p>
      </w:tc>
    </w:tr>
  </w:tbl>
  <w:p w14:paraId="4E9F4471" w14:textId="2E6CAB4E" w:rsidR="000D60E7" w:rsidRPr="00E75D6F" w:rsidRDefault="000D60E7" w:rsidP="000F4669">
    <w:pPr>
      <w:pStyle w:val="Footereven"/>
      <w:rPr>
        <w:rFonts w:eastAsia="Times"/>
        <w:noProof w:val="0"/>
        <w:lang w:val="en-GB"/>
      </w:rPr>
    </w:pPr>
    <w:r>
      <w:rPr>
        <w:rFonts w:eastAsia="Times"/>
        <w:noProof w:val="0"/>
        <w:lang w:val="en-GB"/>
      </w:rPr>
      <w:fldChar w:fldCharType="begin"/>
    </w:r>
    <w:r>
      <w:rPr>
        <w:rFonts w:eastAsia="Times"/>
        <w:noProof w:val="0"/>
        <w:lang w:val="en-GB"/>
      </w:rPr>
      <w:instrText xml:space="preserve"> PAGE </w:instrText>
    </w:r>
    <w:r>
      <w:rPr>
        <w:rFonts w:eastAsia="Times"/>
        <w:noProof w:val="0"/>
        <w:lang w:val="en-GB"/>
      </w:rPr>
      <w:fldChar w:fldCharType="separate"/>
    </w:r>
    <w:r w:rsidR="0095061B">
      <w:rPr>
        <w:rFonts w:eastAsia="Times"/>
        <w:lang w:val="en-GB"/>
      </w:rPr>
      <w:t>22</w:t>
    </w:r>
    <w:r>
      <w:rPr>
        <w:rFonts w:eastAsia="Times"/>
        <w:noProof w:val="0"/>
        <w:lang w:val="en-GB"/>
      </w:rPr>
      <w:fldChar w:fldCharType="end"/>
    </w:r>
    <w:r>
      <w:rPr>
        <w:rFonts w:eastAsia="Times"/>
        <w:noProof w:val="0"/>
        <w:lang w:val="en-GB"/>
      </w:rPr>
      <w:tab/>
      <w:t>MWG Meeting and Minutes SR 2022</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FAE51" w14:textId="77777777" w:rsidR="000D60E7" w:rsidRDefault="000D60E7" w:rsidP="00031E7B">
    <w:pPr>
      <w:pStyle w:val="Footerodd"/>
    </w:pPr>
  </w:p>
  <w:tbl>
    <w:tblPr>
      <w:tblW w:w="0" w:type="auto"/>
      <w:tblInd w:w="107"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0D60E7" w14:paraId="1698B2EE" w14:textId="77777777" w:rsidTr="0073590E">
      <w:trPr>
        <w:cantSplit/>
        <w:trHeight w:hRule="exact" w:val="50"/>
      </w:trPr>
      <w:tc>
        <w:tcPr>
          <w:tcW w:w="8505" w:type="dxa"/>
        </w:tcPr>
        <w:p w14:paraId="137F52D0" w14:textId="77777777" w:rsidR="000D60E7" w:rsidRDefault="000D60E7" w:rsidP="00161E45"/>
      </w:tc>
    </w:tr>
  </w:tbl>
  <w:p w14:paraId="7B15253B" w14:textId="35455FFF" w:rsidR="000D60E7" w:rsidRPr="004C304C" w:rsidRDefault="000D60E7" w:rsidP="00161E45">
    <w:pPr>
      <w:pStyle w:val="Footerodd"/>
      <w:jc w:val="left"/>
      <w:rPr>
        <w:rFonts w:eastAsia="Times"/>
      </w:rPr>
    </w:pPr>
    <w:r>
      <w:rPr>
        <w:rFonts w:eastAsia="Times"/>
      </w:rPr>
      <w:t>July 2021</w:t>
    </w:r>
    <w:r w:rsidRPr="00031E7B">
      <w:rPr>
        <w:rFonts w:eastAsia="Times"/>
      </w:rPr>
      <w:tab/>
    </w:r>
    <w:r w:rsidRPr="00031E7B">
      <w:rPr>
        <w:rFonts w:eastAsia="Times"/>
      </w:rPr>
      <w:fldChar w:fldCharType="begin"/>
    </w:r>
    <w:r w:rsidRPr="00031E7B">
      <w:rPr>
        <w:rFonts w:eastAsia="Times"/>
      </w:rPr>
      <w:instrText xml:space="preserve"> PAGE </w:instrText>
    </w:r>
    <w:r w:rsidRPr="00031E7B">
      <w:rPr>
        <w:rFonts w:eastAsia="Times"/>
      </w:rPr>
      <w:fldChar w:fldCharType="separate"/>
    </w:r>
    <w:r w:rsidR="0095061B">
      <w:rPr>
        <w:rFonts w:eastAsia="Times"/>
      </w:rPr>
      <w:t>23</w:t>
    </w:r>
    <w:r w:rsidRPr="00031E7B">
      <w:rPr>
        <w:rFonts w:eastAsia="Tim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E4D17" w14:textId="77777777" w:rsidR="000D60E7" w:rsidRDefault="000D60E7">
      <w:r>
        <w:separator/>
      </w:r>
    </w:p>
  </w:footnote>
  <w:footnote w:type="continuationSeparator" w:id="0">
    <w:p w14:paraId="0356386F" w14:textId="77777777" w:rsidR="000D60E7" w:rsidRDefault="000D60E7">
      <w:r>
        <w:continuationSeparator/>
      </w:r>
    </w:p>
  </w:footnote>
  <w:footnote w:id="1">
    <w:p w14:paraId="1C8B78B5" w14:textId="77777777" w:rsidR="000D60E7" w:rsidRDefault="000D60E7" w:rsidP="00DB7AC6">
      <w:pPr>
        <w:pStyle w:val="FootnoteText"/>
      </w:pPr>
      <w:r>
        <w:rPr>
          <w:rStyle w:val="FootnoteReference"/>
        </w:rPr>
        <w:footnoteRef/>
      </w:r>
      <w:r>
        <w:t xml:space="preserve"> MWG maintenance meeting minutes are distributed around first week of September.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B3083" w14:textId="77777777" w:rsidR="000D60E7" w:rsidRDefault="000D60E7" w:rsidP="006570C0">
    <w:pPr>
      <w:pStyle w:val="Headereven"/>
    </w:pPr>
    <w:r>
      <w:t>Standards MT Release 2010 Country Vote</w:t>
    </w:r>
    <w:r>
      <w:tab/>
    </w: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0D60E7" w14:paraId="54DE25A2" w14:textId="77777777">
      <w:trPr>
        <w:cantSplit/>
        <w:trHeight w:hRule="exact" w:val="50"/>
      </w:trPr>
      <w:tc>
        <w:tcPr>
          <w:tcW w:w="8505" w:type="dxa"/>
        </w:tcPr>
        <w:p w14:paraId="6980D1CD" w14:textId="77777777" w:rsidR="000D60E7" w:rsidRDefault="000D60E7">
          <w:pPr>
            <w:pStyle w:val="Headereven"/>
          </w:pPr>
        </w:p>
        <w:p w14:paraId="0DFD98DE" w14:textId="77777777" w:rsidR="000D60E7" w:rsidRDefault="000D60E7">
          <w:pPr>
            <w:pStyle w:val="Headereven"/>
          </w:pPr>
        </w:p>
      </w:tc>
    </w:tr>
  </w:tbl>
  <w:p w14:paraId="69569F66" w14:textId="77777777" w:rsidR="000D60E7" w:rsidRDefault="000D60E7">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9BE05" w14:textId="77777777" w:rsidR="000D60E7" w:rsidRDefault="000D60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0AD0F" w14:textId="77777777" w:rsidR="000D60E7" w:rsidRDefault="000D60E7" w:rsidP="00CE4AC2">
    <w:pPr>
      <w:pStyle w:val="Header"/>
    </w:pPr>
    <w:r>
      <w:rPr>
        <w:noProof/>
        <w:lang w:eastAsia="en-GB"/>
      </w:rPr>
      <w:drawing>
        <wp:inline distT="0" distB="0" distL="0" distR="0" wp14:anchorId="002B4285" wp14:editId="16A394AD">
          <wp:extent cx="718185" cy="718185"/>
          <wp:effectExtent l="19050" t="0" r="5715" b="0"/>
          <wp:docPr id="1" name="Picture 2" descr="SWIFT_Logo_PMS_WG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WIFT_Logo_PMS_WG10"/>
                  <pic:cNvPicPr>
                    <a:picLocks noChangeAspect="1" noChangeArrowheads="1"/>
                  </pic:cNvPicPr>
                </pic:nvPicPr>
                <pic:blipFill>
                  <a:blip r:embed="rId1"/>
                  <a:srcRect/>
                  <a:stretch>
                    <a:fillRect/>
                  </a:stretch>
                </pic:blipFill>
                <pic:spPr bwMode="auto">
                  <a:xfrm>
                    <a:off x="0" y="0"/>
                    <a:ext cx="718185" cy="718185"/>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4FE02" w14:textId="77777777" w:rsidR="000D60E7" w:rsidRDefault="000D60E7" w:rsidP="006570C0">
    <w:pPr>
      <w:pStyle w:val="Headereven"/>
    </w:pPr>
    <w:r>
      <w:t>Standards MT Release November 2022</w:t>
    </w:r>
    <w:r>
      <w:tab/>
    </w:r>
  </w:p>
  <w:tbl>
    <w:tblPr>
      <w:tblW w:w="0" w:type="auto"/>
      <w:tblInd w:w="108"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0D60E7" w14:paraId="15A63722" w14:textId="77777777">
      <w:trPr>
        <w:cantSplit/>
        <w:trHeight w:hRule="exact" w:val="50"/>
      </w:trPr>
      <w:tc>
        <w:tcPr>
          <w:tcW w:w="8505" w:type="dxa"/>
        </w:tcPr>
        <w:p w14:paraId="46516FB6" w14:textId="77777777" w:rsidR="000D60E7" w:rsidRDefault="000D60E7">
          <w:pPr>
            <w:pStyle w:val="Headereven"/>
          </w:pPr>
        </w:p>
        <w:p w14:paraId="3D3782EB" w14:textId="77777777" w:rsidR="000D60E7" w:rsidRDefault="000D60E7">
          <w:pPr>
            <w:pStyle w:val="Headereven"/>
          </w:pPr>
        </w:p>
      </w:tc>
    </w:tr>
  </w:tbl>
  <w:p w14:paraId="249DCAF3" w14:textId="77777777" w:rsidR="000D60E7" w:rsidRPr="001762F8" w:rsidRDefault="000D60E7">
    <w:pPr>
      <w:pStyle w:val="Headereven"/>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CED50" w14:textId="77777777" w:rsidR="000D60E7" w:rsidRDefault="000D60E7" w:rsidP="00921093">
    <w:pPr>
      <w:pStyle w:val="Headerodd"/>
      <w:tabs>
        <w:tab w:val="clear" w:pos="8712"/>
        <w:tab w:val="right" w:pos="8505"/>
      </w:tabs>
      <w:jc w:val="left"/>
    </w:pPr>
    <w:r>
      <w:tab/>
      <w:t>Standards MT Release November 2022</w:t>
    </w:r>
  </w:p>
  <w:tbl>
    <w:tblPr>
      <w:tblW w:w="0" w:type="auto"/>
      <w:tblInd w:w="107" w:type="dxa"/>
      <w:tblBorders>
        <w:top w:val="single" w:sz="6" w:space="0" w:color="auto"/>
        <w:bottom w:val="single" w:sz="6" w:space="0" w:color="auto"/>
      </w:tblBorders>
      <w:tblLayout w:type="fixed"/>
      <w:tblCellMar>
        <w:left w:w="107" w:type="dxa"/>
        <w:right w:w="107" w:type="dxa"/>
      </w:tblCellMar>
      <w:tblLook w:val="0000" w:firstRow="0" w:lastRow="0" w:firstColumn="0" w:lastColumn="0" w:noHBand="0" w:noVBand="0"/>
    </w:tblPr>
    <w:tblGrid>
      <w:gridCol w:w="8505"/>
    </w:tblGrid>
    <w:tr w:rsidR="000D60E7" w14:paraId="27811720" w14:textId="77777777" w:rsidTr="0073590E">
      <w:trPr>
        <w:cantSplit/>
        <w:trHeight w:hRule="exact" w:val="50"/>
      </w:trPr>
      <w:tc>
        <w:tcPr>
          <w:tcW w:w="8505" w:type="dxa"/>
        </w:tcPr>
        <w:p w14:paraId="56B8F8E4" w14:textId="77777777" w:rsidR="000D60E7" w:rsidRDefault="000D60E7"/>
        <w:p w14:paraId="11313313" w14:textId="77777777" w:rsidR="000D60E7" w:rsidRDefault="000D60E7"/>
      </w:tc>
    </w:tr>
  </w:tbl>
  <w:p w14:paraId="1E60FB72" w14:textId="77777777" w:rsidR="000D60E7" w:rsidRDefault="000D60E7">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CF2EB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42EFC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FF8C7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F7221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A9612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4E645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39EDE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FE004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8ACD1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360C7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7971B2"/>
    <w:multiLevelType w:val="multilevel"/>
    <w:tmpl w:val="EC8A263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18"/>
        </w:tabs>
        <w:ind w:left="718" w:hanging="576"/>
      </w:pPr>
      <w:rPr>
        <w:rFonts w:ascii="Helvetica" w:hAnsi="Helvetica"/>
        <w:color w:val="auto"/>
      </w:rPr>
    </w:lvl>
    <w:lvl w:ilvl="2">
      <w:start w:val="1"/>
      <w:numFmt w:val="decimal"/>
      <w:pStyle w:val="Heading3"/>
      <w:lvlText w:val="%1.%2.%3"/>
      <w:lvlJc w:val="left"/>
      <w:pPr>
        <w:tabs>
          <w:tab w:val="num" w:pos="1080"/>
        </w:tabs>
        <w:ind w:left="851" w:hanging="851"/>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23D66EB"/>
    <w:multiLevelType w:val="singleLevel"/>
    <w:tmpl w:val="CC960EEE"/>
    <w:lvl w:ilvl="0">
      <w:start w:val="1"/>
      <w:numFmt w:val="bullet"/>
      <w:pStyle w:val="ListBullet1"/>
      <w:lvlText w:val=""/>
      <w:lvlJc w:val="left"/>
      <w:pPr>
        <w:tabs>
          <w:tab w:val="num" w:pos="360"/>
        </w:tabs>
        <w:ind w:left="360" w:hanging="360"/>
      </w:pPr>
      <w:rPr>
        <w:rFonts w:ascii="Symbol" w:hAnsi="Symbol" w:hint="default"/>
      </w:rPr>
    </w:lvl>
  </w:abstractNum>
  <w:abstractNum w:abstractNumId="12" w15:restartNumberingAfterBreak="0">
    <w:nsid w:val="12F45D21"/>
    <w:multiLevelType w:val="hybridMultilevel"/>
    <w:tmpl w:val="D7EE6D76"/>
    <w:lvl w:ilvl="0" w:tplc="CB564204">
      <w:start w:val="1"/>
      <w:numFmt w:val="decimal"/>
      <w:pStyle w:val="ListNumber1"/>
      <w:lvlText w:val="%1."/>
      <w:lvlJc w:val="left"/>
      <w:pPr>
        <w:tabs>
          <w:tab w:val="num" w:pos="1211"/>
        </w:tabs>
        <w:ind w:left="1134" w:hanging="283"/>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C8135E7"/>
    <w:multiLevelType w:val="hybridMultilevel"/>
    <w:tmpl w:val="D3DC156A"/>
    <w:lvl w:ilvl="0" w:tplc="6FE646C8">
      <w:start w:val="1"/>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0E6CBA"/>
    <w:multiLevelType w:val="multilevel"/>
    <w:tmpl w:val="E1D09EE0"/>
    <w:lvl w:ilvl="0">
      <w:start w:val="1"/>
      <w:numFmt w:val="none"/>
      <w:lvlText w:val="A"/>
      <w:lvlJc w:val="left"/>
      <w:pPr>
        <w:tabs>
          <w:tab w:val="num" w:pos="851"/>
        </w:tabs>
        <w:ind w:left="851" w:hanging="851"/>
      </w:pPr>
    </w:lvl>
    <w:lvl w:ilvl="1">
      <w:start w:val="1"/>
      <w:numFmt w:val="decimal"/>
      <w:lvlRestart w:val="0"/>
      <w:lvlText w:val="%1.%2"/>
      <w:lvlJc w:val="left"/>
      <w:pPr>
        <w:tabs>
          <w:tab w:val="num" w:pos="864"/>
        </w:tabs>
        <w:ind w:left="864" w:hanging="864"/>
      </w:pPr>
      <w:rPr>
        <w:rFonts w:ascii="Arial" w:hAnsi="Arial"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08"/>
        </w:tabs>
        <w:ind w:left="1008" w:hanging="1008"/>
      </w:pPr>
    </w:lvl>
    <w:lvl w:ilvl="3">
      <w:start w:val="1"/>
      <w:numFmt w:val="decimal"/>
      <w:lvlText w:val="%1.%2.%3.%4"/>
      <w:lvlJc w:val="left"/>
      <w:pPr>
        <w:tabs>
          <w:tab w:val="num" w:pos="1152"/>
        </w:tabs>
        <w:ind w:left="1152" w:hanging="1152"/>
      </w:pPr>
    </w:lvl>
    <w:lvl w:ilvl="4">
      <w:start w:val="1"/>
      <w:numFmt w:val="decimal"/>
      <w:lvlText w:val="%1.%2.%3.%4.%5"/>
      <w:lvlJc w:val="left"/>
      <w:pPr>
        <w:tabs>
          <w:tab w:val="num" w:pos="1296"/>
        </w:tabs>
        <w:ind w:left="1296" w:hanging="1296"/>
      </w:pPr>
    </w:lvl>
    <w:lvl w:ilvl="5">
      <w:start w:val="1"/>
      <w:numFmt w:val="upperLetter"/>
      <w:lvlText w:val="Appendix %6"/>
      <w:lvlJc w:val="left"/>
      <w:pPr>
        <w:tabs>
          <w:tab w:val="num" w:pos="2880"/>
        </w:tabs>
        <w:ind w:left="720" w:hanging="720"/>
      </w:pPr>
    </w:lvl>
    <w:lvl w:ilvl="6">
      <w:start w:val="1"/>
      <w:numFmt w:val="upperLetter"/>
      <w:lvlRestart w:val="0"/>
      <w:lvlText w:val="%7"/>
      <w:lvlJc w:val="left"/>
      <w:pPr>
        <w:tabs>
          <w:tab w:val="num" w:pos="851"/>
        </w:tabs>
        <w:ind w:left="851" w:hanging="851"/>
      </w:pPr>
    </w:lvl>
    <w:lvl w:ilvl="7">
      <w:start w:val="1"/>
      <w:numFmt w:val="decimal"/>
      <w:pStyle w:val="Heading8"/>
      <w:lvlText w:val="%7.%8"/>
      <w:lvlJc w:val="left"/>
      <w:pPr>
        <w:tabs>
          <w:tab w:val="num" w:pos="851"/>
        </w:tabs>
        <w:ind w:left="851" w:hanging="851"/>
      </w:pPr>
    </w:lvl>
    <w:lvl w:ilvl="8">
      <w:start w:val="1"/>
      <w:numFmt w:val="decimal"/>
      <w:lvlText w:val="A.%9.%8"/>
      <w:lvlJc w:val="left"/>
      <w:pPr>
        <w:tabs>
          <w:tab w:val="num" w:pos="1080"/>
        </w:tabs>
        <w:ind w:left="851" w:hanging="851"/>
      </w:pPr>
    </w:lvl>
  </w:abstractNum>
  <w:abstractNum w:abstractNumId="15" w15:restartNumberingAfterBreak="0">
    <w:nsid w:val="23216544"/>
    <w:multiLevelType w:val="hybridMultilevel"/>
    <w:tmpl w:val="7EC861F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6" w15:restartNumberingAfterBreak="0">
    <w:nsid w:val="348458D0"/>
    <w:multiLevelType w:val="hybridMultilevel"/>
    <w:tmpl w:val="B5446460"/>
    <w:lvl w:ilvl="0" w:tplc="2C24DAE8">
      <w:start w:val="1"/>
      <w:numFmt w:val="bullet"/>
      <w:pStyle w:val="ListBullet21"/>
      <w:lvlText w:val=""/>
      <w:lvlJc w:val="left"/>
      <w:pPr>
        <w:tabs>
          <w:tab w:val="num" w:pos="3196"/>
        </w:tabs>
        <w:ind w:left="3196"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17" w15:restartNumberingAfterBreak="0">
    <w:nsid w:val="422F5A05"/>
    <w:multiLevelType w:val="multilevel"/>
    <w:tmpl w:val="C586202A"/>
    <w:lvl w:ilvl="0">
      <w:start w:val="1"/>
      <w:numFmt w:val="none"/>
      <w:lvlText w:val="A"/>
      <w:lvlJc w:val="left"/>
      <w:pPr>
        <w:tabs>
          <w:tab w:val="num" w:pos="851"/>
        </w:tabs>
        <w:ind w:left="851" w:hanging="851"/>
      </w:pPr>
    </w:lvl>
    <w:lvl w:ilvl="1">
      <w:start w:val="1"/>
      <w:numFmt w:val="decimal"/>
      <w:lvlRestart w:val="0"/>
      <w:lvlText w:val="%1.%2"/>
      <w:lvlJc w:val="left"/>
      <w:pPr>
        <w:tabs>
          <w:tab w:val="num" w:pos="864"/>
        </w:tabs>
        <w:ind w:left="864" w:hanging="864"/>
      </w:pPr>
      <w:rPr>
        <w:rFonts w:ascii="Arial" w:hAnsi="Arial"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08"/>
        </w:tabs>
        <w:ind w:left="1008" w:hanging="1008"/>
      </w:pPr>
    </w:lvl>
    <w:lvl w:ilvl="3">
      <w:start w:val="1"/>
      <w:numFmt w:val="decimal"/>
      <w:lvlText w:val="%1.%2.%3.%4"/>
      <w:lvlJc w:val="left"/>
      <w:pPr>
        <w:tabs>
          <w:tab w:val="num" w:pos="1152"/>
        </w:tabs>
        <w:ind w:left="1152" w:hanging="1152"/>
      </w:pPr>
    </w:lvl>
    <w:lvl w:ilvl="4">
      <w:start w:val="1"/>
      <w:numFmt w:val="decimal"/>
      <w:lvlText w:val="%1.%2.%3.%4.%5"/>
      <w:lvlJc w:val="left"/>
      <w:pPr>
        <w:tabs>
          <w:tab w:val="num" w:pos="1296"/>
        </w:tabs>
        <w:ind w:left="1296" w:hanging="1296"/>
      </w:pPr>
    </w:lvl>
    <w:lvl w:ilvl="5">
      <w:start w:val="1"/>
      <w:numFmt w:val="upperLetter"/>
      <w:lvlText w:val="Appendix %6"/>
      <w:lvlJc w:val="left"/>
      <w:pPr>
        <w:tabs>
          <w:tab w:val="num" w:pos="2880"/>
        </w:tabs>
        <w:ind w:left="720" w:hanging="720"/>
      </w:pPr>
    </w:lvl>
    <w:lvl w:ilvl="6">
      <w:start w:val="1"/>
      <w:numFmt w:val="upperLetter"/>
      <w:lvlRestart w:val="0"/>
      <w:lvlText w:val="%7"/>
      <w:lvlJc w:val="left"/>
      <w:pPr>
        <w:tabs>
          <w:tab w:val="num" w:pos="851"/>
        </w:tabs>
        <w:ind w:left="851" w:hanging="851"/>
      </w:pPr>
    </w:lvl>
    <w:lvl w:ilvl="7">
      <w:start w:val="1"/>
      <w:numFmt w:val="decimal"/>
      <w:lvlText w:val="%7.%8"/>
      <w:lvlJc w:val="left"/>
      <w:pPr>
        <w:tabs>
          <w:tab w:val="num" w:pos="851"/>
        </w:tabs>
        <w:ind w:left="851" w:hanging="851"/>
      </w:pPr>
    </w:lvl>
    <w:lvl w:ilvl="8">
      <w:start w:val="1"/>
      <w:numFmt w:val="decimal"/>
      <w:pStyle w:val="Heading9"/>
      <w:lvlText w:val="%7.%8.%9"/>
      <w:lvlJc w:val="left"/>
      <w:pPr>
        <w:tabs>
          <w:tab w:val="num" w:pos="1080"/>
        </w:tabs>
        <w:ind w:left="851" w:hanging="851"/>
      </w:pPr>
    </w:lvl>
  </w:abstractNum>
  <w:abstractNum w:abstractNumId="18" w15:restartNumberingAfterBreak="0">
    <w:nsid w:val="4BE0238E"/>
    <w:multiLevelType w:val="multilevel"/>
    <w:tmpl w:val="6368E8C4"/>
    <w:lvl w:ilvl="0">
      <w:start w:val="1"/>
      <w:numFmt w:val="none"/>
      <w:lvlText w:val="A"/>
      <w:lvlJc w:val="left"/>
      <w:pPr>
        <w:tabs>
          <w:tab w:val="num" w:pos="851"/>
        </w:tabs>
        <w:ind w:left="851" w:hanging="851"/>
      </w:pPr>
    </w:lvl>
    <w:lvl w:ilvl="1">
      <w:start w:val="1"/>
      <w:numFmt w:val="decimal"/>
      <w:lvlRestart w:val="0"/>
      <w:lvlText w:val="%1.%2"/>
      <w:lvlJc w:val="left"/>
      <w:pPr>
        <w:tabs>
          <w:tab w:val="num" w:pos="864"/>
        </w:tabs>
        <w:ind w:left="864" w:hanging="864"/>
      </w:pPr>
      <w:rPr>
        <w:rFonts w:ascii="Arial" w:hAnsi="Arial"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008"/>
        </w:tabs>
        <w:ind w:left="1008" w:hanging="1008"/>
      </w:pPr>
    </w:lvl>
    <w:lvl w:ilvl="3">
      <w:start w:val="1"/>
      <w:numFmt w:val="decimal"/>
      <w:lvlText w:val="%1.%2.%3.%4"/>
      <w:lvlJc w:val="left"/>
      <w:pPr>
        <w:tabs>
          <w:tab w:val="num" w:pos="1152"/>
        </w:tabs>
        <w:ind w:left="1152" w:hanging="1152"/>
      </w:pPr>
    </w:lvl>
    <w:lvl w:ilvl="4">
      <w:start w:val="1"/>
      <w:numFmt w:val="decimal"/>
      <w:lvlText w:val="%1.%2.%3.%4.%5"/>
      <w:lvlJc w:val="left"/>
      <w:pPr>
        <w:tabs>
          <w:tab w:val="num" w:pos="1296"/>
        </w:tabs>
        <w:ind w:left="1296" w:hanging="1296"/>
      </w:pPr>
    </w:lvl>
    <w:lvl w:ilvl="5">
      <w:start w:val="1"/>
      <w:numFmt w:val="upperLetter"/>
      <w:lvlText w:val="Appendix %6"/>
      <w:lvlJc w:val="left"/>
      <w:pPr>
        <w:tabs>
          <w:tab w:val="num" w:pos="2880"/>
        </w:tabs>
        <w:ind w:left="720" w:hanging="720"/>
      </w:pPr>
    </w:lvl>
    <w:lvl w:ilvl="6">
      <w:start w:val="1"/>
      <w:numFmt w:val="upperLetter"/>
      <w:lvlRestart w:val="0"/>
      <w:pStyle w:val="Heading7"/>
      <w:lvlText w:val="%7"/>
      <w:lvlJc w:val="left"/>
      <w:pPr>
        <w:tabs>
          <w:tab w:val="num" w:pos="851"/>
        </w:tabs>
        <w:ind w:left="851" w:hanging="851"/>
      </w:pPr>
    </w:lvl>
    <w:lvl w:ilvl="7">
      <w:start w:val="1"/>
      <w:numFmt w:val="decimal"/>
      <w:lvlText w:val="%7.%8"/>
      <w:lvlJc w:val="left"/>
      <w:pPr>
        <w:tabs>
          <w:tab w:val="num" w:pos="851"/>
        </w:tabs>
        <w:ind w:left="851" w:hanging="851"/>
      </w:pPr>
    </w:lvl>
    <w:lvl w:ilvl="8">
      <w:start w:val="1"/>
      <w:numFmt w:val="decimal"/>
      <w:lvlText w:val="A.%9.%8"/>
      <w:lvlJc w:val="left"/>
      <w:pPr>
        <w:tabs>
          <w:tab w:val="num" w:pos="1080"/>
        </w:tabs>
        <w:ind w:left="851" w:hanging="851"/>
      </w:pPr>
    </w:lvl>
  </w:abstractNum>
  <w:abstractNum w:abstractNumId="19" w15:restartNumberingAfterBreak="0">
    <w:nsid w:val="4D463F75"/>
    <w:multiLevelType w:val="hybridMultilevel"/>
    <w:tmpl w:val="403EE848"/>
    <w:lvl w:ilvl="0" w:tplc="F7565E8A">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D107CFD"/>
    <w:multiLevelType w:val="multilevel"/>
    <w:tmpl w:val="98DA7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1E36D5"/>
    <w:multiLevelType w:val="multilevel"/>
    <w:tmpl w:val="514C2B96"/>
    <w:lvl w:ilvl="0">
      <w:start w:val="1"/>
      <w:numFmt w:val="none"/>
      <w:pStyle w:val="Warning"/>
      <w:lvlText w:val="Warning:"/>
      <w:lvlJc w:val="left"/>
      <w:pPr>
        <w:tabs>
          <w:tab w:val="num" w:pos="1080"/>
        </w:tabs>
        <w:ind w:left="432" w:hanging="432"/>
      </w:pPr>
      <w:rPr>
        <w:rFonts w:ascii="Arial" w:hAnsi="Arial" w:hint="default"/>
        <w:b/>
        <w:i w:val="0"/>
        <w:sz w:val="2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upperLetter"/>
      <w:lvlText w:val="%6"/>
      <w:lvlJc w:val="left"/>
      <w:pPr>
        <w:tabs>
          <w:tab w:val="num" w:pos="1152"/>
        </w:tabs>
        <w:ind w:left="1152" w:hanging="1152"/>
      </w:pPr>
    </w:lvl>
    <w:lvl w:ilvl="6">
      <w:start w:val="1"/>
      <w:numFmt w:val="upperLetter"/>
      <w:lvlText w:val="Appendix %7"/>
      <w:lvlJc w:val="left"/>
      <w:pPr>
        <w:tabs>
          <w:tab w:val="num" w:pos="2160"/>
        </w:tabs>
        <w:ind w:left="1296" w:hanging="1296"/>
      </w:pPr>
      <w:rPr>
        <w:rFonts w:ascii="Arial" w:hAnsi="Arial" w:hint="default"/>
        <w:b/>
        <w:i w:val="0"/>
        <w:sz w:val="40"/>
      </w:rPr>
    </w:lvl>
    <w:lvl w:ilvl="7">
      <w:start w:val="1"/>
      <w:numFmt w:val="decimal"/>
      <w:lvlText w:val="%7.%8"/>
      <w:lvlJc w:val="left"/>
      <w:pPr>
        <w:tabs>
          <w:tab w:val="num" w:pos="1440"/>
        </w:tabs>
        <w:ind w:left="1440" w:hanging="1440"/>
      </w:pPr>
      <w:rPr>
        <w:rFonts w:ascii="Arial" w:hAnsi="Arial" w:hint="default"/>
        <w:b/>
        <w:i w:val="0"/>
        <w:sz w:val="36"/>
      </w:rPr>
    </w:lvl>
    <w:lvl w:ilvl="8">
      <w:start w:val="1"/>
      <w:numFmt w:val="decimal"/>
      <w:lvlText w:val="%7.%8.%9"/>
      <w:lvlJc w:val="left"/>
      <w:pPr>
        <w:tabs>
          <w:tab w:val="num" w:pos="1584"/>
        </w:tabs>
        <w:ind w:left="1584" w:hanging="1584"/>
      </w:pPr>
    </w:lvl>
  </w:abstractNum>
  <w:abstractNum w:abstractNumId="22" w15:restartNumberingAfterBreak="0">
    <w:nsid w:val="7A4A3830"/>
    <w:multiLevelType w:val="singleLevel"/>
    <w:tmpl w:val="915E55F4"/>
    <w:lvl w:ilvl="0">
      <w:start w:val="1"/>
      <w:numFmt w:val="none"/>
      <w:pStyle w:val="Note"/>
      <w:lvlText w:val="Note:"/>
      <w:lvlJc w:val="left"/>
      <w:pPr>
        <w:tabs>
          <w:tab w:val="num" w:pos="2357"/>
        </w:tabs>
        <w:ind w:left="1957" w:hanging="680"/>
      </w:pPr>
      <w:rPr>
        <w:b/>
        <w:i w:val="0"/>
      </w:rPr>
    </w:lvl>
  </w:abstractNum>
  <w:abstractNum w:abstractNumId="23" w15:restartNumberingAfterBreak="0">
    <w:nsid w:val="7CDD7E58"/>
    <w:multiLevelType w:val="hybridMultilevel"/>
    <w:tmpl w:val="E52206A2"/>
    <w:lvl w:ilvl="0" w:tplc="5CD24A86">
      <w:numFmt w:val="bullet"/>
      <w:lvlText w:val=""/>
      <w:lvlJc w:val="left"/>
      <w:pPr>
        <w:tabs>
          <w:tab w:val="num" w:pos="360"/>
        </w:tabs>
        <w:ind w:left="360" w:hanging="360"/>
      </w:pPr>
      <w:rPr>
        <w:rFonts w:ascii="Symbol" w:hAnsi="Symbol" w:hint="default"/>
      </w:rPr>
    </w:lvl>
    <w:lvl w:ilvl="1" w:tplc="8B34C684">
      <w:start w:val="1"/>
      <w:numFmt w:val="bullet"/>
      <w:lvlText w:val=""/>
      <w:lvlJc w:val="left"/>
      <w:pPr>
        <w:tabs>
          <w:tab w:val="num" w:pos="1440"/>
        </w:tabs>
        <w:ind w:left="1440" w:hanging="360"/>
      </w:pPr>
      <w:rPr>
        <w:rFonts w:ascii="Symbol" w:hAnsi="Symbol" w:hint="default"/>
        <w:color w:val="auto"/>
      </w:rPr>
    </w:lvl>
    <w:lvl w:ilvl="2" w:tplc="7DE679BA">
      <w:start w:val="1"/>
      <w:numFmt w:val="bullet"/>
      <w:lvlText w:val=""/>
      <w:lvlJc w:val="left"/>
      <w:pPr>
        <w:tabs>
          <w:tab w:val="num" w:pos="2160"/>
        </w:tabs>
        <w:ind w:left="2160" w:hanging="360"/>
      </w:pPr>
      <w:rPr>
        <w:rFonts w:ascii="Wingdings" w:hAnsi="Wingdings" w:hint="default"/>
      </w:rPr>
    </w:lvl>
    <w:lvl w:ilvl="3" w:tplc="4664FA64">
      <w:start w:val="1"/>
      <w:numFmt w:val="bullet"/>
      <w:lvlText w:val=""/>
      <w:lvlJc w:val="left"/>
      <w:pPr>
        <w:tabs>
          <w:tab w:val="num" w:pos="2880"/>
        </w:tabs>
        <w:ind w:left="2880" w:hanging="360"/>
      </w:pPr>
      <w:rPr>
        <w:rFonts w:ascii="Symbol" w:hAnsi="Symbol" w:hint="default"/>
      </w:rPr>
    </w:lvl>
    <w:lvl w:ilvl="4" w:tplc="9A788F36">
      <w:start w:val="1"/>
      <w:numFmt w:val="bullet"/>
      <w:lvlText w:val="o"/>
      <w:lvlJc w:val="left"/>
      <w:pPr>
        <w:tabs>
          <w:tab w:val="num" w:pos="3600"/>
        </w:tabs>
        <w:ind w:left="3600" w:hanging="360"/>
      </w:pPr>
      <w:rPr>
        <w:rFonts w:ascii="Courier New" w:hAnsi="Courier New" w:cs="Courier New" w:hint="default"/>
      </w:rPr>
    </w:lvl>
    <w:lvl w:ilvl="5" w:tplc="938CEC7E">
      <w:start w:val="1"/>
      <w:numFmt w:val="bullet"/>
      <w:lvlText w:val=""/>
      <w:lvlJc w:val="left"/>
      <w:pPr>
        <w:tabs>
          <w:tab w:val="num" w:pos="4320"/>
        </w:tabs>
        <w:ind w:left="4320" w:hanging="360"/>
      </w:pPr>
      <w:rPr>
        <w:rFonts w:ascii="Wingdings" w:hAnsi="Wingdings" w:hint="default"/>
      </w:rPr>
    </w:lvl>
    <w:lvl w:ilvl="6" w:tplc="6090CB4C">
      <w:start w:val="1"/>
      <w:numFmt w:val="bullet"/>
      <w:lvlText w:val=""/>
      <w:lvlJc w:val="left"/>
      <w:pPr>
        <w:tabs>
          <w:tab w:val="num" w:pos="5040"/>
        </w:tabs>
        <w:ind w:left="5040" w:hanging="360"/>
      </w:pPr>
      <w:rPr>
        <w:rFonts w:ascii="Symbol" w:hAnsi="Symbol" w:hint="default"/>
      </w:rPr>
    </w:lvl>
    <w:lvl w:ilvl="7" w:tplc="A74C9B72">
      <w:start w:val="1"/>
      <w:numFmt w:val="bullet"/>
      <w:lvlText w:val="o"/>
      <w:lvlJc w:val="left"/>
      <w:pPr>
        <w:tabs>
          <w:tab w:val="num" w:pos="5760"/>
        </w:tabs>
        <w:ind w:left="5760" w:hanging="360"/>
      </w:pPr>
      <w:rPr>
        <w:rFonts w:ascii="Courier New" w:hAnsi="Courier New" w:cs="Courier New" w:hint="default"/>
      </w:rPr>
    </w:lvl>
    <w:lvl w:ilvl="8" w:tplc="0D920B90">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31653B"/>
    <w:multiLevelType w:val="multilevel"/>
    <w:tmpl w:val="38E4F956"/>
    <w:lvl w:ilvl="0">
      <w:start w:val="1"/>
      <w:numFmt w:val="upperLetter"/>
      <w:pStyle w:val="Append1"/>
      <w:lvlText w:val="%1"/>
      <w:lvlJc w:val="left"/>
      <w:pPr>
        <w:tabs>
          <w:tab w:val="num" w:pos="851"/>
        </w:tabs>
        <w:ind w:left="0" w:firstLine="0"/>
      </w:pPr>
      <w:rPr>
        <w:rFonts w:hint="default"/>
      </w:rPr>
    </w:lvl>
    <w:lvl w:ilvl="1">
      <w:start w:val="1"/>
      <w:numFmt w:val="decimal"/>
      <w:pStyle w:val="Append2"/>
      <w:lvlText w:val="%1.%2"/>
      <w:lvlJc w:val="left"/>
      <w:pPr>
        <w:tabs>
          <w:tab w:val="num" w:pos="851"/>
        </w:tabs>
        <w:ind w:left="851" w:hanging="851"/>
      </w:pPr>
      <w:rPr>
        <w:rFonts w:hint="default"/>
      </w:rPr>
    </w:lvl>
    <w:lvl w:ilvl="2">
      <w:start w:val="1"/>
      <w:numFmt w:val="decimal"/>
      <w:pStyle w:val="Append3"/>
      <w:lvlText w:val="%1.%2.%3"/>
      <w:lvlJc w:val="left"/>
      <w:pPr>
        <w:tabs>
          <w:tab w:val="num" w:pos="851"/>
        </w:tabs>
        <w:ind w:left="851" w:hanging="851"/>
      </w:pPr>
      <w:rPr>
        <w:rFonts w:hint="default"/>
      </w:rPr>
    </w:lvl>
    <w:lvl w:ilvl="3">
      <w:start w:val="1"/>
      <w:numFmt w:val="decimal"/>
      <w:pStyle w:val="Append4"/>
      <w:lvlText w:val="%1.%2.%3.%4"/>
      <w:lvlJc w:val="left"/>
      <w:pPr>
        <w:tabs>
          <w:tab w:val="num" w:pos="1440"/>
        </w:tabs>
        <w:ind w:left="851" w:hanging="851"/>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22"/>
  </w:num>
  <w:num w:numId="2">
    <w:abstractNumId w:val="11"/>
  </w:num>
  <w:num w:numId="3">
    <w:abstractNumId w:val="21"/>
  </w:num>
  <w:num w:numId="4">
    <w:abstractNumId w:val="18"/>
  </w:num>
  <w:num w:numId="5">
    <w:abstractNumId w:val="14"/>
  </w:num>
  <w:num w:numId="6">
    <w:abstractNumId w:val="17"/>
  </w:num>
  <w:num w:numId="7">
    <w:abstractNumId w:val="16"/>
  </w:num>
  <w:num w:numId="8">
    <w:abstractNumId w:val="12"/>
  </w:num>
  <w:num w:numId="9">
    <w:abstractNumId w:val="10"/>
  </w:num>
  <w:num w:numId="10">
    <w:abstractNumId w:val="24"/>
  </w:num>
  <w:num w:numId="11">
    <w:abstractNumId w:val="9"/>
  </w:num>
  <w:num w:numId="12">
    <w:abstractNumId w:val="15"/>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20"/>
  </w:num>
  <w:num w:numId="25">
    <w:abstractNumId w:val="19"/>
  </w:num>
  <w:num w:numId="26">
    <w:abstractNumId w:val="13"/>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TTRE Jacques">
    <w15:presenceInfo w15:providerId="AD" w15:userId="S-1-5-21-1757981266-1645522239-839522115-66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en-GB" w:vendorID="8" w:dllVersion="513" w:checkStyle="1"/>
  <w:activeWritingStyle w:appName="MSWord" w:lang="en-US" w:vendorID="8" w:dllVersion="513"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81"/>
    <w:rsid w:val="000017F3"/>
    <w:rsid w:val="000024B4"/>
    <w:rsid w:val="00003412"/>
    <w:rsid w:val="000035C5"/>
    <w:rsid w:val="00003EB6"/>
    <w:rsid w:val="00003F68"/>
    <w:rsid w:val="000043D0"/>
    <w:rsid w:val="00004852"/>
    <w:rsid w:val="00005ECC"/>
    <w:rsid w:val="00006510"/>
    <w:rsid w:val="000072EC"/>
    <w:rsid w:val="0000743B"/>
    <w:rsid w:val="0001003B"/>
    <w:rsid w:val="0001254B"/>
    <w:rsid w:val="00012BA5"/>
    <w:rsid w:val="000135C8"/>
    <w:rsid w:val="00013A56"/>
    <w:rsid w:val="000149D7"/>
    <w:rsid w:val="000154FF"/>
    <w:rsid w:val="00017166"/>
    <w:rsid w:val="00022D1C"/>
    <w:rsid w:val="0002396F"/>
    <w:rsid w:val="00025E21"/>
    <w:rsid w:val="0002621A"/>
    <w:rsid w:val="00027E79"/>
    <w:rsid w:val="00031E7B"/>
    <w:rsid w:val="00033CC2"/>
    <w:rsid w:val="00035C31"/>
    <w:rsid w:val="00035D05"/>
    <w:rsid w:val="00035E2F"/>
    <w:rsid w:val="000366B6"/>
    <w:rsid w:val="00037340"/>
    <w:rsid w:val="000413A2"/>
    <w:rsid w:val="000421AA"/>
    <w:rsid w:val="0004228E"/>
    <w:rsid w:val="0004340C"/>
    <w:rsid w:val="0004390E"/>
    <w:rsid w:val="000456C9"/>
    <w:rsid w:val="00045E4A"/>
    <w:rsid w:val="00047201"/>
    <w:rsid w:val="00047350"/>
    <w:rsid w:val="00047BB8"/>
    <w:rsid w:val="000528DD"/>
    <w:rsid w:val="00053B0D"/>
    <w:rsid w:val="00054709"/>
    <w:rsid w:val="0005476A"/>
    <w:rsid w:val="00055261"/>
    <w:rsid w:val="00060610"/>
    <w:rsid w:val="00061D7D"/>
    <w:rsid w:val="00062F04"/>
    <w:rsid w:val="00065AB4"/>
    <w:rsid w:val="00067808"/>
    <w:rsid w:val="00067EC2"/>
    <w:rsid w:val="0007042D"/>
    <w:rsid w:val="00070F74"/>
    <w:rsid w:val="00072A35"/>
    <w:rsid w:val="00073244"/>
    <w:rsid w:val="000733CA"/>
    <w:rsid w:val="00073CF6"/>
    <w:rsid w:val="000747CB"/>
    <w:rsid w:val="00076EB6"/>
    <w:rsid w:val="00080387"/>
    <w:rsid w:val="000808F4"/>
    <w:rsid w:val="00082107"/>
    <w:rsid w:val="00083E0A"/>
    <w:rsid w:val="0008443D"/>
    <w:rsid w:val="00085A2F"/>
    <w:rsid w:val="0008791E"/>
    <w:rsid w:val="00087EB9"/>
    <w:rsid w:val="0009056C"/>
    <w:rsid w:val="00091FBD"/>
    <w:rsid w:val="000922B4"/>
    <w:rsid w:val="00092BA3"/>
    <w:rsid w:val="00095147"/>
    <w:rsid w:val="00095A83"/>
    <w:rsid w:val="000965B7"/>
    <w:rsid w:val="000A0ADC"/>
    <w:rsid w:val="000A105B"/>
    <w:rsid w:val="000A1E5E"/>
    <w:rsid w:val="000A224F"/>
    <w:rsid w:val="000A2D73"/>
    <w:rsid w:val="000A3CB8"/>
    <w:rsid w:val="000A3E68"/>
    <w:rsid w:val="000A424E"/>
    <w:rsid w:val="000A50D9"/>
    <w:rsid w:val="000A56E0"/>
    <w:rsid w:val="000A6484"/>
    <w:rsid w:val="000B0BF2"/>
    <w:rsid w:val="000B2122"/>
    <w:rsid w:val="000B301B"/>
    <w:rsid w:val="000B306A"/>
    <w:rsid w:val="000B39EB"/>
    <w:rsid w:val="000B53D2"/>
    <w:rsid w:val="000B5E54"/>
    <w:rsid w:val="000B67E4"/>
    <w:rsid w:val="000B6B68"/>
    <w:rsid w:val="000B733D"/>
    <w:rsid w:val="000B7D69"/>
    <w:rsid w:val="000C030D"/>
    <w:rsid w:val="000C0A22"/>
    <w:rsid w:val="000C126A"/>
    <w:rsid w:val="000C1437"/>
    <w:rsid w:val="000C26A9"/>
    <w:rsid w:val="000C2780"/>
    <w:rsid w:val="000C3AC5"/>
    <w:rsid w:val="000C42ED"/>
    <w:rsid w:val="000C4D1C"/>
    <w:rsid w:val="000C62AF"/>
    <w:rsid w:val="000C6957"/>
    <w:rsid w:val="000D099B"/>
    <w:rsid w:val="000D1017"/>
    <w:rsid w:val="000D11A3"/>
    <w:rsid w:val="000D16A3"/>
    <w:rsid w:val="000D23D0"/>
    <w:rsid w:val="000D2E2D"/>
    <w:rsid w:val="000D3C69"/>
    <w:rsid w:val="000D56E5"/>
    <w:rsid w:val="000D60E7"/>
    <w:rsid w:val="000D69EA"/>
    <w:rsid w:val="000D707E"/>
    <w:rsid w:val="000D747C"/>
    <w:rsid w:val="000E085E"/>
    <w:rsid w:val="000E088C"/>
    <w:rsid w:val="000E1E4C"/>
    <w:rsid w:val="000E2B1A"/>
    <w:rsid w:val="000E4776"/>
    <w:rsid w:val="000E5EFC"/>
    <w:rsid w:val="000E66A8"/>
    <w:rsid w:val="000E6BC9"/>
    <w:rsid w:val="000E71FC"/>
    <w:rsid w:val="000F0557"/>
    <w:rsid w:val="000F370C"/>
    <w:rsid w:val="000F4669"/>
    <w:rsid w:val="000F651E"/>
    <w:rsid w:val="000F6BB8"/>
    <w:rsid w:val="0010029A"/>
    <w:rsid w:val="00100757"/>
    <w:rsid w:val="001057FA"/>
    <w:rsid w:val="001109F2"/>
    <w:rsid w:val="00111F54"/>
    <w:rsid w:val="00114AF6"/>
    <w:rsid w:val="00114B51"/>
    <w:rsid w:val="001164F7"/>
    <w:rsid w:val="001165BF"/>
    <w:rsid w:val="001167CB"/>
    <w:rsid w:val="001169C0"/>
    <w:rsid w:val="00116E01"/>
    <w:rsid w:val="0011770D"/>
    <w:rsid w:val="001245AA"/>
    <w:rsid w:val="0012543F"/>
    <w:rsid w:val="00130175"/>
    <w:rsid w:val="0013044A"/>
    <w:rsid w:val="00130FE0"/>
    <w:rsid w:val="001327E6"/>
    <w:rsid w:val="00132A30"/>
    <w:rsid w:val="00133620"/>
    <w:rsid w:val="00135A6E"/>
    <w:rsid w:val="00137577"/>
    <w:rsid w:val="001375A8"/>
    <w:rsid w:val="00142919"/>
    <w:rsid w:val="001435B7"/>
    <w:rsid w:val="00146BB3"/>
    <w:rsid w:val="00150644"/>
    <w:rsid w:val="00152C4B"/>
    <w:rsid w:val="0015573D"/>
    <w:rsid w:val="001558AA"/>
    <w:rsid w:val="00155E6D"/>
    <w:rsid w:val="00157AE2"/>
    <w:rsid w:val="0016098A"/>
    <w:rsid w:val="00161E45"/>
    <w:rsid w:val="00163AD8"/>
    <w:rsid w:val="00164506"/>
    <w:rsid w:val="0016506C"/>
    <w:rsid w:val="0016627A"/>
    <w:rsid w:val="00166813"/>
    <w:rsid w:val="00170E01"/>
    <w:rsid w:val="0017250D"/>
    <w:rsid w:val="00173066"/>
    <w:rsid w:val="00173F9E"/>
    <w:rsid w:val="00175E88"/>
    <w:rsid w:val="001762F8"/>
    <w:rsid w:val="001768A1"/>
    <w:rsid w:val="0018425A"/>
    <w:rsid w:val="00184F58"/>
    <w:rsid w:val="00185D5E"/>
    <w:rsid w:val="00185D76"/>
    <w:rsid w:val="00186968"/>
    <w:rsid w:val="00191972"/>
    <w:rsid w:val="0019229B"/>
    <w:rsid w:val="00193069"/>
    <w:rsid w:val="00193AFA"/>
    <w:rsid w:val="001A0262"/>
    <w:rsid w:val="001A03D4"/>
    <w:rsid w:val="001A1E7C"/>
    <w:rsid w:val="001A2427"/>
    <w:rsid w:val="001A4669"/>
    <w:rsid w:val="001A51AC"/>
    <w:rsid w:val="001A6A0A"/>
    <w:rsid w:val="001B0214"/>
    <w:rsid w:val="001B1CE4"/>
    <w:rsid w:val="001B1D92"/>
    <w:rsid w:val="001B1E9D"/>
    <w:rsid w:val="001B2D64"/>
    <w:rsid w:val="001B5365"/>
    <w:rsid w:val="001B53CF"/>
    <w:rsid w:val="001B7E7C"/>
    <w:rsid w:val="001C0ED6"/>
    <w:rsid w:val="001C0F5A"/>
    <w:rsid w:val="001C131C"/>
    <w:rsid w:val="001C19C8"/>
    <w:rsid w:val="001C29AF"/>
    <w:rsid w:val="001C2CD5"/>
    <w:rsid w:val="001C43CA"/>
    <w:rsid w:val="001C54A7"/>
    <w:rsid w:val="001C62BB"/>
    <w:rsid w:val="001D320B"/>
    <w:rsid w:val="001D379B"/>
    <w:rsid w:val="001D5B76"/>
    <w:rsid w:val="001D7A37"/>
    <w:rsid w:val="001E0CBC"/>
    <w:rsid w:val="001E212E"/>
    <w:rsid w:val="001E4B4E"/>
    <w:rsid w:val="001E6959"/>
    <w:rsid w:val="001E6973"/>
    <w:rsid w:val="001E7B92"/>
    <w:rsid w:val="001F1769"/>
    <w:rsid w:val="001F283B"/>
    <w:rsid w:val="001F5C06"/>
    <w:rsid w:val="001F5EB5"/>
    <w:rsid w:val="001F6828"/>
    <w:rsid w:val="001F7588"/>
    <w:rsid w:val="001F75AA"/>
    <w:rsid w:val="00204288"/>
    <w:rsid w:val="00204DAA"/>
    <w:rsid w:val="00205D5B"/>
    <w:rsid w:val="002110F3"/>
    <w:rsid w:val="002112CC"/>
    <w:rsid w:val="00211C1E"/>
    <w:rsid w:val="0021263C"/>
    <w:rsid w:val="00212BF2"/>
    <w:rsid w:val="00213115"/>
    <w:rsid w:val="00213FE3"/>
    <w:rsid w:val="002156F7"/>
    <w:rsid w:val="00215C53"/>
    <w:rsid w:val="002162BF"/>
    <w:rsid w:val="002167D7"/>
    <w:rsid w:val="0022281B"/>
    <w:rsid w:val="00222BDB"/>
    <w:rsid w:val="002230CF"/>
    <w:rsid w:val="00223142"/>
    <w:rsid w:val="002237CA"/>
    <w:rsid w:val="00224E3B"/>
    <w:rsid w:val="00230C52"/>
    <w:rsid w:val="00231446"/>
    <w:rsid w:val="002319D5"/>
    <w:rsid w:val="00232E86"/>
    <w:rsid w:val="00233508"/>
    <w:rsid w:val="002349D7"/>
    <w:rsid w:val="00234DD1"/>
    <w:rsid w:val="00235532"/>
    <w:rsid w:val="002369C5"/>
    <w:rsid w:val="00236A0E"/>
    <w:rsid w:val="0024013A"/>
    <w:rsid w:val="00240F24"/>
    <w:rsid w:val="0024334E"/>
    <w:rsid w:val="002439C3"/>
    <w:rsid w:val="002442FD"/>
    <w:rsid w:val="00245CEA"/>
    <w:rsid w:val="00251B35"/>
    <w:rsid w:val="002533FD"/>
    <w:rsid w:val="002538C9"/>
    <w:rsid w:val="00254555"/>
    <w:rsid w:val="0025514A"/>
    <w:rsid w:val="002564FE"/>
    <w:rsid w:val="0025735E"/>
    <w:rsid w:val="00257391"/>
    <w:rsid w:val="00260691"/>
    <w:rsid w:val="00260744"/>
    <w:rsid w:val="002619FE"/>
    <w:rsid w:val="00262195"/>
    <w:rsid w:val="00264E3A"/>
    <w:rsid w:val="00265875"/>
    <w:rsid w:val="00266148"/>
    <w:rsid w:val="00267D90"/>
    <w:rsid w:val="002721F9"/>
    <w:rsid w:val="00272466"/>
    <w:rsid w:val="00272B82"/>
    <w:rsid w:val="002745C9"/>
    <w:rsid w:val="00274BD7"/>
    <w:rsid w:val="002755DA"/>
    <w:rsid w:val="00276AD3"/>
    <w:rsid w:val="00276B3C"/>
    <w:rsid w:val="002770F9"/>
    <w:rsid w:val="00280CFA"/>
    <w:rsid w:val="00280FEC"/>
    <w:rsid w:val="00282886"/>
    <w:rsid w:val="00282DD6"/>
    <w:rsid w:val="00282E7A"/>
    <w:rsid w:val="00283E0B"/>
    <w:rsid w:val="00287839"/>
    <w:rsid w:val="00291645"/>
    <w:rsid w:val="0029169E"/>
    <w:rsid w:val="00293B0B"/>
    <w:rsid w:val="002948CD"/>
    <w:rsid w:val="00294E50"/>
    <w:rsid w:val="002A1018"/>
    <w:rsid w:val="002A31DE"/>
    <w:rsid w:val="002A34AB"/>
    <w:rsid w:val="002A4881"/>
    <w:rsid w:val="002A4B75"/>
    <w:rsid w:val="002A7B69"/>
    <w:rsid w:val="002B018C"/>
    <w:rsid w:val="002B03F1"/>
    <w:rsid w:val="002B0880"/>
    <w:rsid w:val="002B0CDA"/>
    <w:rsid w:val="002B292C"/>
    <w:rsid w:val="002B3422"/>
    <w:rsid w:val="002B3E3B"/>
    <w:rsid w:val="002B3F4D"/>
    <w:rsid w:val="002B5057"/>
    <w:rsid w:val="002B5274"/>
    <w:rsid w:val="002B5A70"/>
    <w:rsid w:val="002B5FE2"/>
    <w:rsid w:val="002B70C4"/>
    <w:rsid w:val="002C15DD"/>
    <w:rsid w:val="002C1660"/>
    <w:rsid w:val="002C1BB7"/>
    <w:rsid w:val="002C30DD"/>
    <w:rsid w:val="002C3225"/>
    <w:rsid w:val="002C40EF"/>
    <w:rsid w:val="002C5A3B"/>
    <w:rsid w:val="002C5FCE"/>
    <w:rsid w:val="002C7974"/>
    <w:rsid w:val="002C7AD5"/>
    <w:rsid w:val="002D0F6E"/>
    <w:rsid w:val="002D1720"/>
    <w:rsid w:val="002D26E3"/>
    <w:rsid w:val="002D2A5A"/>
    <w:rsid w:val="002D314E"/>
    <w:rsid w:val="002D4EC8"/>
    <w:rsid w:val="002D657B"/>
    <w:rsid w:val="002D7E84"/>
    <w:rsid w:val="002E04A4"/>
    <w:rsid w:val="002E09D4"/>
    <w:rsid w:val="002E182C"/>
    <w:rsid w:val="002E1FBF"/>
    <w:rsid w:val="002E30D3"/>
    <w:rsid w:val="002E429D"/>
    <w:rsid w:val="002E704C"/>
    <w:rsid w:val="002E7475"/>
    <w:rsid w:val="002E7BAF"/>
    <w:rsid w:val="002E7C1E"/>
    <w:rsid w:val="002E7D96"/>
    <w:rsid w:val="002E7EE0"/>
    <w:rsid w:val="002F0E61"/>
    <w:rsid w:val="002F1FF3"/>
    <w:rsid w:val="002F2D4F"/>
    <w:rsid w:val="002F2E87"/>
    <w:rsid w:val="002F5546"/>
    <w:rsid w:val="002F5B22"/>
    <w:rsid w:val="002F6149"/>
    <w:rsid w:val="002F79E6"/>
    <w:rsid w:val="00300208"/>
    <w:rsid w:val="003017FA"/>
    <w:rsid w:val="003028CA"/>
    <w:rsid w:val="00303366"/>
    <w:rsid w:val="00304372"/>
    <w:rsid w:val="0030501E"/>
    <w:rsid w:val="00305057"/>
    <w:rsid w:val="003068CA"/>
    <w:rsid w:val="003073F3"/>
    <w:rsid w:val="00307CD5"/>
    <w:rsid w:val="00310A59"/>
    <w:rsid w:val="00311237"/>
    <w:rsid w:val="003135A8"/>
    <w:rsid w:val="0031581B"/>
    <w:rsid w:val="00316141"/>
    <w:rsid w:val="003163C6"/>
    <w:rsid w:val="00316A26"/>
    <w:rsid w:val="00321F65"/>
    <w:rsid w:val="0032213E"/>
    <w:rsid w:val="00322C56"/>
    <w:rsid w:val="00323D48"/>
    <w:rsid w:val="00323EDA"/>
    <w:rsid w:val="003264E9"/>
    <w:rsid w:val="00326FA4"/>
    <w:rsid w:val="00330356"/>
    <w:rsid w:val="00330A5C"/>
    <w:rsid w:val="00333163"/>
    <w:rsid w:val="003331CF"/>
    <w:rsid w:val="003348AA"/>
    <w:rsid w:val="00336458"/>
    <w:rsid w:val="00337AC6"/>
    <w:rsid w:val="00340808"/>
    <w:rsid w:val="00340886"/>
    <w:rsid w:val="00340D12"/>
    <w:rsid w:val="00341A5C"/>
    <w:rsid w:val="00342FBC"/>
    <w:rsid w:val="003437ED"/>
    <w:rsid w:val="003438A5"/>
    <w:rsid w:val="00346184"/>
    <w:rsid w:val="003469ED"/>
    <w:rsid w:val="00346F77"/>
    <w:rsid w:val="00350B06"/>
    <w:rsid w:val="003515B4"/>
    <w:rsid w:val="00351C15"/>
    <w:rsid w:val="0035445F"/>
    <w:rsid w:val="00354F2F"/>
    <w:rsid w:val="0035758A"/>
    <w:rsid w:val="0035766C"/>
    <w:rsid w:val="00357713"/>
    <w:rsid w:val="0036012C"/>
    <w:rsid w:val="003608EB"/>
    <w:rsid w:val="003626DB"/>
    <w:rsid w:val="00363C5B"/>
    <w:rsid w:val="00363DC8"/>
    <w:rsid w:val="00364AF5"/>
    <w:rsid w:val="00365370"/>
    <w:rsid w:val="00366BF7"/>
    <w:rsid w:val="00370129"/>
    <w:rsid w:val="0037021B"/>
    <w:rsid w:val="00370C74"/>
    <w:rsid w:val="0037164C"/>
    <w:rsid w:val="00371CFA"/>
    <w:rsid w:val="00373776"/>
    <w:rsid w:val="00373A50"/>
    <w:rsid w:val="00375DA1"/>
    <w:rsid w:val="00376097"/>
    <w:rsid w:val="00376CD6"/>
    <w:rsid w:val="003771C7"/>
    <w:rsid w:val="00382C7E"/>
    <w:rsid w:val="00384D54"/>
    <w:rsid w:val="00385694"/>
    <w:rsid w:val="0038790D"/>
    <w:rsid w:val="00390BB4"/>
    <w:rsid w:val="00391056"/>
    <w:rsid w:val="0039222E"/>
    <w:rsid w:val="00394A73"/>
    <w:rsid w:val="00395591"/>
    <w:rsid w:val="0039570E"/>
    <w:rsid w:val="00395DBA"/>
    <w:rsid w:val="00396490"/>
    <w:rsid w:val="003A2F2E"/>
    <w:rsid w:val="003A33C2"/>
    <w:rsid w:val="003A37CE"/>
    <w:rsid w:val="003A5A2B"/>
    <w:rsid w:val="003A7B23"/>
    <w:rsid w:val="003B18DE"/>
    <w:rsid w:val="003B2CBB"/>
    <w:rsid w:val="003B2DBD"/>
    <w:rsid w:val="003B474F"/>
    <w:rsid w:val="003B5936"/>
    <w:rsid w:val="003B5C1C"/>
    <w:rsid w:val="003B76CC"/>
    <w:rsid w:val="003B7FF6"/>
    <w:rsid w:val="003C173F"/>
    <w:rsid w:val="003C1A60"/>
    <w:rsid w:val="003C33F1"/>
    <w:rsid w:val="003C3BBC"/>
    <w:rsid w:val="003C52C0"/>
    <w:rsid w:val="003C57B3"/>
    <w:rsid w:val="003C6BF2"/>
    <w:rsid w:val="003C7A09"/>
    <w:rsid w:val="003D004E"/>
    <w:rsid w:val="003D11CB"/>
    <w:rsid w:val="003D2503"/>
    <w:rsid w:val="003D2717"/>
    <w:rsid w:val="003D4317"/>
    <w:rsid w:val="003D49FA"/>
    <w:rsid w:val="003D4F75"/>
    <w:rsid w:val="003D7E4D"/>
    <w:rsid w:val="003E10D4"/>
    <w:rsid w:val="003E1220"/>
    <w:rsid w:val="003E323D"/>
    <w:rsid w:val="003E325F"/>
    <w:rsid w:val="003E5239"/>
    <w:rsid w:val="003E52D3"/>
    <w:rsid w:val="003E6D55"/>
    <w:rsid w:val="003F11DB"/>
    <w:rsid w:val="003F2771"/>
    <w:rsid w:val="003F32F8"/>
    <w:rsid w:val="003F36C1"/>
    <w:rsid w:val="003F385F"/>
    <w:rsid w:val="003F5000"/>
    <w:rsid w:val="003F6D23"/>
    <w:rsid w:val="004010C5"/>
    <w:rsid w:val="00402A0E"/>
    <w:rsid w:val="004030CB"/>
    <w:rsid w:val="00403166"/>
    <w:rsid w:val="00404B85"/>
    <w:rsid w:val="00404DF6"/>
    <w:rsid w:val="00405650"/>
    <w:rsid w:val="004057A4"/>
    <w:rsid w:val="0040670A"/>
    <w:rsid w:val="00406AAE"/>
    <w:rsid w:val="00407DFA"/>
    <w:rsid w:val="00407E81"/>
    <w:rsid w:val="00407EF5"/>
    <w:rsid w:val="0041018D"/>
    <w:rsid w:val="0041192A"/>
    <w:rsid w:val="00411A17"/>
    <w:rsid w:val="00411F07"/>
    <w:rsid w:val="004136BB"/>
    <w:rsid w:val="00413DB7"/>
    <w:rsid w:val="00416563"/>
    <w:rsid w:val="004169B6"/>
    <w:rsid w:val="00417660"/>
    <w:rsid w:val="00417B64"/>
    <w:rsid w:val="0042005F"/>
    <w:rsid w:val="00420126"/>
    <w:rsid w:val="0042029B"/>
    <w:rsid w:val="00420BFA"/>
    <w:rsid w:val="00420EFA"/>
    <w:rsid w:val="00421191"/>
    <w:rsid w:val="004227DF"/>
    <w:rsid w:val="00423346"/>
    <w:rsid w:val="0042390A"/>
    <w:rsid w:val="0042472D"/>
    <w:rsid w:val="00426595"/>
    <w:rsid w:val="0042673E"/>
    <w:rsid w:val="00426E79"/>
    <w:rsid w:val="0043083D"/>
    <w:rsid w:val="004315CE"/>
    <w:rsid w:val="00434A92"/>
    <w:rsid w:val="00435E83"/>
    <w:rsid w:val="00436C5A"/>
    <w:rsid w:val="0044123C"/>
    <w:rsid w:val="004425E3"/>
    <w:rsid w:val="0044260A"/>
    <w:rsid w:val="0044397E"/>
    <w:rsid w:val="00444FEE"/>
    <w:rsid w:val="00446E7E"/>
    <w:rsid w:val="004474F8"/>
    <w:rsid w:val="00452EDE"/>
    <w:rsid w:val="00453659"/>
    <w:rsid w:val="004540D6"/>
    <w:rsid w:val="004542F6"/>
    <w:rsid w:val="00454977"/>
    <w:rsid w:val="00454E75"/>
    <w:rsid w:val="0045679A"/>
    <w:rsid w:val="00456A8E"/>
    <w:rsid w:val="00457E48"/>
    <w:rsid w:val="0046024D"/>
    <w:rsid w:val="0046044E"/>
    <w:rsid w:val="00460B41"/>
    <w:rsid w:val="004617EE"/>
    <w:rsid w:val="00463895"/>
    <w:rsid w:val="004641D9"/>
    <w:rsid w:val="0046473D"/>
    <w:rsid w:val="00465303"/>
    <w:rsid w:val="004678E7"/>
    <w:rsid w:val="004714AD"/>
    <w:rsid w:val="00472C77"/>
    <w:rsid w:val="00474CD3"/>
    <w:rsid w:val="00477595"/>
    <w:rsid w:val="00477B51"/>
    <w:rsid w:val="00480A36"/>
    <w:rsid w:val="00482165"/>
    <w:rsid w:val="00484C3C"/>
    <w:rsid w:val="00486426"/>
    <w:rsid w:val="00486511"/>
    <w:rsid w:val="004866DE"/>
    <w:rsid w:val="00486AEB"/>
    <w:rsid w:val="00486F12"/>
    <w:rsid w:val="00486FB5"/>
    <w:rsid w:val="00487C01"/>
    <w:rsid w:val="00487EDA"/>
    <w:rsid w:val="0049027D"/>
    <w:rsid w:val="004930FE"/>
    <w:rsid w:val="0049546D"/>
    <w:rsid w:val="0049670C"/>
    <w:rsid w:val="004A00CC"/>
    <w:rsid w:val="004A0A6C"/>
    <w:rsid w:val="004A0D04"/>
    <w:rsid w:val="004A1C71"/>
    <w:rsid w:val="004A229A"/>
    <w:rsid w:val="004A2F47"/>
    <w:rsid w:val="004A50B5"/>
    <w:rsid w:val="004A5398"/>
    <w:rsid w:val="004A5BA2"/>
    <w:rsid w:val="004B06DC"/>
    <w:rsid w:val="004B0768"/>
    <w:rsid w:val="004B1818"/>
    <w:rsid w:val="004B1B61"/>
    <w:rsid w:val="004B1CBA"/>
    <w:rsid w:val="004B2261"/>
    <w:rsid w:val="004B3973"/>
    <w:rsid w:val="004B3EC0"/>
    <w:rsid w:val="004B56F8"/>
    <w:rsid w:val="004B746E"/>
    <w:rsid w:val="004C1FFA"/>
    <w:rsid w:val="004C304C"/>
    <w:rsid w:val="004C3615"/>
    <w:rsid w:val="004C3D11"/>
    <w:rsid w:val="004C43A3"/>
    <w:rsid w:val="004C460D"/>
    <w:rsid w:val="004C4B94"/>
    <w:rsid w:val="004C672A"/>
    <w:rsid w:val="004C6D96"/>
    <w:rsid w:val="004C72D8"/>
    <w:rsid w:val="004C7A2F"/>
    <w:rsid w:val="004C7F58"/>
    <w:rsid w:val="004D1B80"/>
    <w:rsid w:val="004D37EA"/>
    <w:rsid w:val="004D47FB"/>
    <w:rsid w:val="004D5B5F"/>
    <w:rsid w:val="004D5B7C"/>
    <w:rsid w:val="004D6BCF"/>
    <w:rsid w:val="004D72BD"/>
    <w:rsid w:val="004D73F6"/>
    <w:rsid w:val="004E199E"/>
    <w:rsid w:val="004E2F56"/>
    <w:rsid w:val="004E36B3"/>
    <w:rsid w:val="004E3975"/>
    <w:rsid w:val="004E3EDD"/>
    <w:rsid w:val="004E4796"/>
    <w:rsid w:val="004E5001"/>
    <w:rsid w:val="004E73B3"/>
    <w:rsid w:val="004E76F2"/>
    <w:rsid w:val="004E7D04"/>
    <w:rsid w:val="004F0317"/>
    <w:rsid w:val="004F2D1F"/>
    <w:rsid w:val="004F4E2A"/>
    <w:rsid w:val="004F5063"/>
    <w:rsid w:val="004F5491"/>
    <w:rsid w:val="004F6ABB"/>
    <w:rsid w:val="005004F6"/>
    <w:rsid w:val="00500936"/>
    <w:rsid w:val="00502139"/>
    <w:rsid w:val="00502EA7"/>
    <w:rsid w:val="00503B87"/>
    <w:rsid w:val="005046F5"/>
    <w:rsid w:val="00504980"/>
    <w:rsid w:val="00504F95"/>
    <w:rsid w:val="0050686C"/>
    <w:rsid w:val="00507B5F"/>
    <w:rsid w:val="005131AA"/>
    <w:rsid w:val="00520B09"/>
    <w:rsid w:val="00522A31"/>
    <w:rsid w:val="00522E1E"/>
    <w:rsid w:val="00523BFE"/>
    <w:rsid w:val="00523FC4"/>
    <w:rsid w:val="00524D52"/>
    <w:rsid w:val="005259DD"/>
    <w:rsid w:val="00526015"/>
    <w:rsid w:val="00526C3D"/>
    <w:rsid w:val="005277AD"/>
    <w:rsid w:val="00530F8E"/>
    <w:rsid w:val="00531BD4"/>
    <w:rsid w:val="00532342"/>
    <w:rsid w:val="0053511C"/>
    <w:rsid w:val="00535814"/>
    <w:rsid w:val="005363CC"/>
    <w:rsid w:val="005364FB"/>
    <w:rsid w:val="00536C10"/>
    <w:rsid w:val="00536C4E"/>
    <w:rsid w:val="00536CFD"/>
    <w:rsid w:val="00540802"/>
    <w:rsid w:val="00541FC9"/>
    <w:rsid w:val="00542575"/>
    <w:rsid w:val="00545784"/>
    <w:rsid w:val="00547F61"/>
    <w:rsid w:val="005514F8"/>
    <w:rsid w:val="00552B4A"/>
    <w:rsid w:val="00553209"/>
    <w:rsid w:val="005545B3"/>
    <w:rsid w:val="00554CA2"/>
    <w:rsid w:val="0055508B"/>
    <w:rsid w:val="005556A0"/>
    <w:rsid w:val="00555C62"/>
    <w:rsid w:val="0056207B"/>
    <w:rsid w:val="005620A6"/>
    <w:rsid w:val="0056222F"/>
    <w:rsid w:val="00562A8A"/>
    <w:rsid w:val="00563C6B"/>
    <w:rsid w:val="005648EC"/>
    <w:rsid w:val="00564FED"/>
    <w:rsid w:val="005672DA"/>
    <w:rsid w:val="00570631"/>
    <w:rsid w:val="00575F5B"/>
    <w:rsid w:val="005803AF"/>
    <w:rsid w:val="00580895"/>
    <w:rsid w:val="0058092C"/>
    <w:rsid w:val="00582037"/>
    <w:rsid w:val="0058246D"/>
    <w:rsid w:val="005859E5"/>
    <w:rsid w:val="00586BBD"/>
    <w:rsid w:val="0059103E"/>
    <w:rsid w:val="005916C4"/>
    <w:rsid w:val="0059211E"/>
    <w:rsid w:val="00593F5F"/>
    <w:rsid w:val="0059469F"/>
    <w:rsid w:val="00595D7D"/>
    <w:rsid w:val="00596DF4"/>
    <w:rsid w:val="005A05FB"/>
    <w:rsid w:val="005A0FEA"/>
    <w:rsid w:val="005A1372"/>
    <w:rsid w:val="005A22CF"/>
    <w:rsid w:val="005A667B"/>
    <w:rsid w:val="005A6C25"/>
    <w:rsid w:val="005A6F55"/>
    <w:rsid w:val="005A7ABF"/>
    <w:rsid w:val="005A7F14"/>
    <w:rsid w:val="005B10DF"/>
    <w:rsid w:val="005B16F0"/>
    <w:rsid w:val="005B30F7"/>
    <w:rsid w:val="005B340D"/>
    <w:rsid w:val="005B4102"/>
    <w:rsid w:val="005B4129"/>
    <w:rsid w:val="005B4204"/>
    <w:rsid w:val="005B49B8"/>
    <w:rsid w:val="005B5CCC"/>
    <w:rsid w:val="005C6C4F"/>
    <w:rsid w:val="005C70CC"/>
    <w:rsid w:val="005C7149"/>
    <w:rsid w:val="005C78D0"/>
    <w:rsid w:val="005D050C"/>
    <w:rsid w:val="005D0886"/>
    <w:rsid w:val="005D1414"/>
    <w:rsid w:val="005D1AC4"/>
    <w:rsid w:val="005D1C03"/>
    <w:rsid w:val="005D2B80"/>
    <w:rsid w:val="005D2DA1"/>
    <w:rsid w:val="005D42A6"/>
    <w:rsid w:val="005D56AF"/>
    <w:rsid w:val="005D576B"/>
    <w:rsid w:val="005D6924"/>
    <w:rsid w:val="005D6DA7"/>
    <w:rsid w:val="005D7F4A"/>
    <w:rsid w:val="005E08F9"/>
    <w:rsid w:val="005E0E07"/>
    <w:rsid w:val="005E2540"/>
    <w:rsid w:val="005E3C1B"/>
    <w:rsid w:val="005E59F8"/>
    <w:rsid w:val="005E5C46"/>
    <w:rsid w:val="005E6D04"/>
    <w:rsid w:val="005E7273"/>
    <w:rsid w:val="005E7D99"/>
    <w:rsid w:val="005F0DA9"/>
    <w:rsid w:val="005F1204"/>
    <w:rsid w:val="005F5CEA"/>
    <w:rsid w:val="005F6FBC"/>
    <w:rsid w:val="006007C7"/>
    <w:rsid w:val="006025EC"/>
    <w:rsid w:val="00604908"/>
    <w:rsid w:val="006053FD"/>
    <w:rsid w:val="00605950"/>
    <w:rsid w:val="00605DB3"/>
    <w:rsid w:val="00606549"/>
    <w:rsid w:val="00606620"/>
    <w:rsid w:val="00607E2C"/>
    <w:rsid w:val="00610436"/>
    <w:rsid w:val="00611311"/>
    <w:rsid w:val="00611671"/>
    <w:rsid w:val="00611B28"/>
    <w:rsid w:val="00614331"/>
    <w:rsid w:val="00614AA6"/>
    <w:rsid w:val="006215ED"/>
    <w:rsid w:val="0062328D"/>
    <w:rsid w:val="00624BC8"/>
    <w:rsid w:val="00625146"/>
    <w:rsid w:val="006261C8"/>
    <w:rsid w:val="00626ABE"/>
    <w:rsid w:val="00626E42"/>
    <w:rsid w:val="00627790"/>
    <w:rsid w:val="006302E3"/>
    <w:rsid w:val="00631A23"/>
    <w:rsid w:val="0063210D"/>
    <w:rsid w:val="00632471"/>
    <w:rsid w:val="00633DFB"/>
    <w:rsid w:val="00635843"/>
    <w:rsid w:val="006375E7"/>
    <w:rsid w:val="00640171"/>
    <w:rsid w:val="00646289"/>
    <w:rsid w:val="006463BA"/>
    <w:rsid w:val="006478A8"/>
    <w:rsid w:val="006516B0"/>
    <w:rsid w:val="00652205"/>
    <w:rsid w:val="00653155"/>
    <w:rsid w:val="0065332A"/>
    <w:rsid w:val="00653409"/>
    <w:rsid w:val="00654DC2"/>
    <w:rsid w:val="006557C1"/>
    <w:rsid w:val="00655C0A"/>
    <w:rsid w:val="00656677"/>
    <w:rsid w:val="006570C0"/>
    <w:rsid w:val="0065740B"/>
    <w:rsid w:val="00657835"/>
    <w:rsid w:val="006606DD"/>
    <w:rsid w:val="00662017"/>
    <w:rsid w:val="00662272"/>
    <w:rsid w:val="00662EFB"/>
    <w:rsid w:val="00663D45"/>
    <w:rsid w:val="006659BA"/>
    <w:rsid w:val="00666AAA"/>
    <w:rsid w:val="006670AE"/>
    <w:rsid w:val="00667301"/>
    <w:rsid w:val="00667F9D"/>
    <w:rsid w:val="00672002"/>
    <w:rsid w:val="00672909"/>
    <w:rsid w:val="006742ED"/>
    <w:rsid w:val="0067622A"/>
    <w:rsid w:val="00676F11"/>
    <w:rsid w:val="0067748A"/>
    <w:rsid w:val="00677685"/>
    <w:rsid w:val="00680018"/>
    <w:rsid w:val="0068487A"/>
    <w:rsid w:val="00685C3F"/>
    <w:rsid w:val="00690C92"/>
    <w:rsid w:val="00690FA8"/>
    <w:rsid w:val="006910E0"/>
    <w:rsid w:val="00695B7F"/>
    <w:rsid w:val="00696810"/>
    <w:rsid w:val="00697A8F"/>
    <w:rsid w:val="00697C09"/>
    <w:rsid w:val="006A02A0"/>
    <w:rsid w:val="006A0B9E"/>
    <w:rsid w:val="006A3CA0"/>
    <w:rsid w:val="006A4266"/>
    <w:rsid w:val="006A4AD4"/>
    <w:rsid w:val="006A5B6C"/>
    <w:rsid w:val="006A6287"/>
    <w:rsid w:val="006A698C"/>
    <w:rsid w:val="006A6F6F"/>
    <w:rsid w:val="006A7C0E"/>
    <w:rsid w:val="006B051B"/>
    <w:rsid w:val="006B07D4"/>
    <w:rsid w:val="006B0E08"/>
    <w:rsid w:val="006B3807"/>
    <w:rsid w:val="006B3C86"/>
    <w:rsid w:val="006B6175"/>
    <w:rsid w:val="006B6790"/>
    <w:rsid w:val="006C0743"/>
    <w:rsid w:val="006C1305"/>
    <w:rsid w:val="006C2FC9"/>
    <w:rsid w:val="006C4688"/>
    <w:rsid w:val="006C5F4A"/>
    <w:rsid w:val="006C67F6"/>
    <w:rsid w:val="006D2837"/>
    <w:rsid w:val="006D3609"/>
    <w:rsid w:val="006D374C"/>
    <w:rsid w:val="006D3E05"/>
    <w:rsid w:val="006D6C74"/>
    <w:rsid w:val="006E0139"/>
    <w:rsid w:val="006E0271"/>
    <w:rsid w:val="006E16D6"/>
    <w:rsid w:val="006E294D"/>
    <w:rsid w:val="006E326F"/>
    <w:rsid w:val="006E37C9"/>
    <w:rsid w:val="006E4B4C"/>
    <w:rsid w:val="006E56C1"/>
    <w:rsid w:val="006E682B"/>
    <w:rsid w:val="006F1269"/>
    <w:rsid w:val="006F4780"/>
    <w:rsid w:val="006F755A"/>
    <w:rsid w:val="006F7788"/>
    <w:rsid w:val="006F7FB1"/>
    <w:rsid w:val="00701471"/>
    <w:rsid w:val="00704A8B"/>
    <w:rsid w:val="00706262"/>
    <w:rsid w:val="00707218"/>
    <w:rsid w:val="00711535"/>
    <w:rsid w:val="00712963"/>
    <w:rsid w:val="00714D59"/>
    <w:rsid w:val="007163F0"/>
    <w:rsid w:val="007213FD"/>
    <w:rsid w:val="00721764"/>
    <w:rsid w:val="00721D41"/>
    <w:rsid w:val="007226D0"/>
    <w:rsid w:val="00722D3D"/>
    <w:rsid w:val="00724ACF"/>
    <w:rsid w:val="00725508"/>
    <w:rsid w:val="00725677"/>
    <w:rsid w:val="007264E8"/>
    <w:rsid w:val="00730C2B"/>
    <w:rsid w:val="00730CB3"/>
    <w:rsid w:val="00730FEE"/>
    <w:rsid w:val="00731283"/>
    <w:rsid w:val="00731434"/>
    <w:rsid w:val="007333CD"/>
    <w:rsid w:val="00733A37"/>
    <w:rsid w:val="00734301"/>
    <w:rsid w:val="00734939"/>
    <w:rsid w:val="0073590E"/>
    <w:rsid w:val="007366CA"/>
    <w:rsid w:val="007369B9"/>
    <w:rsid w:val="00736E4E"/>
    <w:rsid w:val="00736E70"/>
    <w:rsid w:val="007370AD"/>
    <w:rsid w:val="00740A00"/>
    <w:rsid w:val="00740A05"/>
    <w:rsid w:val="00741422"/>
    <w:rsid w:val="0074242C"/>
    <w:rsid w:val="00742A0F"/>
    <w:rsid w:val="00742EF0"/>
    <w:rsid w:val="0074345B"/>
    <w:rsid w:val="00744852"/>
    <w:rsid w:val="00745470"/>
    <w:rsid w:val="00745E10"/>
    <w:rsid w:val="00746F37"/>
    <w:rsid w:val="00750074"/>
    <w:rsid w:val="00750447"/>
    <w:rsid w:val="007522FF"/>
    <w:rsid w:val="00754255"/>
    <w:rsid w:val="00755E12"/>
    <w:rsid w:val="00755E7C"/>
    <w:rsid w:val="007604B5"/>
    <w:rsid w:val="00760B06"/>
    <w:rsid w:val="007615BC"/>
    <w:rsid w:val="0076182F"/>
    <w:rsid w:val="007628FC"/>
    <w:rsid w:val="00762B83"/>
    <w:rsid w:val="00764D6E"/>
    <w:rsid w:val="00765F3F"/>
    <w:rsid w:val="0076700E"/>
    <w:rsid w:val="00767C90"/>
    <w:rsid w:val="00770B8F"/>
    <w:rsid w:val="007728C7"/>
    <w:rsid w:val="00772A08"/>
    <w:rsid w:val="00774965"/>
    <w:rsid w:val="00774A59"/>
    <w:rsid w:val="00774F30"/>
    <w:rsid w:val="0078042F"/>
    <w:rsid w:val="00780638"/>
    <w:rsid w:val="00782534"/>
    <w:rsid w:val="00786E95"/>
    <w:rsid w:val="00791572"/>
    <w:rsid w:val="00793D45"/>
    <w:rsid w:val="00794226"/>
    <w:rsid w:val="0079441D"/>
    <w:rsid w:val="007955C1"/>
    <w:rsid w:val="007960A6"/>
    <w:rsid w:val="007961F9"/>
    <w:rsid w:val="007964B5"/>
    <w:rsid w:val="00797883"/>
    <w:rsid w:val="00797899"/>
    <w:rsid w:val="00797F13"/>
    <w:rsid w:val="007A2083"/>
    <w:rsid w:val="007A2F8B"/>
    <w:rsid w:val="007A3665"/>
    <w:rsid w:val="007A44AB"/>
    <w:rsid w:val="007A5A1B"/>
    <w:rsid w:val="007A6E41"/>
    <w:rsid w:val="007B379D"/>
    <w:rsid w:val="007B462B"/>
    <w:rsid w:val="007B4778"/>
    <w:rsid w:val="007B6786"/>
    <w:rsid w:val="007C1214"/>
    <w:rsid w:val="007C19F4"/>
    <w:rsid w:val="007C2079"/>
    <w:rsid w:val="007C611F"/>
    <w:rsid w:val="007D0037"/>
    <w:rsid w:val="007D49EB"/>
    <w:rsid w:val="007D4A41"/>
    <w:rsid w:val="007D526E"/>
    <w:rsid w:val="007D56D9"/>
    <w:rsid w:val="007E07A2"/>
    <w:rsid w:val="007E0B37"/>
    <w:rsid w:val="007E116B"/>
    <w:rsid w:val="007E3305"/>
    <w:rsid w:val="007E35C9"/>
    <w:rsid w:val="007E446C"/>
    <w:rsid w:val="007E45A0"/>
    <w:rsid w:val="007E4E70"/>
    <w:rsid w:val="007E4EAB"/>
    <w:rsid w:val="007E5450"/>
    <w:rsid w:val="007E6074"/>
    <w:rsid w:val="007E7144"/>
    <w:rsid w:val="007E741E"/>
    <w:rsid w:val="007F1343"/>
    <w:rsid w:val="007F1830"/>
    <w:rsid w:val="007F3A60"/>
    <w:rsid w:val="007F5B01"/>
    <w:rsid w:val="007F7CB3"/>
    <w:rsid w:val="00800D49"/>
    <w:rsid w:val="00800D5A"/>
    <w:rsid w:val="0080459E"/>
    <w:rsid w:val="008045A2"/>
    <w:rsid w:val="00804DF6"/>
    <w:rsid w:val="00805137"/>
    <w:rsid w:val="008072F6"/>
    <w:rsid w:val="0081155D"/>
    <w:rsid w:val="008118C4"/>
    <w:rsid w:val="00812148"/>
    <w:rsid w:val="00812E4A"/>
    <w:rsid w:val="00813943"/>
    <w:rsid w:val="00813D72"/>
    <w:rsid w:val="00814507"/>
    <w:rsid w:val="00814BAC"/>
    <w:rsid w:val="00815863"/>
    <w:rsid w:val="00817A76"/>
    <w:rsid w:val="00817A86"/>
    <w:rsid w:val="00820929"/>
    <w:rsid w:val="008220F6"/>
    <w:rsid w:val="0082215F"/>
    <w:rsid w:val="008221F0"/>
    <w:rsid w:val="008227C7"/>
    <w:rsid w:val="00822A19"/>
    <w:rsid w:val="0082397D"/>
    <w:rsid w:val="00823CD2"/>
    <w:rsid w:val="0082419F"/>
    <w:rsid w:val="008245CB"/>
    <w:rsid w:val="00824B5D"/>
    <w:rsid w:val="00826F06"/>
    <w:rsid w:val="00827946"/>
    <w:rsid w:val="0083000A"/>
    <w:rsid w:val="00830E67"/>
    <w:rsid w:val="00830F4A"/>
    <w:rsid w:val="00831232"/>
    <w:rsid w:val="008321AE"/>
    <w:rsid w:val="00833BE2"/>
    <w:rsid w:val="00835DBE"/>
    <w:rsid w:val="00835EEA"/>
    <w:rsid w:val="00836208"/>
    <w:rsid w:val="00836D6E"/>
    <w:rsid w:val="0083764A"/>
    <w:rsid w:val="00840060"/>
    <w:rsid w:val="00842EDE"/>
    <w:rsid w:val="00844023"/>
    <w:rsid w:val="0084492F"/>
    <w:rsid w:val="00845E62"/>
    <w:rsid w:val="008466D3"/>
    <w:rsid w:val="00850752"/>
    <w:rsid w:val="0085237A"/>
    <w:rsid w:val="00853C0A"/>
    <w:rsid w:val="00855C20"/>
    <w:rsid w:val="008569BF"/>
    <w:rsid w:val="00857F52"/>
    <w:rsid w:val="0086002F"/>
    <w:rsid w:val="008608B9"/>
    <w:rsid w:val="00861B6F"/>
    <w:rsid w:val="00861D8E"/>
    <w:rsid w:val="008624FD"/>
    <w:rsid w:val="008628D9"/>
    <w:rsid w:val="00863242"/>
    <w:rsid w:val="00863F1B"/>
    <w:rsid w:val="00863F24"/>
    <w:rsid w:val="00864050"/>
    <w:rsid w:val="00864B9A"/>
    <w:rsid w:val="00866900"/>
    <w:rsid w:val="00867A15"/>
    <w:rsid w:val="00867AB6"/>
    <w:rsid w:val="00867C7B"/>
    <w:rsid w:val="00870154"/>
    <w:rsid w:val="0087089F"/>
    <w:rsid w:val="00870F6E"/>
    <w:rsid w:val="00872AC2"/>
    <w:rsid w:val="00872E65"/>
    <w:rsid w:val="008756AE"/>
    <w:rsid w:val="0087606F"/>
    <w:rsid w:val="00881916"/>
    <w:rsid w:val="00882AAE"/>
    <w:rsid w:val="00883726"/>
    <w:rsid w:val="00883FDC"/>
    <w:rsid w:val="008849F8"/>
    <w:rsid w:val="00884A18"/>
    <w:rsid w:val="00884A2E"/>
    <w:rsid w:val="008856C2"/>
    <w:rsid w:val="00885BD2"/>
    <w:rsid w:val="00886F6D"/>
    <w:rsid w:val="00887A68"/>
    <w:rsid w:val="00887CDC"/>
    <w:rsid w:val="00890842"/>
    <w:rsid w:val="00890BA4"/>
    <w:rsid w:val="008916F9"/>
    <w:rsid w:val="00893626"/>
    <w:rsid w:val="00893F0D"/>
    <w:rsid w:val="008956D9"/>
    <w:rsid w:val="0089613C"/>
    <w:rsid w:val="0089645C"/>
    <w:rsid w:val="008968AF"/>
    <w:rsid w:val="00896CD1"/>
    <w:rsid w:val="00897CFE"/>
    <w:rsid w:val="008A0FD2"/>
    <w:rsid w:val="008A111B"/>
    <w:rsid w:val="008A1792"/>
    <w:rsid w:val="008A2EE5"/>
    <w:rsid w:val="008A43AF"/>
    <w:rsid w:val="008A4A6E"/>
    <w:rsid w:val="008A5844"/>
    <w:rsid w:val="008A5925"/>
    <w:rsid w:val="008A7072"/>
    <w:rsid w:val="008B053E"/>
    <w:rsid w:val="008B1708"/>
    <w:rsid w:val="008B31D8"/>
    <w:rsid w:val="008B391A"/>
    <w:rsid w:val="008B54B9"/>
    <w:rsid w:val="008B575D"/>
    <w:rsid w:val="008B6478"/>
    <w:rsid w:val="008B6CB8"/>
    <w:rsid w:val="008B73BB"/>
    <w:rsid w:val="008C101A"/>
    <w:rsid w:val="008C10B9"/>
    <w:rsid w:val="008C1F36"/>
    <w:rsid w:val="008C21FD"/>
    <w:rsid w:val="008C33E5"/>
    <w:rsid w:val="008C6CF0"/>
    <w:rsid w:val="008D1E7A"/>
    <w:rsid w:val="008D29A3"/>
    <w:rsid w:val="008D2E41"/>
    <w:rsid w:val="008E0D9E"/>
    <w:rsid w:val="008E15AF"/>
    <w:rsid w:val="008E1719"/>
    <w:rsid w:val="008E1A57"/>
    <w:rsid w:val="008E2350"/>
    <w:rsid w:val="008E25C6"/>
    <w:rsid w:val="008E3F88"/>
    <w:rsid w:val="008E4EE9"/>
    <w:rsid w:val="008E6557"/>
    <w:rsid w:val="008F0CC1"/>
    <w:rsid w:val="008F1F41"/>
    <w:rsid w:val="008F2D2D"/>
    <w:rsid w:val="008F3E39"/>
    <w:rsid w:val="008F3F94"/>
    <w:rsid w:val="008F6683"/>
    <w:rsid w:val="008F72E2"/>
    <w:rsid w:val="008F7830"/>
    <w:rsid w:val="00900277"/>
    <w:rsid w:val="00900749"/>
    <w:rsid w:val="00900A42"/>
    <w:rsid w:val="00900ECE"/>
    <w:rsid w:val="009034F0"/>
    <w:rsid w:val="00904670"/>
    <w:rsid w:val="0090538F"/>
    <w:rsid w:val="00905966"/>
    <w:rsid w:val="00905A3C"/>
    <w:rsid w:val="0090774C"/>
    <w:rsid w:val="00907C42"/>
    <w:rsid w:val="0091120D"/>
    <w:rsid w:val="00912175"/>
    <w:rsid w:val="009148F1"/>
    <w:rsid w:val="0091718B"/>
    <w:rsid w:val="0091773B"/>
    <w:rsid w:val="00921093"/>
    <w:rsid w:val="00922D99"/>
    <w:rsid w:val="0092364B"/>
    <w:rsid w:val="00925B6A"/>
    <w:rsid w:val="0092790B"/>
    <w:rsid w:val="009303E1"/>
    <w:rsid w:val="009311A2"/>
    <w:rsid w:val="00931320"/>
    <w:rsid w:val="0093274D"/>
    <w:rsid w:val="00933B59"/>
    <w:rsid w:val="00935346"/>
    <w:rsid w:val="00937652"/>
    <w:rsid w:val="00937D6B"/>
    <w:rsid w:val="009409E5"/>
    <w:rsid w:val="0094127F"/>
    <w:rsid w:val="00942588"/>
    <w:rsid w:val="00942AE7"/>
    <w:rsid w:val="009431F5"/>
    <w:rsid w:val="00943299"/>
    <w:rsid w:val="0094428B"/>
    <w:rsid w:val="009444A4"/>
    <w:rsid w:val="0094481B"/>
    <w:rsid w:val="00944C44"/>
    <w:rsid w:val="00946481"/>
    <w:rsid w:val="00946FFF"/>
    <w:rsid w:val="0095061B"/>
    <w:rsid w:val="009513DA"/>
    <w:rsid w:val="00951D19"/>
    <w:rsid w:val="00952919"/>
    <w:rsid w:val="0095421F"/>
    <w:rsid w:val="00954AD1"/>
    <w:rsid w:val="00954AEC"/>
    <w:rsid w:val="0095512D"/>
    <w:rsid w:val="00955697"/>
    <w:rsid w:val="00955814"/>
    <w:rsid w:val="0095632B"/>
    <w:rsid w:val="00956781"/>
    <w:rsid w:val="0096017B"/>
    <w:rsid w:val="00961436"/>
    <w:rsid w:val="00961CC0"/>
    <w:rsid w:val="00964E5C"/>
    <w:rsid w:val="009658AA"/>
    <w:rsid w:val="00965ECB"/>
    <w:rsid w:val="00966081"/>
    <w:rsid w:val="009671F6"/>
    <w:rsid w:val="009675EE"/>
    <w:rsid w:val="00970636"/>
    <w:rsid w:val="009712CA"/>
    <w:rsid w:val="0097337F"/>
    <w:rsid w:val="009748BD"/>
    <w:rsid w:val="00975F24"/>
    <w:rsid w:val="00976A8D"/>
    <w:rsid w:val="00980071"/>
    <w:rsid w:val="00990173"/>
    <w:rsid w:val="00990B22"/>
    <w:rsid w:val="009919E8"/>
    <w:rsid w:val="009928DE"/>
    <w:rsid w:val="0099463C"/>
    <w:rsid w:val="00994946"/>
    <w:rsid w:val="00994966"/>
    <w:rsid w:val="00995FD3"/>
    <w:rsid w:val="00996338"/>
    <w:rsid w:val="00996861"/>
    <w:rsid w:val="009A0364"/>
    <w:rsid w:val="009A1735"/>
    <w:rsid w:val="009A1C7D"/>
    <w:rsid w:val="009A26F6"/>
    <w:rsid w:val="009A3583"/>
    <w:rsid w:val="009A360F"/>
    <w:rsid w:val="009A3C49"/>
    <w:rsid w:val="009A61A4"/>
    <w:rsid w:val="009B06AD"/>
    <w:rsid w:val="009B07BD"/>
    <w:rsid w:val="009B25F4"/>
    <w:rsid w:val="009B31C6"/>
    <w:rsid w:val="009B322B"/>
    <w:rsid w:val="009B38ED"/>
    <w:rsid w:val="009B3BC4"/>
    <w:rsid w:val="009B47D7"/>
    <w:rsid w:val="009B485F"/>
    <w:rsid w:val="009B502A"/>
    <w:rsid w:val="009B570E"/>
    <w:rsid w:val="009B7D54"/>
    <w:rsid w:val="009C0982"/>
    <w:rsid w:val="009C129D"/>
    <w:rsid w:val="009C16CC"/>
    <w:rsid w:val="009C2462"/>
    <w:rsid w:val="009C252D"/>
    <w:rsid w:val="009C430A"/>
    <w:rsid w:val="009C5321"/>
    <w:rsid w:val="009C67CC"/>
    <w:rsid w:val="009C7E8F"/>
    <w:rsid w:val="009D06DA"/>
    <w:rsid w:val="009D0A52"/>
    <w:rsid w:val="009D442E"/>
    <w:rsid w:val="009D6156"/>
    <w:rsid w:val="009D635E"/>
    <w:rsid w:val="009D63B7"/>
    <w:rsid w:val="009D7B79"/>
    <w:rsid w:val="009E06B5"/>
    <w:rsid w:val="009E06B7"/>
    <w:rsid w:val="009E1594"/>
    <w:rsid w:val="009E1738"/>
    <w:rsid w:val="009E1A09"/>
    <w:rsid w:val="009E1FA6"/>
    <w:rsid w:val="009E2B16"/>
    <w:rsid w:val="009E3696"/>
    <w:rsid w:val="009E4275"/>
    <w:rsid w:val="009E44BF"/>
    <w:rsid w:val="009E6606"/>
    <w:rsid w:val="009E6AC4"/>
    <w:rsid w:val="009E6AD8"/>
    <w:rsid w:val="009E6BED"/>
    <w:rsid w:val="009F3C58"/>
    <w:rsid w:val="009F44B8"/>
    <w:rsid w:val="009F4AF4"/>
    <w:rsid w:val="009F539D"/>
    <w:rsid w:val="009F5C09"/>
    <w:rsid w:val="009F5EFA"/>
    <w:rsid w:val="009F64F7"/>
    <w:rsid w:val="009F6C69"/>
    <w:rsid w:val="009F70C5"/>
    <w:rsid w:val="00A000F6"/>
    <w:rsid w:val="00A008B7"/>
    <w:rsid w:val="00A04400"/>
    <w:rsid w:val="00A0471A"/>
    <w:rsid w:val="00A04721"/>
    <w:rsid w:val="00A063B7"/>
    <w:rsid w:val="00A075E8"/>
    <w:rsid w:val="00A10C00"/>
    <w:rsid w:val="00A1407E"/>
    <w:rsid w:val="00A146A0"/>
    <w:rsid w:val="00A146FF"/>
    <w:rsid w:val="00A149D8"/>
    <w:rsid w:val="00A1528D"/>
    <w:rsid w:val="00A15A73"/>
    <w:rsid w:val="00A17311"/>
    <w:rsid w:val="00A2017D"/>
    <w:rsid w:val="00A201B2"/>
    <w:rsid w:val="00A208DF"/>
    <w:rsid w:val="00A211AB"/>
    <w:rsid w:val="00A2128A"/>
    <w:rsid w:val="00A21BFB"/>
    <w:rsid w:val="00A22479"/>
    <w:rsid w:val="00A22D4B"/>
    <w:rsid w:val="00A233FA"/>
    <w:rsid w:val="00A23839"/>
    <w:rsid w:val="00A269AC"/>
    <w:rsid w:val="00A27395"/>
    <w:rsid w:val="00A300DB"/>
    <w:rsid w:val="00A31031"/>
    <w:rsid w:val="00A3157C"/>
    <w:rsid w:val="00A3167B"/>
    <w:rsid w:val="00A32409"/>
    <w:rsid w:val="00A32512"/>
    <w:rsid w:val="00A325FE"/>
    <w:rsid w:val="00A34335"/>
    <w:rsid w:val="00A3450D"/>
    <w:rsid w:val="00A36E9A"/>
    <w:rsid w:val="00A37A30"/>
    <w:rsid w:val="00A40783"/>
    <w:rsid w:val="00A41D13"/>
    <w:rsid w:val="00A4201E"/>
    <w:rsid w:val="00A42A13"/>
    <w:rsid w:val="00A42D67"/>
    <w:rsid w:val="00A457B6"/>
    <w:rsid w:val="00A45E3C"/>
    <w:rsid w:val="00A46E07"/>
    <w:rsid w:val="00A46F65"/>
    <w:rsid w:val="00A519BD"/>
    <w:rsid w:val="00A5207F"/>
    <w:rsid w:val="00A52F43"/>
    <w:rsid w:val="00A540CE"/>
    <w:rsid w:val="00A5429B"/>
    <w:rsid w:val="00A55497"/>
    <w:rsid w:val="00A557C3"/>
    <w:rsid w:val="00A55EBC"/>
    <w:rsid w:val="00A578AA"/>
    <w:rsid w:val="00A60A58"/>
    <w:rsid w:val="00A62B71"/>
    <w:rsid w:val="00A63AF1"/>
    <w:rsid w:val="00A63F6F"/>
    <w:rsid w:val="00A63FB6"/>
    <w:rsid w:val="00A64322"/>
    <w:rsid w:val="00A649AD"/>
    <w:rsid w:val="00A64A15"/>
    <w:rsid w:val="00A6507B"/>
    <w:rsid w:val="00A65372"/>
    <w:rsid w:val="00A6542E"/>
    <w:rsid w:val="00A6547B"/>
    <w:rsid w:val="00A659DE"/>
    <w:rsid w:val="00A65BB2"/>
    <w:rsid w:val="00A6617C"/>
    <w:rsid w:val="00A66D22"/>
    <w:rsid w:val="00A71A15"/>
    <w:rsid w:val="00A7346B"/>
    <w:rsid w:val="00A73789"/>
    <w:rsid w:val="00A75BD6"/>
    <w:rsid w:val="00A77B3B"/>
    <w:rsid w:val="00A8052D"/>
    <w:rsid w:val="00A81795"/>
    <w:rsid w:val="00A81D19"/>
    <w:rsid w:val="00A84AF7"/>
    <w:rsid w:val="00A8690C"/>
    <w:rsid w:val="00A8704D"/>
    <w:rsid w:val="00A90555"/>
    <w:rsid w:val="00A90B05"/>
    <w:rsid w:val="00A90ED5"/>
    <w:rsid w:val="00A949C8"/>
    <w:rsid w:val="00A96025"/>
    <w:rsid w:val="00A969CC"/>
    <w:rsid w:val="00A977BA"/>
    <w:rsid w:val="00A9785A"/>
    <w:rsid w:val="00AA017B"/>
    <w:rsid w:val="00AA2262"/>
    <w:rsid w:val="00AA22F7"/>
    <w:rsid w:val="00AA354C"/>
    <w:rsid w:val="00AA422B"/>
    <w:rsid w:val="00AA6EE8"/>
    <w:rsid w:val="00AA742B"/>
    <w:rsid w:val="00AA75A3"/>
    <w:rsid w:val="00AB070D"/>
    <w:rsid w:val="00AB0922"/>
    <w:rsid w:val="00AB39EA"/>
    <w:rsid w:val="00AB40F9"/>
    <w:rsid w:val="00AB55B9"/>
    <w:rsid w:val="00AC01BD"/>
    <w:rsid w:val="00AC0F26"/>
    <w:rsid w:val="00AC235E"/>
    <w:rsid w:val="00AC327F"/>
    <w:rsid w:val="00AC4A5F"/>
    <w:rsid w:val="00AC4BC3"/>
    <w:rsid w:val="00AC5111"/>
    <w:rsid w:val="00AC62E6"/>
    <w:rsid w:val="00AC6C44"/>
    <w:rsid w:val="00AC6C50"/>
    <w:rsid w:val="00AC7AB5"/>
    <w:rsid w:val="00AC7B55"/>
    <w:rsid w:val="00AD05F7"/>
    <w:rsid w:val="00AD0D3E"/>
    <w:rsid w:val="00AD2E62"/>
    <w:rsid w:val="00AD597B"/>
    <w:rsid w:val="00AD5FAE"/>
    <w:rsid w:val="00AD7391"/>
    <w:rsid w:val="00AE12CA"/>
    <w:rsid w:val="00AE154C"/>
    <w:rsid w:val="00AE317D"/>
    <w:rsid w:val="00AE578B"/>
    <w:rsid w:val="00AE5E90"/>
    <w:rsid w:val="00AE6E7E"/>
    <w:rsid w:val="00AE7B35"/>
    <w:rsid w:val="00AE7DFE"/>
    <w:rsid w:val="00AF1C23"/>
    <w:rsid w:val="00AF2DC0"/>
    <w:rsid w:val="00AF4458"/>
    <w:rsid w:val="00AF544A"/>
    <w:rsid w:val="00AF728A"/>
    <w:rsid w:val="00AF7D9A"/>
    <w:rsid w:val="00B024C4"/>
    <w:rsid w:val="00B03153"/>
    <w:rsid w:val="00B0376B"/>
    <w:rsid w:val="00B03C5B"/>
    <w:rsid w:val="00B0453E"/>
    <w:rsid w:val="00B04CAC"/>
    <w:rsid w:val="00B054D1"/>
    <w:rsid w:val="00B05876"/>
    <w:rsid w:val="00B05AFD"/>
    <w:rsid w:val="00B065CC"/>
    <w:rsid w:val="00B06ACB"/>
    <w:rsid w:val="00B114E4"/>
    <w:rsid w:val="00B125EC"/>
    <w:rsid w:val="00B12669"/>
    <w:rsid w:val="00B1272D"/>
    <w:rsid w:val="00B132C8"/>
    <w:rsid w:val="00B138BF"/>
    <w:rsid w:val="00B13B8C"/>
    <w:rsid w:val="00B1461B"/>
    <w:rsid w:val="00B14EE9"/>
    <w:rsid w:val="00B15CA7"/>
    <w:rsid w:val="00B162C9"/>
    <w:rsid w:val="00B16C07"/>
    <w:rsid w:val="00B16CA1"/>
    <w:rsid w:val="00B17850"/>
    <w:rsid w:val="00B20C3A"/>
    <w:rsid w:val="00B21B69"/>
    <w:rsid w:val="00B230F6"/>
    <w:rsid w:val="00B27A3A"/>
    <w:rsid w:val="00B27C04"/>
    <w:rsid w:val="00B30A8D"/>
    <w:rsid w:val="00B31C96"/>
    <w:rsid w:val="00B31FD7"/>
    <w:rsid w:val="00B33085"/>
    <w:rsid w:val="00B3329D"/>
    <w:rsid w:val="00B34537"/>
    <w:rsid w:val="00B3489E"/>
    <w:rsid w:val="00B3514F"/>
    <w:rsid w:val="00B351C1"/>
    <w:rsid w:val="00B37BAD"/>
    <w:rsid w:val="00B40DFE"/>
    <w:rsid w:val="00B412C1"/>
    <w:rsid w:val="00B412F6"/>
    <w:rsid w:val="00B43962"/>
    <w:rsid w:val="00B43E01"/>
    <w:rsid w:val="00B44293"/>
    <w:rsid w:val="00B44811"/>
    <w:rsid w:val="00B458B5"/>
    <w:rsid w:val="00B46DA7"/>
    <w:rsid w:val="00B46DB4"/>
    <w:rsid w:val="00B4735C"/>
    <w:rsid w:val="00B47D5C"/>
    <w:rsid w:val="00B5378F"/>
    <w:rsid w:val="00B54BBB"/>
    <w:rsid w:val="00B55DD0"/>
    <w:rsid w:val="00B56AAA"/>
    <w:rsid w:val="00B57B4A"/>
    <w:rsid w:val="00B622EE"/>
    <w:rsid w:val="00B640F1"/>
    <w:rsid w:val="00B66678"/>
    <w:rsid w:val="00B66687"/>
    <w:rsid w:val="00B66C0C"/>
    <w:rsid w:val="00B67530"/>
    <w:rsid w:val="00B6769E"/>
    <w:rsid w:val="00B70DD1"/>
    <w:rsid w:val="00B71185"/>
    <w:rsid w:val="00B731B7"/>
    <w:rsid w:val="00B73D81"/>
    <w:rsid w:val="00B73EFF"/>
    <w:rsid w:val="00B7509F"/>
    <w:rsid w:val="00B750F8"/>
    <w:rsid w:val="00B75487"/>
    <w:rsid w:val="00B7558F"/>
    <w:rsid w:val="00B75FA1"/>
    <w:rsid w:val="00B76282"/>
    <w:rsid w:val="00B772AC"/>
    <w:rsid w:val="00B80679"/>
    <w:rsid w:val="00B80940"/>
    <w:rsid w:val="00B80A8C"/>
    <w:rsid w:val="00B82C7B"/>
    <w:rsid w:val="00B84008"/>
    <w:rsid w:val="00B84C60"/>
    <w:rsid w:val="00B85DC9"/>
    <w:rsid w:val="00B862C7"/>
    <w:rsid w:val="00B866AD"/>
    <w:rsid w:val="00B86BC0"/>
    <w:rsid w:val="00B90CB1"/>
    <w:rsid w:val="00B9246D"/>
    <w:rsid w:val="00B94563"/>
    <w:rsid w:val="00B94A96"/>
    <w:rsid w:val="00BA14D1"/>
    <w:rsid w:val="00BA1B8A"/>
    <w:rsid w:val="00BA2AC7"/>
    <w:rsid w:val="00BA3726"/>
    <w:rsid w:val="00BA4E55"/>
    <w:rsid w:val="00BA5933"/>
    <w:rsid w:val="00BA5F70"/>
    <w:rsid w:val="00BA7432"/>
    <w:rsid w:val="00BB0256"/>
    <w:rsid w:val="00BB0AEC"/>
    <w:rsid w:val="00BB126A"/>
    <w:rsid w:val="00BB1649"/>
    <w:rsid w:val="00BB2BD5"/>
    <w:rsid w:val="00BB2F63"/>
    <w:rsid w:val="00BB607E"/>
    <w:rsid w:val="00BC0175"/>
    <w:rsid w:val="00BC1655"/>
    <w:rsid w:val="00BC3101"/>
    <w:rsid w:val="00BC4D2A"/>
    <w:rsid w:val="00BC4E81"/>
    <w:rsid w:val="00BC4FDB"/>
    <w:rsid w:val="00BC617A"/>
    <w:rsid w:val="00BC6664"/>
    <w:rsid w:val="00BC70E3"/>
    <w:rsid w:val="00BC7298"/>
    <w:rsid w:val="00BD216D"/>
    <w:rsid w:val="00BD2D65"/>
    <w:rsid w:val="00BD319F"/>
    <w:rsid w:val="00BD4E06"/>
    <w:rsid w:val="00BD4FC9"/>
    <w:rsid w:val="00BE0DD5"/>
    <w:rsid w:val="00BE0E34"/>
    <w:rsid w:val="00BE1D37"/>
    <w:rsid w:val="00BE3094"/>
    <w:rsid w:val="00BE435C"/>
    <w:rsid w:val="00BE4741"/>
    <w:rsid w:val="00BE7E0E"/>
    <w:rsid w:val="00BF0243"/>
    <w:rsid w:val="00BF0C54"/>
    <w:rsid w:val="00BF2F92"/>
    <w:rsid w:val="00BF328C"/>
    <w:rsid w:val="00BF35C6"/>
    <w:rsid w:val="00BF4BF8"/>
    <w:rsid w:val="00BF5777"/>
    <w:rsid w:val="00BF5A2A"/>
    <w:rsid w:val="00BF647D"/>
    <w:rsid w:val="00BF7533"/>
    <w:rsid w:val="00BF78D5"/>
    <w:rsid w:val="00C00938"/>
    <w:rsid w:val="00C01B20"/>
    <w:rsid w:val="00C0272B"/>
    <w:rsid w:val="00C02C15"/>
    <w:rsid w:val="00C04BA9"/>
    <w:rsid w:val="00C06B4F"/>
    <w:rsid w:val="00C07F4C"/>
    <w:rsid w:val="00C1008E"/>
    <w:rsid w:val="00C10D33"/>
    <w:rsid w:val="00C11C09"/>
    <w:rsid w:val="00C13C91"/>
    <w:rsid w:val="00C14789"/>
    <w:rsid w:val="00C149AA"/>
    <w:rsid w:val="00C160B3"/>
    <w:rsid w:val="00C164D9"/>
    <w:rsid w:val="00C1691C"/>
    <w:rsid w:val="00C169A1"/>
    <w:rsid w:val="00C17A48"/>
    <w:rsid w:val="00C17CCD"/>
    <w:rsid w:val="00C20129"/>
    <w:rsid w:val="00C22AA7"/>
    <w:rsid w:val="00C23212"/>
    <w:rsid w:val="00C25752"/>
    <w:rsid w:val="00C25BBD"/>
    <w:rsid w:val="00C25D5D"/>
    <w:rsid w:val="00C27BC1"/>
    <w:rsid w:val="00C311E7"/>
    <w:rsid w:val="00C3132C"/>
    <w:rsid w:val="00C32180"/>
    <w:rsid w:val="00C340A4"/>
    <w:rsid w:val="00C3504D"/>
    <w:rsid w:val="00C3518F"/>
    <w:rsid w:val="00C3551B"/>
    <w:rsid w:val="00C36F17"/>
    <w:rsid w:val="00C3750F"/>
    <w:rsid w:val="00C4191F"/>
    <w:rsid w:val="00C41949"/>
    <w:rsid w:val="00C4297E"/>
    <w:rsid w:val="00C4333C"/>
    <w:rsid w:val="00C43F4B"/>
    <w:rsid w:val="00C45C18"/>
    <w:rsid w:val="00C464F1"/>
    <w:rsid w:val="00C46774"/>
    <w:rsid w:val="00C52363"/>
    <w:rsid w:val="00C53E55"/>
    <w:rsid w:val="00C55284"/>
    <w:rsid w:val="00C55C30"/>
    <w:rsid w:val="00C56D7B"/>
    <w:rsid w:val="00C57A1C"/>
    <w:rsid w:val="00C57D02"/>
    <w:rsid w:val="00C60B1F"/>
    <w:rsid w:val="00C60FD8"/>
    <w:rsid w:val="00C61C84"/>
    <w:rsid w:val="00C622B1"/>
    <w:rsid w:val="00C63F9A"/>
    <w:rsid w:val="00C64F7C"/>
    <w:rsid w:val="00C6590C"/>
    <w:rsid w:val="00C661BB"/>
    <w:rsid w:val="00C662BC"/>
    <w:rsid w:val="00C66562"/>
    <w:rsid w:val="00C67D89"/>
    <w:rsid w:val="00C716FD"/>
    <w:rsid w:val="00C72AB3"/>
    <w:rsid w:val="00C7344D"/>
    <w:rsid w:val="00C7443D"/>
    <w:rsid w:val="00C75408"/>
    <w:rsid w:val="00C75911"/>
    <w:rsid w:val="00C7660B"/>
    <w:rsid w:val="00C7761D"/>
    <w:rsid w:val="00C77AF0"/>
    <w:rsid w:val="00C80B47"/>
    <w:rsid w:val="00C81B55"/>
    <w:rsid w:val="00C81F29"/>
    <w:rsid w:val="00C81F74"/>
    <w:rsid w:val="00C870AE"/>
    <w:rsid w:val="00C871B1"/>
    <w:rsid w:val="00C87217"/>
    <w:rsid w:val="00C877A5"/>
    <w:rsid w:val="00C90164"/>
    <w:rsid w:val="00C90C65"/>
    <w:rsid w:val="00C936B0"/>
    <w:rsid w:val="00C952CB"/>
    <w:rsid w:val="00C96C48"/>
    <w:rsid w:val="00CA44AF"/>
    <w:rsid w:val="00CA4C54"/>
    <w:rsid w:val="00CA60C7"/>
    <w:rsid w:val="00CA6655"/>
    <w:rsid w:val="00CA6B95"/>
    <w:rsid w:val="00CB076C"/>
    <w:rsid w:val="00CB4122"/>
    <w:rsid w:val="00CB44EF"/>
    <w:rsid w:val="00CB535A"/>
    <w:rsid w:val="00CB6087"/>
    <w:rsid w:val="00CB764F"/>
    <w:rsid w:val="00CC0EDA"/>
    <w:rsid w:val="00CC323E"/>
    <w:rsid w:val="00CC4740"/>
    <w:rsid w:val="00CC7F65"/>
    <w:rsid w:val="00CD0289"/>
    <w:rsid w:val="00CD24FE"/>
    <w:rsid w:val="00CD3273"/>
    <w:rsid w:val="00CD43F0"/>
    <w:rsid w:val="00CD4BCD"/>
    <w:rsid w:val="00CD5177"/>
    <w:rsid w:val="00CD5A0D"/>
    <w:rsid w:val="00CD5BD8"/>
    <w:rsid w:val="00CD604C"/>
    <w:rsid w:val="00CD70C8"/>
    <w:rsid w:val="00CD70D1"/>
    <w:rsid w:val="00CD7EF8"/>
    <w:rsid w:val="00CE0B6E"/>
    <w:rsid w:val="00CE0E57"/>
    <w:rsid w:val="00CE23C6"/>
    <w:rsid w:val="00CE2883"/>
    <w:rsid w:val="00CE4AC2"/>
    <w:rsid w:val="00CE5C1A"/>
    <w:rsid w:val="00CE5DE6"/>
    <w:rsid w:val="00CE63B5"/>
    <w:rsid w:val="00CE7B91"/>
    <w:rsid w:val="00CF19AC"/>
    <w:rsid w:val="00CF1D0D"/>
    <w:rsid w:val="00CF2F33"/>
    <w:rsid w:val="00CF419D"/>
    <w:rsid w:val="00CF4BAA"/>
    <w:rsid w:val="00CF64A9"/>
    <w:rsid w:val="00CF6904"/>
    <w:rsid w:val="00D01A37"/>
    <w:rsid w:val="00D026DD"/>
    <w:rsid w:val="00D03368"/>
    <w:rsid w:val="00D03677"/>
    <w:rsid w:val="00D054F5"/>
    <w:rsid w:val="00D055FE"/>
    <w:rsid w:val="00D067A6"/>
    <w:rsid w:val="00D0726A"/>
    <w:rsid w:val="00D10FFF"/>
    <w:rsid w:val="00D138C8"/>
    <w:rsid w:val="00D14DD4"/>
    <w:rsid w:val="00D15741"/>
    <w:rsid w:val="00D1576D"/>
    <w:rsid w:val="00D16713"/>
    <w:rsid w:val="00D17B30"/>
    <w:rsid w:val="00D20591"/>
    <w:rsid w:val="00D219AC"/>
    <w:rsid w:val="00D220BB"/>
    <w:rsid w:val="00D222A7"/>
    <w:rsid w:val="00D22824"/>
    <w:rsid w:val="00D23DD6"/>
    <w:rsid w:val="00D272F9"/>
    <w:rsid w:val="00D27ECA"/>
    <w:rsid w:val="00D301DE"/>
    <w:rsid w:val="00D32E13"/>
    <w:rsid w:val="00D34CA3"/>
    <w:rsid w:val="00D36405"/>
    <w:rsid w:val="00D367C0"/>
    <w:rsid w:val="00D4001D"/>
    <w:rsid w:val="00D40DE9"/>
    <w:rsid w:val="00D40FE7"/>
    <w:rsid w:val="00D41A18"/>
    <w:rsid w:val="00D452CB"/>
    <w:rsid w:val="00D46A23"/>
    <w:rsid w:val="00D50843"/>
    <w:rsid w:val="00D53728"/>
    <w:rsid w:val="00D54675"/>
    <w:rsid w:val="00D54869"/>
    <w:rsid w:val="00D549AE"/>
    <w:rsid w:val="00D5588F"/>
    <w:rsid w:val="00D55CBE"/>
    <w:rsid w:val="00D6159D"/>
    <w:rsid w:val="00D61A67"/>
    <w:rsid w:val="00D67247"/>
    <w:rsid w:val="00D67C03"/>
    <w:rsid w:val="00D67FBC"/>
    <w:rsid w:val="00D7389F"/>
    <w:rsid w:val="00D73F5F"/>
    <w:rsid w:val="00D76A2A"/>
    <w:rsid w:val="00D76E0D"/>
    <w:rsid w:val="00D76F71"/>
    <w:rsid w:val="00D77EC4"/>
    <w:rsid w:val="00D800C1"/>
    <w:rsid w:val="00D8043D"/>
    <w:rsid w:val="00D80694"/>
    <w:rsid w:val="00D81EE6"/>
    <w:rsid w:val="00D83182"/>
    <w:rsid w:val="00D83A9B"/>
    <w:rsid w:val="00D83E21"/>
    <w:rsid w:val="00D84F5E"/>
    <w:rsid w:val="00D85A59"/>
    <w:rsid w:val="00D85BD4"/>
    <w:rsid w:val="00D90011"/>
    <w:rsid w:val="00D911E2"/>
    <w:rsid w:val="00D916E5"/>
    <w:rsid w:val="00D92A39"/>
    <w:rsid w:val="00D934DB"/>
    <w:rsid w:val="00D93907"/>
    <w:rsid w:val="00D94EFD"/>
    <w:rsid w:val="00D96AB0"/>
    <w:rsid w:val="00DA134B"/>
    <w:rsid w:val="00DA18D9"/>
    <w:rsid w:val="00DA2615"/>
    <w:rsid w:val="00DA4B50"/>
    <w:rsid w:val="00DA4EAD"/>
    <w:rsid w:val="00DA6571"/>
    <w:rsid w:val="00DB1E5A"/>
    <w:rsid w:val="00DB31CC"/>
    <w:rsid w:val="00DB3220"/>
    <w:rsid w:val="00DB39D9"/>
    <w:rsid w:val="00DB4090"/>
    <w:rsid w:val="00DB56DC"/>
    <w:rsid w:val="00DB6EDB"/>
    <w:rsid w:val="00DB782D"/>
    <w:rsid w:val="00DB7AC6"/>
    <w:rsid w:val="00DC0903"/>
    <w:rsid w:val="00DC134C"/>
    <w:rsid w:val="00DC1F45"/>
    <w:rsid w:val="00DC294E"/>
    <w:rsid w:val="00DC3042"/>
    <w:rsid w:val="00DC3C4E"/>
    <w:rsid w:val="00DC4F8A"/>
    <w:rsid w:val="00DC528F"/>
    <w:rsid w:val="00DC6272"/>
    <w:rsid w:val="00DD078D"/>
    <w:rsid w:val="00DD1F59"/>
    <w:rsid w:val="00DD3C4F"/>
    <w:rsid w:val="00DD573B"/>
    <w:rsid w:val="00DD65E1"/>
    <w:rsid w:val="00DD6778"/>
    <w:rsid w:val="00DD7C82"/>
    <w:rsid w:val="00DD7E9D"/>
    <w:rsid w:val="00DE0422"/>
    <w:rsid w:val="00DE210A"/>
    <w:rsid w:val="00DE21D4"/>
    <w:rsid w:val="00DE4C94"/>
    <w:rsid w:val="00DE4F35"/>
    <w:rsid w:val="00DE51ED"/>
    <w:rsid w:val="00DE62FA"/>
    <w:rsid w:val="00DE670C"/>
    <w:rsid w:val="00DE6FA8"/>
    <w:rsid w:val="00DE788A"/>
    <w:rsid w:val="00DF11E8"/>
    <w:rsid w:val="00DF26F1"/>
    <w:rsid w:val="00DF3683"/>
    <w:rsid w:val="00DF3CAD"/>
    <w:rsid w:val="00DF587B"/>
    <w:rsid w:val="00DF7BEE"/>
    <w:rsid w:val="00E000C1"/>
    <w:rsid w:val="00E00C79"/>
    <w:rsid w:val="00E0129B"/>
    <w:rsid w:val="00E02CF0"/>
    <w:rsid w:val="00E03656"/>
    <w:rsid w:val="00E036EE"/>
    <w:rsid w:val="00E03AA2"/>
    <w:rsid w:val="00E03E3F"/>
    <w:rsid w:val="00E03F24"/>
    <w:rsid w:val="00E0527D"/>
    <w:rsid w:val="00E10DF4"/>
    <w:rsid w:val="00E13B18"/>
    <w:rsid w:val="00E13DE0"/>
    <w:rsid w:val="00E177E0"/>
    <w:rsid w:val="00E202EF"/>
    <w:rsid w:val="00E21614"/>
    <w:rsid w:val="00E22748"/>
    <w:rsid w:val="00E23AB9"/>
    <w:rsid w:val="00E2480F"/>
    <w:rsid w:val="00E24B99"/>
    <w:rsid w:val="00E264E9"/>
    <w:rsid w:val="00E27513"/>
    <w:rsid w:val="00E323CB"/>
    <w:rsid w:val="00E349AE"/>
    <w:rsid w:val="00E352E0"/>
    <w:rsid w:val="00E36B11"/>
    <w:rsid w:val="00E40F8E"/>
    <w:rsid w:val="00E41B92"/>
    <w:rsid w:val="00E41CEE"/>
    <w:rsid w:val="00E43D17"/>
    <w:rsid w:val="00E44997"/>
    <w:rsid w:val="00E44F5E"/>
    <w:rsid w:val="00E45A0E"/>
    <w:rsid w:val="00E465AD"/>
    <w:rsid w:val="00E50729"/>
    <w:rsid w:val="00E510BE"/>
    <w:rsid w:val="00E519DF"/>
    <w:rsid w:val="00E52173"/>
    <w:rsid w:val="00E53474"/>
    <w:rsid w:val="00E53C69"/>
    <w:rsid w:val="00E541CD"/>
    <w:rsid w:val="00E56F4F"/>
    <w:rsid w:val="00E57855"/>
    <w:rsid w:val="00E647C2"/>
    <w:rsid w:val="00E663B3"/>
    <w:rsid w:val="00E66A3A"/>
    <w:rsid w:val="00E66D71"/>
    <w:rsid w:val="00E6746D"/>
    <w:rsid w:val="00E67D9E"/>
    <w:rsid w:val="00E716FC"/>
    <w:rsid w:val="00E71A33"/>
    <w:rsid w:val="00E73BD9"/>
    <w:rsid w:val="00E73C1D"/>
    <w:rsid w:val="00E746BF"/>
    <w:rsid w:val="00E75B33"/>
    <w:rsid w:val="00E75D6F"/>
    <w:rsid w:val="00E76804"/>
    <w:rsid w:val="00E76E1B"/>
    <w:rsid w:val="00E77700"/>
    <w:rsid w:val="00E8219C"/>
    <w:rsid w:val="00E84984"/>
    <w:rsid w:val="00E84F8A"/>
    <w:rsid w:val="00E8509A"/>
    <w:rsid w:val="00E85B6F"/>
    <w:rsid w:val="00E90134"/>
    <w:rsid w:val="00E90918"/>
    <w:rsid w:val="00E90BB0"/>
    <w:rsid w:val="00E90FD9"/>
    <w:rsid w:val="00E92D49"/>
    <w:rsid w:val="00E93AE3"/>
    <w:rsid w:val="00E95168"/>
    <w:rsid w:val="00E952D5"/>
    <w:rsid w:val="00E954B4"/>
    <w:rsid w:val="00E970F2"/>
    <w:rsid w:val="00EA0097"/>
    <w:rsid w:val="00EA24D4"/>
    <w:rsid w:val="00EA2B7C"/>
    <w:rsid w:val="00EA3A2F"/>
    <w:rsid w:val="00EA3D2E"/>
    <w:rsid w:val="00EA46A7"/>
    <w:rsid w:val="00EA6F04"/>
    <w:rsid w:val="00EA70C2"/>
    <w:rsid w:val="00EB0B8E"/>
    <w:rsid w:val="00EB11A1"/>
    <w:rsid w:val="00EB17CB"/>
    <w:rsid w:val="00EB237F"/>
    <w:rsid w:val="00EB23ED"/>
    <w:rsid w:val="00EB3C32"/>
    <w:rsid w:val="00EB6C7B"/>
    <w:rsid w:val="00EC1279"/>
    <w:rsid w:val="00EC12A3"/>
    <w:rsid w:val="00EC1F1F"/>
    <w:rsid w:val="00EC2920"/>
    <w:rsid w:val="00EC3D23"/>
    <w:rsid w:val="00EC4415"/>
    <w:rsid w:val="00EC45A3"/>
    <w:rsid w:val="00EC4732"/>
    <w:rsid w:val="00EC4862"/>
    <w:rsid w:val="00EC508C"/>
    <w:rsid w:val="00EC51F4"/>
    <w:rsid w:val="00ED184F"/>
    <w:rsid w:val="00ED34D6"/>
    <w:rsid w:val="00ED3BC4"/>
    <w:rsid w:val="00ED5227"/>
    <w:rsid w:val="00ED560E"/>
    <w:rsid w:val="00ED5EDF"/>
    <w:rsid w:val="00ED7E95"/>
    <w:rsid w:val="00EE12F9"/>
    <w:rsid w:val="00EE1543"/>
    <w:rsid w:val="00EE1C64"/>
    <w:rsid w:val="00EE2922"/>
    <w:rsid w:val="00EE3092"/>
    <w:rsid w:val="00EE3929"/>
    <w:rsid w:val="00EE3B88"/>
    <w:rsid w:val="00EE7AB4"/>
    <w:rsid w:val="00EF00D6"/>
    <w:rsid w:val="00EF0C63"/>
    <w:rsid w:val="00EF16C3"/>
    <w:rsid w:val="00EF175E"/>
    <w:rsid w:val="00EF202F"/>
    <w:rsid w:val="00EF2C4C"/>
    <w:rsid w:val="00EF3BDB"/>
    <w:rsid w:val="00EF3FC9"/>
    <w:rsid w:val="00EF583E"/>
    <w:rsid w:val="00EF6EF8"/>
    <w:rsid w:val="00EF6F39"/>
    <w:rsid w:val="00EF7281"/>
    <w:rsid w:val="00F003C9"/>
    <w:rsid w:val="00F006CF"/>
    <w:rsid w:val="00F03A84"/>
    <w:rsid w:val="00F03C54"/>
    <w:rsid w:val="00F0775E"/>
    <w:rsid w:val="00F103B4"/>
    <w:rsid w:val="00F1080B"/>
    <w:rsid w:val="00F11839"/>
    <w:rsid w:val="00F11AC8"/>
    <w:rsid w:val="00F12CEA"/>
    <w:rsid w:val="00F12E63"/>
    <w:rsid w:val="00F143F8"/>
    <w:rsid w:val="00F1515A"/>
    <w:rsid w:val="00F159CE"/>
    <w:rsid w:val="00F16019"/>
    <w:rsid w:val="00F166BC"/>
    <w:rsid w:val="00F166FD"/>
    <w:rsid w:val="00F16F53"/>
    <w:rsid w:val="00F201DA"/>
    <w:rsid w:val="00F215F9"/>
    <w:rsid w:val="00F2170B"/>
    <w:rsid w:val="00F248ED"/>
    <w:rsid w:val="00F24E1C"/>
    <w:rsid w:val="00F25FD2"/>
    <w:rsid w:val="00F26795"/>
    <w:rsid w:val="00F32B87"/>
    <w:rsid w:val="00F32D6E"/>
    <w:rsid w:val="00F32DDA"/>
    <w:rsid w:val="00F32F18"/>
    <w:rsid w:val="00F35199"/>
    <w:rsid w:val="00F373AE"/>
    <w:rsid w:val="00F37859"/>
    <w:rsid w:val="00F37F14"/>
    <w:rsid w:val="00F400E3"/>
    <w:rsid w:val="00F40630"/>
    <w:rsid w:val="00F40A72"/>
    <w:rsid w:val="00F41434"/>
    <w:rsid w:val="00F423CD"/>
    <w:rsid w:val="00F43C4B"/>
    <w:rsid w:val="00F44CAE"/>
    <w:rsid w:val="00F44D99"/>
    <w:rsid w:val="00F45F0F"/>
    <w:rsid w:val="00F46E26"/>
    <w:rsid w:val="00F46FDC"/>
    <w:rsid w:val="00F4759F"/>
    <w:rsid w:val="00F5039A"/>
    <w:rsid w:val="00F514F3"/>
    <w:rsid w:val="00F51827"/>
    <w:rsid w:val="00F51D04"/>
    <w:rsid w:val="00F521F9"/>
    <w:rsid w:val="00F52689"/>
    <w:rsid w:val="00F54A3D"/>
    <w:rsid w:val="00F56130"/>
    <w:rsid w:val="00F57338"/>
    <w:rsid w:val="00F5758F"/>
    <w:rsid w:val="00F57C4C"/>
    <w:rsid w:val="00F57E92"/>
    <w:rsid w:val="00F60B7F"/>
    <w:rsid w:val="00F6279D"/>
    <w:rsid w:val="00F64740"/>
    <w:rsid w:val="00F64A7B"/>
    <w:rsid w:val="00F70C90"/>
    <w:rsid w:val="00F70EB5"/>
    <w:rsid w:val="00F71478"/>
    <w:rsid w:val="00F71CD2"/>
    <w:rsid w:val="00F769B9"/>
    <w:rsid w:val="00F770EB"/>
    <w:rsid w:val="00F77126"/>
    <w:rsid w:val="00F77B4F"/>
    <w:rsid w:val="00F8126C"/>
    <w:rsid w:val="00F81B95"/>
    <w:rsid w:val="00F83405"/>
    <w:rsid w:val="00F854DF"/>
    <w:rsid w:val="00F86329"/>
    <w:rsid w:val="00F86BEB"/>
    <w:rsid w:val="00F8701D"/>
    <w:rsid w:val="00F879E9"/>
    <w:rsid w:val="00F9119F"/>
    <w:rsid w:val="00F9248B"/>
    <w:rsid w:val="00F930A6"/>
    <w:rsid w:val="00F9342A"/>
    <w:rsid w:val="00F94DB7"/>
    <w:rsid w:val="00F95A94"/>
    <w:rsid w:val="00F96DBF"/>
    <w:rsid w:val="00F97706"/>
    <w:rsid w:val="00F97DA4"/>
    <w:rsid w:val="00FA1B14"/>
    <w:rsid w:val="00FA2F7E"/>
    <w:rsid w:val="00FA515B"/>
    <w:rsid w:val="00FA6F23"/>
    <w:rsid w:val="00FA7105"/>
    <w:rsid w:val="00FB0553"/>
    <w:rsid w:val="00FB0EB5"/>
    <w:rsid w:val="00FB1474"/>
    <w:rsid w:val="00FB14C6"/>
    <w:rsid w:val="00FB19C0"/>
    <w:rsid w:val="00FB410A"/>
    <w:rsid w:val="00FB4295"/>
    <w:rsid w:val="00FB62CC"/>
    <w:rsid w:val="00FC008D"/>
    <w:rsid w:val="00FC051E"/>
    <w:rsid w:val="00FC360D"/>
    <w:rsid w:val="00FC3960"/>
    <w:rsid w:val="00FC4284"/>
    <w:rsid w:val="00FC4C1C"/>
    <w:rsid w:val="00FC501C"/>
    <w:rsid w:val="00FC5FFD"/>
    <w:rsid w:val="00FC60E2"/>
    <w:rsid w:val="00FC696A"/>
    <w:rsid w:val="00FC79C4"/>
    <w:rsid w:val="00FD0949"/>
    <w:rsid w:val="00FD0954"/>
    <w:rsid w:val="00FD0D8E"/>
    <w:rsid w:val="00FD1041"/>
    <w:rsid w:val="00FD1E3A"/>
    <w:rsid w:val="00FD46A6"/>
    <w:rsid w:val="00FD4BE4"/>
    <w:rsid w:val="00FD55EC"/>
    <w:rsid w:val="00FD589F"/>
    <w:rsid w:val="00FD7861"/>
    <w:rsid w:val="00FD7B7B"/>
    <w:rsid w:val="00FE184B"/>
    <w:rsid w:val="00FE3313"/>
    <w:rsid w:val="00FE3527"/>
    <w:rsid w:val="00FE5391"/>
    <w:rsid w:val="00FE590B"/>
    <w:rsid w:val="00FE770D"/>
    <w:rsid w:val="00FF28B3"/>
    <w:rsid w:val="00FF291C"/>
    <w:rsid w:val="00FF3600"/>
    <w:rsid w:val="00FF45C4"/>
    <w:rsid w:val="00FF5EC8"/>
    <w:rsid w:val="00FF7207"/>
    <w:rsid w:val="00FF7D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A03C8DF"/>
  <w15:docId w15:val="{D262CE2F-6BC4-4751-812B-46970100A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uiPriority="9" w:qFormat="1"/>
    <w:lsdException w:name="heading 4" w:locked="0" w:uiPriority="9" w:qFormat="1"/>
    <w:lsdException w:name="heading 5" w:locked="0" w:qFormat="1"/>
    <w:lsdException w:name="heading 6" w:locked="0" w:qFormat="1"/>
    <w:lsdException w:name="heading 7" w:locked="0" w:semiHidden="1" w:unhideWhenUsed="1" w:qFormat="1"/>
    <w:lsdException w:name="heading 8" w:locked="0" w:semiHidden="1" w:unhideWhenUsed="1" w:qFormat="1"/>
    <w:lsdException w:name="heading 9" w:locked="0" w:semiHidden="1" w:unhideWhenUsed="1" w:qFormat="1"/>
    <w:lsdException w:name="index 1" w:locked="0" w:semiHidden="1" w:unhideWhenUsed="1"/>
    <w:lsdException w:name="index 2" w:locked="0"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locked="0"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qFormat="1"/>
    <w:lsdException w:name="Emphasis" w:qFormat="1"/>
    <w:lsdException w:name="Document Map" w:locked="0" w:semiHidden="1" w:unhideWhenUsed="1"/>
    <w:lsdException w:name="Plain Text" w:semiHidden="1" w:uiPriority="99"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iPriority="99" w:unhideWhenUsed="1"/>
    <w:lsdException w:name="HTML Acronym" w:semiHidden="1" w:unhideWhenUsed="1"/>
    <w:lsdException w:name="HTML Address" w:locked="0"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locked="0" w:uiPriority="33" w:qFormat="1"/>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A949C8"/>
    <w:pPr>
      <w:suppressAutoHyphens/>
      <w:spacing w:before="120" w:after="120"/>
    </w:pPr>
    <w:rPr>
      <w:rFonts w:ascii="Arial" w:hAnsi="Arial"/>
      <w:lang w:eastAsia="en-US"/>
    </w:rPr>
  </w:style>
  <w:style w:type="paragraph" w:styleId="Heading1">
    <w:name w:val="heading 1"/>
    <w:basedOn w:val="Normal"/>
    <w:next w:val="Normal"/>
    <w:uiPriority w:val="9"/>
    <w:qFormat/>
    <w:locked/>
    <w:rsid w:val="00436C5A"/>
    <w:pPr>
      <w:keepNext/>
      <w:numPr>
        <w:numId w:val="9"/>
      </w:numPr>
      <w:tabs>
        <w:tab w:val="left" w:pos="851"/>
      </w:tabs>
      <w:spacing w:before="240" w:after="240"/>
      <w:outlineLvl w:val="0"/>
    </w:pPr>
    <w:rPr>
      <w:b/>
      <w:kern w:val="28"/>
      <w:sz w:val="40"/>
    </w:rPr>
  </w:style>
  <w:style w:type="paragraph" w:styleId="Heading2">
    <w:name w:val="heading 2"/>
    <w:basedOn w:val="Normal"/>
    <w:next w:val="Normal"/>
    <w:link w:val="Heading2Char"/>
    <w:uiPriority w:val="9"/>
    <w:qFormat/>
    <w:locked/>
    <w:rsid w:val="004F5063"/>
    <w:pPr>
      <w:keepNext/>
      <w:numPr>
        <w:ilvl w:val="1"/>
        <w:numId w:val="9"/>
      </w:numPr>
      <w:tabs>
        <w:tab w:val="left" w:pos="851"/>
      </w:tabs>
      <w:spacing w:before="240"/>
      <w:outlineLvl w:val="1"/>
    </w:pPr>
    <w:rPr>
      <w:b/>
      <w:kern w:val="28"/>
      <w:sz w:val="36"/>
    </w:rPr>
  </w:style>
  <w:style w:type="paragraph" w:styleId="Heading3">
    <w:name w:val="heading 3"/>
    <w:basedOn w:val="Normal"/>
    <w:next w:val="Normal"/>
    <w:uiPriority w:val="9"/>
    <w:qFormat/>
    <w:locked/>
    <w:rsid w:val="003C33F1"/>
    <w:pPr>
      <w:keepNext/>
      <w:numPr>
        <w:ilvl w:val="2"/>
        <w:numId w:val="9"/>
      </w:numPr>
      <w:tabs>
        <w:tab w:val="left" w:pos="851"/>
      </w:tabs>
      <w:spacing w:before="160"/>
      <w:outlineLvl w:val="2"/>
    </w:pPr>
    <w:rPr>
      <w:b/>
      <w:kern w:val="28"/>
      <w:sz w:val="28"/>
    </w:rPr>
  </w:style>
  <w:style w:type="paragraph" w:styleId="Heading4">
    <w:name w:val="heading 4"/>
    <w:basedOn w:val="Normal"/>
    <w:next w:val="Normal"/>
    <w:uiPriority w:val="9"/>
    <w:qFormat/>
    <w:locked/>
    <w:rsid w:val="00FC360D"/>
    <w:pPr>
      <w:keepNext/>
      <w:numPr>
        <w:ilvl w:val="3"/>
        <w:numId w:val="9"/>
      </w:numPr>
      <w:outlineLvl w:val="3"/>
    </w:pPr>
    <w:rPr>
      <w:b/>
      <w:sz w:val="24"/>
    </w:rPr>
  </w:style>
  <w:style w:type="paragraph" w:styleId="Heading5">
    <w:name w:val="heading 5"/>
    <w:aliases w:val="Heading 5 DO NOT USE"/>
    <w:basedOn w:val="Normal"/>
    <w:next w:val="Normal"/>
    <w:qFormat/>
    <w:locked/>
    <w:rsid w:val="00C64F7C"/>
    <w:pPr>
      <w:spacing w:before="240" w:after="60"/>
      <w:outlineLvl w:val="4"/>
    </w:pPr>
    <w:rPr>
      <w:sz w:val="22"/>
    </w:rPr>
  </w:style>
  <w:style w:type="paragraph" w:styleId="Heading6">
    <w:name w:val="heading 6"/>
    <w:aliases w:val="Heading 6 DO NOT USE"/>
    <w:basedOn w:val="Normal"/>
    <w:next w:val="Normal"/>
    <w:qFormat/>
    <w:locked/>
    <w:rsid w:val="00C64F7C"/>
    <w:pPr>
      <w:spacing w:before="240" w:after="60"/>
      <w:outlineLvl w:val="5"/>
    </w:pPr>
    <w:rPr>
      <w:i/>
      <w:sz w:val="22"/>
    </w:rPr>
  </w:style>
  <w:style w:type="paragraph" w:styleId="Heading7">
    <w:name w:val="heading 7"/>
    <w:aliases w:val="Heading 7 DO NOT USE"/>
    <w:basedOn w:val="Normal"/>
    <w:next w:val="Normal"/>
    <w:qFormat/>
    <w:locked/>
    <w:rsid w:val="00C64F7C"/>
    <w:pPr>
      <w:keepNext/>
      <w:numPr>
        <w:ilvl w:val="6"/>
        <w:numId w:val="4"/>
      </w:numPr>
      <w:spacing w:before="240" w:after="240"/>
      <w:outlineLvl w:val="6"/>
    </w:pPr>
    <w:rPr>
      <w:b/>
      <w:sz w:val="40"/>
    </w:rPr>
  </w:style>
  <w:style w:type="paragraph" w:styleId="Heading8">
    <w:name w:val="heading 8"/>
    <w:aliases w:val="Heading 8 DO NOT USE"/>
    <w:basedOn w:val="Normal"/>
    <w:next w:val="Normal"/>
    <w:qFormat/>
    <w:locked/>
    <w:rsid w:val="00C64F7C"/>
    <w:pPr>
      <w:keepNext/>
      <w:numPr>
        <w:ilvl w:val="7"/>
        <w:numId w:val="5"/>
      </w:numPr>
      <w:spacing w:before="240" w:after="60"/>
      <w:outlineLvl w:val="7"/>
    </w:pPr>
    <w:rPr>
      <w:b/>
      <w:sz w:val="36"/>
    </w:rPr>
  </w:style>
  <w:style w:type="paragraph" w:styleId="Heading9">
    <w:name w:val="heading 9"/>
    <w:aliases w:val="Heading 9 DO NOT USE"/>
    <w:basedOn w:val="Normal"/>
    <w:next w:val="Normal"/>
    <w:qFormat/>
    <w:locked/>
    <w:rsid w:val="00C64F7C"/>
    <w:pPr>
      <w:numPr>
        <w:ilvl w:val="8"/>
        <w:numId w:val="6"/>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locked/>
    <w:rsid w:val="00F35199"/>
    <w:pPr>
      <w:spacing w:before="960"/>
    </w:pPr>
    <w:rPr>
      <w:sz w:val="48"/>
    </w:rPr>
  </w:style>
  <w:style w:type="paragraph" w:customStyle="1" w:styleId="ProductName">
    <w:name w:val="Product Name"/>
    <w:basedOn w:val="Normal"/>
    <w:next w:val="SWIFTNetversion"/>
    <w:locked/>
    <w:rsid w:val="00A96025"/>
    <w:pPr>
      <w:spacing w:before="1880" w:after="0"/>
    </w:pPr>
    <w:rPr>
      <w:rFonts w:eastAsia="Times New Roman"/>
      <w:sz w:val="40"/>
      <w:szCs w:val="48"/>
    </w:rPr>
  </w:style>
  <w:style w:type="paragraph" w:customStyle="1" w:styleId="SWIFTNetversion">
    <w:name w:val="SWIFTNet version"/>
    <w:basedOn w:val="Normal"/>
    <w:next w:val="DocumentTitle"/>
    <w:locked/>
    <w:rsid w:val="00DF3683"/>
    <w:pPr>
      <w:spacing w:before="360" w:after="0"/>
    </w:pPr>
    <w:rPr>
      <w:rFonts w:eastAsia="Times New Roman"/>
      <w:sz w:val="28"/>
    </w:rPr>
  </w:style>
  <w:style w:type="paragraph" w:styleId="TOC1">
    <w:name w:val="toc 1"/>
    <w:basedOn w:val="Normal"/>
    <w:next w:val="Normal"/>
    <w:autoRedefine/>
    <w:uiPriority w:val="39"/>
    <w:locked/>
    <w:rsid w:val="00CF64A9"/>
    <w:pPr>
      <w:tabs>
        <w:tab w:val="left" w:pos="454"/>
        <w:tab w:val="right" w:leader="dot" w:pos="8505"/>
      </w:tabs>
      <w:spacing w:before="240" w:after="60"/>
      <w:ind w:left="454" w:hanging="454"/>
    </w:pPr>
    <w:rPr>
      <w:b/>
      <w:noProof/>
    </w:rPr>
  </w:style>
  <w:style w:type="paragraph" w:styleId="TOC2">
    <w:name w:val="toc 2"/>
    <w:basedOn w:val="Normal"/>
    <w:next w:val="Normal"/>
    <w:autoRedefine/>
    <w:uiPriority w:val="39"/>
    <w:locked/>
    <w:rsid w:val="00CF64A9"/>
    <w:pPr>
      <w:tabs>
        <w:tab w:val="left" w:pos="1021"/>
        <w:tab w:val="right" w:leader="dot" w:pos="8505"/>
      </w:tabs>
      <w:spacing w:before="40" w:after="40"/>
      <w:ind w:left="1021" w:hanging="567"/>
    </w:pPr>
    <w:rPr>
      <w:noProof/>
      <w:snapToGrid w:val="0"/>
    </w:rPr>
  </w:style>
  <w:style w:type="paragraph" w:styleId="TOC3">
    <w:name w:val="toc 3"/>
    <w:basedOn w:val="Normal"/>
    <w:next w:val="Normal"/>
    <w:autoRedefine/>
    <w:uiPriority w:val="39"/>
    <w:locked/>
    <w:rsid w:val="00CF64A9"/>
    <w:pPr>
      <w:tabs>
        <w:tab w:val="left" w:pos="1701"/>
        <w:tab w:val="right" w:leader="dot" w:pos="8505"/>
      </w:tabs>
      <w:spacing w:before="40" w:after="40"/>
      <w:ind w:left="1701" w:hanging="680"/>
    </w:pPr>
    <w:rPr>
      <w:noProof/>
    </w:rPr>
  </w:style>
  <w:style w:type="paragraph" w:styleId="TOC4">
    <w:name w:val="toc 4"/>
    <w:basedOn w:val="Normal"/>
    <w:next w:val="Normal"/>
    <w:autoRedefine/>
    <w:uiPriority w:val="39"/>
    <w:locked/>
    <w:rsid w:val="00CF64A9"/>
    <w:pPr>
      <w:tabs>
        <w:tab w:val="left" w:pos="2552"/>
        <w:tab w:val="right" w:leader="dot" w:pos="8505"/>
      </w:tabs>
      <w:spacing w:before="60" w:after="60"/>
      <w:ind w:left="2552" w:hanging="851"/>
    </w:pPr>
    <w:rPr>
      <w:noProof/>
    </w:rPr>
  </w:style>
  <w:style w:type="paragraph" w:customStyle="1" w:styleId="Heading">
    <w:name w:val="Heading"/>
    <w:basedOn w:val="Normal"/>
    <w:next w:val="Normal"/>
    <w:locked/>
    <w:rsid w:val="00827946"/>
    <w:pPr>
      <w:spacing w:after="240"/>
      <w:outlineLvl w:val="0"/>
    </w:pPr>
    <w:rPr>
      <w:b/>
      <w:sz w:val="40"/>
    </w:rPr>
  </w:style>
  <w:style w:type="paragraph" w:customStyle="1" w:styleId="Copyrightheading">
    <w:name w:val="Copyright heading"/>
    <w:basedOn w:val="Normal"/>
    <w:locked/>
    <w:rsid w:val="007F3A60"/>
    <w:pPr>
      <w:tabs>
        <w:tab w:val="left" w:pos="0"/>
      </w:tabs>
      <w:spacing w:before="160" w:after="0" w:line="288" w:lineRule="auto"/>
      <w:jc w:val="both"/>
    </w:pPr>
    <w:rPr>
      <w:rFonts w:eastAsia="Times New Roman"/>
      <w:b/>
      <w:sz w:val="24"/>
    </w:rPr>
  </w:style>
  <w:style w:type="paragraph" w:customStyle="1" w:styleId="Warning">
    <w:name w:val="Warning"/>
    <w:basedOn w:val="Note"/>
    <w:next w:val="Normal"/>
    <w:link w:val="WarningChar"/>
    <w:locked/>
    <w:rsid w:val="00C64F7C"/>
    <w:pPr>
      <w:numPr>
        <w:numId w:val="3"/>
      </w:numPr>
      <w:tabs>
        <w:tab w:val="clear" w:pos="1080"/>
      </w:tabs>
      <w:suppressAutoHyphens w:val="0"/>
      <w:ind w:left="1985" w:hanging="1134"/>
    </w:pPr>
    <w:rPr>
      <w:snapToGrid w:val="0"/>
      <w:lang w:val="en-US"/>
    </w:rPr>
  </w:style>
  <w:style w:type="paragraph" w:customStyle="1" w:styleId="Note">
    <w:name w:val="Note"/>
    <w:basedOn w:val="Normal"/>
    <w:next w:val="Normal"/>
    <w:link w:val="NoteChar"/>
    <w:locked/>
    <w:rsid w:val="00C64F7C"/>
    <w:pPr>
      <w:keepLines/>
      <w:numPr>
        <w:numId w:val="1"/>
      </w:numPr>
      <w:pBdr>
        <w:top w:val="single" w:sz="4" w:space="1" w:color="auto"/>
        <w:bottom w:val="single" w:sz="4" w:space="1" w:color="auto"/>
      </w:pBdr>
      <w:tabs>
        <w:tab w:val="clear" w:pos="2357"/>
        <w:tab w:val="num" w:pos="360"/>
        <w:tab w:val="left" w:pos="1701"/>
      </w:tabs>
      <w:ind w:left="1702" w:hanging="851"/>
    </w:pPr>
  </w:style>
  <w:style w:type="paragraph" w:customStyle="1" w:styleId="Headereven">
    <w:name w:val="Header even"/>
    <w:locked/>
    <w:rsid w:val="00774F30"/>
    <w:pPr>
      <w:tabs>
        <w:tab w:val="right" w:pos="8505"/>
      </w:tabs>
      <w:spacing w:after="40"/>
    </w:pPr>
    <w:rPr>
      <w:rFonts w:ascii="Arial" w:eastAsia="Times New Roman" w:hAnsi="Arial"/>
      <w:b/>
      <w:noProof/>
      <w:sz w:val="16"/>
      <w:lang w:val="en-US" w:eastAsia="en-US"/>
    </w:rPr>
  </w:style>
  <w:style w:type="paragraph" w:customStyle="1" w:styleId="Footereven">
    <w:name w:val="Footer even"/>
    <w:locked/>
    <w:rsid w:val="00774F30"/>
    <w:pPr>
      <w:tabs>
        <w:tab w:val="right" w:pos="8505"/>
      </w:tabs>
      <w:spacing w:before="60"/>
    </w:pPr>
    <w:rPr>
      <w:rFonts w:ascii="Arial" w:eastAsia="Times New Roman" w:hAnsi="Arial"/>
      <w:b/>
      <w:noProof/>
      <w:sz w:val="16"/>
      <w:lang w:val="en-US" w:eastAsia="en-US"/>
    </w:rPr>
  </w:style>
  <w:style w:type="paragraph" w:customStyle="1" w:styleId="Headerodd">
    <w:name w:val="Header odd"/>
    <w:basedOn w:val="Normal"/>
    <w:locked/>
    <w:rsid w:val="00774F30"/>
    <w:pPr>
      <w:tabs>
        <w:tab w:val="right" w:pos="8712"/>
      </w:tabs>
      <w:suppressAutoHyphens w:val="0"/>
      <w:spacing w:before="0" w:after="40"/>
      <w:jc w:val="right"/>
    </w:pPr>
    <w:rPr>
      <w:b/>
      <w:sz w:val="16"/>
    </w:rPr>
  </w:style>
  <w:style w:type="paragraph" w:styleId="IndexHeading">
    <w:name w:val="index heading"/>
    <w:basedOn w:val="Normal"/>
    <w:next w:val="Index1"/>
    <w:semiHidden/>
    <w:locked/>
    <w:rsid w:val="00F71478"/>
    <w:pPr>
      <w:suppressAutoHyphens w:val="0"/>
    </w:pPr>
    <w:rPr>
      <w:rFonts w:eastAsia="Times New Roman"/>
      <w:b/>
    </w:rPr>
  </w:style>
  <w:style w:type="paragraph" w:styleId="Index1">
    <w:name w:val="index 1"/>
    <w:basedOn w:val="Normal"/>
    <w:next w:val="Normal"/>
    <w:autoRedefine/>
    <w:semiHidden/>
    <w:locked/>
    <w:rsid w:val="00F71478"/>
    <w:pPr>
      <w:suppressAutoHyphens w:val="0"/>
      <w:spacing w:before="0" w:after="0"/>
      <w:ind w:left="200" w:hanging="200"/>
    </w:pPr>
    <w:rPr>
      <w:rFonts w:eastAsia="Times New Roman"/>
    </w:rPr>
  </w:style>
  <w:style w:type="paragraph" w:styleId="Index2">
    <w:name w:val="index 2"/>
    <w:basedOn w:val="Normal"/>
    <w:next w:val="Normal"/>
    <w:autoRedefine/>
    <w:semiHidden/>
    <w:locked/>
    <w:rsid w:val="00F71478"/>
    <w:pPr>
      <w:suppressAutoHyphens w:val="0"/>
      <w:spacing w:before="0" w:after="0"/>
      <w:ind w:left="284"/>
    </w:pPr>
    <w:rPr>
      <w:rFonts w:eastAsia="Times New Roman"/>
    </w:rPr>
  </w:style>
  <w:style w:type="paragraph" w:customStyle="1" w:styleId="Tabletext">
    <w:name w:val="Table text"/>
    <w:basedOn w:val="Normal"/>
    <w:locked/>
    <w:rsid w:val="00827946"/>
    <w:pPr>
      <w:spacing w:before="60" w:after="60"/>
    </w:pPr>
  </w:style>
  <w:style w:type="paragraph" w:customStyle="1" w:styleId="Blocklabel">
    <w:name w:val="Block label"/>
    <w:basedOn w:val="Normal"/>
    <w:next w:val="Normal"/>
    <w:link w:val="BlocklabelChar"/>
    <w:locked/>
    <w:rsid w:val="00827946"/>
    <w:pPr>
      <w:keepNext/>
      <w:spacing w:after="60"/>
      <w:ind w:left="425"/>
    </w:pPr>
    <w:rPr>
      <w:b/>
      <w:snapToGrid w:val="0"/>
    </w:rPr>
  </w:style>
  <w:style w:type="table" w:customStyle="1" w:styleId="Tableborders">
    <w:name w:val="Table borders"/>
    <w:basedOn w:val="TableNormal"/>
    <w:locked/>
    <w:rsid w:val="00827946"/>
    <w:rPr>
      <w:rFonts w:ascii="Arial" w:hAnsi="Arial"/>
    </w:rPr>
    <w:tblPr>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odd">
    <w:name w:val="Footer odd"/>
    <w:basedOn w:val="Footereven"/>
    <w:locked/>
    <w:rsid w:val="00774F30"/>
    <w:pPr>
      <w:jc w:val="right"/>
    </w:pPr>
  </w:style>
  <w:style w:type="paragraph" w:customStyle="1" w:styleId="ListBullet1">
    <w:name w:val="List Bullet1"/>
    <w:basedOn w:val="Normal"/>
    <w:link w:val="ListbulletChar"/>
    <w:locked/>
    <w:rsid w:val="00C64F7C"/>
    <w:pPr>
      <w:numPr>
        <w:numId w:val="2"/>
      </w:numPr>
      <w:spacing w:before="60" w:after="60"/>
    </w:pPr>
  </w:style>
  <w:style w:type="paragraph" w:customStyle="1" w:styleId="ListNumber1">
    <w:name w:val="List Number1"/>
    <w:basedOn w:val="Normal"/>
    <w:locked/>
    <w:rsid w:val="00A211AB"/>
    <w:pPr>
      <w:numPr>
        <w:numId w:val="8"/>
      </w:numPr>
      <w:tabs>
        <w:tab w:val="clear" w:pos="1211"/>
        <w:tab w:val="left" w:pos="1134"/>
      </w:tabs>
      <w:spacing w:before="60" w:after="60"/>
    </w:pPr>
  </w:style>
  <w:style w:type="paragraph" w:customStyle="1" w:styleId="Copyrighttext">
    <w:name w:val="Copyright text"/>
    <w:locked/>
    <w:rsid w:val="007F3A60"/>
    <w:pPr>
      <w:spacing w:before="40" w:after="80"/>
    </w:pPr>
    <w:rPr>
      <w:rFonts w:ascii="Arial" w:hAnsi="Arial"/>
      <w:noProof/>
      <w:szCs w:val="19"/>
      <w:lang w:eastAsia="en-US"/>
    </w:rPr>
  </w:style>
  <w:style w:type="paragraph" w:customStyle="1" w:styleId="Append1">
    <w:name w:val="Append 1"/>
    <w:basedOn w:val="Normal"/>
    <w:next w:val="Normal"/>
    <w:locked/>
    <w:rsid w:val="00232E86"/>
    <w:pPr>
      <w:keepNext/>
      <w:keepLines/>
      <w:numPr>
        <w:numId w:val="10"/>
      </w:numPr>
      <w:suppressAutoHyphens w:val="0"/>
      <w:spacing w:before="240" w:after="240"/>
      <w:outlineLvl w:val="0"/>
    </w:pPr>
    <w:rPr>
      <w:rFonts w:eastAsia="Times New Roman"/>
      <w:b/>
      <w:color w:val="000000"/>
      <w:sz w:val="40"/>
      <w:lang w:val="en-US"/>
    </w:rPr>
  </w:style>
  <w:style w:type="paragraph" w:customStyle="1" w:styleId="Label">
    <w:name w:val="Label"/>
    <w:basedOn w:val="Normal"/>
    <w:next w:val="Normal"/>
    <w:locked/>
    <w:rsid w:val="00827946"/>
    <w:pPr>
      <w:keepNext/>
    </w:pPr>
    <w:rPr>
      <w:b/>
      <w:snapToGrid w:val="0"/>
    </w:rPr>
  </w:style>
  <w:style w:type="paragraph" w:styleId="TOCHeading">
    <w:name w:val="TOC Heading"/>
    <w:basedOn w:val="Heading"/>
    <w:next w:val="Normal"/>
    <w:qFormat/>
    <w:locked/>
    <w:rsid w:val="00C64F7C"/>
    <w:pPr>
      <w:outlineLvl w:val="9"/>
    </w:pPr>
  </w:style>
  <w:style w:type="paragraph" w:customStyle="1" w:styleId="Tablelistbullet">
    <w:name w:val="Table list bullet"/>
    <w:basedOn w:val="Tabletext"/>
    <w:locked/>
    <w:rsid w:val="00C64F7C"/>
    <w:pPr>
      <w:ind w:left="284" w:hanging="284"/>
    </w:pPr>
  </w:style>
  <w:style w:type="paragraph" w:customStyle="1" w:styleId="Tableheading">
    <w:name w:val="Table heading"/>
    <w:basedOn w:val="Normal"/>
    <w:locked/>
    <w:rsid w:val="006261C8"/>
    <w:rPr>
      <w:b/>
      <w:snapToGrid w:val="0"/>
    </w:rPr>
  </w:style>
  <w:style w:type="paragraph" w:customStyle="1" w:styleId="Command">
    <w:name w:val="Command"/>
    <w:basedOn w:val="Normal"/>
    <w:locked/>
    <w:rsid w:val="00C64F7C"/>
    <w:pPr>
      <w:ind w:left="1134"/>
    </w:pPr>
    <w:rPr>
      <w:rFonts w:ascii="Courier" w:hAnsi="Courier"/>
      <w:snapToGrid w:val="0"/>
    </w:rPr>
  </w:style>
  <w:style w:type="character" w:styleId="BookTitle">
    <w:name w:val="Book Title"/>
    <w:basedOn w:val="DefaultParagraphFont"/>
    <w:qFormat/>
    <w:locked/>
    <w:rsid w:val="00A17311"/>
    <w:rPr>
      <w:i/>
    </w:rPr>
  </w:style>
  <w:style w:type="character" w:customStyle="1" w:styleId="Syntax">
    <w:name w:val="Syntax"/>
    <w:basedOn w:val="DefaultParagraphFont"/>
    <w:locked/>
    <w:rsid w:val="004C6D96"/>
    <w:rPr>
      <w:rFonts w:ascii="Courier" w:hAnsi="Courier"/>
      <w:noProof/>
    </w:rPr>
  </w:style>
  <w:style w:type="paragraph" w:customStyle="1" w:styleId="ListContinue1">
    <w:name w:val="List Continue1"/>
    <w:basedOn w:val="Normal"/>
    <w:locked/>
    <w:rsid w:val="00326FA4"/>
    <w:pPr>
      <w:spacing w:before="60" w:after="60"/>
      <w:ind w:left="1134"/>
    </w:pPr>
  </w:style>
  <w:style w:type="paragraph" w:customStyle="1" w:styleId="Tablelistnumber">
    <w:name w:val="Table list number"/>
    <w:basedOn w:val="Tabletext"/>
    <w:locked/>
    <w:rsid w:val="009658AA"/>
    <w:pPr>
      <w:ind w:left="284" w:hanging="284"/>
    </w:pPr>
  </w:style>
  <w:style w:type="paragraph" w:customStyle="1" w:styleId="Append2">
    <w:name w:val="Append 2"/>
    <w:basedOn w:val="Heading2"/>
    <w:next w:val="Normal"/>
    <w:locked/>
    <w:rsid w:val="00232E86"/>
    <w:pPr>
      <w:keepLines/>
      <w:numPr>
        <w:numId w:val="10"/>
      </w:numPr>
      <w:suppressAutoHyphens w:val="0"/>
    </w:pPr>
    <w:rPr>
      <w:rFonts w:eastAsia="Times New Roman"/>
      <w:color w:val="000000"/>
      <w:kern w:val="0"/>
      <w:lang w:val="en-US"/>
    </w:rPr>
  </w:style>
  <w:style w:type="paragraph" w:customStyle="1" w:styleId="Append3">
    <w:name w:val="Append 3"/>
    <w:basedOn w:val="Heading3"/>
    <w:next w:val="Normal"/>
    <w:locked/>
    <w:rsid w:val="00232E86"/>
    <w:pPr>
      <w:keepLines/>
      <w:numPr>
        <w:numId w:val="10"/>
      </w:numPr>
      <w:suppressAutoHyphens w:val="0"/>
    </w:pPr>
    <w:rPr>
      <w:rFonts w:eastAsia="Times New Roman"/>
      <w:color w:val="000000"/>
      <w:kern w:val="0"/>
      <w:lang w:val="en-US"/>
    </w:rPr>
  </w:style>
  <w:style w:type="paragraph" w:customStyle="1" w:styleId="Append4">
    <w:name w:val="Append 4"/>
    <w:basedOn w:val="Heading4"/>
    <w:next w:val="Normal"/>
    <w:locked/>
    <w:rsid w:val="00232E86"/>
    <w:pPr>
      <w:keepLines/>
      <w:numPr>
        <w:numId w:val="10"/>
      </w:numPr>
      <w:tabs>
        <w:tab w:val="left" w:pos="851"/>
      </w:tabs>
      <w:suppressAutoHyphens w:val="0"/>
    </w:pPr>
    <w:rPr>
      <w:rFonts w:eastAsia="Times New Roman"/>
      <w:color w:val="000000"/>
      <w:lang w:val="en-US"/>
    </w:rPr>
  </w:style>
  <w:style w:type="paragraph" w:customStyle="1" w:styleId="ListBullet21">
    <w:name w:val="List Bullet 21"/>
    <w:basedOn w:val="Normal"/>
    <w:next w:val="Normal"/>
    <w:locked/>
    <w:rsid w:val="00396490"/>
    <w:pPr>
      <w:numPr>
        <w:numId w:val="7"/>
      </w:numPr>
      <w:tabs>
        <w:tab w:val="clear" w:pos="3196"/>
        <w:tab w:val="left" w:pos="1418"/>
      </w:tabs>
      <w:spacing w:before="60" w:after="60"/>
      <w:ind w:left="1418" w:hanging="284"/>
    </w:pPr>
  </w:style>
  <w:style w:type="paragraph" w:customStyle="1" w:styleId="Releasedate">
    <w:name w:val="Release date"/>
    <w:basedOn w:val="DocumentTitle"/>
    <w:locked/>
    <w:rsid w:val="00830F4A"/>
    <w:pPr>
      <w:spacing w:before="1660" w:after="460"/>
    </w:pPr>
    <w:rPr>
      <w:sz w:val="20"/>
      <w:szCs w:val="32"/>
    </w:rPr>
  </w:style>
  <w:style w:type="character" w:customStyle="1" w:styleId="Italic">
    <w:name w:val="Italic"/>
    <w:basedOn w:val="DefaultParagraphFont"/>
    <w:locked/>
    <w:rsid w:val="00E541CD"/>
    <w:rPr>
      <w:i/>
    </w:rPr>
  </w:style>
  <w:style w:type="paragraph" w:customStyle="1" w:styleId="Index">
    <w:name w:val="Index"/>
    <w:basedOn w:val="Normal"/>
    <w:locked/>
    <w:rsid w:val="00830E67"/>
  </w:style>
  <w:style w:type="paragraph" w:styleId="DocumentMap">
    <w:name w:val="Document Map"/>
    <w:basedOn w:val="Normal"/>
    <w:semiHidden/>
    <w:locked/>
    <w:rsid w:val="00956781"/>
    <w:pPr>
      <w:shd w:val="clear" w:color="auto" w:fill="000080"/>
    </w:pPr>
    <w:rPr>
      <w:rFonts w:ascii="Tahoma" w:hAnsi="Tahoma" w:cs="Tahoma"/>
    </w:rPr>
  </w:style>
  <w:style w:type="paragraph" w:customStyle="1" w:styleId="ProductFamily">
    <w:name w:val="Product Family"/>
    <w:basedOn w:val="Normal"/>
    <w:next w:val="ProductName"/>
    <w:locked/>
    <w:rsid w:val="003D11CB"/>
    <w:pPr>
      <w:spacing w:before="1000" w:after="0"/>
    </w:pPr>
    <w:rPr>
      <w:rFonts w:eastAsia="Times New Roman"/>
      <w:sz w:val="32"/>
      <w:szCs w:val="32"/>
    </w:rPr>
  </w:style>
  <w:style w:type="paragraph" w:customStyle="1" w:styleId="Productvariant">
    <w:name w:val="Product variant"/>
    <w:basedOn w:val="Normal"/>
    <w:locked/>
    <w:rsid w:val="00A96025"/>
    <w:pPr>
      <w:spacing w:before="360" w:after="0"/>
    </w:pPr>
    <w:rPr>
      <w:sz w:val="28"/>
    </w:rPr>
  </w:style>
  <w:style w:type="paragraph" w:styleId="Caption">
    <w:name w:val="caption"/>
    <w:basedOn w:val="Normal"/>
    <w:next w:val="ListNumber1"/>
    <w:qFormat/>
    <w:locked/>
    <w:rsid w:val="00A96025"/>
    <w:pPr>
      <w:tabs>
        <w:tab w:val="left" w:pos="1134"/>
      </w:tabs>
      <w:spacing w:before="0" w:after="60"/>
      <w:ind w:left="1418"/>
    </w:pPr>
    <w:rPr>
      <w:bCs/>
      <w:i/>
      <w:snapToGrid w:val="0"/>
      <w:sz w:val="18"/>
    </w:rPr>
  </w:style>
  <w:style w:type="character" w:styleId="Hyperlink">
    <w:name w:val="Hyperlink"/>
    <w:basedOn w:val="DefaultParagraphFont"/>
    <w:locked/>
    <w:rsid w:val="00005ECC"/>
    <w:rPr>
      <w:color w:val="0000FF"/>
      <w:u w:val="single"/>
    </w:rPr>
  </w:style>
  <w:style w:type="character" w:styleId="FollowedHyperlink">
    <w:name w:val="FollowedHyperlink"/>
    <w:basedOn w:val="DefaultParagraphFont"/>
    <w:locked/>
    <w:rsid w:val="00235532"/>
    <w:rPr>
      <w:color w:val="800080"/>
      <w:u w:val="single"/>
    </w:rPr>
  </w:style>
  <w:style w:type="character" w:customStyle="1" w:styleId="Bold">
    <w:name w:val="Bold"/>
    <w:basedOn w:val="DefaultParagraphFont"/>
    <w:locked/>
    <w:rsid w:val="00E541CD"/>
    <w:rPr>
      <w:b/>
    </w:rPr>
  </w:style>
  <w:style w:type="paragraph" w:customStyle="1" w:styleId="DocumentSubtitle">
    <w:name w:val="Document Subtitle"/>
    <w:basedOn w:val="DocumentTitle"/>
    <w:locked/>
    <w:rsid w:val="00D055FE"/>
    <w:pPr>
      <w:spacing w:before="300" w:after="240"/>
    </w:pPr>
    <w:rPr>
      <w:sz w:val="32"/>
    </w:rPr>
  </w:style>
  <w:style w:type="character" w:customStyle="1" w:styleId="Metadata">
    <w:name w:val="Metadata"/>
    <w:basedOn w:val="base"/>
    <w:locked/>
    <w:rsid w:val="00800D49"/>
    <w:rPr>
      <w:rFonts w:ascii="Arial" w:hAnsi="Arial"/>
      <w:noProof/>
      <w:color w:val="008000"/>
      <w:sz w:val="18"/>
      <w:lang w:val="en-GB"/>
    </w:rPr>
  </w:style>
  <w:style w:type="paragraph" w:customStyle="1" w:styleId="RevisionSecurityStatus">
    <w:name w:val="RevisionSecurityStatus"/>
    <w:basedOn w:val="Normal"/>
    <w:locked/>
    <w:rsid w:val="00A96025"/>
    <w:pPr>
      <w:spacing w:before="400" w:after="0"/>
    </w:pPr>
    <w:rPr>
      <w:sz w:val="28"/>
    </w:rPr>
  </w:style>
  <w:style w:type="paragraph" w:customStyle="1" w:styleId="Titlepagetext">
    <w:name w:val="Title page text"/>
    <w:basedOn w:val="Normal"/>
    <w:locked/>
    <w:rsid w:val="00A96025"/>
    <w:pPr>
      <w:spacing w:after="0"/>
    </w:pPr>
    <w:rPr>
      <w:sz w:val="18"/>
    </w:rPr>
  </w:style>
  <w:style w:type="paragraph" w:styleId="Header">
    <w:name w:val="header"/>
    <w:basedOn w:val="Normal"/>
    <w:locked/>
    <w:rsid w:val="00186968"/>
    <w:pPr>
      <w:tabs>
        <w:tab w:val="center" w:pos="4320"/>
        <w:tab w:val="right" w:pos="8640"/>
      </w:tabs>
    </w:pPr>
  </w:style>
  <w:style w:type="paragraph" w:styleId="Footer">
    <w:name w:val="footer"/>
    <w:basedOn w:val="Normal"/>
    <w:locked/>
    <w:rsid w:val="008B1708"/>
    <w:pPr>
      <w:tabs>
        <w:tab w:val="center" w:pos="4320"/>
        <w:tab w:val="right" w:pos="8640"/>
      </w:tabs>
    </w:pPr>
  </w:style>
  <w:style w:type="paragraph" w:customStyle="1" w:styleId="QMOtabletext">
    <w:name w:val="QMO_table text"/>
    <w:basedOn w:val="Tabletext"/>
    <w:locked/>
    <w:rsid w:val="0039222E"/>
  </w:style>
  <w:style w:type="paragraph" w:customStyle="1" w:styleId="QMODocumentTitle">
    <w:name w:val="QMO_Document Title"/>
    <w:basedOn w:val="DocumentTitle"/>
    <w:locked/>
    <w:rsid w:val="0039222E"/>
    <w:pPr>
      <w:spacing w:before="0" w:after="200"/>
    </w:pPr>
    <w:rPr>
      <w:b/>
      <w:sz w:val="60"/>
    </w:rPr>
  </w:style>
  <w:style w:type="paragraph" w:customStyle="1" w:styleId="QMOTableheading">
    <w:name w:val="QMO_Table heading"/>
    <w:basedOn w:val="Tableheading"/>
    <w:next w:val="Normal"/>
    <w:locked/>
    <w:rsid w:val="002C5A3B"/>
  </w:style>
  <w:style w:type="paragraph" w:styleId="Date">
    <w:name w:val="Date"/>
    <w:basedOn w:val="Normal"/>
    <w:next w:val="Normal"/>
    <w:locked/>
    <w:rsid w:val="000456C9"/>
  </w:style>
  <w:style w:type="paragraph" w:styleId="HTMLAddress">
    <w:name w:val="HTML Address"/>
    <w:basedOn w:val="Normal"/>
    <w:locked/>
    <w:rsid w:val="000456C9"/>
    <w:rPr>
      <w:i/>
      <w:iCs/>
    </w:rPr>
  </w:style>
  <w:style w:type="paragraph" w:styleId="HTMLPreformatted">
    <w:name w:val="HTML Preformatted"/>
    <w:basedOn w:val="Normal"/>
    <w:locked/>
    <w:rsid w:val="000456C9"/>
    <w:rPr>
      <w:rFonts w:ascii="Courier New" w:hAnsi="Courier New" w:cs="Courier New"/>
    </w:rPr>
  </w:style>
  <w:style w:type="paragraph" w:styleId="Subtitle">
    <w:name w:val="Subtitle"/>
    <w:basedOn w:val="Normal"/>
    <w:qFormat/>
    <w:locked/>
    <w:rsid w:val="000456C9"/>
    <w:pPr>
      <w:spacing w:after="60"/>
      <w:jc w:val="center"/>
      <w:outlineLvl w:val="1"/>
    </w:pPr>
    <w:rPr>
      <w:rFonts w:cs="Arial"/>
      <w:sz w:val="24"/>
      <w:szCs w:val="24"/>
    </w:rPr>
  </w:style>
  <w:style w:type="paragraph" w:styleId="TableofAuthorities">
    <w:name w:val="table of authorities"/>
    <w:basedOn w:val="Normal"/>
    <w:next w:val="Normal"/>
    <w:semiHidden/>
    <w:locked/>
    <w:rsid w:val="000456C9"/>
    <w:pPr>
      <w:ind w:left="200" w:hanging="200"/>
    </w:pPr>
  </w:style>
  <w:style w:type="paragraph" w:styleId="TableofFigures">
    <w:name w:val="table of figures"/>
    <w:basedOn w:val="Normal"/>
    <w:next w:val="Normal"/>
    <w:semiHidden/>
    <w:locked/>
    <w:rsid w:val="000456C9"/>
  </w:style>
  <w:style w:type="table" w:styleId="TableGrid">
    <w:name w:val="Table Grid"/>
    <w:basedOn w:val="TableNormal"/>
    <w:locked/>
    <w:rsid w:val="003B2CBB"/>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locked/>
    <w:rsid w:val="00017166"/>
    <w:rPr>
      <w:rFonts w:ascii="Tahoma" w:hAnsi="Tahoma" w:cs="Tahoma"/>
      <w:sz w:val="16"/>
      <w:szCs w:val="16"/>
    </w:rPr>
  </w:style>
  <w:style w:type="paragraph" w:customStyle="1" w:styleId="LeftAlignedNormal">
    <w:name w:val="Left Aligned Normal"/>
    <w:basedOn w:val="Normal"/>
    <w:locked/>
    <w:rsid w:val="00524D52"/>
    <w:pPr>
      <w:tabs>
        <w:tab w:val="right" w:pos="8448"/>
      </w:tabs>
    </w:pPr>
    <w:rPr>
      <w:rFonts w:ascii="Helvetica" w:hAnsi="Helvetica"/>
    </w:rPr>
  </w:style>
  <w:style w:type="paragraph" w:customStyle="1" w:styleId="FooterFirstPage">
    <w:name w:val="Footer First Page"/>
    <w:basedOn w:val="Footer"/>
    <w:locked/>
    <w:rsid w:val="00BF328C"/>
    <w:pPr>
      <w:tabs>
        <w:tab w:val="right" w:pos="8448"/>
      </w:tabs>
      <w:ind w:left="426" w:hanging="426"/>
    </w:pPr>
    <w:rPr>
      <w:rFonts w:ascii="Times New Roman" w:hAnsi="Times New Roman"/>
    </w:rPr>
  </w:style>
  <w:style w:type="paragraph" w:customStyle="1" w:styleId="HeaderFirstPage">
    <w:name w:val="Header First Page"/>
    <w:basedOn w:val="Header"/>
    <w:locked/>
    <w:rsid w:val="00BF328C"/>
    <w:pPr>
      <w:tabs>
        <w:tab w:val="right" w:pos="8448"/>
      </w:tabs>
      <w:spacing w:before="0" w:after="40"/>
    </w:pPr>
    <w:rPr>
      <w:rFonts w:ascii="Times" w:hAnsi="Times"/>
      <w:sz w:val="22"/>
      <w:szCs w:val="22"/>
    </w:rPr>
  </w:style>
  <w:style w:type="paragraph" w:customStyle="1" w:styleId="Templateinstructions">
    <w:name w:val="Template_instructions"/>
    <w:basedOn w:val="Normal"/>
    <w:next w:val="Normal"/>
    <w:link w:val="TemplateinstructionsCharChar"/>
    <w:locked/>
    <w:rsid w:val="00E970F2"/>
    <w:rPr>
      <w:color w:val="0000FF"/>
    </w:rPr>
  </w:style>
  <w:style w:type="character" w:customStyle="1" w:styleId="TemplateinstructionsCharChar">
    <w:name w:val="Template_instructions Char Char"/>
    <w:basedOn w:val="DefaultParagraphFont"/>
    <w:link w:val="Templateinstructions"/>
    <w:rsid w:val="00E970F2"/>
    <w:rPr>
      <w:rFonts w:ascii="Arial" w:eastAsia="Times" w:hAnsi="Arial"/>
      <w:color w:val="0000FF"/>
      <w:lang w:val="en-GB" w:eastAsia="en-US" w:bidi="ar-SA"/>
    </w:rPr>
  </w:style>
  <w:style w:type="paragraph" w:customStyle="1" w:styleId="CMPinstructionsListBul">
    <w:name w:val="CMP_instructions_ListBul"/>
    <w:basedOn w:val="ListBullet1"/>
    <w:locked/>
    <w:rsid w:val="00C17A48"/>
    <w:pPr>
      <w:tabs>
        <w:tab w:val="left" w:pos="1134"/>
      </w:tabs>
    </w:pPr>
    <w:rPr>
      <w:color w:val="0000FF"/>
    </w:rPr>
  </w:style>
  <w:style w:type="paragraph" w:customStyle="1" w:styleId="CMPinstructionsNote">
    <w:name w:val="CMP_instructions_Note"/>
    <w:basedOn w:val="Note"/>
    <w:next w:val="Templateinstructions"/>
    <w:locked/>
    <w:rsid w:val="00C17A48"/>
    <w:rPr>
      <w:color w:val="0000FF"/>
    </w:rPr>
  </w:style>
  <w:style w:type="character" w:customStyle="1" w:styleId="Bookconfidentiality">
    <w:name w:val="Book_confidentiality"/>
    <w:basedOn w:val="Metadata"/>
    <w:locked/>
    <w:rsid w:val="00DD078D"/>
    <w:rPr>
      <w:rFonts w:ascii="Arial" w:hAnsi="Arial"/>
      <w:noProof/>
      <w:color w:val="008000"/>
      <w:sz w:val="28"/>
      <w:lang w:val="en-GB"/>
    </w:rPr>
  </w:style>
  <w:style w:type="character" w:customStyle="1" w:styleId="Revisionstatus">
    <w:name w:val="Revision_status"/>
    <w:basedOn w:val="Metadata"/>
    <w:locked/>
    <w:rsid w:val="00E90134"/>
    <w:rPr>
      <w:rFonts w:ascii="Arial" w:hAnsi="Arial"/>
      <w:noProof/>
      <w:color w:val="008000"/>
      <w:sz w:val="28"/>
      <w:lang w:val="en-GB"/>
    </w:rPr>
  </w:style>
  <w:style w:type="paragraph" w:customStyle="1" w:styleId="bookconfrevstatus">
    <w:name w:val="bookconf + revstatus"/>
    <w:basedOn w:val="Normal"/>
    <w:next w:val="Normal"/>
    <w:locked/>
    <w:rsid w:val="00245CEA"/>
    <w:pPr>
      <w:spacing w:before="0" w:after="0"/>
    </w:pPr>
  </w:style>
  <w:style w:type="character" w:customStyle="1" w:styleId="base">
    <w:name w:val="base"/>
    <w:basedOn w:val="DefaultParagraphFont"/>
    <w:locked/>
    <w:rsid w:val="00800D49"/>
    <w:rPr>
      <w:sz w:val="18"/>
    </w:rPr>
  </w:style>
  <w:style w:type="character" w:customStyle="1" w:styleId="Button">
    <w:name w:val="Button"/>
    <w:basedOn w:val="DefaultParagraphFont"/>
    <w:locked/>
    <w:rsid w:val="009A3C49"/>
    <w:rPr>
      <w:bdr w:val="single" w:sz="12" w:space="0" w:color="auto"/>
      <w:lang w:val="en-GB"/>
    </w:rPr>
  </w:style>
  <w:style w:type="paragraph" w:customStyle="1" w:styleId="StyleQMODocumentTitle26pt">
    <w:name w:val="Style QMO_Document Title + 26 pt"/>
    <w:basedOn w:val="QMODocumentTitle"/>
    <w:locked/>
    <w:rsid w:val="008F3F94"/>
    <w:rPr>
      <w:bCs/>
      <w:sz w:val="52"/>
    </w:rPr>
  </w:style>
  <w:style w:type="character" w:customStyle="1" w:styleId="BlocklabelChar">
    <w:name w:val="Block label Char"/>
    <w:basedOn w:val="DefaultParagraphFont"/>
    <w:link w:val="Blocklabel"/>
    <w:rsid w:val="00C3132C"/>
    <w:rPr>
      <w:rFonts w:ascii="Arial" w:eastAsia="Times" w:hAnsi="Arial"/>
      <w:b/>
      <w:snapToGrid w:val="0"/>
      <w:lang w:val="en-GB" w:eastAsia="en-US" w:bidi="ar-SA"/>
    </w:rPr>
  </w:style>
  <w:style w:type="character" w:customStyle="1" w:styleId="ListbulletChar">
    <w:name w:val="List bullet Char"/>
    <w:basedOn w:val="DefaultParagraphFont"/>
    <w:link w:val="ListBullet1"/>
    <w:rsid w:val="00C75911"/>
    <w:rPr>
      <w:rFonts w:ascii="Arial" w:hAnsi="Arial"/>
      <w:lang w:eastAsia="en-US"/>
    </w:rPr>
  </w:style>
  <w:style w:type="character" w:customStyle="1" w:styleId="NoteChar">
    <w:name w:val="Note Char"/>
    <w:basedOn w:val="DefaultParagraphFont"/>
    <w:link w:val="Note"/>
    <w:rsid w:val="007A5A1B"/>
    <w:rPr>
      <w:rFonts w:ascii="Arial" w:hAnsi="Arial"/>
      <w:lang w:eastAsia="en-US"/>
    </w:rPr>
  </w:style>
  <w:style w:type="character" w:customStyle="1" w:styleId="WarningChar">
    <w:name w:val="Warning Char"/>
    <w:basedOn w:val="NoteChar"/>
    <w:link w:val="Warning"/>
    <w:rsid w:val="007A5A1B"/>
    <w:rPr>
      <w:rFonts w:ascii="Arial" w:hAnsi="Arial"/>
      <w:snapToGrid w:val="0"/>
      <w:lang w:val="en-US" w:eastAsia="en-US"/>
    </w:rPr>
  </w:style>
  <w:style w:type="paragraph" w:styleId="ListBullet">
    <w:name w:val="List Bullet"/>
    <w:basedOn w:val="Normal"/>
    <w:locked/>
    <w:rsid w:val="00633DFB"/>
    <w:pPr>
      <w:numPr>
        <w:numId w:val="11"/>
      </w:numPr>
    </w:pPr>
  </w:style>
  <w:style w:type="character" w:styleId="CommentReference">
    <w:name w:val="annotation reference"/>
    <w:basedOn w:val="DefaultParagraphFont"/>
    <w:semiHidden/>
    <w:locked/>
    <w:rsid w:val="00B0376B"/>
    <w:rPr>
      <w:sz w:val="16"/>
      <w:szCs w:val="16"/>
    </w:rPr>
  </w:style>
  <w:style w:type="paragraph" w:styleId="CommentText">
    <w:name w:val="annotation text"/>
    <w:basedOn w:val="Normal"/>
    <w:semiHidden/>
    <w:locked/>
    <w:rsid w:val="00B0376B"/>
  </w:style>
  <w:style w:type="paragraph" w:styleId="CommentSubject">
    <w:name w:val="annotation subject"/>
    <w:basedOn w:val="CommentText"/>
    <w:next w:val="CommentText"/>
    <w:semiHidden/>
    <w:locked/>
    <w:rsid w:val="00B0376B"/>
    <w:rPr>
      <w:b/>
      <w:bCs/>
    </w:rPr>
  </w:style>
  <w:style w:type="character" w:styleId="Strong">
    <w:name w:val="Strong"/>
    <w:basedOn w:val="DefaultParagraphFont"/>
    <w:qFormat/>
    <w:locked/>
    <w:rsid w:val="0036012C"/>
    <w:rPr>
      <w:b/>
      <w:bCs/>
    </w:rPr>
  </w:style>
  <w:style w:type="paragraph" w:customStyle="1" w:styleId="tabletext0">
    <w:name w:val="tabletext"/>
    <w:basedOn w:val="Normal"/>
    <w:locked/>
    <w:rsid w:val="0036012C"/>
    <w:pPr>
      <w:suppressAutoHyphens w:val="0"/>
      <w:spacing w:before="100" w:beforeAutospacing="1" w:after="100" w:afterAutospacing="1"/>
    </w:pPr>
    <w:rPr>
      <w:rFonts w:ascii="Times New Roman" w:eastAsia="Times New Roman" w:hAnsi="Times New Roman"/>
      <w:sz w:val="24"/>
      <w:szCs w:val="24"/>
      <w:lang w:eastAsia="en-GB"/>
    </w:rPr>
  </w:style>
  <w:style w:type="paragraph" w:styleId="ListParagraph">
    <w:name w:val="List Paragraph"/>
    <w:basedOn w:val="Normal"/>
    <w:uiPriority w:val="34"/>
    <w:qFormat/>
    <w:locked/>
    <w:rsid w:val="00280CFA"/>
    <w:pPr>
      <w:ind w:left="720"/>
      <w:contextualSpacing/>
    </w:pPr>
  </w:style>
  <w:style w:type="paragraph" w:styleId="NormalWeb">
    <w:name w:val="Normal (Web)"/>
    <w:basedOn w:val="Normal"/>
    <w:uiPriority w:val="99"/>
    <w:locked/>
    <w:rsid w:val="00406AAE"/>
    <w:pPr>
      <w:suppressAutoHyphens w:val="0"/>
      <w:spacing w:before="100" w:beforeAutospacing="1" w:after="100" w:afterAutospacing="1"/>
    </w:pPr>
    <w:rPr>
      <w:rFonts w:eastAsia="Times New Roman" w:cs="Arial"/>
      <w:color w:val="000000"/>
      <w:sz w:val="24"/>
      <w:szCs w:val="24"/>
      <w:lang w:val="en-US"/>
    </w:rPr>
  </w:style>
  <w:style w:type="paragraph" w:customStyle="1" w:styleId="Default">
    <w:name w:val="Default"/>
    <w:rsid w:val="00C877A5"/>
    <w:pPr>
      <w:autoSpaceDE w:val="0"/>
      <w:autoSpaceDN w:val="0"/>
      <w:adjustRightInd w:val="0"/>
    </w:pPr>
    <w:rPr>
      <w:rFonts w:ascii="Times New Roman" w:hAnsi="Times New Roman"/>
      <w:color w:val="000000"/>
      <w:sz w:val="24"/>
      <w:szCs w:val="24"/>
    </w:rPr>
  </w:style>
  <w:style w:type="character" w:customStyle="1" w:styleId="detail-name">
    <w:name w:val="detail-name"/>
    <w:basedOn w:val="DefaultParagraphFont"/>
    <w:rsid w:val="00AF728A"/>
  </w:style>
  <w:style w:type="paragraph" w:customStyle="1" w:styleId="ng-binding">
    <w:name w:val="ng-binding"/>
    <w:basedOn w:val="Normal"/>
    <w:rsid w:val="00AF728A"/>
    <w:pPr>
      <w:suppressAutoHyphens w:val="0"/>
      <w:spacing w:before="100" w:beforeAutospacing="1" w:after="100" w:afterAutospacing="1"/>
    </w:pPr>
    <w:rPr>
      <w:rFonts w:ascii="Times New Roman" w:eastAsia="Times New Roman" w:hAnsi="Times New Roman"/>
      <w:sz w:val="24"/>
      <w:szCs w:val="24"/>
      <w:lang w:eastAsia="en-GB"/>
    </w:rPr>
  </w:style>
  <w:style w:type="character" w:customStyle="1" w:styleId="ecodes">
    <w:name w:val="ecodes"/>
    <w:basedOn w:val="DefaultParagraphFont"/>
    <w:rsid w:val="00AF728A"/>
  </w:style>
  <w:style w:type="character" w:customStyle="1" w:styleId="ecode">
    <w:name w:val="ecode"/>
    <w:basedOn w:val="DefaultParagraphFont"/>
    <w:rsid w:val="00AF728A"/>
  </w:style>
  <w:style w:type="paragraph" w:styleId="PlainText">
    <w:name w:val="Plain Text"/>
    <w:basedOn w:val="Normal"/>
    <w:link w:val="PlainTextChar"/>
    <w:uiPriority w:val="99"/>
    <w:semiHidden/>
    <w:unhideWhenUsed/>
    <w:locked/>
    <w:rsid w:val="00D32E13"/>
    <w:pPr>
      <w:suppressAutoHyphens w:val="0"/>
      <w:spacing w:before="0"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D32E13"/>
    <w:rPr>
      <w:rFonts w:ascii="Calibri" w:eastAsiaTheme="minorHAnsi" w:hAnsi="Calibri" w:cstheme="minorBidi"/>
      <w:sz w:val="22"/>
      <w:szCs w:val="21"/>
      <w:lang w:eastAsia="en-US"/>
    </w:rPr>
  </w:style>
  <w:style w:type="paragraph" w:customStyle="1" w:styleId="StyleHeading3TSBTHREEComplexArial10pt">
    <w:name w:val="Style Heading 3TSBTHREE + (Complex) Arial 10 pt"/>
    <w:basedOn w:val="Heading3"/>
    <w:rsid w:val="009B570E"/>
    <w:pPr>
      <w:numPr>
        <w:ilvl w:val="0"/>
        <w:numId w:val="0"/>
      </w:numPr>
      <w:tabs>
        <w:tab w:val="clear" w:pos="851"/>
        <w:tab w:val="num" w:pos="360"/>
      </w:tabs>
      <w:suppressAutoHyphens w:val="0"/>
      <w:spacing w:before="240" w:after="60"/>
      <w:ind w:left="360" w:hanging="360"/>
      <w:jc w:val="both"/>
    </w:pPr>
    <w:rPr>
      <w:rFonts w:cs="Arial"/>
      <w:b w:val="0"/>
      <w:kern w:val="0"/>
      <w:sz w:val="22"/>
      <w:u w:val="single"/>
    </w:rPr>
  </w:style>
  <w:style w:type="character" w:customStyle="1" w:styleId="Heading2Char">
    <w:name w:val="Heading 2 Char"/>
    <w:basedOn w:val="DefaultParagraphFont"/>
    <w:link w:val="Heading2"/>
    <w:uiPriority w:val="9"/>
    <w:rsid w:val="00721D41"/>
    <w:rPr>
      <w:rFonts w:ascii="Arial" w:hAnsi="Arial"/>
      <w:b/>
      <w:kern w:val="28"/>
      <w:sz w:val="36"/>
      <w:lang w:eastAsia="en-US"/>
    </w:rPr>
  </w:style>
  <w:style w:type="paragraph" w:styleId="FootnoteText">
    <w:name w:val="footnote text"/>
    <w:basedOn w:val="Normal"/>
    <w:link w:val="FootnoteTextChar"/>
    <w:unhideWhenUsed/>
    <w:locked/>
    <w:rsid w:val="00DB7AC6"/>
    <w:pPr>
      <w:suppressAutoHyphens w:val="0"/>
      <w:spacing w:before="0" w:after="0"/>
    </w:pPr>
    <w:rPr>
      <w:rFonts w:eastAsiaTheme="minorHAnsi" w:cs="Arial"/>
    </w:rPr>
  </w:style>
  <w:style w:type="character" w:customStyle="1" w:styleId="FootnoteTextChar">
    <w:name w:val="Footnote Text Char"/>
    <w:basedOn w:val="DefaultParagraphFont"/>
    <w:link w:val="FootnoteText"/>
    <w:rsid w:val="00DB7AC6"/>
    <w:rPr>
      <w:rFonts w:ascii="Arial" w:eastAsiaTheme="minorHAnsi" w:hAnsi="Arial" w:cs="Arial"/>
      <w:lang w:eastAsia="en-US"/>
    </w:rPr>
  </w:style>
  <w:style w:type="character" w:styleId="FootnoteReference">
    <w:name w:val="footnote reference"/>
    <w:basedOn w:val="DefaultParagraphFont"/>
    <w:unhideWhenUsed/>
    <w:locked/>
    <w:rsid w:val="00DB7AC6"/>
    <w:rPr>
      <w:vertAlign w:val="superscript"/>
    </w:rPr>
  </w:style>
  <w:style w:type="paragraph" w:styleId="Revision">
    <w:name w:val="Revision"/>
    <w:hidden/>
    <w:uiPriority w:val="99"/>
    <w:semiHidden/>
    <w:rsid w:val="0089645C"/>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0671">
      <w:bodyDiv w:val="1"/>
      <w:marLeft w:val="0"/>
      <w:marRight w:val="0"/>
      <w:marTop w:val="0"/>
      <w:marBottom w:val="0"/>
      <w:divBdr>
        <w:top w:val="none" w:sz="0" w:space="0" w:color="auto"/>
        <w:left w:val="none" w:sz="0" w:space="0" w:color="auto"/>
        <w:bottom w:val="none" w:sz="0" w:space="0" w:color="auto"/>
        <w:right w:val="none" w:sz="0" w:space="0" w:color="auto"/>
      </w:divBdr>
    </w:div>
    <w:div w:id="27802128">
      <w:bodyDiv w:val="1"/>
      <w:marLeft w:val="0"/>
      <w:marRight w:val="0"/>
      <w:marTop w:val="0"/>
      <w:marBottom w:val="0"/>
      <w:divBdr>
        <w:top w:val="none" w:sz="0" w:space="0" w:color="auto"/>
        <w:left w:val="none" w:sz="0" w:space="0" w:color="auto"/>
        <w:bottom w:val="none" w:sz="0" w:space="0" w:color="auto"/>
        <w:right w:val="none" w:sz="0" w:space="0" w:color="auto"/>
      </w:divBdr>
    </w:div>
    <w:div w:id="29693356">
      <w:bodyDiv w:val="1"/>
      <w:marLeft w:val="0"/>
      <w:marRight w:val="0"/>
      <w:marTop w:val="0"/>
      <w:marBottom w:val="0"/>
      <w:divBdr>
        <w:top w:val="none" w:sz="0" w:space="0" w:color="auto"/>
        <w:left w:val="none" w:sz="0" w:space="0" w:color="auto"/>
        <w:bottom w:val="none" w:sz="0" w:space="0" w:color="auto"/>
        <w:right w:val="none" w:sz="0" w:space="0" w:color="auto"/>
      </w:divBdr>
    </w:div>
    <w:div w:id="86730454">
      <w:bodyDiv w:val="1"/>
      <w:marLeft w:val="0"/>
      <w:marRight w:val="0"/>
      <w:marTop w:val="0"/>
      <w:marBottom w:val="0"/>
      <w:divBdr>
        <w:top w:val="none" w:sz="0" w:space="0" w:color="auto"/>
        <w:left w:val="none" w:sz="0" w:space="0" w:color="auto"/>
        <w:bottom w:val="none" w:sz="0" w:space="0" w:color="auto"/>
        <w:right w:val="none" w:sz="0" w:space="0" w:color="auto"/>
      </w:divBdr>
    </w:div>
    <w:div w:id="91168325">
      <w:bodyDiv w:val="1"/>
      <w:marLeft w:val="0"/>
      <w:marRight w:val="0"/>
      <w:marTop w:val="0"/>
      <w:marBottom w:val="0"/>
      <w:divBdr>
        <w:top w:val="none" w:sz="0" w:space="0" w:color="auto"/>
        <w:left w:val="none" w:sz="0" w:space="0" w:color="auto"/>
        <w:bottom w:val="none" w:sz="0" w:space="0" w:color="auto"/>
        <w:right w:val="none" w:sz="0" w:space="0" w:color="auto"/>
      </w:divBdr>
    </w:div>
    <w:div w:id="118107207">
      <w:bodyDiv w:val="1"/>
      <w:marLeft w:val="0"/>
      <w:marRight w:val="0"/>
      <w:marTop w:val="0"/>
      <w:marBottom w:val="0"/>
      <w:divBdr>
        <w:top w:val="none" w:sz="0" w:space="0" w:color="auto"/>
        <w:left w:val="none" w:sz="0" w:space="0" w:color="auto"/>
        <w:bottom w:val="none" w:sz="0" w:space="0" w:color="auto"/>
        <w:right w:val="none" w:sz="0" w:space="0" w:color="auto"/>
      </w:divBdr>
    </w:div>
    <w:div w:id="149561009">
      <w:bodyDiv w:val="1"/>
      <w:marLeft w:val="0"/>
      <w:marRight w:val="0"/>
      <w:marTop w:val="0"/>
      <w:marBottom w:val="0"/>
      <w:divBdr>
        <w:top w:val="none" w:sz="0" w:space="0" w:color="auto"/>
        <w:left w:val="none" w:sz="0" w:space="0" w:color="auto"/>
        <w:bottom w:val="none" w:sz="0" w:space="0" w:color="auto"/>
        <w:right w:val="none" w:sz="0" w:space="0" w:color="auto"/>
      </w:divBdr>
    </w:div>
    <w:div w:id="162933605">
      <w:bodyDiv w:val="1"/>
      <w:marLeft w:val="0"/>
      <w:marRight w:val="0"/>
      <w:marTop w:val="0"/>
      <w:marBottom w:val="0"/>
      <w:divBdr>
        <w:top w:val="none" w:sz="0" w:space="0" w:color="auto"/>
        <w:left w:val="none" w:sz="0" w:space="0" w:color="auto"/>
        <w:bottom w:val="none" w:sz="0" w:space="0" w:color="auto"/>
        <w:right w:val="none" w:sz="0" w:space="0" w:color="auto"/>
      </w:divBdr>
    </w:div>
    <w:div w:id="174734064">
      <w:bodyDiv w:val="1"/>
      <w:marLeft w:val="0"/>
      <w:marRight w:val="0"/>
      <w:marTop w:val="0"/>
      <w:marBottom w:val="0"/>
      <w:divBdr>
        <w:top w:val="none" w:sz="0" w:space="0" w:color="auto"/>
        <w:left w:val="none" w:sz="0" w:space="0" w:color="auto"/>
        <w:bottom w:val="none" w:sz="0" w:space="0" w:color="auto"/>
        <w:right w:val="none" w:sz="0" w:space="0" w:color="auto"/>
      </w:divBdr>
    </w:div>
    <w:div w:id="180243196">
      <w:bodyDiv w:val="1"/>
      <w:marLeft w:val="0"/>
      <w:marRight w:val="0"/>
      <w:marTop w:val="0"/>
      <w:marBottom w:val="0"/>
      <w:divBdr>
        <w:top w:val="none" w:sz="0" w:space="0" w:color="auto"/>
        <w:left w:val="none" w:sz="0" w:space="0" w:color="auto"/>
        <w:bottom w:val="none" w:sz="0" w:space="0" w:color="auto"/>
        <w:right w:val="none" w:sz="0" w:space="0" w:color="auto"/>
      </w:divBdr>
    </w:div>
    <w:div w:id="189882745">
      <w:bodyDiv w:val="1"/>
      <w:marLeft w:val="0"/>
      <w:marRight w:val="0"/>
      <w:marTop w:val="0"/>
      <w:marBottom w:val="0"/>
      <w:divBdr>
        <w:top w:val="none" w:sz="0" w:space="0" w:color="auto"/>
        <w:left w:val="none" w:sz="0" w:space="0" w:color="auto"/>
        <w:bottom w:val="none" w:sz="0" w:space="0" w:color="auto"/>
        <w:right w:val="none" w:sz="0" w:space="0" w:color="auto"/>
      </w:divBdr>
    </w:div>
    <w:div w:id="235209374">
      <w:bodyDiv w:val="1"/>
      <w:marLeft w:val="0"/>
      <w:marRight w:val="0"/>
      <w:marTop w:val="0"/>
      <w:marBottom w:val="0"/>
      <w:divBdr>
        <w:top w:val="none" w:sz="0" w:space="0" w:color="auto"/>
        <w:left w:val="none" w:sz="0" w:space="0" w:color="auto"/>
        <w:bottom w:val="none" w:sz="0" w:space="0" w:color="auto"/>
        <w:right w:val="none" w:sz="0" w:space="0" w:color="auto"/>
      </w:divBdr>
    </w:div>
    <w:div w:id="236745857">
      <w:bodyDiv w:val="1"/>
      <w:marLeft w:val="0"/>
      <w:marRight w:val="0"/>
      <w:marTop w:val="0"/>
      <w:marBottom w:val="0"/>
      <w:divBdr>
        <w:top w:val="none" w:sz="0" w:space="0" w:color="auto"/>
        <w:left w:val="none" w:sz="0" w:space="0" w:color="auto"/>
        <w:bottom w:val="none" w:sz="0" w:space="0" w:color="auto"/>
        <w:right w:val="none" w:sz="0" w:space="0" w:color="auto"/>
      </w:divBdr>
    </w:div>
    <w:div w:id="240410802">
      <w:bodyDiv w:val="1"/>
      <w:marLeft w:val="0"/>
      <w:marRight w:val="0"/>
      <w:marTop w:val="0"/>
      <w:marBottom w:val="0"/>
      <w:divBdr>
        <w:top w:val="none" w:sz="0" w:space="0" w:color="auto"/>
        <w:left w:val="none" w:sz="0" w:space="0" w:color="auto"/>
        <w:bottom w:val="none" w:sz="0" w:space="0" w:color="auto"/>
        <w:right w:val="none" w:sz="0" w:space="0" w:color="auto"/>
      </w:divBdr>
    </w:div>
    <w:div w:id="242569559">
      <w:bodyDiv w:val="1"/>
      <w:marLeft w:val="1"/>
      <w:marRight w:val="1"/>
      <w:marTop w:val="1"/>
      <w:marBottom w:val="1"/>
      <w:divBdr>
        <w:top w:val="none" w:sz="0" w:space="0" w:color="auto"/>
        <w:left w:val="none" w:sz="0" w:space="0" w:color="auto"/>
        <w:bottom w:val="none" w:sz="0" w:space="0" w:color="auto"/>
        <w:right w:val="none" w:sz="0" w:space="0" w:color="auto"/>
      </w:divBdr>
    </w:div>
    <w:div w:id="260795436">
      <w:bodyDiv w:val="1"/>
      <w:marLeft w:val="0"/>
      <w:marRight w:val="0"/>
      <w:marTop w:val="0"/>
      <w:marBottom w:val="0"/>
      <w:divBdr>
        <w:top w:val="none" w:sz="0" w:space="0" w:color="auto"/>
        <w:left w:val="none" w:sz="0" w:space="0" w:color="auto"/>
        <w:bottom w:val="none" w:sz="0" w:space="0" w:color="auto"/>
        <w:right w:val="none" w:sz="0" w:space="0" w:color="auto"/>
      </w:divBdr>
    </w:div>
    <w:div w:id="268245092">
      <w:bodyDiv w:val="1"/>
      <w:marLeft w:val="0"/>
      <w:marRight w:val="0"/>
      <w:marTop w:val="0"/>
      <w:marBottom w:val="0"/>
      <w:divBdr>
        <w:top w:val="none" w:sz="0" w:space="0" w:color="auto"/>
        <w:left w:val="none" w:sz="0" w:space="0" w:color="auto"/>
        <w:bottom w:val="none" w:sz="0" w:space="0" w:color="auto"/>
        <w:right w:val="none" w:sz="0" w:space="0" w:color="auto"/>
      </w:divBdr>
    </w:div>
    <w:div w:id="281039540">
      <w:bodyDiv w:val="1"/>
      <w:marLeft w:val="0"/>
      <w:marRight w:val="0"/>
      <w:marTop w:val="0"/>
      <w:marBottom w:val="0"/>
      <w:divBdr>
        <w:top w:val="none" w:sz="0" w:space="0" w:color="auto"/>
        <w:left w:val="none" w:sz="0" w:space="0" w:color="auto"/>
        <w:bottom w:val="none" w:sz="0" w:space="0" w:color="auto"/>
        <w:right w:val="none" w:sz="0" w:space="0" w:color="auto"/>
      </w:divBdr>
    </w:div>
    <w:div w:id="296958740">
      <w:bodyDiv w:val="1"/>
      <w:marLeft w:val="0"/>
      <w:marRight w:val="0"/>
      <w:marTop w:val="0"/>
      <w:marBottom w:val="0"/>
      <w:divBdr>
        <w:top w:val="none" w:sz="0" w:space="0" w:color="auto"/>
        <w:left w:val="none" w:sz="0" w:space="0" w:color="auto"/>
        <w:bottom w:val="none" w:sz="0" w:space="0" w:color="auto"/>
        <w:right w:val="none" w:sz="0" w:space="0" w:color="auto"/>
      </w:divBdr>
    </w:div>
    <w:div w:id="300616532">
      <w:bodyDiv w:val="1"/>
      <w:marLeft w:val="0"/>
      <w:marRight w:val="0"/>
      <w:marTop w:val="0"/>
      <w:marBottom w:val="0"/>
      <w:divBdr>
        <w:top w:val="none" w:sz="0" w:space="0" w:color="auto"/>
        <w:left w:val="none" w:sz="0" w:space="0" w:color="auto"/>
        <w:bottom w:val="none" w:sz="0" w:space="0" w:color="auto"/>
        <w:right w:val="none" w:sz="0" w:space="0" w:color="auto"/>
      </w:divBdr>
    </w:div>
    <w:div w:id="301810666">
      <w:bodyDiv w:val="1"/>
      <w:marLeft w:val="0"/>
      <w:marRight w:val="0"/>
      <w:marTop w:val="0"/>
      <w:marBottom w:val="0"/>
      <w:divBdr>
        <w:top w:val="none" w:sz="0" w:space="0" w:color="auto"/>
        <w:left w:val="none" w:sz="0" w:space="0" w:color="auto"/>
        <w:bottom w:val="none" w:sz="0" w:space="0" w:color="auto"/>
        <w:right w:val="none" w:sz="0" w:space="0" w:color="auto"/>
      </w:divBdr>
    </w:div>
    <w:div w:id="328291410">
      <w:bodyDiv w:val="1"/>
      <w:marLeft w:val="0"/>
      <w:marRight w:val="0"/>
      <w:marTop w:val="0"/>
      <w:marBottom w:val="0"/>
      <w:divBdr>
        <w:top w:val="none" w:sz="0" w:space="0" w:color="auto"/>
        <w:left w:val="none" w:sz="0" w:space="0" w:color="auto"/>
        <w:bottom w:val="none" w:sz="0" w:space="0" w:color="auto"/>
        <w:right w:val="none" w:sz="0" w:space="0" w:color="auto"/>
      </w:divBdr>
    </w:div>
    <w:div w:id="352611098">
      <w:bodyDiv w:val="1"/>
      <w:marLeft w:val="0"/>
      <w:marRight w:val="0"/>
      <w:marTop w:val="0"/>
      <w:marBottom w:val="0"/>
      <w:divBdr>
        <w:top w:val="none" w:sz="0" w:space="0" w:color="auto"/>
        <w:left w:val="none" w:sz="0" w:space="0" w:color="auto"/>
        <w:bottom w:val="none" w:sz="0" w:space="0" w:color="auto"/>
        <w:right w:val="none" w:sz="0" w:space="0" w:color="auto"/>
      </w:divBdr>
    </w:div>
    <w:div w:id="368726322">
      <w:bodyDiv w:val="1"/>
      <w:marLeft w:val="0"/>
      <w:marRight w:val="0"/>
      <w:marTop w:val="0"/>
      <w:marBottom w:val="0"/>
      <w:divBdr>
        <w:top w:val="none" w:sz="0" w:space="0" w:color="auto"/>
        <w:left w:val="none" w:sz="0" w:space="0" w:color="auto"/>
        <w:bottom w:val="none" w:sz="0" w:space="0" w:color="auto"/>
        <w:right w:val="none" w:sz="0" w:space="0" w:color="auto"/>
      </w:divBdr>
    </w:div>
    <w:div w:id="373426200">
      <w:bodyDiv w:val="1"/>
      <w:marLeft w:val="0"/>
      <w:marRight w:val="0"/>
      <w:marTop w:val="0"/>
      <w:marBottom w:val="0"/>
      <w:divBdr>
        <w:top w:val="none" w:sz="0" w:space="0" w:color="auto"/>
        <w:left w:val="none" w:sz="0" w:space="0" w:color="auto"/>
        <w:bottom w:val="none" w:sz="0" w:space="0" w:color="auto"/>
        <w:right w:val="none" w:sz="0" w:space="0" w:color="auto"/>
      </w:divBdr>
    </w:div>
    <w:div w:id="399988727">
      <w:bodyDiv w:val="1"/>
      <w:marLeft w:val="0"/>
      <w:marRight w:val="0"/>
      <w:marTop w:val="0"/>
      <w:marBottom w:val="0"/>
      <w:divBdr>
        <w:top w:val="none" w:sz="0" w:space="0" w:color="auto"/>
        <w:left w:val="none" w:sz="0" w:space="0" w:color="auto"/>
        <w:bottom w:val="none" w:sz="0" w:space="0" w:color="auto"/>
        <w:right w:val="none" w:sz="0" w:space="0" w:color="auto"/>
      </w:divBdr>
    </w:div>
    <w:div w:id="408618952">
      <w:bodyDiv w:val="1"/>
      <w:marLeft w:val="0"/>
      <w:marRight w:val="0"/>
      <w:marTop w:val="0"/>
      <w:marBottom w:val="0"/>
      <w:divBdr>
        <w:top w:val="none" w:sz="0" w:space="0" w:color="auto"/>
        <w:left w:val="none" w:sz="0" w:space="0" w:color="auto"/>
        <w:bottom w:val="none" w:sz="0" w:space="0" w:color="auto"/>
        <w:right w:val="none" w:sz="0" w:space="0" w:color="auto"/>
      </w:divBdr>
    </w:div>
    <w:div w:id="419915956">
      <w:bodyDiv w:val="1"/>
      <w:marLeft w:val="0"/>
      <w:marRight w:val="0"/>
      <w:marTop w:val="0"/>
      <w:marBottom w:val="0"/>
      <w:divBdr>
        <w:top w:val="none" w:sz="0" w:space="0" w:color="auto"/>
        <w:left w:val="none" w:sz="0" w:space="0" w:color="auto"/>
        <w:bottom w:val="none" w:sz="0" w:space="0" w:color="auto"/>
        <w:right w:val="none" w:sz="0" w:space="0" w:color="auto"/>
      </w:divBdr>
    </w:div>
    <w:div w:id="426971267">
      <w:bodyDiv w:val="1"/>
      <w:marLeft w:val="0"/>
      <w:marRight w:val="0"/>
      <w:marTop w:val="0"/>
      <w:marBottom w:val="0"/>
      <w:divBdr>
        <w:top w:val="none" w:sz="0" w:space="0" w:color="auto"/>
        <w:left w:val="none" w:sz="0" w:space="0" w:color="auto"/>
        <w:bottom w:val="none" w:sz="0" w:space="0" w:color="auto"/>
        <w:right w:val="none" w:sz="0" w:space="0" w:color="auto"/>
      </w:divBdr>
    </w:div>
    <w:div w:id="427310837">
      <w:bodyDiv w:val="1"/>
      <w:marLeft w:val="0"/>
      <w:marRight w:val="0"/>
      <w:marTop w:val="0"/>
      <w:marBottom w:val="0"/>
      <w:divBdr>
        <w:top w:val="none" w:sz="0" w:space="0" w:color="auto"/>
        <w:left w:val="none" w:sz="0" w:space="0" w:color="auto"/>
        <w:bottom w:val="none" w:sz="0" w:space="0" w:color="auto"/>
        <w:right w:val="none" w:sz="0" w:space="0" w:color="auto"/>
      </w:divBdr>
    </w:div>
    <w:div w:id="442844101">
      <w:bodyDiv w:val="1"/>
      <w:marLeft w:val="0"/>
      <w:marRight w:val="0"/>
      <w:marTop w:val="0"/>
      <w:marBottom w:val="0"/>
      <w:divBdr>
        <w:top w:val="none" w:sz="0" w:space="0" w:color="auto"/>
        <w:left w:val="none" w:sz="0" w:space="0" w:color="auto"/>
        <w:bottom w:val="none" w:sz="0" w:space="0" w:color="auto"/>
        <w:right w:val="none" w:sz="0" w:space="0" w:color="auto"/>
      </w:divBdr>
    </w:div>
    <w:div w:id="469397831">
      <w:bodyDiv w:val="1"/>
      <w:marLeft w:val="0"/>
      <w:marRight w:val="0"/>
      <w:marTop w:val="0"/>
      <w:marBottom w:val="0"/>
      <w:divBdr>
        <w:top w:val="none" w:sz="0" w:space="0" w:color="auto"/>
        <w:left w:val="none" w:sz="0" w:space="0" w:color="auto"/>
        <w:bottom w:val="none" w:sz="0" w:space="0" w:color="auto"/>
        <w:right w:val="none" w:sz="0" w:space="0" w:color="auto"/>
      </w:divBdr>
    </w:div>
    <w:div w:id="481970986">
      <w:bodyDiv w:val="1"/>
      <w:marLeft w:val="0"/>
      <w:marRight w:val="0"/>
      <w:marTop w:val="0"/>
      <w:marBottom w:val="0"/>
      <w:divBdr>
        <w:top w:val="none" w:sz="0" w:space="0" w:color="auto"/>
        <w:left w:val="none" w:sz="0" w:space="0" w:color="auto"/>
        <w:bottom w:val="none" w:sz="0" w:space="0" w:color="auto"/>
        <w:right w:val="none" w:sz="0" w:space="0" w:color="auto"/>
      </w:divBdr>
    </w:div>
    <w:div w:id="482628506">
      <w:bodyDiv w:val="1"/>
      <w:marLeft w:val="0"/>
      <w:marRight w:val="0"/>
      <w:marTop w:val="0"/>
      <w:marBottom w:val="0"/>
      <w:divBdr>
        <w:top w:val="none" w:sz="0" w:space="0" w:color="auto"/>
        <w:left w:val="none" w:sz="0" w:space="0" w:color="auto"/>
        <w:bottom w:val="none" w:sz="0" w:space="0" w:color="auto"/>
        <w:right w:val="none" w:sz="0" w:space="0" w:color="auto"/>
      </w:divBdr>
    </w:div>
    <w:div w:id="503783650">
      <w:bodyDiv w:val="1"/>
      <w:marLeft w:val="0"/>
      <w:marRight w:val="0"/>
      <w:marTop w:val="0"/>
      <w:marBottom w:val="0"/>
      <w:divBdr>
        <w:top w:val="none" w:sz="0" w:space="0" w:color="auto"/>
        <w:left w:val="none" w:sz="0" w:space="0" w:color="auto"/>
        <w:bottom w:val="none" w:sz="0" w:space="0" w:color="auto"/>
        <w:right w:val="none" w:sz="0" w:space="0" w:color="auto"/>
      </w:divBdr>
    </w:div>
    <w:div w:id="509150760">
      <w:bodyDiv w:val="1"/>
      <w:marLeft w:val="0"/>
      <w:marRight w:val="0"/>
      <w:marTop w:val="0"/>
      <w:marBottom w:val="0"/>
      <w:divBdr>
        <w:top w:val="none" w:sz="0" w:space="0" w:color="auto"/>
        <w:left w:val="none" w:sz="0" w:space="0" w:color="auto"/>
        <w:bottom w:val="none" w:sz="0" w:space="0" w:color="auto"/>
        <w:right w:val="none" w:sz="0" w:space="0" w:color="auto"/>
      </w:divBdr>
    </w:div>
    <w:div w:id="514224134">
      <w:bodyDiv w:val="1"/>
      <w:marLeft w:val="0"/>
      <w:marRight w:val="0"/>
      <w:marTop w:val="0"/>
      <w:marBottom w:val="0"/>
      <w:divBdr>
        <w:top w:val="none" w:sz="0" w:space="0" w:color="auto"/>
        <w:left w:val="none" w:sz="0" w:space="0" w:color="auto"/>
        <w:bottom w:val="none" w:sz="0" w:space="0" w:color="auto"/>
        <w:right w:val="none" w:sz="0" w:space="0" w:color="auto"/>
      </w:divBdr>
    </w:div>
    <w:div w:id="515077931">
      <w:bodyDiv w:val="1"/>
      <w:marLeft w:val="0"/>
      <w:marRight w:val="0"/>
      <w:marTop w:val="0"/>
      <w:marBottom w:val="0"/>
      <w:divBdr>
        <w:top w:val="none" w:sz="0" w:space="0" w:color="auto"/>
        <w:left w:val="none" w:sz="0" w:space="0" w:color="auto"/>
        <w:bottom w:val="none" w:sz="0" w:space="0" w:color="auto"/>
        <w:right w:val="none" w:sz="0" w:space="0" w:color="auto"/>
      </w:divBdr>
    </w:div>
    <w:div w:id="533731427">
      <w:bodyDiv w:val="1"/>
      <w:marLeft w:val="0"/>
      <w:marRight w:val="0"/>
      <w:marTop w:val="0"/>
      <w:marBottom w:val="0"/>
      <w:divBdr>
        <w:top w:val="none" w:sz="0" w:space="0" w:color="auto"/>
        <w:left w:val="none" w:sz="0" w:space="0" w:color="auto"/>
        <w:bottom w:val="none" w:sz="0" w:space="0" w:color="auto"/>
        <w:right w:val="none" w:sz="0" w:space="0" w:color="auto"/>
      </w:divBdr>
    </w:div>
    <w:div w:id="578366703">
      <w:bodyDiv w:val="1"/>
      <w:marLeft w:val="1"/>
      <w:marRight w:val="1"/>
      <w:marTop w:val="1"/>
      <w:marBottom w:val="1"/>
      <w:divBdr>
        <w:top w:val="none" w:sz="0" w:space="0" w:color="auto"/>
        <w:left w:val="none" w:sz="0" w:space="0" w:color="auto"/>
        <w:bottom w:val="none" w:sz="0" w:space="0" w:color="auto"/>
        <w:right w:val="none" w:sz="0" w:space="0" w:color="auto"/>
      </w:divBdr>
    </w:div>
    <w:div w:id="580724035">
      <w:bodyDiv w:val="1"/>
      <w:marLeft w:val="0"/>
      <w:marRight w:val="0"/>
      <w:marTop w:val="0"/>
      <w:marBottom w:val="0"/>
      <w:divBdr>
        <w:top w:val="none" w:sz="0" w:space="0" w:color="auto"/>
        <w:left w:val="none" w:sz="0" w:space="0" w:color="auto"/>
        <w:bottom w:val="none" w:sz="0" w:space="0" w:color="auto"/>
        <w:right w:val="none" w:sz="0" w:space="0" w:color="auto"/>
      </w:divBdr>
    </w:div>
    <w:div w:id="608129070">
      <w:bodyDiv w:val="1"/>
      <w:marLeft w:val="0"/>
      <w:marRight w:val="0"/>
      <w:marTop w:val="0"/>
      <w:marBottom w:val="0"/>
      <w:divBdr>
        <w:top w:val="none" w:sz="0" w:space="0" w:color="auto"/>
        <w:left w:val="none" w:sz="0" w:space="0" w:color="auto"/>
        <w:bottom w:val="none" w:sz="0" w:space="0" w:color="auto"/>
        <w:right w:val="none" w:sz="0" w:space="0" w:color="auto"/>
      </w:divBdr>
    </w:div>
    <w:div w:id="624623693">
      <w:bodyDiv w:val="1"/>
      <w:marLeft w:val="0"/>
      <w:marRight w:val="0"/>
      <w:marTop w:val="0"/>
      <w:marBottom w:val="0"/>
      <w:divBdr>
        <w:top w:val="none" w:sz="0" w:space="0" w:color="auto"/>
        <w:left w:val="none" w:sz="0" w:space="0" w:color="auto"/>
        <w:bottom w:val="none" w:sz="0" w:space="0" w:color="auto"/>
        <w:right w:val="none" w:sz="0" w:space="0" w:color="auto"/>
      </w:divBdr>
    </w:div>
    <w:div w:id="627248874">
      <w:bodyDiv w:val="1"/>
      <w:marLeft w:val="0"/>
      <w:marRight w:val="0"/>
      <w:marTop w:val="0"/>
      <w:marBottom w:val="0"/>
      <w:divBdr>
        <w:top w:val="none" w:sz="0" w:space="0" w:color="auto"/>
        <w:left w:val="none" w:sz="0" w:space="0" w:color="auto"/>
        <w:bottom w:val="none" w:sz="0" w:space="0" w:color="auto"/>
        <w:right w:val="none" w:sz="0" w:space="0" w:color="auto"/>
      </w:divBdr>
    </w:div>
    <w:div w:id="639916733">
      <w:bodyDiv w:val="1"/>
      <w:marLeft w:val="0"/>
      <w:marRight w:val="0"/>
      <w:marTop w:val="0"/>
      <w:marBottom w:val="0"/>
      <w:divBdr>
        <w:top w:val="none" w:sz="0" w:space="0" w:color="auto"/>
        <w:left w:val="none" w:sz="0" w:space="0" w:color="auto"/>
        <w:bottom w:val="none" w:sz="0" w:space="0" w:color="auto"/>
        <w:right w:val="none" w:sz="0" w:space="0" w:color="auto"/>
      </w:divBdr>
    </w:div>
    <w:div w:id="645084712">
      <w:bodyDiv w:val="1"/>
      <w:marLeft w:val="0"/>
      <w:marRight w:val="0"/>
      <w:marTop w:val="0"/>
      <w:marBottom w:val="0"/>
      <w:divBdr>
        <w:top w:val="none" w:sz="0" w:space="0" w:color="auto"/>
        <w:left w:val="none" w:sz="0" w:space="0" w:color="auto"/>
        <w:bottom w:val="none" w:sz="0" w:space="0" w:color="auto"/>
        <w:right w:val="none" w:sz="0" w:space="0" w:color="auto"/>
      </w:divBdr>
    </w:div>
    <w:div w:id="645358166">
      <w:bodyDiv w:val="1"/>
      <w:marLeft w:val="0"/>
      <w:marRight w:val="0"/>
      <w:marTop w:val="0"/>
      <w:marBottom w:val="0"/>
      <w:divBdr>
        <w:top w:val="none" w:sz="0" w:space="0" w:color="auto"/>
        <w:left w:val="none" w:sz="0" w:space="0" w:color="auto"/>
        <w:bottom w:val="none" w:sz="0" w:space="0" w:color="auto"/>
        <w:right w:val="none" w:sz="0" w:space="0" w:color="auto"/>
      </w:divBdr>
    </w:div>
    <w:div w:id="667245509">
      <w:bodyDiv w:val="1"/>
      <w:marLeft w:val="0"/>
      <w:marRight w:val="0"/>
      <w:marTop w:val="0"/>
      <w:marBottom w:val="0"/>
      <w:divBdr>
        <w:top w:val="none" w:sz="0" w:space="0" w:color="auto"/>
        <w:left w:val="none" w:sz="0" w:space="0" w:color="auto"/>
        <w:bottom w:val="none" w:sz="0" w:space="0" w:color="auto"/>
        <w:right w:val="none" w:sz="0" w:space="0" w:color="auto"/>
      </w:divBdr>
    </w:div>
    <w:div w:id="701133072">
      <w:bodyDiv w:val="1"/>
      <w:marLeft w:val="0"/>
      <w:marRight w:val="0"/>
      <w:marTop w:val="0"/>
      <w:marBottom w:val="0"/>
      <w:divBdr>
        <w:top w:val="none" w:sz="0" w:space="0" w:color="auto"/>
        <w:left w:val="none" w:sz="0" w:space="0" w:color="auto"/>
        <w:bottom w:val="none" w:sz="0" w:space="0" w:color="auto"/>
        <w:right w:val="none" w:sz="0" w:space="0" w:color="auto"/>
      </w:divBdr>
    </w:div>
    <w:div w:id="713769850">
      <w:bodyDiv w:val="1"/>
      <w:marLeft w:val="0"/>
      <w:marRight w:val="0"/>
      <w:marTop w:val="0"/>
      <w:marBottom w:val="0"/>
      <w:divBdr>
        <w:top w:val="none" w:sz="0" w:space="0" w:color="auto"/>
        <w:left w:val="none" w:sz="0" w:space="0" w:color="auto"/>
        <w:bottom w:val="none" w:sz="0" w:space="0" w:color="auto"/>
        <w:right w:val="none" w:sz="0" w:space="0" w:color="auto"/>
      </w:divBdr>
    </w:div>
    <w:div w:id="715861641">
      <w:bodyDiv w:val="1"/>
      <w:marLeft w:val="0"/>
      <w:marRight w:val="0"/>
      <w:marTop w:val="0"/>
      <w:marBottom w:val="0"/>
      <w:divBdr>
        <w:top w:val="none" w:sz="0" w:space="0" w:color="auto"/>
        <w:left w:val="none" w:sz="0" w:space="0" w:color="auto"/>
        <w:bottom w:val="none" w:sz="0" w:space="0" w:color="auto"/>
        <w:right w:val="none" w:sz="0" w:space="0" w:color="auto"/>
      </w:divBdr>
    </w:div>
    <w:div w:id="724111140">
      <w:bodyDiv w:val="1"/>
      <w:marLeft w:val="0"/>
      <w:marRight w:val="0"/>
      <w:marTop w:val="0"/>
      <w:marBottom w:val="0"/>
      <w:divBdr>
        <w:top w:val="none" w:sz="0" w:space="0" w:color="auto"/>
        <w:left w:val="none" w:sz="0" w:space="0" w:color="auto"/>
        <w:bottom w:val="none" w:sz="0" w:space="0" w:color="auto"/>
        <w:right w:val="none" w:sz="0" w:space="0" w:color="auto"/>
      </w:divBdr>
    </w:div>
    <w:div w:id="735322394">
      <w:bodyDiv w:val="1"/>
      <w:marLeft w:val="0"/>
      <w:marRight w:val="0"/>
      <w:marTop w:val="0"/>
      <w:marBottom w:val="0"/>
      <w:divBdr>
        <w:top w:val="none" w:sz="0" w:space="0" w:color="auto"/>
        <w:left w:val="none" w:sz="0" w:space="0" w:color="auto"/>
        <w:bottom w:val="none" w:sz="0" w:space="0" w:color="auto"/>
        <w:right w:val="none" w:sz="0" w:space="0" w:color="auto"/>
      </w:divBdr>
    </w:div>
    <w:div w:id="738525937">
      <w:bodyDiv w:val="1"/>
      <w:marLeft w:val="0"/>
      <w:marRight w:val="0"/>
      <w:marTop w:val="0"/>
      <w:marBottom w:val="0"/>
      <w:divBdr>
        <w:top w:val="none" w:sz="0" w:space="0" w:color="auto"/>
        <w:left w:val="none" w:sz="0" w:space="0" w:color="auto"/>
        <w:bottom w:val="none" w:sz="0" w:space="0" w:color="auto"/>
        <w:right w:val="none" w:sz="0" w:space="0" w:color="auto"/>
      </w:divBdr>
    </w:div>
    <w:div w:id="745955678">
      <w:bodyDiv w:val="1"/>
      <w:marLeft w:val="0"/>
      <w:marRight w:val="0"/>
      <w:marTop w:val="0"/>
      <w:marBottom w:val="0"/>
      <w:divBdr>
        <w:top w:val="none" w:sz="0" w:space="0" w:color="auto"/>
        <w:left w:val="none" w:sz="0" w:space="0" w:color="auto"/>
        <w:bottom w:val="none" w:sz="0" w:space="0" w:color="auto"/>
        <w:right w:val="none" w:sz="0" w:space="0" w:color="auto"/>
      </w:divBdr>
    </w:div>
    <w:div w:id="782581542">
      <w:bodyDiv w:val="1"/>
      <w:marLeft w:val="0"/>
      <w:marRight w:val="0"/>
      <w:marTop w:val="0"/>
      <w:marBottom w:val="0"/>
      <w:divBdr>
        <w:top w:val="none" w:sz="0" w:space="0" w:color="auto"/>
        <w:left w:val="none" w:sz="0" w:space="0" w:color="auto"/>
        <w:bottom w:val="none" w:sz="0" w:space="0" w:color="auto"/>
        <w:right w:val="none" w:sz="0" w:space="0" w:color="auto"/>
      </w:divBdr>
    </w:div>
    <w:div w:id="793250531">
      <w:bodyDiv w:val="1"/>
      <w:marLeft w:val="0"/>
      <w:marRight w:val="0"/>
      <w:marTop w:val="0"/>
      <w:marBottom w:val="0"/>
      <w:divBdr>
        <w:top w:val="none" w:sz="0" w:space="0" w:color="auto"/>
        <w:left w:val="none" w:sz="0" w:space="0" w:color="auto"/>
        <w:bottom w:val="none" w:sz="0" w:space="0" w:color="auto"/>
        <w:right w:val="none" w:sz="0" w:space="0" w:color="auto"/>
      </w:divBdr>
    </w:div>
    <w:div w:id="800269088">
      <w:bodyDiv w:val="1"/>
      <w:marLeft w:val="0"/>
      <w:marRight w:val="0"/>
      <w:marTop w:val="0"/>
      <w:marBottom w:val="0"/>
      <w:divBdr>
        <w:top w:val="none" w:sz="0" w:space="0" w:color="auto"/>
        <w:left w:val="none" w:sz="0" w:space="0" w:color="auto"/>
        <w:bottom w:val="none" w:sz="0" w:space="0" w:color="auto"/>
        <w:right w:val="none" w:sz="0" w:space="0" w:color="auto"/>
      </w:divBdr>
    </w:div>
    <w:div w:id="803230907">
      <w:bodyDiv w:val="1"/>
      <w:marLeft w:val="0"/>
      <w:marRight w:val="0"/>
      <w:marTop w:val="0"/>
      <w:marBottom w:val="0"/>
      <w:divBdr>
        <w:top w:val="none" w:sz="0" w:space="0" w:color="auto"/>
        <w:left w:val="none" w:sz="0" w:space="0" w:color="auto"/>
        <w:bottom w:val="none" w:sz="0" w:space="0" w:color="auto"/>
        <w:right w:val="none" w:sz="0" w:space="0" w:color="auto"/>
      </w:divBdr>
    </w:div>
    <w:div w:id="822889873">
      <w:bodyDiv w:val="1"/>
      <w:marLeft w:val="0"/>
      <w:marRight w:val="0"/>
      <w:marTop w:val="0"/>
      <w:marBottom w:val="0"/>
      <w:divBdr>
        <w:top w:val="none" w:sz="0" w:space="0" w:color="auto"/>
        <w:left w:val="none" w:sz="0" w:space="0" w:color="auto"/>
        <w:bottom w:val="none" w:sz="0" w:space="0" w:color="auto"/>
        <w:right w:val="none" w:sz="0" w:space="0" w:color="auto"/>
      </w:divBdr>
    </w:div>
    <w:div w:id="824318756">
      <w:bodyDiv w:val="1"/>
      <w:marLeft w:val="0"/>
      <w:marRight w:val="0"/>
      <w:marTop w:val="0"/>
      <w:marBottom w:val="0"/>
      <w:divBdr>
        <w:top w:val="none" w:sz="0" w:space="0" w:color="auto"/>
        <w:left w:val="none" w:sz="0" w:space="0" w:color="auto"/>
        <w:bottom w:val="none" w:sz="0" w:space="0" w:color="auto"/>
        <w:right w:val="none" w:sz="0" w:space="0" w:color="auto"/>
      </w:divBdr>
    </w:div>
    <w:div w:id="857086650">
      <w:bodyDiv w:val="1"/>
      <w:marLeft w:val="0"/>
      <w:marRight w:val="0"/>
      <w:marTop w:val="0"/>
      <w:marBottom w:val="0"/>
      <w:divBdr>
        <w:top w:val="none" w:sz="0" w:space="0" w:color="auto"/>
        <w:left w:val="none" w:sz="0" w:space="0" w:color="auto"/>
        <w:bottom w:val="none" w:sz="0" w:space="0" w:color="auto"/>
        <w:right w:val="none" w:sz="0" w:space="0" w:color="auto"/>
      </w:divBdr>
    </w:div>
    <w:div w:id="861239142">
      <w:bodyDiv w:val="1"/>
      <w:marLeft w:val="0"/>
      <w:marRight w:val="0"/>
      <w:marTop w:val="0"/>
      <w:marBottom w:val="0"/>
      <w:divBdr>
        <w:top w:val="none" w:sz="0" w:space="0" w:color="auto"/>
        <w:left w:val="none" w:sz="0" w:space="0" w:color="auto"/>
        <w:bottom w:val="none" w:sz="0" w:space="0" w:color="auto"/>
        <w:right w:val="none" w:sz="0" w:space="0" w:color="auto"/>
      </w:divBdr>
    </w:div>
    <w:div w:id="884685315">
      <w:bodyDiv w:val="1"/>
      <w:marLeft w:val="0"/>
      <w:marRight w:val="0"/>
      <w:marTop w:val="0"/>
      <w:marBottom w:val="0"/>
      <w:divBdr>
        <w:top w:val="none" w:sz="0" w:space="0" w:color="auto"/>
        <w:left w:val="none" w:sz="0" w:space="0" w:color="auto"/>
        <w:bottom w:val="none" w:sz="0" w:space="0" w:color="auto"/>
        <w:right w:val="none" w:sz="0" w:space="0" w:color="auto"/>
      </w:divBdr>
    </w:div>
    <w:div w:id="948391785">
      <w:bodyDiv w:val="1"/>
      <w:marLeft w:val="0"/>
      <w:marRight w:val="0"/>
      <w:marTop w:val="0"/>
      <w:marBottom w:val="0"/>
      <w:divBdr>
        <w:top w:val="none" w:sz="0" w:space="0" w:color="auto"/>
        <w:left w:val="none" w:sz="0" w:space="0" w:color="auto"/>
        <w:bottom w:val="none" w:sz="0" w:space="0" w:color="auto"/>
        <w:right w:val="none" w:sz="0" w:space="0" w:color="auto"/>
      </w:divBdr>
    </w:div>
    <w:div w:id="949093326">
      <w:bodyDiv w:val="1"/>
      <w:marLeft w:val="0"/>
      <w:marRight w:val="0"/>
      <w:marTop w:val="0"/>
      <w:marBottom w:val="0"/>
      <w:divBdr>
        <w:top w:val="none" w:sz="0" w:space="0" w:color="auto"/>
        <w:left w:val="none" w:sz="0" w:space="0" w:color="auto"/>
        <w:bottom w:val="none" w:sz="0" w:space="0" w:color="auto"/>
        <w:right w:val="none" w:sz="0" w:space="0" w:color="auto"/>
      </w:divBdr>
    </w:div>
    <w:div w:id="951131816">
      <w:bodyDiv w:val="1"/>
      <w:marLeft w:val="0"/>
      <w:marRight w:val="0"/>
      <w:marTop w:val="0"/>
      <w:marBottom w:val="0"/>
      <w:divBdr>
        <w:top w:val="none" w:sz="0" w:space="0" w:color="auto"/>
        <w:left w:val="none" w:sz="0" w:space="0" w:color="auto"/>
        <w:bottom w:val="none" w:sz="0" w:space="0" w:color="auto"/>
        <w:right w:val="none" w:sz="0" w:space="0" w:color="auto"/>
      </w:divBdr>
    </w:div>
    <w:div w:id="963537938">
      <w:bodyDiv w:val="1"/>
      <w:marLeft w:val="0"/>
      <w:marRight w:val="0"/>
      <w:marTop w:val="0"/>
      <w:marBottom w:val="0"/>
      <w:divBdr>
        <w:top w:val="none" w:sz="0" w:space="0" w:color="auto"/>
        <w:left w:val="none" w:sz="0" w:space="0" w:color="auto"/>
        <w:bottom w:val="none" w:sz="0" w:space="0" w:color="auto"/>
        <w:right w:val="none" w:sz="0" w:space="0" w:color="auto"/>
      </w:divBdr>
    </w:div>
    <w:div w:id="989675415">
      <w:bodyDiv w:val="1"/>
      <w:marLeft w:val="0"/>
      <w:marRight w:val="0"/>
      <w:marTop w:val="0"/>
      <w:marBottom w:val="0"/>
      <w:divBdr>
        <w:top w:val="none" w:sz="0" w:space="0" w:color="auto"/>
        <w:left w:val="none" w:sz="0" w:space="0" w:color="auto"/>
        <w:bottom w:val="none" w:sz="0" w:space="0" w:color="auto"/>
        <w:right w:val="none" w:sz="0" w:space="0" w:color="auto"/>
      </w:divBdr>
    </w:div>
    <w:div w:id="993602841">
      <w:bodyDiv w:val="1"/>
      <w:marLeft w:val="0"/>
      <w:marRight w:val="0"/>
      <w:marTop w:val="0"/>
      <w:marBottom w:val="0"/>
      <w:divBdr>
        <w:top w:val="none" w:sz="0" w:space="0" w:color="auto"/>
        <w:left w:val="none" w:sz="0" w:space="0" w:color="auto"/>
        <w:bottom w:val="none" w:sz="0" w:space="0" w:color="auto"/>
        <w:right w:val="none" w:sz="0" w:space="0" w:color="auto"/>
      </w:divBdr>
    </w:div>
    <w:div w:id="1007291499">
      <w:bodyDiv w:val="1"/>
      <w:marLeft w:val="0"/>
      <w:marRight w:val="0"/>
      <w:marTop w:val="0"/>
      <w:marBottom w:val="0"/>
      <w:divBdr>
        <w:top w:val="none" w:sz="0" w:space="0" w:color="auto"/>
        <w:left w:val="none" w:sz="0" w:space="0" w:color="auto"/>
        <w:bottom w:val="none" w:sz="0" w:space="0" w:color="auto"/>
        <w:right w:val="none" w:sz="0" w:space="0" w:color="auto"/>
      </w:divBdr>
    </w:div>
    <w:div w:id="1008217323">
      <w:bodyDiv w:val="1"/>
      <w:marLeft w:val="0"/>
      <w:marRight w:val="0"/>
      <w:marTop w:val="0"/>
      <w:marBottom w:val="0"/>
      <w:divBdr>
        <w:top w:val="none" w:sz="0" w:space="0" w:color="auto"/>
        <w:left w:val="none" w:sz="0" w:space="0" w:color="auto"/>
        <w:bottom w:val="none" w:sz="0" w:space="0" w:color="auto"/>
        <w:right w:val="none" w:sz="0" w:space="0" w:color="auto"/>
      </w:divBdr>
    </w:div>
    <w:div w:id="1025669595">
      <w:bodyDiv w:val="1"/>
      <w:marLeft w:val="0"/>
      <w:marRight w:val="0"/>
      <w:marTop w:val="0"/>
      <w:marBottom w:val="0"/>
      <w:divBdr>
        <w:top w:val="none" w:sz="0" w:space="0" w:color="auto"/>
        <w:left w:val="none" w:sz="0" w:space="0" w:color="auto"/>
        <w:bottom w:val="none" w:sz="0" w:space="0" w:color="auto"/>
        <w:right w:val="none" w:sz="0" w:space="0" w:color="auto"/>
      </w:divBdr>
    </w:div>
    <w:div w:id="1030379693">
      <w:bodyDiv w:val="1"/>
      <w:marLeft w:val="0"/>
      <w:marRight w:val="0"/>
      <w:marTop w:val="0"/>
      <w:marBottom w:val="0"/>
      <w:divBdr>
        <w:top w:val="none" w:sz="0" w:space="0" w:color="auto"/>
        <w:left w:val="none" w:sz="0" w:space="0" w:color="auto"/>
        <w:bottom w:val="none" w:sz="0" w:space="0" w:color="auto"/>
        <w:right w:val="none" w:sz="0" w:space="0" w:color="auto"/>
      </w:divBdr>
    </w:div>
    <w:div w:id="1034236416">
      <w:bodyDiv w:val="1"/>
      <w:marLeft w:val="0"/>
      <w:marRight w:val="0"/>
      <w:marTop w:val="0"/>
      <w:marBottom w:val="0"/>
      <w:divBdr>
        <w:top w:val="none" w:sz="0" w:space="0" w:color="auto"/>
        <w:left w:val="none" w:sz="0" w:space="0" w:color="auto"/>
        <w:bottom w:val="none" w:sz="0" w:space="0" w:color="auto"/>
        <w:right w:val="none" w:sz="0" w:space="0" w:color="auto"/>
      </w:divBdr>
    </w:div>
    <w:div w:id="1040983184">
      <w:bodyDiv w:val="1"/>
      <w:marLeft w:val="0"/>
      <w:marRight w:val="0"/>
      <w:marTop w:val="0"/>
      <w:marBottom w:val="0"/>
      <w:divBdr>
        <w:top w:val="none" w:sz="0" w:space="0" w:color="auto"/>
        <w:left w:val="none" w:sz="0" w:space="0" w:color="auto"/>
        <w:bottom w:val="none" w:sz="0" w:space="0" w:color="auto"/>
        <w:right w:val="none" w:sz="0" w:space="0" w:color="auto"/>
      </w:divBdr>
    </w:div>
    <w:div w:id="1057044875">
      <w:bodyDiv w:val="1"/>
      <w:marLeft w:val="0"/>
      <w:marRight w:val="0"/>
      <w:marTop w:val="0"/>
      <w:marBottom w:val="0"/>
      <w:divBdr>
        <w:top w:val="none" w:sz="0" w:space="0" w:color="auto"/>
        <w:left w:val="none" w:sz="0" w:space="0" w:color="auto"/>
        <w:bottom w:val="none" w:sz="0" w:space="0" w:color="auto"/>
        <w:right w:val="none" w:sz="0" w:space="0" w:color="auto"/>
      </w:divBdr>
    </w:div>
    <w:div w:id="1098330580">
      <w:bodyDiv w:val="1"/>
      <w:marLeft w:val="0"/>
      <w:marRight w:val="0"/>
      <w:marTop w:val="0"/>
      <w:marBottom w:val="0"/>
      <w:divBdr>
        <w:top w:val="none" w:sz="0" w:space="0" w:color="auto"/>
        <w:left w:val="none" w:sz="0" w:space="0" w:color="auto"/>
        <w:bottom w:val="none" w:sz="0" w:space="0" w:color="auto"/>
        <w:right w:val="none" w:sz="0" w:space="0" w:color="auto"/>
      </w:divBdr>
    </w:div>
    <w:div w:id="1102456139">
      <w:bodyDiv w:val="1"/>
      <w:marLeft w:val="0"/>
      <w:marRight w:val="0"/>
      <w:marTop w:val="0"/>
      <w:marBottom w:val="0"/>
      <w:divBdr>
        <w:top w:val="none" w:sz="0" w:space="0" w:color="auto"/>
        <w:left w:val="none" w:sz="0" w:space="0" w:color="auto"/>
        <w:bottom w:val="none" w:sz="0" w:space="0" w:color="auto"/>
        <w:right w:val="none" w:sz="0" w:space="0" w:color="auto"/>
      </w:divBdr>
    </w:div>
    <w:div w:id="1183787681">
      <w:bodyDiv w:val="1"/>
      <w:marLeft w:val="0"/>
      <w:marRight w:val="0"/>
      <w:marTop w:val="0"/>
      <w:marBottom w:val="0"/>
      <w:divBdr>
        <w:top w:val="none" w:sz="0" w:space="0" w:color="auto"/>
        <w:left w:val="none" w:sz="0" w:space="0" w:color="auto"/>
        <w:bottom w:val="none" w:sz="0" w:space="0" w:color="auto"/>
        <w:right w:val="none" w:sz="0" w:space="0" w:color="auto"/>
      </w:divBdr>
    </w:div>
    <w:div w:id="1203707284">
      <w:bodyDiv w:val="1"/>
      <w:marLeft w:val="1"/>
      <w:marRight w:val="1"/>
      <w:marTop w:val="1"/>
      <w:marBottom w:val="1"/>
      <w:divBdr>
        <w:top w:val="none" w:sz="0" w:space="0" w:color="auto"/>
        <w:left w:val="none" w:sz="0" w:space="0" w:color="auto"/>
        <w:bottom w:val="none" w:sz="0" w:space="0" w:color="auto"/>
        <w:right w:val="none" w:sz="0" w:space="0" w:color="auto"/>
      </w:divBdr>
    </w:div>
    <w:div w:id="1209881452">
      <w:bodyDiv w:val="1"/>
      <w:marLeft w:val="0"/>
      <w:marRight w:val="0"/>
      <w:marTop w:val="0"/>
      <w:marBottom w:val="0"/>
      <w:divBdr>
        <w:top w:val="none" w:sz="0" w:space="0" w:color="auto"/>
        <w:left w:val="none" w:sz="0" w:space="0" w:color="auto"/>
        <w:bottom w:val="none" w:sz="0" w:space="0" w:color="auto"/>
        <w:right w:val="none" w:sz="0" w:space="0" w:color="auto"/>
      </w:divBdr>
    </w:div>
    <w:div w:id="1212300885">
      <w:bodyDiv w:val="1"/>
      <w:marLeft w:val="0"/>
      <w:marRight w:val="0"/>
      <w:marTop w:val="0"/>
      <w:marBottom w:val="0"/>
      <w:divBdr>
        <w:top w:val="none" w:sz="0" w:space="0" w:color="auto"/>
        <w:left w:val="none" w:sz="0" w:space="0" w:color="auto"/>
        <w:bottom w:val="none" w:sz="0" w:space="0" w:color="auto"/>
        <w:right w:val="none" w:sz="0" w:space="0" w:color="auto"/>
      </w:divBdr>
    </w:div>
    <w:div w:id="1232233604">
      <w:bodyDiv w:val="1"/>
      <w:marLeft w:val="0"/>
      <w:marRight w:val="0"/>
      <w:marTop w:val="0"/>
      <w:marBottom w:val="0"/>
      <w:divBdr>
        <w:top w:val="none" w:sz="0" w:space="0" w:color="auto"/>
        <w:left w:val="none" w:sz="0" w:space="0" w:color="auto"/>
        <w:bottom w:val="none" w:sz="0" w:space="0" w:color="auto"/>
        <w:right w:val="none" w:sz="0" w:space="0" w:color="auto"/>
      </w:divBdr>
    </w:div>
    <w:div w:id="1255747447">
      <w:bodyDiv w:val="1"/>
      <w:marLeft w:val="0"/>
      <w:marRight w:val="0"/>
      <w:marTop w:val="0"/>
      <w:marBottom w:val="0"/>
      <w:divBdr>
        <w:top w:val="none" w:sz="0" w:space="0" w:color="auto"/>
        <w:left w:val="none" w:sz="0" w:space="0" w:color="auto"/>
        <w:bottom w:val="none" w:sz="0" w:space="0" w:color="auto"/>
        <w:right w:val="none" w:sz="0" w:space="0" w:color="auto"/>
      </w:divBdr>
    </w:div>
    <w:div w:id="1256591604">
      <w:bodyDiv w:val="1"/>
      <w:marLeft w:val="0"/>
      <w:marRight w:val="0"/>
      <w:marTop w:val="0"/>
      <w:marBottom w:val="0"/>
      <w:divBdr>
        <w:top w:val="none" w:sz="0" w:space="0" w:color="auto"/>
        <w:left w:val="none" w:sz="0" w:space="0" w:color="auto"/>
        <w:bottom w:val="none" w:sz="0" w:space="0" w:color="auto"/>
        <w:right w:val="none" w:sz="0" w:space="0" w:color="auto"/>
      </w:divBdr>
    </w:div>
    <w:div w:id="1284463499">
      <w:bodyDiv w:val="1"/>
      <w:marLeft w:val="0"/>
      <w:marRight w:val="0"/>
      <w:marTop w:val="0"/>
      <w:marBottom w:val="0"/>
      <w:divBdr>
        <w:top w:val="none" w:sz="0" w:space="0" w:color="auto"/>
        <w:left w:val="none" w:sz="0" w:space="0" w:color="auto"/>
        <w:bottom w:val="none" w:sz="0" w:space="0" w:color="auto"/>
        <w:right w:val="none" w:sz="0" w:space="0" w:color="auto"/>
      </w:divBdr>
    </w:div>
    <w:div w:id="1311591580">
      <w:bodyDiv w:val="1"/>
      <w:marLeft w:val="0"/>
      <w:marRight w:val="0"/>
      <w:marTop w:val="0"/>
      <w:marBottom w:val="0"/>
      <w:divBdr>
        <w:top w:val="none" w:sz="0" w:space="0" w:color="auto"/>
        <w:left w:val="none" w:sz="0" w:space="0" w:color="auto"/>
        <w:bottom w:val="none" w:sz="0" w:space="0" w:color="auto"/>
        <w:right w:val="none" w:sz="0" w:space="0" w:color="auto"/>
      </w:divBdr>
      <w:divsChild>
        <w:div w:id="1032415358">
          <w:marLeft w:val="0"/>
          <w:marRight w:val="0"/>
          <w:marTop w:val="0"/>
          <w:marBottom w:val="0"/>
          <w:divBdr>
            <w:top w:val="none" w:sz="0" w:space="0" w:color="auto"/>
            <w:left w:val="none" w:sz="0" w:space="0" w:color="auto"/>
            <w:bottom w:val="none" w:sz="0" w:space="0" w:color="auto"/>
            <w:right w:val="none" w:sz="0" w:space="0" w:color="auto"/>
          </w:divBdr>
          <w:divsChild>
            <w:div w:id="1122652027">
              <w:marLeft w:val="0"/>
              <w:marRight w:val="0"/>
              <w:marTop w:val="0"/>
              <w:marBottom w:val="0"/>
              <w:divBdr>
                <w:top w:val="none" w:sz="0" w:space="0" w:color="auto"/>
                <w:left w:val="none" w:sz="0" w:space="0" w:color="auto"/>
                <w:bottom w:val="none" w:sz="0" w:space="0" w:color="auto"/>
                <w:right w:val="none" w:sz="0" w:space="0" w:color="auto"/>
              </w:divBdr>
              <w:divsChild>
                <w:div w:id="82923847">
                  <w:marLeft w:val="0"/>
                  <w:marRight w:val="0"/>
                  <w:marTop w:val="0"/>
                  <w:marBottom w:val="0"/>
                  <w:divBdr>
                    <w:top w:val="none" w:sz="0" w:space="0" w:color="auto"/>
                    <w:left w:val="none" w:sz="0" w:space="0" w:color="auto"/>
                    <w:bottom w:val="none" w:sz="0" w:space="0" w:color="auto"/>
                    <w:right w:val="none" w:sz="0" w:space="0" w:color="auto"/>
                  </w:divBdr>
                  <w:divsChild>
                    <w:div w:id="705637129">
                      <w:marLeft w:val="0"/>
                      <w:marRight w:val="0"/>
                      <w:marTop w:val="0"/>
                      <w:marBottom w:val="0"/>
                      <w:divBdr>
                        <w:top w:val="none" w:sz="0" w:space="0" w:color="auto"/>
                        <w:left w:val="none" w:sz="0" w:space="0" w:color="auto"/>
                        <w:bottom w:val="none" w:sz="0" w:space="0" w:color="auto"/>
                        <w:right w:val="none" w:sz="0" w:space="0" w:color="auto"/>
                      </w:divBdr>
                      <w:divsChild>
                        <w:div w:id="1949197393">
                          <w:marLeft w:val="0"/>
                          <w:marRight w:val="0"/>
                          <w:marTop w:val="0"/>
                          <w:marBottom w:val="0"/>
                          <w:divBdr>
                            <w:top w:val="none" w:sz="0" w:space="0" w:color="auto"/>
                            <w:left w:val="none" w:sz="0" w:space="0" w:color="auto"/>
                            <w:bottom w:val="none" w:sz="0" w:space="0" w:color="auto"/>
                            <w:right w:val="none" w:sz="0" w:space="0" w:color="auto"/>
                          </w:divBdr>
                          <w:divsChild>
                            <w:div w:id="1888031328">
                              <w:marLeft w:val="0"/>
                              <w:marRight w:val="0"/>
                              <w:marTop w:val="0"/>
                              <w:marBottom w:val="0"/>
                              <w:divBdr>
                                <w:top w:val="none" w:sz="0" w:space="0" w:color="auto"/>
                                <w:left w:val="none" w:sz="0" w:space="0" w:color="auto"/>
                                <w:bottom w:val="none" w:sz="0" w:space="0" w:color="auto"/>
                                <w:right w:val="none" w:sz="0" w:space="0" w:color="auto"/>
                              </w:divBdr>
                              <w:divsChild>
                                <w:div w:id="1108502581">
                                  <w:marLeft w:val="0"/>
                                  <w:marRight w:val="0"/>
                                  <w:marTop w:val="0"/>
                                  <w:marBottom w:val="0"/>
                                  <w:divBdr>
                                    <w:top w:val="none" w:sz="0" w:space="0" w:color="auto"/>
                                    <w:left w:val="none" w:sz="0" w:space="0" w:color="auto"/>
                                    <w:bottom w:val="none" w:sz="0" w:space="0" w:color="auto"/>
                                    <w:right w:val="none" w:sz="0" w:space="0" w:color="auto"/>
                                  </w:divBdr>
                                  <w:divsChild>
                                    <w:div w:id="642269987">
                                      <w:marLeft w:val="0"/>
                                      <w:marRight w:val="0"/>
                                      <w:marTop w:val="0"/>
                                      <w:marBottom w:val="0"/>
                                      <w:divBdr>
                                        <w:top w:val="none" w:sz="0" w:space="0" w:color="auto"/>
                                        <w:left w:val="none" w:sz="0" w:space="0" w:color="auto"/>
                                        <w:bottom w:val="none" w:sz="0" w:space="0" w:color="auto"/>
                                        <w:right w:val="none" w:sz="0" w:space="0" w:color="auto"/>
                                      </w:divBdr>
                                      <w:divsChild>
                                        <w:div w:id="2056854808">
                                          <w:marLeft w:val="0"/>
                                          <w:marRight w:val="0"/>
                                          <w:marTop w:val="0"/>
                                          <w:marBottom w:val="0"/>
                                          <w:divBdr>
                                            <w:top w:val="none" w:sz="0" w:space="0" w:color="auto"/>
                                            <w:left w:val="none" w:sz="0" w:space="0" w:color="auto"/>
                                            <w:bottom w:val="none" w:sz="0" w:space="0" w:color="auto"/>
                                            <w:right w:val="none" w:sz="0" w:space="0" w:color="auto"/>
                                          </w:divBdr>
                                          <w:divsChild>
                                            <w:div w:id="794711509">
                                              <w:marLeft w:val="0"/>
                                              <w:marRight w:val="0"/>
                                              <w:marTop w:val="0"/>
                                              <w:marBottom w:val="0"/>
                                              <w:divBdr>
                                                <w:top w:val="none" w:sz="0" w:space="0" w:color="auto"/>
                                                <w:left w:val="none" w:sz="0" w:space="0" w:color="auto"/>
                                                <w:bottom w:val="none" w:sz="0" w:space="0" w:color="auto"/>
                                                <w:right w:val="none" w:sz="0" w:space="0" w:color="auto"/>
                                              </w:divBdr>
                                              <w:divsChild>
                                                <w:div w:id="2124111773">
                                                  <w:marLeft w:val="0"/>
                                                  <w:marRight w:val="0"/>
                                                  <w:marTop w:val="0"/>
                                                  <w:marBottom w:val="0"/>
                                                  <w:divBdr>
                                                    <w:top w:val="none" w:sz="0" w:space="0" w:color="auto"/>
                                                    <w:left w:val="none" w:sz="0" w:space="0" w:color="auto"/>
                                                    <w:bottom w:val="none" w:sz="0" w:space="0" w:color="auto"/>
                                                    <w:right w:val="none" w:sz="0" w:space="0" w:color="auto"/>
                                                  </w:divBdr>
                                                  <w:divsChild>
                                                    <w:div w:id="1076979552">
                                                      <w:marLeft w:val="0"/>
                                                      <w:marRight w:val="0"/>
                                                      <w:marTop w:val="0"/>
                                                      <w:marBottom w:val="0"/>
                                                      <w:divBdr>
                                                        <w:top w:val="none" w:sz="0" w:space="0" w:color="auto"/>
                                                        <w:left w:val="none" w:sz="0" w:space="0" w:color="auto"/>
                                                        <w:bottom w:val="none" w:sz="0" w:space="0" w:color="auto"/>
                                                        <w:right w:val="none" w:sz="0" w:space="0" w:color="auto"/>
                                                      </w:divBdr>
                                                      <w:divsChild>
                                                        <w:div w:id="1219897071">
                                                          <w:marLeft w:val="0"/>
                                                          <w:marRight w:val="0"/>
                                                          <w:marTop w:val="0"/>
                                                          <w:marBottom w:val="0"/>
                                                          <w:divBdr>
                                                            <w:top w:val="none" w:sz="0" w:space="0" w:color="auto"/>
                                                            <w:left w:val="none" w:sz="0" w:space="0" w:color="auto"/>
                                                            <w:bottom w:val="none" w:sz="0" w:space="0" w:color="auto"/>
                                                            <w:right w:val="none" w:sz="0" w:space="0" w:color="auto"/>
                                                          </w:divBdr>
                                                          <w:divsChild>
                                                            <w:div w:id="1088304754">
                                                              <w:marLeft w:val="0"/>
                                                              <w:marRight w:val="0"/>
                                                              <w:marTop w:val="0"/>
                                                              <w:marBottom w:val="0"/>
                                                              <w:divBdr>
                                                                <w:top w:val="none" w:sz="0" w:space="0" w:color="auto"/>
                                                                <w:left w:val="none" w:sz="0" w:space="0" w:color="auto"/>
                                                                <w:bottom w:val="none" w:sz="0" w:space="0" w:color="auto"/>
                                                                <w:right w:val="none" w:sz="0" w:space="0" w:color="auto"/>
                                                              </w:divBdr>
                                                              <w:divsChild>
                                                                <w:div w:id="783234784">
                                                                  <w:marLeft w:val="0"/>
                                                                  <w:marRight w:val="0"/>
                                                                  <w:marTop w:val="0"/>
                                                                  <w:marBottom w:val="0"/>
                                                                  <w:divBdr>
                                                                    <w:top w:val="none" w:sz="0" w:space="0" w:color="auto"/>
                                                                    <w:left w:val="none" w:sz="0" w:space="0" w:color="auto"/>
                                                                    <w:bottom w:val="none" w:sz="0" w:space="0" w:color="auto"/>
                                                                    <w:right w:val="none" w:sz="0" w:space="0" w:color="auto"/>
                                                                  </w:divBdr>
                                                                  <w:divsChild>
                                                                    <w:div w:id="2019385866">
                                                                      <w:marLeft w:val="0"/>
                                                                      <w:marRight w:val="0"/>
                                                                      <w:marTop w:val="0"/>
                                                                      <w:marBottom w:val="0"/>
                                                                      <w:divBdr>
                                                                        <w:top w:val="none" w:sz="0" w:space="0" w:color="auto"/>
                                                                        <w:left w:val="none" w:sz="0" w:space="0" w:color="auto"/>
                                                                        <w:bottom w:val="none" w:sz="0" w:space="0" w:color="auto"/>
                                                                        <w:right w:val="none" w:sz="0" w:space="0" w:color="auto"/>
                                                                      </w:divBdr>
                                                                      <w:divsChild>
                                                                        <w:div w:id="1473449751">
                                                                          <w:marLeft w:val="0"/>
                                                                          <w:marRight w:val="0"/>
                                                                          <w:marTop w:val="0"/>
                                                                          <w:marBottom w:val="0"/>
                                                                          <w:divBdr>
                                                                            <w:top w:val="none" w:sz="0" w:space="0" w:color="auto"/>
                                                                            <w:left w:val="none" w:sz="0" w:space="0" w:color="auto"/>
                                                                            <w:bottom w:val="none" w:sz="0" w:space="0" w:color="auto"/>
                                                                            <w:right w:val="none" w:sz="0" w:space="0" w:color="auto"/>
                                                                          </w:divBdr>
                                                                          <w:divsChild>
                                                                            <w:div w:id="82647254">
                                                                              <w:marLeft w:val="0"/>
                                                                              <w:marRight w:val="0"/>
                                                                              <w:marTop w:val="0"/>
                                                                              <w:marBottom w:val="0"/>
                                                                              <w:divBdr>
                                                                                <w:top w:val="none" w:sz="0" w:space="0" w:color="auto"/>
                                                                                <w:left w:val="none" w:sz="0" w:space="0" w:color="auto"/>
                                                                                <w:bottom w:val="none" w:sz="0" w:space="0" w:color="auto"/>
                                                                                <w:right w:val="none" w:sz="0" w:space="0" w:color="auto"/>
                                                                              </w:divBdr>
                                                                              <w:divsChild>
                                                                                <w:div w:id="1084955760">
                                                                                  <w:marLeft w:val="0"/>
                                                                                  <w:marRight w:val="0"/>
                                                                                  <w:marTop w:val="0"/>
                                                                                  <w:marBottom w:val="0"/>
                                                                                  <w:divBdr>
                                                                                    <w:top w:val="none" w:sz="0" w:space="0" w:color="auto"/>
                                                                                    <w:left w:val="none" w:sz="0" w:space="0" w:color="auto"/>
                                                                                    <w:bottom w:val="none" w:sz="0" w:space="0" w:color="auto"/>
                                                                                    <w:right w:val="none" w:sz="0" w:space="0" w:color="auto"/>
                                                                                  </w:divBdr>
                                                                                  <w:divsChild>
                                                                                    <w:div w:id="209080101">
                                                                                      <w:marLeft w:val="0"/>
                                                                                      <w:marRight w:val="0"/>
                                                                                      <w:marTop w:val="0"/>
                                                                                      <w:marBottom w:val="0"/>
                                                                                      <w:divBdr>
                                                                                        <w:top w:val="none" w:sz="0" w:space="0" w:color="auto"/>
                                                                                        <w:left w:val="none" w:sz="0" w:space="0" w:color="auto"/>
                                                                                        <w:bottom w:val="none" w:sz="0" w:space="0" w:color="auto"/>
                                                                                        <w:right w:val="none" w:sz="0" w:space="0" w:color="auto"/>
                                                                                      </w:divBdr>
                                                                                      <w:divsChild>
                                                                                        <w:div w:id="878972175">
                                                                                          <w:marLeft w:val="0"/>
                                                                                          <w:marRight w:val="0"/>
                                                                                          <w:marTop w:val="0"/>
                                                                                          <w:marBottom w:val="0"/>
                                                                                          <w:divBdr>
                                                                                            <w:top w:val="none" w:sz="0" w:space="0" w:color="auto"/>
                                                                                            <w:left w:val="none" w:sz="0" w:space="0" w:color="auto"/>
                                                                                            <w:bottom w:val="none" w:sz="0" w:space="0" w:color="auto"/>
                                                                                            <w:right w:val="none" w:sz="0" w:space="0" w:color="auto"/>
                                                                                          </w:divBdr>
                                                                                          <w:divsChild>
                                                                                            <w:div w:id="108569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67085">
                                                                                      <w:marLeft w:val="0"/>
                                                                                      <w:marRight w:val="0"/>
                                                                                      <w:marTop w:val="0"/>
                                                                                      <w:marBottom w:val="0"/>
                                                                                      <w:divBdr>
                                                                                        <w:top w:val="none" w:sz="0" w:space="0" w:color="auto"/>
                                                                                        <w:left w:val="none" w:sz="0" w:space="0" w:color="auto"/>
                                                                                        <w:bottom w:val="none" w:sz="0" w:space="0" w:color="auto"/>
                                                                                        <w:right w:val="none" w:sz="0" w:space="0" w:color="auto"/>
                                                                                      </w:divBdr>
                                                                                      <w:divsChild>
                                                                                        <w:div w:id="2092383430">
                                                                                          <w:marLeft w:val="0"/>
                                                                                          <w:marRight w:val="0"/>
                                                                                          <w:marTop w:val="0"/>
                                                                                          <w:marBottom w:val="0"/>
                                                                                          <w:divBdr>
                                                                                            <w:top w:val="none" w:sz="0" w:space="0" w:color="auto"/>
                                                                                            <w:left w:val="none" w:sz="0" w:space="0" w:color="auto"/>
                                                                                            <w:bottom w:val="none" w:sz="0" w:space="0" w:color="auto"/>
                                                                                            <w:right w:val="none" w:sz="0" w:space="0" w:color="auto"/>
                                                                                          </w:divBdr>
                                                                                          <w:divsChild>
                                                                                            <w:div w:id="126113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178136">
                                                                                      <w:marLeft w:val="0"/>
                                                                                      <w:marRight w:val="0"/>
                                                                                      <w:marTop w:val="0"/>
                                                                                      <w:marBottom w:val="0"/>
                                                                                      <w:divBdr>
                                                                                        <w:top w:val="none" w:sz="0" w:space="0" w:color="auto"/>
                                                                                        <w:left w:val="none" w:sz="0" w:space="0" w:color="auto"/>
                                                                                        <w:bottom w:val="none" w:sz="0" w:space="0" w:color="auto"/>
                                                                                        <w:right w:val="none" w:sz="0" w:space="0" w:color="auto"/>
                                                                                      </w:divBdr>
                                                                                      <w:divsChild>
                                                                                        <w:div w:id="1479496800">
                                                                                          <w:marLeft w:val="0"/>
                                                                                          <w:marRight w:val="0"/>
                                                                                          <w:marTop w:val="0"/>
                                                                                          <w:marBottom w:val="0"/>
                                                                                          <w:divBdr>
                                                                                            <w:top w:val="none" w:sz="0" w:space="0" w:color="auto"/>
                                                                                            <w:left w:val="none" w:sz="0" w:space="0" w:color="auto"/>
                                                                                            <w:bottom w:val="none" w:sz="0" w:space="0" w:color="auto"/>
                                                                                            <w:right w:val="none" w:sz="0" w:space="0" w:color="auto"/>
                                                                                          </w:divBdr>
                                                                                          <w:divsChild>
                                                                                            <w:div w:id="1561744325">
                                                                                              <w:marLeft w:val="0"/>
                                                                                              <w:marRight w:val="0"/>
                                                                                              <w:marTop w:val="0"/>
                                                                                              <w:marBottom w:val="0"/>
                                                                                              <w:divBdr>
                                                                                                <w:top w:val="none" w:sz="0" w:space="0" w:color="auto"/>
                                                                                                <w:left w:val="none" w:sz="0" w:space="0" w:color="auto"/>
                                                                                                <w:bottom w:val="none" w:sz="0" w:space="0" w:color="auto"/>
                                                                                                <w:right w:val="none" w:sz="0" w:space="0" w:color="auto"/>
                                                                                              </w:divBdr>
                                                                                              <w:divsChild>
                                                                                                <w:div w:id="31630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7786">
                                                                                      <w:marLeft w:val="0"/>
                                                                                      <w:marRight w:val="0"/>
                                                                                      <w:marTop w:val="0"/>
                                                                                      <w:marBottom w:val="0"/>
                                                                                      <w:divBdr>
                                                                                        <w:top w:val="none" w:sz="0" w:space="0" w:color="auto"/>
                                                                                        <w:left w:val="none" w:sz="0" w:space="0" w:color="auto"/>
                                                                                        <w:bottom w:val="none" w:sz="0" w:space="0" w:color="auto"/>
                                                                                        <w:right w:val="none" w:sz="0" w:space="0" w:color="auto"/>
                                                                                      </w:divBdr>
                                                                                      <w:divsChild>
                                                                                        <w:div w:id="2081167609">
                                                                                          <w:marLeft w:val="0"/>
                                                                                          <w:marRight w:val="0"/>
                                                                                          <w:marTop w:val="0"/>
                                                                                          <w:marBottom w:val="0"/>
                                                                                          <w:divBdr>
                                                                                            <w:top w:val="none" w:sz="0" w:space="0" w:color="auto"/>
                                                                                            <w:left w:val="none" w:sz="0" w:space="0" w:color="auto"/>
                                                                                            <w:bottom w:val="none" w:sz="0" w:space="0" w:color="auto"/>
                                                                                            <w:right w:val="none" w:sz="0" w:space="0" w:color="auto"/>
                                                                                          </w:divBdr>
                                                                                          <w:divsChild>
                                                                                            <w:div w:id="1046947789">
                                                                                              <w:marLeft w:val="0"/>
                                                                                              <w:marRight w:val="0"/>
                                                                                              <w:marTop w:val="0"/>
                                                                                              <w:marBottom w:val="0"/>
                                                                                              <w:divBdr>
                                                                                                <w:top w:val="none" w:sz="0" w:space="0" w:color="auto"/>
                                                                                                <w:left w:val="none" w:sz="0" w:space="0" w:color="auto"/>
                                                                                                <w:bottom w:val="none" w:sz="0" w:space="0" w:color="auto"/>
                                                                                                <w:right w:val="none" w:sz="0" w:space="0" w:color="auto"/>
                                                                                              </w:divBdr>
                                                                                              <w:divsChild>
                                                                                                <w:div w:id="185468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93213">
                                                                                      <w:marLeft w:val="0"/>
                                                                                      <w:marRight w:val="0"/>
                                                                                      <w:marTop w:val="0"/>
                                                                                      <w:marBottom w:val="0"/>
                                                                                      <w:divBdr>
                                                                                        <w:top w:val="none" w:sz="0" w:space="0" w:color="auto"/>
                                                                                        <w:left w:val="none" w:sz="0" w:space="0" w:color="auto"/>
                                                                                        <w:bottom w:val="none" w:sz="0" w:space="0" w:color="auto"/>
                                                                                        <w:right w:val="none" w:sz="0" w:space="0" w:color="auto"/>
                                                                                      </w:divBdr>
                                                                                      <w:divsChild>
                                                                                        <w:div w:id="540286755">
                                                                                          <w:marLeft w:val="0"/>
                                                                                          <w:marRight w:val="0"/>
                                                                                          <w:marTop w:val="0"/>
                                                                                          <w:marBottom w:val="0"/>
                                                                                          <w:divBdr>
                                                                                            <w:top w:val="none" w:sz="0" w:space="0" w:color="auto"/>
                                                                                            <w:left w:val="none" w:sz="0" w:space="0" w:color="auto"/>
                                                                                            <w:bottom w:val="none" w:sz="0" w:space="0" w:color="auto"/>
                                                                                            <w:right w:val="none" w:sz="0" w:space="0" w:color="auto"/>
                                                                                          </w:divBdr>
                                                                                          <w:divsChild>
                                                                                            <w:div w:id="1026058438">
                                                                                              <w:marLeft w:val="0"/>
                                                                                              <w:marRight w:val="0"/>
                                                                                              <w:marTop w:val="0"/>
                                                                                              <w:marBottom w:val="0"/>
                                                                                              <w:divBdr>
                                                                                                <w:top w:val="none" w:sz="0" w:space="0" w:color="auto"/>
                                                                                                <w:left w:val="none" w:sz="0" w:space="0" w:color="auto"/>
                                                                                                <w:bottom w:val="none" w:sz="0" w:space="0" w:color="auto"/>
                                                                                                <w:right w:val="none" w:sz="0" w:space="0" w:color="auto"/>
                                                                                              </w:divBdr>
                                                                                              <w:divsChild>
                                                                                                <w:div w:id="156232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031654">
                                                                                      <w:marLeft w:val="0"/>
                                                                                      <w:marRight w:val="0"/>
                                                                                      <w:marTop w:val="0"/>
                                                                                      <w:marBottom w:val="0"/>
                                                                                      <w:divBdr>
                                                                                        <w:top w:val="none" w:sz="0" w:space="0" w:color="auto"/>
                                                                                        <w:left w:val="none" w:sz="0" w:space="0" w:color="auto"/>
                                                                                        <w:bottom w:val="none" w:sz="0" w:space="0" w:color="auto"/>
                                                                                        <w:right w:val="none" w:sz="0" w:space="0" w:color="auto"/>
                                                                                      </w:divBdr>
                                                                                      <w:divsChild>
                                                                                        <w:div w:id="1844129496">
                                                                                          <w:marLeft w:val="0"/>
                                                                                          <w:marRight w:val="0"/>
                                                                                          <w:marTop w:val="0"/>
                                                                                          <w:marBottom w:val="0"/>
                                                                                          <w:divBdr>
                                                                                            <w:top w:val="none" w:sz="0" w:space="0" w:color="auto"/>
                                                                                            <w:left w:val="none" w:sz="0" w:space="0" w:color="auto"/>
                                                                                            <w:bottom w:val="none" w:sz="0" w:space="0" w:color="auto"/>
                                                                                            <w:right w:val="none" w:sz="0" w:space="0" w:color="auto"/>
                                                                                          </w:divBdr>
                                                                                          <w:divsChild>
                                                                                            <w:div w:id="92941194">
                                                                                              <w:marLeft w:val="0"/>
                                                                                              <w:marRight w:val="0"/>
                                                                                              <w:marTop w:val="0"/>
                                                                                              <w:marBottom w:val="0"/>
                                                                                              <w:divBdr>
                                                                                                <w:top w:val="none" w:sz="0" w:space="0" w:color="auto"/>
                                                                                                <w:left w:val="none" w:sz="0" w:space="0" w:color="auto"/>
                                                                                                <w:bottom w:val="none" w:sz="0" w:space="0" w:color="auto"/>
                                                                                                <w:right w:val="none" w:sz="0" w:space="0" w:color="auto"/>
                                                                                              </w:divBdr>
                                                                                              <w:divsChild>
                                                                                                <w:div w:id="76966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2100209">
      <w:bodyDiv w:val="1"/>
      <w:marLeft w:val="0"/>
      <w:marRight w:val="0"/>
      <w:marTop w:val="0"/>
      <w:marBottom w:val="0"/>
      <w:divBdr>
        <w:top w:val="none" w:sz="0" w:space="0" w:color="auto"/>
        <w:left w:val="none" w:sz="0" w:space="0" w:color="auto"/>
        <w:bottom w:val="none" w:sz="0" w:space="0" w:color="auto"/>
        <w:right w:val="none" w:sz="0" w:space="0" w:color="auto"/>
      </w:divBdr>
    </w:div>
    <w:div w:id="1374386052">
      <w:bodyDiv w:val="1"/>
      <w:marLeft w:val="0"/>
      <w:marRight w:val="0"/>
      <w:marTop w:val="0"/>
      <w:marBottom w:val="0"/>
      <w:divBdr>
        <w:top w:val="none" w:sz="0" w:space="0" w:color="auto"/>
        <w:left w:val="none" w:sz="0" w:space="0" w:color="auto"/>
        <w:bottom w:val="none" w:sz="0" w:space="0" w:color="auto"/>
        <w:right w:val="none" w:sz="0" w:space="0" w:color="auto"/>
      </w:divBdr>
    </w:div>
    <w:div w:id="1376467099">
      <w:bodyDiv w:val="1"/>
      <w:marLeft w:val="0"/>
      <w:marRight w:val="0"/>
      <w:marTop w:val="0"/>
      <w:marBottom w:val="0"/>
      <w:divBdr>
        <w:top w:val="none" w:sz="0" w:space="0" w:color="auto"/>
        <w:left w:val="none" w:sz="0" w:space="0" w:color="auto"/>
        <w:bottom w:val="none" w:sz="0" w:space="0" w:color="auto"/>
        <w:right w:val="none" w:sz="0" w:space="0" w:color="auto"/>
      </w:divBdr>
    </w:div>
    <w:div w:id="1379624975">
      <w:bodyDiv w:val="1"/>
      <w:marLeft w:val="0"/>
      <w:marRight w:val="0"/>
      <w:marTop w:val="0"/>
      <w:marBottom w:val="0"/>
      <w:divBdr>
        <w:top w:val="none" w:sz="0" w:space="0" w:color="auto"/>
        <w:left w:val="none" w:sz="0" w:space="0" w:color="auto"/>
        <w:bottom w:val="none" w:sz="0" w:space="0" w:color="auto"/>
        <w:right w:val="none" w:sz="0" w:space="0" w:color="auto"/>
      </w:divBdr>
    </w:div>
    <w:div w:id="1382289800">
      <w:bodyDiv w:val="1"/>
      <w:marLeft w:val="0"/>
      <w:marRight w:val="0"/>
      <w:marTop w:val="0"/>
      <w:marBottom w:val="0"/>
      <w:divBdr>
        <w:top w:val="none" w:sz="0" w:space="0" w:color="auto"/>
        <w:left w:val="none" w:sz="0" w:space="0" w:color="auto"/>
        <w:bottom w:val="none" w:sz="0" w:space="0" w:color="auto"/>
        <w:right w:val="none" w:sz="0" w:space="0" w:color="auto"/>
      </w:divBdr>
    </w:div>
    <w:div w:id="1456635065">
      <w:bodyDiv w:val="1"/>
      <w:marLeft w:val="0"/>
      <w:marRight w:val="0"/>
      <w:marTop w:val="0"/>
      <w:marBottom w:val="0"/>
      <w:divBdr>
        <w:top w:val="none" w:sz="0" w:space="0" w:color="auto"/>
        <w:left w:val="none" w:sz="0" w:space="0" w:color="auto"/>
        <w:bottom w:val="none" w:sz="0" w:space="0" w:color="auto"/>
        <w:right w:val="none" w:sz="0" w:space="0" w:color="auto"/>
      </w:divBdr>
    </w:div>
    <w:div w:id="1463157407">
      <w:bodyDiv w:val="1"/>
      <w:marLeft w:val="0"/>
      <w:marRight w:val="0"/>
      <w:marTop w:val="0"/>
      <w:marBottom w:val="0"/>
      <w:divBdr>
        <w:top w:val="none" w:sz="0" w:space="0" w:color="auto"/>
        <w:left w:val="none" w:sz="0" w:space="0" w:color="auto"/>
        <w:bottom w:val="none" w:sz="0" w:space="0" w:color="auto"/>
        <w:right w:val="none" w:sz="0" w:space="0" w:color="auto"/>
      </w:divBdr>
    </w:div>
    <w:div w:id="1504735433">
      <w:bodyDiv w:val="1"/>
      <w:marLeft w:val="0"/>
      <w:marRight w:val="0"/>
      <w:marTop w:val="0"/>
      <w:marBottom w:val="0"/>
      <w:divBdr>
        <w:top w:val="none" w:sz="0" w:space="0" w:color="auto"/>
        <w:left w:val="none" w:sz="0" w:space="0" w:color="auto"/>
        <w:bottom w:val="none" w:sz="0" w:space="0" w:color="auto"/>
        <w:right w:val="none" w:sz="0" w:space="0" w:color="auto"/>
      </w:divBdr>
    </w:div>
    <w:div w:id="1523132817">
      <w:bodyDiv w:val="1"/>
      <w:marLeft w:val="0"/>
      <w:marRight w:val="0"/>
      <w:marTop w:val="0"/>
      <w:marBottom w:val="0"/>
      <w:divBdr>
        <w:top w:val="none" w:sz="0" w:space="0" w:color="auto"/>
        <w:left w:val="none" w:sz="0" w:space="0" w:color="auto"/>
        <w:bottom w:val="none" w:sz="0" w:space="0" w:color="auto"/>
        <w:right w:val="none" w:sz="0" w:space="0" w:color="auto"/>
      </w:divBdr>
    </w:div>
    <w:div w:id="1532109151">
      <w:bodyDiv w:val="1"/>
      <w:marLeft w:val="0"/>
      <w:marRight w:val="0"/>
      <w:marTop w:val="0"/>
      <w:marBottom w:val="0"/>
      <w:divBdr>
        <w:top w:val="none" w:sz="0" w:space="0" w:color="auto"/>
        <w:left w:val="none" w:sz="0" w:space="0" w:color="auto"/>
        <w:bottom w:val="none" w:sz="0" w:space="0" w:color="auto"/>
        <w:right w:val="none" w:sz="0" w:space="0" w:color="auto"/>
      </w:divBdr>
    </w:div>
    <w:div w:id="1578174571">
      <w:bodyDiv w:val="1"/>
      <w:marLeft w:val="0"/>
      <w:marRight w:val="0"/>
      <w:marTop w:val="0"/>
      <w:marBottom w:val="0"/>
      <w:divBdr>
        <w:top w:val="none" w:sz="0" w:space="0" w:color="auto"/>
        <w:left w:val="none" w:sz="0" w:space="0" w:color="auto"/>
        <w:bottom w:val="none" w:sz="0" w:space="0" w:color="auto"/>
        <w:right w:val="none" w:sz="0" w:space="0" w:color="auto"/>
      </w:divBdr>
    </w:div>
    <w:div w:id="1595239090">
      <w:bodyDiv w:val="1"/>
      <w:marLeft w:val="0"/>
      <w:marRight w:val="0"/>
      <w:marTop w:val="0"/>
      <w:marBottom w:val="0"/>
      <w:divBdr>
        <w:top w:val="none" w:sz="0" w:space="0" w:color="auto"/>
        <w:left w:val="none" w:sz="0" w:space="0" w:color="auto"/>
        <w:bottom w:val="none" w:sz="0" w:space="0" w:color="auto"/>
        <w:right w:val="none" w:sz="0" w:space="0" w:color="auto"/>
      </w:divBdr>
    </w:div>
    <w:div w:id="1610550450">
      <w:bodyDiv w:val="1"/>
      <w:marLeft w:val="0"/>
      <w:marRight w:val="0"/>
      <w:marTop w:val="0"/>
      <w:marBottom w:val="0"/>
      <w:divBdr>
        <w:top w:val="none" w:sz="0" w:space="0" w:color="auto"/>
        <w:left w:val="none" w:sz="0" w:space="0" w:color="auto"/>
        <w:bottom w:val="none" w:sz="0" w:space="0" w:color="auto"/>
        <w:right w:val="none" w:sz="0" w:space="0" w:color="auto"/>
      </w:divBdr>
    </w:div>
    <w:div w:id="1614283855">
      <w:bodyDiv w:val="1"/>
      <w:marLeft w:val="0"/>
      <w:marRight w:val="0"/>
      <w:marTop w:val="0"/>
      <w:marBottom w:val="0"/>
      <w:divBdr>
        <w:top w:val="none" w:sz="0" w:space="0" w:color="auto"/>
        <w:left w:val="none" w:sz="0" w:space="0" w:color="auto"/>
        <w:bottom w:val="none" w:sz="0" w:space="0" w:color="auto"/>
        <w:right w:val="none" w:sz="0" w:space="0" w:color="auto"/>
      </w:divBdr>
    </w:div>
    <w:div w:id="1653287590">
      <w:bodyDiv w:val="1"/>
      <w:marLeft w:val="0"/>
      <w:marRight w:val="0"/>
      <w:marTop w:val="0"/>
      <w:marBottom w:val="0"/>
      <w:divBdr>
        <w:top w:val="none" w:sz="0" w:space="0" w:color="auto"/>
        <w:left w:val="none" w:sz="0" w:space="0" w:color="auto"/>
        <w:bottom w:val="none" w:sz="0" w:space="0" w:color="auto"/>
        <w:right w:val="none" w:sz="0" w:space="0" w:color="auto"/>
      </w:divBdr>
    </w:div>
    <w:div w:id="1713532841">
      <w:bodyDiv w:val="1"/>
      <w:marLeft w:val="0"/>
      <w:marRight w:val="0"/>
      <w:marTop w:val="0"/>
      <w:marBottom w:val="0"/>
      <w:divBdr>
        <w:top w:val="none" w:sz="0" w:space="0" w:color="auto"/>
        <w:left w:val="none" w:sz="0" w:space="0" w:color="auto"/>
        <w:bottom w:val="none" w:sz="0" w:space="0" w:color="auto"/>
        <w:right w:val="none" w:sz="0" w:space="0" w:color="auto"/>
      </w:divBdr>
    </w:div>
    <w:div w:id="1714764193">
      <w:bodyDiv w:val="1"/>
      <w:marLeft w:val="0"/>
      <w:marRight w:val="0"/>
      <w:marTop w:val="0"/>
      <w:marBottom w:val="0"/>
      <w:divBdr>
        <w:top w:val="none" w:sz="0" w:space="0" w:color="auto"/>
        <w:left w:val="none" w:sz="0" w:space="0" w:color="auto"/>
        <w:bottom w:val="none" w:sz="0" w:space="0" w:color="auto"/>
        <w:right w:val="none" w:sz="0" w:space="0" w:color="auto"/>
      </w:divBdr>
    </w:div>
    <w:div w:id="1715041539">
      <w:bodyDiv w:val="1"/>
      <w:marLeft w:val="0"/>
      <w:marRight w:val="0"/>
      <w:marTop w:val="0"/>
      <w:marBottom w:val="0"/>
      <w:divBdr>
        <w:top w:val="none" w:sz="0" w:space="0" w:color="auto"/>
        <w:left w:val="none" w:sz="0" w:space="0" w:color="auto"/>
        <w:bottom w:val="none" w:sz="0" w:space="0" w:color="auto"/>
        <w:right w:val="none" w:sz="0" w:space="0" w:color="auto"/>
      </w:divBdr>
    </w:div>
    <w:div w:id="1726950892">
      <w:bodyDiv w:val="1"/>
      <w:marLeft w:val="0"/>
      <w:marRight w:val="0"/>
      <w:marTop w:val="0"/>
      <w:marBottom w:val="0"/>
      <w:divBdr>
        <w:top w:val="none" w:sz="0" w:space="0" w:color="auto"/>
        <w:left w:val="none" w:sz="0" w:space="0" w:color="auto"/>
        <w:bottom w:val="none" w:sz="0" w:space="0" w:color="auto"/>
        <w:right w:val="none" w:sz="0" w:space="0" w:color="auto"/>
      </w:divBdr>
    </w:div>
    <w:div w:id="1773626768">
      <w:bodyDiv w:val="1"/>
      <w:marLeft w:val="0"/>
      <w:marRight w:val="0"/>
      <w:marTop w:val="0"/>
      <w:marBottom w:val="0"/>
      <w:divBdr>
        <w:top w:val="none" w:sz="0" w:space="0" w:color="auto"/>
        <w:left w:val="none" w:sz="0" w:space="0" w:color="auto"/>
        <w:bottom w:val="none" w:sz="0" w:space="0" w:color="auto"/>
        <w:right w:val="none" w:sz="0" w:space="0" w:color="auto"/>
      </w:divBdr>
    </w:div>
    <w:div w:id="1774594066">
      <w:bodyDiv w:val="1"/>
      <w:marLeft w:val="0"/>
      <w:marRight w:val="0"/>
      <w:marTop w:val="0"/>
      <w:marBottom w:val="0"/>
      <w:divBdr>
        <w:top w:val="none" w:sz="0" w:space="0" w:color="auto"/>
        <w:left w:val="none" w:sz="0" w:space="0" w:color="auto"/>
        <w:bottom w:val="none" w:sz="0" w:space="0" w:color="auto"/>
        <w:right w:val="none" w:sz="0" w:space="0" w:color="auto"/>
      </w:divBdr>
    </w:div>
    <w:div w:id="1805388964">
      <w:bodyDiv w:val="1"/>
      <w:marLeft w:val="0"/>
      <w:marRight w:val="0"/>
      <w:marTop w:val="0"/>
      <w:marBottom w:val="0"/>
      <w:divBdr>
        <w:top w:val="none" w:sz="0" w:space="0" w:color="auto"/>
        <w:left w:val="none" w:sz="0" w:space="0" w:color="auto"/>
        <w:bottom w:val="none" w:sz="0" w:space="0" w:color="auto"/>
        <w:right w:val="none" w:sz="0" w:space="0" w:color="auto"/>
      </w:divBdr>
    </w:div>
    <w:div w:id="1805542373">
      <w:bodyDiv w:val="1"/>
      <w:marLeft w:val="0"/>
      <w:marRight w:val="0"/>
      <w:marTop w:val="0"/>
      <w:marBottom w:val="0"/>
      <w:divBdr>
        <w:top w:val="none" w:sz="0" w:space="0" w:color="auto"/>
        <w:left w:val="none" w:sz="0" w:space="0" w:color="auto"/>
        <w:bottom w:val="none" w:sz="0" w:space="0" w:color="auto"/>
        <w:right w:val="none" w:sz="0" w:space="0" w:color="auto"/>
      </w:divBdr>
    </w:div>
    <w:div w:id="1807239438">
      <w:bodyDiv w:val="1"/>
      <w:marLeft w:val="0"/>
      <w:marRight w:val="0"/>
      <w:marTop w:val="0"/>
      <w:marBottom w:val="0"/>
      <w:divBdr>
        <w:top w:val="none" w:sz="0" w:space="0" w:color="auto"/>
        <w:left w:val="none" w:sz="0" w:space="0" w:color="auto"/>
        <w:bottom w:val="none" w:sz="0" w:space="0" w:color="auto"/>
        <w:right w:val="none" w:sz="0" w:space="0" w:color="auto"/>
      </w:divBdr>
    </w:div>
    <w:div w:id="1822186951">
      <w:bodyDiv w:val="1"/>
      <w:marLeft w:val="0"/>
      <w:marRight w:val="0"/>
      <w:marTop w:val="0"/>
      <w:marBottom w:val="0"/>
      <w:divBdr>
        <w:top w:val="none" w:sz="0" w:space="0" w:color="auto"/>
        <w:left w:val="none" w:sz="0" w:space="0" w:color="auto"/>
        <w:bottom w:val="none" w:sz="0" w:space="0" w:color="auto"/>
        <w:right w:val="none" w:sz="0" w:space="0" w:color="auto"/>
      </w:divBdr>
    </w:div>
    <w:div w:id="1834176362">
      <w:bodyDiv w:val="1"/>
      <w:marLeft w:val="0"/>
      <w:marRight w:val="0"/>
      <w:marTop w:val="0"/>
      <w:marBottom w:val="0"/>
      <w:divBdr>
        <w:top w:val="none" w:sz="0" w:space="0" w:color="auto"/>
        <w:left w:val="none" w:sz="0" w:space="0" w:color="auto"/>
        <w:bottom w:val="none" w:sz="0" w:space="0" w:color="auto"/>
        <w:right w:val="none" w:sz="0" w:space="0" w:color="auto"/>
      </w:divBdr>
    </w:div>
    <w:div w:id="1842427986">
      <w:bodyDiv w:val="1"/>
      <w:marLeft w:val="0"/>
      <w:marRight w:val="0"/>
      <w:marTop w:val="0"/>
      <w:marBottom w:val="0"/>
      <w:divBdr>
        <w:top w:val="none" w:sz="0" w:space="0" w:color="auto"/>
        <w:left w:val="none" w:sz="0" w:space="0" w:color="auto"/>
        <w:bottom w:val="none" w:sz="0" w:space="0" w:color="auto"/>
        <w:right w:val="none" w:sz="0" w:space="0" w:color="auto"/>
      </w:divBdr>
    </w:div>
    <w:div w:id="1899323510">
      <w:bodyDiv w:val="1"/>
      <w:marLeft w:val="0"/>
      <w:marRight w:val="0"/>
      <w:marTop w:val="0"/>
      <w:marBottom w:val="0"/>
      <w:divBdr>
        <w:top w:val="none" w:sz="0" w:space="0" w:color="auto"/>
        <w:left w:val="none" w:sz="0" w:space="0" w:color="auto"/>
        <w:bottom w:val="none" w:sz="0" w:space="0" w:color="auto"/>
        <w:right w:val="none" w:sz="0" w:space="0" w:color="auto"/>
      </w:divBdr>
    </w:div>
    <w:div w:id="1909268359">
      <w:bodyDiv w:val="1"/>
      <w:marLeft w:val="0"/>
      <w:marRight w:val="0"/>
      <w:marTop w:val="0"/>
      <w:marBottom w:val="0"/>
      <w:divBdr>
        <w:top w:val="none" w:sz="0" w:space="0" w:color="auto"/>
        <w:left w:val="none" w:sz="0" w:space="0" w:color="auto"/>
        <w:bottom w:val="none" w:sz="0" w:space="0" w:color="auto"/>
        <w:right w:val="none" w:sz="0" w:space="0" w:color="auto"/>
      </w:divBdr>
    </w:div>
    <w:div w:id="1918055507">
      <w:bodyDiv w:val="1"/>
      <w:marLeft w:val="0"/>
      <w:marRight w:val="0"/>
      <w:marTop w:val="0"/>
      <w:marBottom w:val="0"/>
      <w:divBdr>
        <w:top w:val="none" w:sz="0" w:space="0" w:color="auto"/>
        <w:left w:val="none" w:sz="0" w:space="0" w:color="auto"/>
        <w:bottom w:val="none" w:sz="0" w:space="0" w:color="auto"/>
        <w:right w:val="none" w:sz="0" w:space="0" w:color="auto"/>
      </w:divBdr>
    </w:div>
    <w:div w:id="1982610634">
      <w:bodyDiv w:val="1"/>
      <w:marLeft w:val="0"/>
      <w:marRight w:val="0"/>
      <w:marTop w:val="0"/>
      <w:marBottom w:val="0"/>
      <w:divBdr>
        <w:top w:val="none" w:sz="0" w:space="0" w:color="auto"/>
        <w:left w:val="none" w:sz="0" w:space="0" w:color="auto"/>
        <w:bottom w:val="none" w:sz="0" w:space="0" w:color="auto"/>
        <w:right w:val="none" w:sz="0" w:space="0" w:color="auto"/>
      </w:divBdr>
    </w:div>
    <w:div w:id="2000770080">
      <w:bodyDiv w:val="1"/>
      <w:marLeft w:val="0"/>
      <w:marRight w:val="0"/>
      <w:marTop w:val="0"/>
      <w:marBottom w:val="0"/>
      <w:divBdr>
        <w:top w:val="none" w:sz="0" w:space="0" w:color="auto"/>
        <w:left w:val="none" w:sz="0" w:space="0" w:color="auto"/>
        <w:bottom w:val="none" w:sz="0" w:space="0" w:color="auto"/>
        <w:right w:val="none" w:sz="0" w:space="0" w:color="auto"/>
      </w:divBdr>
    </w:div>
    <w:div w:id="2001276335">
      <w:bodyDiv w:val="1"/>
      <w:marLeft w:val="0"/>
      <w:marRight w:val="0"/>
      <w:marTop w:val="0"/>
      <w:marBottom w:val="0"/>
      <w:divBdr>
        <w:top w:val="none" w:sz="0" w:space="0" w:color="auto"/>
        <w:left w:val="none" w:sz="0" w:space="0" w:color="auto"/>
        <w:bottom w:val="none" w:sz="0" w:space="0" w:color="auto"/>
        <w:right w:val="none" w:sz="0" w:space="0" w:color="auto"/>
      </w:divBdr>
    </w:div>
    <w:div w:id="2027781069">
      <w:bodyDiv w:val="1"/>
      <w:marLeft w:val="0"/>
      <w:marRight w:val="0"/>
      <w:marTop w:val="0"/>
      <w:marBottom w:val="0"/>
      <w:divBdr>
        <w:top w:val="none" w:sz="0" w:space="0" w:color="auto"/>
        <w:left w:val="none" w:sz="0" w:space="0" w:color="auto"/>
        <w:bottom w:val="none" w:sz="0" w:space="0" w:color="auto"/>
        <w:right w:val="none" w:sz="0" w:space="0" w:color="auto"/>
      </w:divBdr>
    </w:div>
    <w:div w:id="2027975389">
      <w:bodyDiv w:val="1"/>
      <w:marLeft w:val="0"/>
      <w:marRight w:val="0"/>
      <w:marTop w:val="0"/>
      <w:marBottom w:val="0"/>
      <w:divBdr>
        <w:top w:val="none" w:sz="0" w:space="0" w:color="auto"/>
        <w:left w:val="none" w:sz="0" w:space="0" w:color="auto"/>
        <w:bottom w:val="none" w:sz="0" w:space="0" w:color="auto"/>
        <w:right w:val="none" w:sz="0" w:space="0" w:color="auto"/>
      </w:divBdr>
    </w:div>
    <w:div w:id="2078017942">
      <w:bodyDiv w:val="1"/>
      <w:marLeft w:val="0"/>
      <w:marRight w:val="0"/>
      <w:marTop w:val="0"/>
      <w:marBottom w:val="0"/>
      <w:divBdr>
        <w:top w:val="none" w:sz="0" w:space="0" w:color="auto"/>
        <w:left w:val="none" w:sz="0" w:space="0" w:color="auto"/>
        <w:bottom w:val="none" w:sz="0" w:space="0" w:color="auto"/>
        <w:right w:val="none" w:sz="0" w:space="0" w:color="auto"/>
      </w:divBdr>
    </w:div>
    <w:div w:id="2095516323">
      <w:bodyDiv w:val="1"/>
      <w:marLeft w:val="0"/>
      <w:marRight w:val="0"/>
      <w:marTop w:val="0"/>
      <w:marBottom w:val="0"/>
      <w:divBdr>
        <w:top w:val="none" w:sz="0" w:space="0" w:color="auto"/>
        <w:left w:val="none" w:sz="0" w:space="0" w:color="auto"/>
        <w:bottom w:val="none" w:sz="0" w:space="0" w:color="auto"/>
        <w:right w:val="none" w:sz="0" w:space="0" w:color="auto"/>
      </w:divBdr>
    </w:div>
    <w:div w:id="2107458754">
      <w:bodyDiv w:val="1"/>
      <w:marLeft w:val="0"/>
      <w:marRight w:val="0"/>
      <w:marTop w:val="0"/>
      <w:marBottom w:val="0"/>
      <w:divBdr>
        <w:top w:val="none" w:sz="0" w:space="0" w:color="auto"/>
        <w:left w:val="none" w:sz="0" w:space="0" w:color="auto"/>
        <w:bottom w:val="none" w:sz="0" w:space="0" w:color="auto"/>
        <w:right w:val="none" w:sz="0" w:space="0" w:color="auto"/>
      </w:divBdr>
    </w:div>
    <w:div w:id="2110002209">
      <w:bodyDiv w:val="1"/>
      <w:marLeft w:val="0"/>
      <w:marRight w:val="0"/>
      <w:marTop w:val="0"/>
      <w:marBottom w:val="0"/>
      <w:divBdr>
        <w:top w:val="none" w:sz="0" w:space="0" w:color="auto"/>
        <w:left w:val="none" w:sz="0" w:space="0" w:color="auto"/>
        <w:bottom w:val="none" w:sz="0" w:space="0" w:color="auto"/>
        <w:right w:val="none" w:sz="0" w:space="0" w:color="auto"/>
      </w:divBdr>
    </w:div>
    <w:div w:id="21307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Karine.TAQUET@swif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mailto:jacques.LITTRE@swif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Alexandre.HOTAT@swift.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3.png"/><Relationship Id="rId27" Type="http://schemas.microsoft.com/office/2011/relationships/people" Target="peop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80038-68D6-4704-9926-A60164BB8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23</Pages>
  <Words>4033</Words>
  <Characters>22993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SWIFT Release Letter Template</vt:lpstr>
    </vt:vector>
  </TitlesOfParts>
  <Company>S.W.I.F.T. SCRL</Company>
  <LinksUpToDate>false</LinksUpToDate>
  <CharactersWithSpaces>26973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SWIFT Release Letter Template</dc:title>
  <dc:creator>VERSCHUEREN Tinne</dc:creator>
  <cp:lastModifiedBy>LITTRE Jacques</cp:lastModifiedBy>
  <cp:revision>5</cp:revision>
  <cp:lastPrinted>2021-06-29T15:15:00Z</cp:lastPrinted>
  <dcterms:created xsi:type="dcterms:W3CDTF">2021-09-16T08:13:00Z</dcterms:created>
  <dcterms:modified xsi:type="dcterms:W3CDTF">2021-09-24T07:30:00Z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4868b825-edee-44ac-b7a2-e857f0213f31_Enabled">
    <vt:lpwstr>true</vt:lpwstr>
  </property>
  <property fmtid="{D5CDD505-2E9C-101B-9397-08002B2CF9AE}" pid="4" name="MSIP_Label_4868b825-edee-44ac-b7a2-e857f0213f31_SetDate">
    <vt:lpwstr>2021-09-21T06:13:13Z</vt:lpwstr>
  </property>
  <property fmtid="{D5CDD505-2E9C-101B-9397-08002B2CF9AE}" pid="5" name="MSIP_Label_4868b825-edee-44ac-b7a2-e857f0213f31_Method">
    <vt:lpwstr>Standard</vt:lpwstr>
  </property>
  <property fmtid="{D5CDD505-2E9C-101B-9397-08002B2CF9AE}" pid="6" name="MSIP_Label_4868b825-edee-44ac-b7a2-e857f0213f31_Name">
    <vt:lpwstr>Restricted - External</vt:lpwstr>
  </property>
  <property fmtid="{D5CDD505-2E9C-101B-9397-08002B2CF9AE}" pid="7" name="MSIP_Label_4868b825-edee-44ac-b7a2-e857f0213f31_SiteId">
    <vt:lpwstr>45b55e44-3503-4284-bbe1-0e6bf9fa1d0a</vt:lpwstr>
  </property>
  <property fmtid="{D5CDD505-2E9C-101B-9397-08002B2CF9AE}" pid="8" name="MSIP_Label_4868b825-edee-44ac-b7a2-e857f0213f31_ActionId">
    <vt:lpwstr>626ba002-8d5f-45c5-9a53-79bce6fca25c</vt:lpwstr>
  </property>
  <property fmtid="{D5CDD505-2E9C-101B-9397-08002B2CF9AE}" pid="9" name="MSIP_Label_4868b825-edee-44ac-b7a2-e857f0213f31_ContentBits">
    <vt:lpwstr>0</vt:lpwstr>
  </property>
</Properties>
</file>