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462" w:rsidRPr="003437ED" w:rsidRDefault="00E93AE3" w:rsidP="00E75D6F">
      <w:pPr>
        <w:pStyle w:val="ProductFamily"/>
        <w:tabs>
          <w:tab w:val="left" w:pos="5103"/>
        </w:tabs>
      </w:pPr>
      <w:r>
        <w:t>Standards</w:t>
      </w:r>
    </w:p>
    <w:p w:rsidR="00114869" w:rsidRDefault="00E93AE3" w:rsidP="008659E1">
      <w:pPr>
        <w:pStyle w:val="ProductName"/>
      </w:pPr>
      <w:r>
        <w:t>Standards MT</w:t>
      </w:r>
      <w:r w:rsidR="009C2462" w:rsidRPr="003437ED">
        <w:t xml:space="preserve"> </w:t>
      </w:r>
      <w:r w:rsidR="004E199E">
        <w:t xml:space="preserve">Release </w:t>
      </w:r>
      <w:r w:rsidR="00276026">
        <w:t>2020</w:t>
      </w:r>
    </w:p>
    <w:p w:rsidR="00114869" w:rsidRPr="00FF6CC0" w:rsidRDefault="00114869" w:rsidP="00114869">
      <w:pPr>
        <w:pStyle w:val="SWIFTNetversion"/>
      </w:pPr>
      <w:r>
        <w:rPr>
          <w:sz w:val="40"/>
          <w:szCs w:val="40"/>
        </w:rPr>
        <w:t>ISO 20022 maintenance cycle 2019/2020</w:t>
      </w:r>
    </w:p>
    <w:p w:rsidR="00114869" w:rsidRDefault="00114869" w:rsidP="00114869">
      <w:pPr>
        <w:pStyle w:val="DocumentTitle"/>
        <w:spacing w:before="1880"/>
      </w:pPr>
      <w:r w:rsidRPr="00BC179A">
        <w:rPr>
          <w:sz w:val="40"/>
          <w:szCs w:val="40"/>
        </w:rPr>
        <w:t xml:space="preserve">Maintenance Change Request – </w:t>
      </w:r>
      <w:r>
        <w:rPr>
          <w:sz w:val="40"/>
          <w:szCs w:val="40"/>
        </w:rPr>
        <w:t xml:space="preserve">Maintenance Working Group DRAFT </w:t>
      </w:r>
      <w:r w:rsidRPr="00BC179A">
        <w:rPr>
          <w:sz w:val="40"/>
          <w:szCs w:val="40"/>
        </w:rPr>
        <w:t>Minutes</w:t>
      </w:r>
    </w:p>
    <w:p w:rsidR="00C952CB" w:rsidRDefault="00643350" w:rsidP="007E5450">
      <w:pPr>
        <w:pStyle w:val="Releasedate"/>
        <w:spacing w:before="120" w:after="360"/>
        <w:rPr>
          <w:sz w:val="36"/>
          <w:szCs w:val="36"/>
        </w:rPr>
      </w:pPr>
      <w:r>
        <w:rPr>
          <w:sz w:val="36"/>
          <w:szCs w:val="36"/>
        </w:rPr>
        <w:t>Corporate Actions</w:t>
      </w:r>
    </w:p>
    <w:p w:rsidR="00406AAE" w:rsidRPr="00406AAE" w:rsidRDefault="0031581B" w:rsidP="007E5450">
      <w:pPr>
        <w:spacing w:before="2400"/>
      </w:pPr>
      <w:r>
        <w:t>Distribution:</w:t>
      </w:r>
      <w:r>
        <w:tab/>
      </w:r>
      <w:r w:rsidR="00276026" w:rsidRPr="0071010A">
        <w:rPr>
          <w:color w:val="000000" w:themeColor="text1"/>
        </w:rPr>
        <w:t>Corporate Actions</w:t>
      </w:r>
      <w:r w:rsidR="00303366" w:rsidRPr="0071010A">
        <w:rPr>
          <w:color w:val="000000" w:themeColor="text1"/>
        </w:rPr>
        <w:t xml:space="preserve"> </w:t>
      </w:r>
      <w:r w:rsidR="00BF5777" w:rsidRPr="0071010A">
        <w:rPr>
          <w:color w:val="000000" w:themeColor="text1"/>
        </w:rPr>
        <w:t>Maintenance Working Group</w:t>
      </w:r>
    </w:p>
    <w:p w:rsidR="00406AAE" w:rsidRPr="00331856" w:rsidRDefault="00406AAE" w:rsidP="002E30D3">
      <w:pPr>
        <w:rPr>
          <w:color w:val="000000" w:themeColor="text1"/>
        </w:rPr>
      </w:pPr>
      <w:r w:rsidRPr="00331856">
        <w:rPr>
          <w:color w:val="000000" w:themeColor="text1"/>
        </w:rPr>
        <w:t>Author:</w:t>
      </w:r>
      <w:r w:rsidRPr="00331856">
        <w:rPr>
          <w:color w:val="000000" w:themeColor="text1"/>
        </w:rPr>
        <w:tab/>
      </w:r>
      <w:r w:rsidR="0031581B" w:rsidRPr="00331856">
        <w:rPr>
          <w:color w:val="000000" w:themeColor="text1"/>
        </w:rPr>
        <w:tab/>
      </w:r>
      <w:r w:rsidR="0071010A" w:rsidRPr="00331856">
        <w:rPr>
          <w:color w:val="000000" w:themeColor="text1"/>
        </w:rPr>
        <w:t>Jacques Littré</w:t>
      </w:r>
    </w:p>
    <w:p w:rsidR="001B1CE4" w:rsidRPr="00331856" w:rsidRDefault="001B1CE4" w:rsidP="002E30D3">
      <w:pPr>
        <w:rPr>
          <w:color w:val="000000" w:themeColor="text1"/>
        </w:rPr>
        <w:sectPr w:rsidR="001B1CE4" w:rsidRPr="00331856" w:rsidSect="00477B51">
          <w:headerReference w:type="even" r:id="rId8"/>
          <w:footerReference w:type="even" r:id="rId9"/>
          <w:headerReference w:type="first" r:id="rId10"/>
          <w:type w:val="oddPage"/>
          <w:pgSz w:w="11909" w:h="16834" w:code="9"/>
          <w:pgMar w:top="1418" w:right="1701" w:bottom="1418" w:left="1701" w:header="1418" w:footer="289" w:gutter="0"/>
          <w:pgNumType w:start="1"/>
          <w:cols w:space="720"/>
          <w:titlePg/>
        </w:sectPr>
      </w:pPr>
    </w:p>
    <w:p w:rsidR="00BF5777" w:rsidRPr="00331856" w:rsidRDefault="00BF5777" w:rsidP="002E30D3">
      <w:pPr>
        <w:rPr>
          <w:color w:val="000000" w:themeColor="text1"/>
        </w:rPr>
      </w:pPr>
      <w:r w:rsidRPr="00331856">
        <w:rPr>
          <w:color w:val="000000" w:themeColor="text1"/>
        </w:rPr>
        <w:t>Date Issued:</w:t>
      </w:r>
      <w:r w:rsidRPr="00331856">
        <w:rPr>
          <w:color w:val="000000" w:themeColor="text1"/>
        </w:rPr>
        <w:tab/>
      </w:r>
      <w:r w:rsidR="00F56538">
        <w:rPr>
          <w:color w:val="000000" w:themeColor="text1"/>
        </w:rPr>
        <w:t>September 5</w:t>
      </w:r>
      <w:r w:rsidR="00114869">
        <w:rPr>
          <w:color w:val="000000" w:themeColor="text1"/>
        </w:rPr>
        <w:t>,</w:t>
      </w:r>
      <w:r w:rsidR="0071010A" w:rsidRPr="00331856">
        <w:rPr>
          <w:color w:val="000000" w:themeColor="text1"/>
        </w:rPr>
        <w:t xml:space="preserve"> 2019</w:t>
      </w:r>
    </w:p>
    <w:p w:rsidR="0031581B" w:rsidRPr="00331856" w:rsidRDefault="0031581B" w:rsidP="0031581B">
      <w:pPr>
        <w:rPr>
          <w:color w:val="000000" w:themeColor="text1"/>
        </w:rPr>
      </w:pPr>
      <w:r w:rsidRPr="00331856">
        <w:rPr>
          <w:color w:val="000000" w:themeColor="text1"/>
        </w:rPr>
        <w:t xml:space="preserve">Meeting Date: </w:t>
      </w:r>
      <w:r w:rsidRPr="00331856">
        <w:rPr>
          <w:color w:val="000000" w:themeColor="text1"/>
        </w:rPr>
        <w:tab/>
      </w:r>
      <w:r w:rsidR="00114869">
        <w:rPr>
          <w:color w:val="000000" w:themeColor="text1"/>
        </w:rPr>
        <w:t>August 21</w:t>
      </w:r>
      <w:r w:rsidR="0071010A" w:rsidRPr="00331856">
        <w:rPr>
          <w:color w:val="000000" w:themeColor="text1"/>
        </w:rPr>
        <w:t>, 2019</w:t>
      </w:r>
    </w:p>
    <w:p w:rsidR="0031581B" w:rsidRPr="00406AAE" w:rsidRDefault="0071010A" w:rsidP="002E30D3">
      <w:r>
        <w:t>Version:</w:t>
      </w:r>
      <w:r>
        <w:tab/>
      </w:r>
      <w:r w:rsidR="00F56538">
        <w:t>1.0 (Final)</w:t>
      </w:r>
    </w:p>
    <w:p w:rsidR="001B1CE4" w:rsidRPr="00280143" w:rsidRDefault="002E7475" w:rsidP="002E30D3">
      <w:pPr>
        <w:rPr>
          <w:b/>
          <w:sz w:val="40"/>
          <w:szCs w:val="40"/>
        </w:rPr>
      </w:pPr>
      <w:r>
        <w:br w:type="page"/>
      </w:r>
      <w:r w:rsidR="001B1CE4" w:rsidRPr="00280143">
        <w:rPr>
          <w:b/>
          <w:sz w:val="40"/>
          <w:szCs w:val="40"/>
        </w:rPr>
        <w:lastRenderedPageBreak/>
        <w:t>Table of Contents</w:t>
      </w:r>
    </w:p>
    <w:p w:rsidR="0021296C" w:rsidRDefault="00734939">
      <w:pPr>
        <w:pStyle w:val="TOC1"/>
        <w:rPr>
          <w:rFonts w:asciiTheme="minorHAnsi" w:eastAsiaTheme="minorEastAsia" w:hAnsiTheme="minorHAnsi" w:cstheme="minorBidi"/>
          <w:b w:val="0"/>
          <w:sz w:val="22"/>
          <w:szCs w:val="22"/>
          <w:lang w:eastAsia="en-GB"/>
        </w:rPr>
      </w:pPr>
      <w:r>
        <w:fldChar w:fldCharType="begin"/>
      </w:r>
      <w:r w:rsidR="002C5FCE">
        <w:instrText xml:space="preserve"> TOC \o </w:instrText>
      </w:r>
      <w:r>
        <w:fldChar w:fldCharType="separate"/>
      </w:r>
      <w:r w:rsidR="0021296C">
        <w:t>1</w:t>
      </w:r>
      <w:r w:rsidR="0021296C">
        <w:rPr>
          <w:rFonts w:asciiTheme="minorHAnsi" w:eastAsiaTheme="minorEastAsia" w:hAnsiTheme="minorHAnsi" w:cstheme="minorBidi"/>
          <w:b w:val="0"/>
          <w:sz w:val="22"/>
          <w:szCs w:val="22"/>
          <w:lang w:eastAsia="en-GB"/>
        </w:rPr>
        <w:tab/>
      </w:r>
      <w:r w:rsidR="0021296C">
        <w:t>Introduction</w:t>
      </w:r>
      <w:r w:rsidR="0021296C">
        <w:tab/>
      </w:r>
      <w:r w:rsidR="0021296C">
        <w:fldChar w:fldCharType="begin"/>
      </w:r>
      <w:r w:rsidR="0021296C">
        <w:instrText xml:space="preserve"> PAGEREF _Toc18482772 \h </w:instrText>
      </w:r>
      <w:r w:rsidR="0021296C">
        <w:fldChar w:fldCharType="separate"/>
      </w:r>
      <w:r w:rsidR="0021296C">
        <w:t>3</w:t>
      </w:r>
      <w:r w:rsidR="0021296C">
        <w:fldChar w:fldCharType="end"/>
      </w:r>
    </w:p>
    <w:p w:rsidR="0021296C" w:rsidRDefault="0021296C">
      <w:pPr>
        <w:pStyle w:val="TOC3"/>
        <w:rPr>
          <w:rFonts w:asciiTheme="minorHAnsi" w:eastAsiaTheme="minorEastAsia" w:hAnsiTheme="minorHAnsi" w:cstheme="minorBidi"/>
          <w:sz w:val="22"/>
          <w:szCs w:val="22"/>
          <w:lang w:eastAsia="en-GB"/>
        </w:rPr>
      </w:pPr>
      <w:r>
        <w:t>ISO 15022 – 20022 Maintenance Process</w:t>
      </w:r>
      <w:r>
        <w:tab/>
      </w:r>
      <w:r>
        <w:fldChar w:fldCharType="begin"/>
      </w:r>
      <w:r>
        <w:instrText xml:space="preserve"> PAGEREF _Toc18482773 \h </w:instrText>
      </w:r>
      <w:r>
        <w:fldChar w:fldCharType="separate"/>
      </w:r>
      <w:r>
        <w:t>3</w:t>
      </w:r>
      <w:r>
        <w:fldChar w:fldCharType="end"/>
      </w:r>
    </w:p>
    <w:p w:rsidR="0021296C" w:rsidRDefault="0021296C">
      <w:pPr>
        <w:pStyle w:val="TOC3"/>
        <w:rPr>
          <w:rFonts w:asciiTheme="minorHAnsi" w:eastAsiaTheme="minorEastAsia" w:hAnsiTheme="minorHAnsi" w:cstheme="minorBidi"/>
          <w:sz w:val="22"/>
          <w:szCs w:val="22"/>
          <w:lang w:eastAsia="en-GB"/>
        </w:rPr>
      </w:pPr>
      <w:r>
        <w:t>Standards Illustrations in this document</w:t>
      </w:r>
      <w:r>
        <w:tab/>
      </w:r>
      <w:r>
        <w:fldChar w:fldCharType="begin"/>
      </w:r>
      <w:r>
        <w:instrText xml:space="preserve"> PAGEREF _Toc18482774 \h </w:instrText>
      </w:r>
      <w:r>
        <w:fldChar w:fldCharType="separate"/>
      </w:r>
      <w:r>
        <w:t>3</w:t>
      </w:r>
      <w:r>
        <w:fldChar w:fldCharType="end"/>
      </w:r>
    </w:p>
    <w:p w:rsidR="0021296C" w:rsidRDefault="0021296C">
      <w:pPr>
        <w:pStyle w:val="TOC3"/>
        <w:rPr>
          <w:rFonts w:asciiTheme="minorHAnsi" w:eastAsiaTheme="minorEastAsia" w:hAnsiTheme="minorHAnsi" w:cstheme="minorBidi"/>
          <w:sz w:val="22"/>
          <w:szCs w:val="22"/>
          <w:lang w:eastAsia="en-GB"/>
        </w:rPr>
      </w:pPr>
      <w:r>
        <w:t>SR 2020 change requests</w:t>
      </w:r>
      <w:r>
        <w:tab/>
      </w:r>
      <w:r>
        <w:fldChar w:fldCharType="begin"/>
      </w:r>
      <w:r>
        <w:instrText xml:space="preserve"> PAGEREF _Toc18482775 \h </w:instrText>
      </w:r>
      <w:r>
        <w:fldChar w:fldCharType="separate"/>
      </w:r>
      <w:r>
        <w:t>3</w:t>
      </w:r>
      <w:r>
        <w:fldChar w:fldCharType="end"/>
      </w:r>
    </w:p>
    <w:p w:rsidR="0021296C" w:rsidRDefault="0021296C">
      <w:pPr>
        <w:pStyle w:val="TOC3"/>
        <w:rPr>
          <w:rFonts w:asciiTheme="minorHAnsi" w:eastAsiaTheme="minorEastAsia" w:hAnsiTheme="minorHAnsi" w:cstheme="minorBidi"/>
          <w:sz w:val="22"/>
          <w:szCs w:val="22"/>
          <w:lang w:eastAsia="en-GB"/>
        </w:rPr>
      </w:pPr>
      <w:r>
        <w:t>CR Title Colour notation (</w:t>
      </w:r>
      <w:r w:rsidRPr="00B1520D">
        <w:rPr>
          <w:b/>
        </w:rPr>
        <w:t>for minutes only</w:t>
      </w:r>
      <w:r>
        <w:t>)</w:t>
      </w:r>
      <w:r>
        <w:tab/>
      </w:r>
      <w:r>
        <w:fldChar w:fldCharType="begin"/>
      </w:r>
      <w:r>
        <w:instrText xml:space="preserve"> PAGEREF _Toc18482776 \h </w:instrText>
      </w:r>
      <w:r>
        <w:fldChar w:fldCharType="separate"/>
      </w:r>
      <w:r>
        <w:t>3</w:t>
      </w:r>
      <w:r>
        <w:fldChar w:fldCharType="end"/>
      </w:r>
    </w:p>
    <w:p w:rsidR="0021296C" w:rsidRDefault="0021296C">
      <w:pPr>
        <w:pStyle w:val="TOC3"/>
        <w:rPr>
          <w:rFonts w:asciiTheme="minorHAnsi" w:eastAsiaTheme="minorEastAsia" w:hAnsiTheme="minorHAnsi" w:cstheme="minorBidi"/>
          <w:sz w:val="22"/>
          <w:szCs w:val="22"/>
          <w:lang w:eastAsia="en-GB"/>
        </w:rPr>
      </w:pPr>
      <w:r>
        <w:t>Contact persons regarding this document</w:t>
      </w:r>
      <w:r>
        <w:tab/>
      </w:r>
      <w:r>
        <w:fldChar w:fldCharType="begin"/>
      </w:r>
      <w:r>
        <w:instrText xml:space="preserve"> PAGEREF _Toc18482777 \h </w:instrText>
      </w:r>
      <w:r>
        <w:fldChar w:fldCharType="separate"/>
      </w:r>
      <w:r>
        <w:t>3</w:t>
      </w:r>
      <w:r>
        <w:fldChar w:fldCharType="end"/>
      </w:r>
    </w:p>
    <w:p w:rsidR="0021296C" w:rsidRDefault="0021296C">
      <w:pPr>
        <w:pStyle w:val="TOC3"/>
        <w:rPr>
          <w:rFonts w:asciiTheme="minorHAnsi" w:eastAsiaTheme="minorEastAsia" w:hAnsiTheme="minorHAnsi" w:cstheme="minorBidi"/>
          <w:sz w:val="22"/>
          <w:szCs w:val="22"/>
          <w:lang w:eastAsia="en-GB"/>
        </w:rPr>
      </w:pPr>
      <w:r>
        <w:t>CA MWG Members for SR2020</w:t>
      </w:r>
      <w:r>
        <w:tab/>
      </w:r>
      <w:r>
        <w:fldChar w:fldCharType="begin"/>
      </w:r>
      <w:r>
        <w:instrText xml:space="preserve"> PAGEREF _Toc18482778 \h </w:instrText>
      </w:r>
      <w:r>
        <w:fldChar w:fldCharType="separate"/>
      </w:r>
      <w:r>
        <w:t>3</w:t>
      </w:r>
      <w:r>
        <w:fldChar w:fldCharType="end"/>
      </w:r>
    </w:p>
    <w:p w:rsidR="0021296C" w:rsidRDefault="0021296C">
      <w:pPr>
        <w:pStyle w:val="TOC1"/>
        <w:rPr>
          <w:rFonts w:asciiTheme="minorHAnsi" w:eastAsiaTheme="minorEastAsia" w:hAnsiTheme="minorHAnsi" w:cstheme="minorBidi"/>
          <w:b w:val="0"/>
          <w:sz w:val="22"/>
          <w:szCs w:val="22"/>
          <w:lang w:eastAsia="en-GB"/>
        </w:rPr>
      </w:pPr>
      <w:r>
        <w:t>2</w:t>
      </w:r>
      <w:r>
        <w:rPr>
          <w:rFonts w:asciiTheme="minorHAnsi" w:eastAsiaTheme="minorEastAsia" w:hAnsiTheme="minorHAnsi" w:cstheme="minorBidi"/>
          <w:b w:val="0"/>
          <w:sz w:val="22"/>
          <w:szCs w:val="22"/>
          <w:lang w:eastAsia="en-GB"/>
        </w:rPr>
        <w:tab/>
      </w:r>
      <w:r>
        <w:t>Overview of User Change requests</w:t>
      </w:r>
      <w:r>
        <w:tab/>
      </w:r>
      <w:r>
        <w:fldChar w:fldCharType="begin"/>
      </w:r>
      <w:r>
        <w:instrText xml:space="preserve"> PAGEREF _Toc18482779 \h </w:instrText>
      </w:r>
      <w:r>
        <w:fldChar w:fldCharType="separate"/>
      </w:r>
      <w:r>
        <w:t>5</w:t>
      </w:r>
      <w:r>
        <w:fldChar w:fldCharType="end"/>
      </w:r>
    </w:p>
    <w:p w:rsidR="0021296C" w:rsidRDefault="0021296C">
      <w:pPr>
        <w:pStyle w:val="TOC2"/>
        <w:rPr>
          <w:rFonts w:asciiTheme="minorHAnsi" w:eastAsiaTheme="minorEastAsia" w:hAnsiTheme="minorHAnsi" w:cstheme="minorBidi"/>
          <w:snapToGrid/>
          <w:sz w:val="22"/>
          <w:szCs w:val="22"/>
          <w:lang w:eastAsia="en-GB"/>
        </w:rPr>
      </w:pPr>
      <w:r w:rsidRPr="00B1520D">
        <w:rPr>
          <w:rFonts w:ascii="Helvetica" w:hAnsi="Helvetica"/>
          <w:lang w:val="en-US"/>
        </w:rPr>
        <w:t>2.1</w:t>
      </w:r>
      <w:r>
        <w:rPr>
          <w:rFonts w:asciiTheme="minorHAnsi" w:eastAsiaTheme="minorEastAsia" w:hAnsiTheme="minorHAnsi" w:cstheme="minorBidi"/>
          <w:snapToGrid/>
          <w:sz w:val="22"/>
          <w:szCs w:val="22"/>
          <w:lang w:eastAsia="en-GB"/>
        </w:rPr>
        <w:tab/>
      </w:r>
      <w:r w:rsidRPr="00B1520D">
        <w:rPr>
          <w:color w:val="00B050"/>
          <w:lang w:val="en-US"/>
        </w:rPr>
        <w:t>CR 001530: Removal of Event PRII</w:t>
      </w:r>
      <w:r>
        <w:tab/>
      </w:r>
      <w:r>
        <w:fldChar w:fldCharType="begin"/>
      </w:r>
      <w:r>
        <w:instrText xml:space="preserve"> PAGEREF _Toc18482780 \h </w:instrText>
      </w:r>
      <w:r>
        <w:fldChar w:fldCharType="separate"/>
      </w:r>
      <w:r>
        <w:t>5</w:t>
      </w:r>
      <w:r>
        <w:fldChar w:fldCharType="end"/>
      </w:r>
    </w:p>
    <w:p w:rsidR="0021296C" w:rsidRDefault="0021296C">
      <w:pPr>
        <w:pStyle w:val="TOC2"/>
        <w:rPr>
          <w:rFonts w:asciiTheme="minorHAnsi" w:eastAsiaTheme="minorEastAsia" w:hAnsiTheme="minorHAnsi" w:cstheme="minorBidi"/>
          <w:snapToGrid/>
          <w:sz w:val="22"/>
          <w:szCs w:val="22"/>
          <w:lang w:eastAsia="en-GB"/>
        </w:rPr>
      </w:pPr>
      <w:r w:rsidRPr="00B1520D">
        <w:rPr>
          <w:rFonts w:ascii="Helvetica" w:hAnsi="Helvetica"/>
          <w:lang w:val="en-US"/>
        </w:rPr>
        <w:t>2.2</w:t>
      </w:r>
      <w:r>
        <w:rPr>
          <w:rFonts w:asciiTheme="minorHAnsi" w:eastAsiaTheme="minorEastAsia" w:hAnsiTheme="minorHAnsi" w:cstheme="minorBidi"/>
          <w:snapToGrid/>
          <w:sz w:val="22"/>
          <w:szCs w:val="22"/>
          <w:lang w:eastAsia="en-GB"/>
        </w:rPr>
        <w:tab/>
      </w:r>
      <w:r w:rsidRPr="00B1520D">
        <w:rPr>
          <w:color w:val="00B050"/>
          <w:lang w:val="en-US"/>
        </w:rPr>
        <w:t>CR 001518: Change Name &amp; Definition of CDFI Code and Amount</w:t>
      </w:r>
      <w:r>
        <w:tab/>
      </w:r>
      <w:r>
        <w:fldChar w:fldCharType="begin"/>
      </w:r>
      <w:r>
        <w:instrText xml:space="preserve"> PAGEREF _Toc18482781 \h </w:instrText>
      </w:r>
      <w:r>
        <w:fldChar w:fldCharType="separate"/>
      </w:r>
      <w:r>
        <w:t>10</w:t>
      </w:r>
      <w:r>
        <w:fldChar w:fldCharType="end"/>
      </w:r>
    </w:p>
    <w:p w:rsidR="0021296C" w:rsidRDefault="0021296C">
      <w:pPr>
        <w:pStyle w:val="TOC2"/>
        <w:rPr>
          <w:rFonts w:asciiTheme="minorHAnsi" w:eastAsiaTheme="minorEastAsia" w:hAnsiTheme="minorHAnsi" w:cstheme="minorBidi"/>
          <w:snapToGrid/>
          <w:sz w:val="22"/>
          <w:szCs w:val="22"/>
          <w:lang w:eastAsia="en-GB"/>
        </w:rPr>
      </w:pPr>
      <w:r w:rsidRPr="00B1520D">
        <w:rPr>
          <w:rFonts w:ascii="Helvetica" w:hAnsi="Helvetica"/>
          <w:lang w:val="en-US"/>
        </w:rPr>
        <w:t>2.3</w:t>
      </w:r>
      <w:r>
        <w:rPr>
          <w:rFonts w:asciiTheme="minorHAnsi" w:eastAsiaTheme="minorEastAsia" w:hAnsiTheme="minorHAnsi" w:cstheme="minorBidi"/>
          <w:snapToGrid/>
          <w:sz w:val="22"/>
          <w:szCs w:val="22"/>
          <w:lang w:eastAsia="en-GB"/>
        </w:rPr>
        <w:tab/>
      </w:r>
      <w:r w:rsidRPr="00B1520D">
        <w:rPr>
          <w:color w:val="00B050"/>
          <w:lang w:val="en-US"/>
        </w:rPr>
        <w:t>CR 001529: Add Web Address Narrative for Corporate Actions notifications</w:t>
      </w:r>
      <w:r>
        <w:tab/>
      </w:r>
      <w:r>
        <w:fldChar w:fldCharType="begin"/>
      </w:r>
      <w:r>
        <w:instrText xml:space="preserve"> PAGEREF _Toc18482782 \h </w:instrText>
      </w:r>
      <w:r>
        <w:fldChar w:fldCharType="separate"/>
      </w:r>
      <w:r>
        <w:t>22</w:t>
      </w:r>
      <w:r>
        <w:fldChar w:fldCharType="end"/>
      </w:r>
    </w:p>
    <w:p w:rsidR="0021296C" w:rsidRDefault="0021296C">
      <w:pPr>
        <w:pStyle w:val="TOC2"/>
        <w:rPr>
          <w:rFonts w:asciiTheme="minorHAnsi" w:eastAsiaTheme="minorEastAsia" w:hAnsiTheme="minorHAnsi" w:cstheme="minorBidi"/>
          <w:snapToGrid/>
          <w:sz w:val="22"/>
          <w:szCs w:val="22"/>
          <w:lang w:eastAsia="en-GB"/>
        </w:rPr>
      </w:pPr>
      <w:r w:rsidRPr="00B1520D">
        <w:rPr>
          <w:rFonts w:ascii="Helvetica" w:hAnsi="Helvetica"/>
          <w:lang w:val="en-US"/>
        </w:rPr>
        <w:t>2.4</w:t>
      </w:r>
      <w:r>
        <w:rPr>
          <w:rFonts w:asciiTheme="minorHAnsi" w:eastAsiaTheme="minorEastAsia" w:hAnsiTheme="minorHAnsi" w:cstheme="minorBidi"/>
          <w:snapToGrid/>
          <w:sz w:val="22"/>
          <w:szCs w:val="22"/>
          <w:lang w:eastAsia="en-GB"/>
        </w:rPr>
        <w:tab/>
      </w:r>
      <w:r w:rsidRPr="00B1520D">
        <w:rPr>
          <w:color w:val="00B050"/>
          <w:lang w:val="en-US"/>
        </w:rPr>
        <w:t>CR 001531: Change character set to allow e-mail address details for BO</w:t>
      </w:r>
      <w:r>
        <w:tab/>
      </w:r>
      <w:r>
        <w:fldChar w:fldCharType="begin"/>
      </w:r>
      <w:r>
        <w:instrText xml:space="preserve"> PAGEREF _Toc18482783 \h </w:instrText>
      </w:r>
      <w:r>
        <w:fldChar w:fldCharType="separate"/>
      </w:r>
      <w:r>
        <w:t>26</w:t>
      </w:r>
      <w:r>
        <w:fldChar w:fldCharType="end"/>
      </w:r>
    </w:p>
    <w:p w:rsidR="0021296C" w:rsidRDefault="0021296C">
      <w:pPr>
        <w:pStyle w:val="TOC2"/>
        <w:rPr>
          <w:rFonts w:asciiTheme="minorHAnsi" w:eastAsiaTheme="minorEastAsia" w:hAnsiTheme="minorHAnsi" w:cstheme="minorBidi"/>
          <w:snapToGrid/>
          <w:sz w:val="22"/>
          <w:szCs w:val="22"/>
          <w:lang w:eastAsia="en-GB"/>
        </w:rPr>
      </w:pPr>
      <w:r w:rsidRPr="00B1520D">
        <w:rPr>
          <w:rFonts w:ascii="Helvetica" w:hAnsi="Helvetica"/>
          <w:lang w:val="en-US"/>
        </w:rPr>
        <w:t>2.5</w:t>
      </w:r>
      <w:r>
        <w:rPr>
          <w:rFonts w:asciiTheme="minorHAnsi" w:eastAsiaTheme="minorEastAsia" w:hAnsiTheme="minorHAnsi" w:cstheme="minorBidi"/>
          <w:snapToGrid/>
          <w:sz w:val="22"/>
          <w:szCs w:val="22"/>
          <w:lang w:eastAsia="en-GB"/>
        </w:rPr>
        <w:tab/>
      </w:r>
      <w:r w:rsidRPr="00B1520D">
        <w:rPr>
          <w:color w:val="00B050"/>
          <w:lang w:val="en-US"/>
        </w:rPr>
        <w:t>CR 001551: Add Tax Rate in Instruction for Tax Breakdown</w:t>
      </w:r>
      <w:r>
        <w:tab/>
      </w:r>
      <w:r>
        <w:fldChar w:fldCharType="begin"/>
      </w:r>
      <w:r>
        <w:instrText xml:space="preserve"> PAGEREF _Toc18482784 \h </w:instrText>
      </w:r>
      <w:r>
        <w:fldChar w:fldCharType="separate"/>
      </w:r>
      <w:r>
        <w:t>29</w:t>
      </w:r>
      <w:r>
        <w:fldChar w:fldCharType="end"/>
      </w:r>
    </w:p>
    <w:p w:rsidR="0021296C" w:rsidRDefault="0021296C">
      <w:pPr>
        <w:pStyle w:val="TOC2"/>
        <w:rPr>
          <w:rFonts w:asciiTheme="minorHAnsi" w:eastAsiaTheme="minorEastAsia" w:hAnsiTheme="minorHAnsi" w:cstheme="minorBidi"/>
          <w:snapToGrid/>
          <w:sz w:val="22"/>
          <w:szCs w:val="22"/>
          <w:lang w:eastAsia="en-GB"/>
        </w:rPr>
      </w:pPr>
      <w:r w:rsidRPr="00B1520D">
        <w:rPr>
          <w:rFonts w:ascii="Helvetica" w:hAnsi="Helvetica"/>
          <w:lang w:val="en-US"/>
        </w:rPr>
        <w:t>2.6</w:t>
      </w:r>
      <w:r>
        <w:rPr>
          <w:rFonts w:asciiTheme="minorHAnsi" w:eastAsiaTheme="minorEastAsia" w:hAnsiTheme="minorHAnsi" w:cstheme="minorBidi"/>
          <w:snapToGrid/>
          <w:sz w:val="22"/>
          <w:szCs w:val="22"/>
          <w:lang w:eastAsia="en-GB"/>
        </w:rPr>
        <w:tab/>
      </w:r>
      <w:r w:rsidRPr="00B1520D">
        <w:rPr>
          <w:color w:val="FF0000"/>
          <w:lang w:val="en-US"/>
        </w:rPr>
        <w:t>CR 001533: Add code for OPTF in DTCH events</w:t>
      </w:r>
      <w:r>
        <w:tab/>
      </w:r>
      <w:r>
        <w:fldChar w:fldCharType="begin"/>
      </w:r>
      <w:r>
        <w:instrText xml:space="preserve"> PAGEREF _Toc18482785 \h </w:instrText>
      </w:r>
      <w:r>
        <w:fldChar w:fldCharType="separate"/>
      </w:r>
      <w:r>
        <w:t>38</w:t>
      </w:r>
      <w:r>
        <w:fldChar w:fldCharType="end"/>
      </w:r>
    </w:p>
    <w:p w:rsidR="0021296C" w:rsidRDefault="0021296C">
      <w:pPr>
        <w:pStyle w:val="TOC2"/>
        <w:rPr>
          <w:rFonts w:asciiTheme="minorHAnsi" w:eastAsiaTheme="minorEastAsia" w:hAnsiTheme="minorHAnsi" w:cstheme="minorBidi"/>
          <w:snapToGrid/>
          <w:sz w:val="22"/>
          <w:szCs w:val="22"/>
          <w:lang w:eastAsia="en-GB"/>
        </w:rPr>
      </w:pPr>
      <w:r w:rsidRPr="00B1520D">
        <w:rPr>
          <w:rFonts w:ascii="Helvetica" w:hAnsi="Helvetica"/>
          <w:lang w:val="en-US"/>
        </w:rPr>
        <w:t>2.7</w:t>
      </w:r>
      <w:r>
        <w:rPr>
          <w:rFonts w:asciiTheme="minorHAnsi" w:eastAsiaTheme="minorEastAsia" w:hAnsiTheme="minorHAnsi" w:cstheme="minorBidi"/>
          <w:snapToGrid/>
          <w:sz w:val="22"/>
          <w:szCs w:val="22"/>
          <w:lang w:eastAsia="en-GB"/>
        </w:rPr>
        <w:tab/>
      </w:r>
      <w:r w:rsidRPr="00B1520D">
        <w:rPr>
          <w:color w:val="00B050"/>
          <w:lang w:val="en-US"/>
        </w:rPr>
        <w:t>CR 001517: Add “Market Infrastructure Transaction Identification” (MITI) Reference in Confirmation</w:t>
      </w:r>
      <w:r>
        <w:tab/>
      </w:r>
      <w:r>
        <w:fldChar w:fldCharType="begin"/>
      </w:r>
      <w:r>
        <w:instrText xml:space="preserve"> PAGEREF _Toc18482786 \h </w:instrText>
      </w:r>
      <w:r>
        <w:fldChar w:fldCharType="separate"/>
      </w:r>
      <w:r>
        <w:t>44</w:t>
      </w:r>
      <w:r>
        <w:fldChar w:fldCharType="end"/>
      </w:r>
    </w:p>
    <w:p w:rsidR="0021296C" w:rsidRDefault="0021296C">
      <w:pPr>
        <w:pStyle w:val="TOC2"/>
        <w:rPr>
          <w:rFonts w:asciiTheme="minorHAnsi" w:eastAsiaTheme="minorEastAsia" w:hAnsiTheme="minorHAnsi" w:cstheme="minorBidi"/>
          <w:snapToGrid/>
          <w:sz w:val="22"/>
          <w:szCs w:val="22"/>
          <w:lang w:eastAsia="en-GB"/>
        </w:rPr>
      </w:pPr>
      <w:r w:rsidRPr="00B1520D">
        <w:rPr>
          <w:rFonts w:ascii="Helvetica" w:hAnsi="Helvetica"/>
          <w:lang w:val="en-US"/>
        </w:rPr>
        <w:t>2.8</w:t>
      </w:r>
      <w:r>
        <w:rPr>
          <w:rFonts w:asciiTheme="minorHAnsi" w:eastAsiaTheme="minorEastAsia" w:hAnsiTheme="minorHAnsi" w:cstheme="minorBidi"/>
          <w:snapToGrid/>
          <w:sz w:val="22"/>
          <w:szCs w:val="22"/>
          <w:lang w:eastAsia="en-GB"/>
        </w:rPr>
        <w:tab/>
      </w:r>
      <w:r w:rsidRPr="00B1520D">
        <w:rPr>
          <w:color w:val="00B050"/>
          <w:lang w:val="en-US"/>
        </w:rPr>
        <w:t>CR 001552: Add MCER Reason Code to Event Processing Status Pending (ISO20022 – CR0814)</w:t>
      </w:r>
      <w:r>
        <w:tab/>
      </w:r>
      <w:r>
        <w:fldChar w:fldCharType="begin"/>
      </w:r>
      <w:r>
        <w:instrText xml:space="preserve"> PAGEREF _Toc18482787 \h </w:instrText>
      </w:r>
      <w:r>
        <w:fldChar w:fldCharType="separate"/>
      </w:r>
      <w:r>
        <w:t>50</w:t>
      </w:r>
      <w:r>
        <w:fldChar w:fldCharType="end"/>
      </w:r>
    </w:p>
    <w:p w:rsidR="0021296C" w:rsidRDefault="0021296C">
      <w:pPr>
        <w:pStyle w:val="TOC2"/>
        <w:rPr>
          <w:rFonts w:asciiTheme="minorHAnsi" w:eastAsiaTheme="minorEastAsia" w:hAnsiTheme="minorHAnsi" w:cstheme="minorBidi"/>
          <w:snapToGrid/>
          <w:sz w:val="22"/>
          <w:szCs w:val="22"/>
          <w:lang w:eastAsia="en-GB"/>
        </w:rPr>
      </w:pPr>
      <w:r w:rsidRPr="00B1520D">
        <w:rPr>
          <w:rFonts w:ascii="Helvetica" w:hAnsi="Helvetica"/>
          <w:lang w:val="en-US"/>
        </w:rPr>
        <w:t>2.9</w:t>
      </w:r>
      <w:r>
        <w:rPr>
          <w:rFonts w:asciiTheme="minorHAnsi" w:eastAsiaTheme="minorEastAsia" w:hAnsiTheme="minorHAnsi" w:cstheme="minorBidi"/>
          <w:snapToGrid/>
          <w:sz w:val="22"/>
          <w:szCs w:val="22"/>
          <w:lang w:eastAsia="en-GB"/>
        </w:rPr>
        <w:tab/>
      </w:r>
      <w:r w:rsidRPr="00B1520D">
        <w:rPr>
          <w:color w:val="00B050"/>
          <w:lang w:val="en-US"/>
        </w:rPr>
        <w:t>CR 001553: Remove Meeting Option Types from CA Messages (ISO 20022 – CR0815)</w:t>
      </w:r>
      <w:r>
        <w:tab/>
      </w:r>
      <w:r>
        <w:fldChar w:fldCharType="begin"/>
      </w:r>
      <w:r>
        <w:instrText xml:space="preserve"> PAGEREF _Toc18482788 \h </w:instrText>
      </w:r>
      <w:r>
        <w:fldChar w:fldCharType="separate"/>
      </w:r>
      <w:r>
        <w:t>52</w:t>
      </w:r>
      <w:r>
        <w:fldChar w:fldCharType="end"/>
      </w:r>
    </w:p>
    <w:p w:rsidR="00D36405" w:rsidRDefault="00734939">
      <w:pPr>
        <w:rPr>
          <w:b/>
          <w:noProof/>
        </w:rPr>
      </w:pPr>
      <w:r>
        <w:rPr>
          <w:noProof/>
        </w:rPr>
        <w:fldChar w:fldCharType="end"/>
      </w:r>
    </w:p>
    <w:p w:rsidR="001B1CE4" w:rsidRPr="003437ED" w:rsidRDefault="001B1CE4"/>
    <w:p w:rsidR="00D36405" w:rsidRPr="003437ED" w:rsidRDefault="00D36405" w:rsidP="00EF3FC9">
      <w:pPr>
        <w:sectPr w:rsidR="00D36405" w:rsidRPr="003437ED" w:rsidSect="002E7475">
          <w:headerReference w:type="even" r:id="rId11"/>
          <w:headerReference w:type="default" r:id="rId12"/>
          <w:footerReference w:type="even" r:id="rId13"/>
          <w:footerReference w:type="default" r:id="rId14"/>
          <w:type w:val="continuous"/>
          <w:pgSz w:w="11909" w:h="16834" w:code="9"/>
          <w:pgMar w:top="1418" w:right="1701" w:bottom="1259" w:left="1701" w:header="1418" w:footer="1418" w:gutter="0"/>
          <w:cols w:space="720"/>
        </w:sectPr>
      </w:pPr>
    </w:p>
    <w:p w:rsidR="003E323D" w:rsidRDefault="003E323D" w:rsidP="005C78D0">
      <w:pPr>
        <w:pStyle w:val="Heading1"/>
        <w:pageBreakBefore/>
      </w:pPr>
      <w:bookmarkStart w:id="0" w:name="_Toc18482772"/>
      <w:bookmarkStart w:id="1" w:name="_Toc533501210"/>
      <w:r>
        <w:lastRenderedPageBreak/>
        <w:t>Introduction</w:t>
      </w:r>
      <w:bookmarkEnd w:id="0"/>
    </w:p>
    <w:p w:rsidR="0071010A" w:rsidRDefault="0071010A" w:rsidP="0071010A">
      <w:pPr>
        <w:pStyle w:val="StyleHeading3TSBTHREEComplexArial10pt"/>
        <w:rPr>
          <w:sz w:val="20"/>
        </w:rPr>
      </w:pPr>
      <w:bookmarkStart w:id="2" w:name="_Toc297817436"/>
      <w:bookmarkStart w:id="3" w:name="_Toc297884211"/>
      <w:bookmarkStart w:id="4" w:name="_Toc372273055"/>
      <w:bookmarkStart w:id="5" w:name="_Toc391915499"/>
      <w:bookmarkStart w:id="6" w:name="_Toc421637187"/>
      <w:bookmarkStart w:id="7" w:name="_Toc423006172"/>
      <w:bookmarkStart w:id="8" w:name="_Toc454978611"/>
      <w:bookmarkStart w:id="9" w:name="_Toc486417058"/>
      <w:bookmarkStart w:id="10" w:name="_Toc517882839"/>
      <w:bookmarkStart w:id="11" w:name="_Toc18482773"/>
      <w:bookmarkStart w:id="12" w:name="_Toc266088347"/>
      <w:bookmarkStart w:id="13" w:name="_Toc266279798"/>
      <w:bookmarkStart w:id="14" w:name="_Toc266279873"/>
      <w:r>
        <w:t>ISO 15022 – 20022 Maintenance Process</w:t>
      </w:r>
      <w:bookmarkEnd w:id="2"/>
      <w:bookmarkEnd w:id="3"/>
      <w:bookmarkEnd w:id="4"/>
      <w:bookmarkEnd w:id="5"/>
      <w:bookmarkEnd w:id="6"/>
      <w:bookmarkEnd w:id="7"/>
      <w:bookmarkEnd w:id="8"/>
      <w:bookmarkEnd w:id="9"/>
      <w:bookmarkEnd w:id="10"/>
      <w:bookmarkEnd w:id="11"/>
    </w:p>
    <w:p w:rsidR="0071010A" w:rsidRDefault="0071010A" w:rsidP="0071010A">
      <w:pPr>
        <w:rPr>
          <w:rFonts w:cs="Arial"/>
        </w:rPr>
      </w:pPr>
      <w:r>
        <w:rPr>
          <w:rFonts w:cs="Arial"/>
        </w:rPr>
        <w:t xml:space="preserve">As from the year 2012, a joint maintenance process has been put in place for ISO 20022 and 15022 and Corporate Action messages with the support of the ISO 20022 RMG and of the SWIFT Board. </w:t>
      </w:r>
    </w:p>
    <w:p w:rsidR="0071010A" w:rsidRDefault="0071010A" w:rsidP="0071010A">
      <w:pPr>
        <w:rPr>
          <w:rFonts w:cs="Arial"/>
        </w:rPr>
      </w:pPr>
      <w:r>
        <w:rPr>
          <w:rFonts w:cs="Arial"/>
        </w:rPr>
        <w:t>This joint maintenance will ensure interoperability between the two standards and a more efficient maintenance process.</w:t>
      </w:r>
    </w:p>
    <w:p w:rsidR="0071010A" w:rsidRDefault="0071010A" w:rsidP="0071010A">
      <w:pPr>
        <w:pStyle w:val="StyleHeading3TSBTHREEComplexArial10pt"/>
        <w:rPr>
          <w:sz w:val="20"/>
        </w:rPr>
      </w:pPr>
      <w:bookmarkStart w:id="15" w:name="_Toc297817437"/>
      <w:bookmarkStart w:id="16" w:name="_Toc297884212"/>
      <w:bookmarkStart w:id="17" w:name="_Toc372273056"/>
      <w:bookmarkStart w:id="18" w:name="_Toc391915500"/>
      <w:bookmarkStart w:id="19" w:name="_Toc421637188"/>
      <w:bookmarkStart w:id="20" w:name="_Toc423006173"/>
      <w:bookmarkStart w:id="21" w:name="_Toc454978612"/>
      <w:bookmarkStart w:id="22" w:name="_Toc486417059"/>
      <w:bookmarkStart w:id="23" w:name="_Toc517882840"/>
      <w:bookmarkStart w:id="24" w:name="_Toc18482774"/>
      <w:r>
        <w:t>Standards Illustrations</w:t>
      </w:r>
      <w:bookmarkEnd w:id="12"/>
      <w:bookmarkEnd w:id="13"/>
      <w:bookmarkEnd w:id="14"/>
      <w:r>
        <w:t xml:space="preserve"> in this document</w:t>
      </w:r>
      <w:bookmarkEnd w:id="15"/>
      <w:bookmarkEnd w:id="16"/>
      <w:bookmarkEnd w:id="17"/>
      <w:bookmarkEnd w:id="18"/>
      <w:bookmarkEnd w:id="19"/>
      <w:bookmarkEnd w:id="20"/>
      <w:bookmarkEnd w:id="21"/>
      <w:bookmarkEnd w:id="22"/>
      <w:bookmarkEnd w:id="23"/>
      <w:bookmarkEnd w:id="24"/>
    </w:p>
    <w:p w:rsidR="0071010A" w:rsidRDefault="0071010A" w:rsidP="0071010A">
      <w:pPr>
        <w:rPr>
          <w:rFonts w:cs="Arial"/>
        </w:rPr>
      </w:pPr>
      <w:r>
        <w:rPr>
          <w:rFonts w:cs="Arial"/>
        </w:rPr>
        <w:t>Standards illustrations are provided by SWIFT Standards. They are not part of the original request.</w:t>
      </w:r>
    </w:p>
    <w:p w:rsidR="0071010A" w:rsidRDefault="0071010A" w:rsidP="0071010A">
      <w:pPr>
        <w:rPr>
          <w:rFonts w:cs="Arial"/>
        </w:rPr>
      </w:pPr>
      <w:r>
        <w:rPr>
          <w:rFonts w:cs="Arial"/>
        </w:rPr>
        <w:t xml:space="preserve">Any standard illustrations (rules, codes, qualifiers, wordings) are </w:t>
      </w:r>
      <w:r>
        <w:rPr>
          <w:rFonts w:cs="Arial"/>
          <w:b/>
          <w:bCs/>
          <w:u w:val="single"/>
        </w:rPr>
        <w:t>only for illustration purposes</w:t>
      </w:r>
      <w:r>
        <w:rPr>
          <w:rFonts w:cs="Arial"/>
        </w:rPr>
        <w:t xml:space="preserve">. It does not mean SWIFT Standards is in agreement with the maintenance request or that the final standards solutions (for accepted maintenance requests) will be as shown in this document. </w:t>
      </w:r>
    </w:p>
    <w:p w:rsidR="0071010A" w:rsidRDefault="0071010A" w:rsidP="0071010A">
      <w:pPr>
        <w:rPr>
          <w:rFonts w:cs="Arial"/>
        </w:rPr>
      </w:pPr>
      <w:r>
        <w:rPr>
          <w:rFonts w:cs="Arial"/>
        </w:rPr>
        <w:t>The MT Standards Release Guide (+ potential erratum) and the ISO 20022 message definition reports are the ONLY source of reliable information based on which implementation of changes should be made. Any other documentation (including this one) is subject to change.</w:t>
      </w:r>
    </w:p>
    <w:p w:rsidR="0071010A" w:rsidRDefault="0071010A" w:rsidP="0071010A">
      <w:pPr>
        <w:pStyle w:val="StyleHeading3TSBTHREEComplexArial10pt"/>
      </w:pPr>
      <w:bookmarkStart w:id="25" w:name="_Toc335401746"/>
      <w:bookmarkStart w:id="26" w:name="_Toc304198731"/>
      <w:bookmarkStart w:id="27" w:name="_Toc372273057"/>
      <w:bookmarkStart w:id="28" w:name="_Toc391915501"/>
      <w:bookmarkStart w:id="29" w:name="_Toc421637189"/>
      <w:bookmarkStart w:id="30" w:name="_Toc423006174"/>
      <w:bookmarkStart w:id="31" w:name="_Toc454978613"/>
      <w:bookmarkStart w:id="32" w:name="_Toc486417060"/>
      <w:bookmarkStart w:id="33" w:name="_Toc517882841"/>
      <w:bookmarkStart w:id="34" w:name="_Toc18482775"/>
      <w:r>
        <w:t>SR 2020 change requests</w:t>
      </w:r>
      <w:bookmarkEnd w:id="25"/>
      <w:bookmarkEnd w:id="26"/>
      <w:bookmarkEnd w:id="27"/>
      <w:bookmarkEnd w:id="28"/>
      <w:bookmarkEnd w:id="29"/>
      <w:bookmarkEnd w:id="30"/>
      <w:bookmarkEnd w:id="31"/>
      <w:bookmarkEnd w:id="32"/>
      <w:bookmarkEnd w:id="33"/>
      <w:bookmarkEnd w:id="34"/>
    </w:p>
    <w:p w:rsidR="0071010A" w:rsidRDefault="0071010A" w:rsidP="0071010A">
      <w:pPr>
        <w:rPr>
          <w:rFonts w:cs="Arial"/>
        </w:rPr>
      </w:pPr>
      <w:r>
        <w:rPr>
          <w:rFonts w:cs="Arial"/>
        </w:rPr>
        <w:t xml:space="preserve">This document contains all CA MT/MX CRs for MT category 5 and equivalent MX messages investigated this year for implementation in SR 2020. </w:t>
      </w:r>
    </w:p>
    <w:p w:rsidR="0071010A" w:rsidRDefault="0071010A" w:rsidP="0071010A">
      <w:pPr>
        <w:rPr>
          <w:rFonts w:cs="Arial"/>
        </w:rPr>
      </w:pPr>
      <w:r>
        <w:rPr>
          <w:rFonts w:cs="Arial"/>
        </w:rPr>
        <w:t>The requests originator is indicated as follows:</w:t>
      </w:r>
    </w:p>
    <w:p w:rsidR="0071010A" w:rsidRDefault="0071010A" w:rsidP="0071010A">
      <w:pPr>
        <w:numPr>
          <w:ilvl w:val="1"/>
          <w:numId w:val="13"/>
        </w:numPr>
        <w:spacing w:before="0" w:after="60"/>
        <w:ind w:left="720"/>
        <w:jc w:val="both"/>
        <w:rPr>
          <w:rFonts w:cs="Arial"/>
        </w:rPr>
      </w:pPr>
      <w:r>
        <w:rPr>
          <w:rFonts w:cs="Arial"/>
        </w:rPr>
        <w:t>Requesting Country; Country code of requesting NMPG or UG; eg. BE</w:t>
      </w:r>
    </w:p>
    <w:p w:rsidR="0071010A" w:rsidRDefault="0071010A" w:rsidP="0071010A">
      <w:pPr>
        <w:numPr>
          <w:ilvl w:val="1"/>
          <w:numId w:val="13"/>
        </w:numPr>
        <w:spacing w:before="0" w:after="60"/>
        <w:ind w:left="720"/>
        <w:jc w:val="both"/>
        <w:rPr>
          <w:rFonts w:cs="Arial"/>
        </w:rPr>
      </w:pPr>
      <w:r>
        <w:rPr>
          <w:rFonts w:cs="Arial"/>
        </w:rPr>
        <w:t>Requesting Group: a SWIFT User Group or a National (Securities) Market Practice Group with the acknowledgement of the UGC or Recognized industry group eg. SMPG (the global Securities Market Practice Group)</w:t>
      </w:r>
    </w:p>
    <w:p w:rsidR="0071010A" w:rsidRDefault="0071010A" w:rsidP="0071010A">
      <w:pPr>
        <w:pStyle w:val="StyleHeading3TSBTHREEComplexArial10pt"/>
      </w:pPr>
      <w:bookmarkStart w:id="35" w:name="_Toc335401747"/>
      <w:bookmarkStart w:id="36" w:name="_Toc304198732"/>
      <w:bookmarkStart w:id="37" w:name="_Toc372273058"/>
      <w:bookmarkStart w:id="38" w:name="_Toc391915502"/>
      <w:bookmarkStart w:id="39" w:name="_Toc421637190"/>
      <w:bookmarkStart w:id="40" w:name="_Toc423006175"/>
      <w:bookmarkStart w:id="41" w:name="_Toc454978614"/>
      <w:bookmarkStart w:id="42" w:name="_Toc486417061"/>
      <w:bookmarkStart w:id="43" w:name="_Toc517882842"/>
      <w:bookmarkStart w:id="44" w:name="_Toc18482776"/>
      <w:r>
        <w:t>CR Title Colour notation</w:t>
      </w:r>
      <w:bookmarkEnd w:id="35"/>
      <w:bookmarkEnd w:id="36"/>
      <w:bookmarkEnd w:id="37"/>
      <w:r>
        <w:t xml:space="preserve"> (</w:t>
      </w:r>
      <w:r w:rsidRPr="00E9309F">
        <w:rPr>
          <w:b/>
        </w:rPr>
        <w:t>for minutes</w:t>
      </w:r>
      <w:r>
        <w:rPr>
          <w:rStyle w:val="FootnoteReference"/>
          <w:b/>
        </w:rPr>
        <w:footnoteReference w:id="1"/>
      </w:r>
      <w:r w:rsidRPr="00E9309F">
        <w:rPr>
          <w:b/>
        </w:rPr>
        <w:t xml:space="preserve"> only</w:t>
      </w:r>
      <w:r>
        <w:t>)</w:t>
      </w:r>
      <w:bookmarkEnd w:id="38"/>
      <w:bookmarkEnd w:id="39"/>
      <w:bookmarkEnd w:id="40"/>
      <w:bookmarkEnd w:id="41"/>
      <w:bookmarkEnd w:id="42"/>
      <w:bookmarkEnd w:id="43"/>
      <w:bookmarkEnd w:id="44"/>
    </w:p>
    <w:p w:rsidR="0071010A" w:rsidRDefault="0071010A" w:rsidP="0071010A">
      <w:r>
        <w:t xml:space="preserve">In </w:t>
      </w:r>
      <w:r>
        <w:rPr>
          <w:color w:val="00B050"/>
        </w:rPr>
        <w:t>GREEN</w:t>
      </w:r>
      <w:r>
        <w:t xml:space="preserve"> are items that are approved or approved with comments or approved with alternative solution. </w:t>
      </w:r>
    </w:p>
    <w:p w:rsidR="0071010A" w:rsidRDefault="0071010A" w:rsidP="0071010A">
      <w:pPr>
        <w:rPr>
          <w:rFonts w:cs="Arial"/>
        </w:rPr>
      </w:pPr>
      <w:r>
        <w:t xml:space="preserve">In </w:t>
      </w:r>
      <w:r>
        <w:rPr>
          <w:color w:val="FF0000"/>
        </w:rPr>
        <w:t>RED</w:t>
      </w:r>
      <w:r>
        <w:t xml:space="preserve"> are items that are rejected, postponed, withdrawn or linked to agreed items </w:t>
      </w:r>
    </w:p>
    <w:p w:rsidR="0071010A" w:rsidRDefault="0071010A" w:rsidP="0071010A">
      <w:pPr>
        <w:pStyle w:val="StyleHeading3TSBTHREEComplexArial10pt"/>
      </w:pPr>
      <w:bookmarkStart w:id="45" w:name="_Toc335401748"/>
      <w:bookmarkStart w:id="46" w:name="_Toc304198733"/>
      <w:bookmarkStart w:id="47" w:name="_Toc372273059"/>
      <w:bookmarkStart w:id="48" w:name="_Toc391915503"/>
      <w:bookmarkStart w:id="49" w:name="_Toc421637191"/>
      <w:bookmarkStart w:id="50" w:name="_Toc423006176"/>
      <w:bookmarkStart w:id="51" w:name="_Toc454978615"/>
      <w:bookmarkStart w:id="52" w:name="_Toc486417062"/>
      <w:bookmarkStart w:id="53" w:name="_Toc517882843"/>
      <w:bookmarkStart w:id="54" w:name="_Toc18482777"/>
      <w:r>
        <w:t>Contact persons regarding this document</w:t>
      </w:r>
      <w:bookmarkEnd w:id="45"/>
      <w:bookmarkEnd w:id="46"/>
      <w:bookmarkEnd w:id="47"/>
      <w:bookmarkEnd w:id="48"/>
      <w:bookmarkEnd w:id="49"/>
      <w:bookmarkEnd w:id="50"/>
      <w:bookmarkEnd w:id="51"/>
      <w:bookmarkEnd w:id="52"/>
      <w:bookmarkEnd w:id="53"/>
      <w:bookmarkEnd w:id="54"/>
    </w:p>
    <w:p w:rsidR="0071010A" w:rsidRPr="00EB5F7F" w:rsidRDefault="0071010A" w:rsidP="0071010A">
      <w:r w:rsidRPr="00EB5F7F">
        <w:t xml:space="preserve">Jacques Littré – SWIFT Standards; </w:t>
      </w:r>
      <w:hyperlink r:id="rId15" w:history="1">
        <w:r w:rsidRPr="00EB5F7F">
          <w:t>jacques.littre@swift.com</w:t>
        </w:r>
      </w:hyperlink>
    </w:p>
    <w:p w:rsidR="0071010A" w:rsidRDefault="0071010A" w:rsidP="0071010A">
      <w:pPr>
        <w:pStyle w:val="StyleHeading3TSBTHREEComplexArial10pt"/>
      </w:pPr>
      <w:bookmarkStart w:id="55" w:name="_Toc335401749"/>
      <w:bookmarkStart w:id="56" w:name="_Toc304198734"/>
      <w:bookmarkStart w:id="57" w:name="_Toc372273060"/>
      <w:bookmarkStart w:id="58" w:name="_Toc391915504"/>
      <w:bookmarkStart w:id="59" w:name="_Toc421637192"/>
      <w:bookmarkStart w:id="60" w:name="_Toc423006177"/>
      <w:bookmarkStart w:id="61" w:name="_Toc454978616"/>
      <w:bookmarkStart w:id="62" w:name="_Toc486417063"/>
      <w:bookmarkStart w:id="63" w:name="_Toc517882844"/>
      <w:bookmarkStart w:id="64" w:name="_Toc18482778"/>
      <w:r>
        <w:t xml:space="preserve">CA MWG </w:t>
      </w:r>
      <w:bookmarkEnd w:id="55"/>
      <w:bookmarkEnd w:id="56"/>
      <w:bookmarkEnd w:id="57"/>
      <w:r>
        <w:t>Members for SR20</w:t>
      </w:r>
      <w:bookmarkEnd w:id="58"/>
      <w:bookmarkEnd w:id="59"/>
      <w:bookmarkEnd w:id="60"/>
      <w:bookmarkEnd w:id="61"/>
      <w:bookmarkEnd w:id="62"/>
      <w:bookmarkEnd w:id="63"/>
      <w:r w:rsidR="00280143">
        <w:t>20</w:t>
      </w:r>
      <w:bookmarkEnd w:id="64"/>
    </w:p>
    <w:p w:rsidR="0071010A" w:rsidRDefault="0071010A" w:rsidP="0071010A">
      <w:pPr>
        <w:rPr>
          <w:b/>
        </w:rPr>
      </w:pPr>
      <w:bookmarkStart w:id="65" w:name="_Toc302745946"/>
      <w:r>
        <w:t>The following people are part of the CA MWG for SR2020.</w:t>
      </w:r>
      <w:bookmarkEnd w:id="65"/>
    </w:p>
    <w:p w:rsidR="00B938B1" w:rsidRDefault="00B938B1" w:rsidP="00B938B1">
      <w:pPr>
        <w:numPr>
          <w:ilvl w:val="0"/>
          <w:numId w:val="14"/>
        </w:numPr>
        <w:spacing w:before="0" w:after="0"/>
        <w:ind w:left="360"/>
        <w:rPr>
          <w:rFonts w:cs="Arial"/>
          <w:bCs/>
          <w:color w:val="000000" w:themeColor="text1"/>
        </w:rPr>
      </w:pPr>
      <w:r>
        <w:rPr>
          <w:rFonts w:cs="Arial"/>
          <w:bCs/>
          <w:color w:val="000000" w:themeColor="text1"/>
        </w:rPr>
        <w:t>Narelle Rutter - AU</w:t>
      </w:r>
    </w:p>
    <w:p w:rsidR="00B938B1" w:rsidRDefault="00B938B1" w:rsidP="00B938B1">
      <w:pPr>
        <w:numPr>
          <w:ilvl w:val="0"/>
          <w:numId w:val="14"/>
        </w:numPr>
        <w:spacing w:before="0" w:after="0"/>
        <w:ind w:left="360"/>
        <w:rPr>
          <w:rFonts w:cs="Arial"/>
          <w:bCs/>
          <w:color w:val="000000" w:themeColor="text1"/>
        </w:rPr>
      </w:pPr>
      <w:r>
        <w:rPr>
          <w:rFonts w:cs="Arial"/>
          <w:bCs/>
          <w:color w:val="000000" w:themeColor="text1"/>
        </w:rPr>
        <w:t>Véronique Peeters - BE</w:t>
      </w:r>
    </w:p>
    <w:p w:rsidR="0071010A" w:rsidRDefault="0071010A" w:rsidP="0071010A">
      <w:pPr>
        <w:numPr>
          <w:ilvl w:val="0"/>
          <w:numId w:val="14"/>
        </w:numPr>
        <w:spacing w:before="0" w:after="0"/>
        <w:ind w:left="360"/>
        <w:rPr>
          <w:rFonts w:cs="Arial"/>
          <w:bCs/>
          <w:color w:val="000000" w:themeColor="text1"/>
        </w:rPr>
      </w:pPr>
      <w:r>
        <w:rPr>
          <w:rFonts w:cs="Arial"/>
          <w:bCs/>
          <w:color w:val="000000" w:themeColor="text1"/>
        </w:rPr>
        <w:t>Michael Blumer - CH</w:t>
      </w:r>
    </w:p>
    <w:p w:rsidR="00B938B1" w:rsidRDefault="00B938B1" w:rsidP="00B938B1">
      <w:pPr>
        <w:numPr>
          <w:ilvl w:val="0"/>
          <w:numId w:val="14"/>
        </w:numPr>
        <w:spacing w:before="0" w:after="0"/>
        <w:ind w:left="360"/>
        <w:rPr>
          <w:rFonts w:cs="Arial"/>
          <w:color w:val="000000" w:themeColor="text1"/>
        </w:rPr>
      </w:pPr>
      <w:r>
        <w:rPr>
          <w:rFonts w:cs="Arial"/>
          <w:bCs/>
          <w:color w:val="000000" w:themeColor="text1"/>
        </w:rPr>
        <w:t>D</w:t>
      </w:r>
      <w:r w:rsidR="00F8743F">
        <w:rPr>
          <w:rFonts w:cs="Arial"/>
          <w:bCs/>
          <w:color w:val="000000" w:themeColor="text1"/>
        </w:rPr>
        <w:t xml:space="preserve">aniel Schäfer </w:t>
      </w:r>
      <w:r>
        <w:rPr>
          <w:rFonts w:cs="Arial"/>
          <w:bCs/>
          <w:color w:val="000000" w:themeColor="text1"/>
        </w:rPr>
        <w:t xml:space="preserve">- DE </w:t>
      </w:r>
    </w:p>
    <w:p w:rsidR="00B938B1" w:rsidRPr="00E63DC4" w:rsidRDefault="00B938B1" w:rsidP="00B938B1">
      <w:pPr>
        <w:numPr>
          <w:ilvl w:val="0"/>
          <w:numId w:val="14"/>
        </w:numPr>
        <w:spacing w:before="0" w:after="0"/>
        <w:ind w:left="360"/>
        <w:rPr>
          <w:rFonts w:cs="Arial"/>
          <w:bCs/>
          <w:color w:val="000000" w:themeColor="text1"/>
        </w:rPr>
      </w:pPr>
      <w:r>
        <w:rPr>
          <w:rFonts w:cs="Arial"/>
          <w:color w:val="000000" w:themeColor="text1"/>
        </w:rPr>
        <w:t>Jean-Pierre Klak – FR</w:t>
      </w:r>
    </w:p>
    <w:p w:rsidR="00B938B1" w:rsidRDefault="00B938B1" w:rsidP="00B938B1">
      <w:pPr>
        <w:numPr>
          <w:ilvl w:val="0"/>
          <w:numId w:val="14"/>
        </w:numPr>
        <w:spacing w:before="0" w:after="0"/>
        <w:ind w:left="360"/>
        <w:rPr>
          <w:rFonts w:cs="Arial"/>
          <w:bCs/>
          <w:color w:val="000000" w:themeColor="text1"/>
        </w:rPr>
      </w:pPr>
      <w:r>
        <w:rPr>
          <w:rFonts w:cs="Arial"/>
          <w:color w:val="000000" w:themeColor="text1"/>
        </w:rPr>
        <w:t>James Mullens - HK</w:t>
      </w:r>
    </w:p>
    <w:p w:rsidR="00B938B1" w:rsidRDefault="00B938B1" w:rsidP="00B938B1">
      <w:pPr>
        <w:numPr>
          <w:ilvl w:val="0"/>
          <w:numId w:val="14"/>
        </w:numPr>
        <w:spacing w:before="0" w:after="0"/>
        <w:ind w:left="360"/>
        <w:rPr>
          <w:rFonts w:cs="Arial"/>
          <w:color w:val="000000" w:themeColor="text1"/>
        </w:rPr>
      </w:pPr>
      <w:r>
        <w:rPr>
          <w:rFonts w:cs="Arial"/>
          <w:bCs/>
          <w:color w:val="000000" w:themeColor="text1"/>
        </w:rPr>
        <w:lastRenderedPageBreak/>
        <w:t xml:space="preserve">Catarina Marques - </w:t>
      </w:r>
      <w:r>
        <w:rPr>
          <w:rFonts w:cs="Arial"/>
          <w:color w:val="000000" w:themeColor="text1"/>
        </w:rPr>
        <w:t>LU</w:t>
      </w:r>
    </w:p>
    <w:p w:rsidR="0071010A" w:rsidRDefault="0071010A" w:rsidP="0071010A">
      <w:pPr>
        <w:numPr>
          <w:ilvl w:val="0"/>
          <w:numId w:val="14"/>
        </w:numPr>
        <w:spacing w:before="0" w:after="0"/>
        <w:ind w:left="360"/>
        <w:rPr>
          <w:rFonts w:cs="Arial"/>
          <w:bCs/>
          <w:color w:val="000000" w:themeColor="text1"/>
        </w:rPr>
      </w:pPr>
      <w:r>
        <w:rPr>
          <w:rFonts w:cs="Arial"/>
          <w:bCs/>
          <w:color w:val="000000" w:themeColor="text1"/>
        </w:rPr>
        <w:t>Jyi-Chen Chueh - SG</w:t>
      </w:r>
    </w:p>
    <w:p w:rsidR="0071010A" w:rsidRDefault="0071010A" w:rsidP="0071010A">
      <w:pPr>
        <w:numPr>
          <w:ilvl w:val="0"/>
          <w:numId w:val="14"/>
        </w:numPr>
        <w:spacing w:before="0" w:after="0"/>
        <w:ind w:left="360"/>
        <w:rPr>
          <w:rFonts w:cs="Arial"/>
          <w:bCs/>
          <w:color w:val="000000" w:themeColor="text1"/>
        </w:rPr>
      </w:pPr>
      <w:r>
        <w:rPr>
          <w:rFonts w:cs="Arial"/>
          <w:bCs/>
          <w:color w:val="000000" w:themeColor="text1"/>
        </w:rPr>
        <w:t>Mariangela Fumagalli – UK</w:t>
      </w:r>
    </w:p>
    <w:p w:rsidR="00B938B1" w:rsidRPr="00B938B1" w:rsidRDefault="00B938B1" w:rsidP="0071010A">
      <w:pPr>
        <w:numPr>
          <w:ilvl w:val="0"/>
          <w:numId w:val="14"/>
        </w:numPr>
        <w:spacing w:before="0" w:after="0"/>
        <w:ind w:left="360"/>
        <w:rPr>
          <w:rFonts w:cs="Arial"/>
          <w:bCs/>
          <w:color w:val="000000" w:themeColor="text1"/>
        </w:rPr>
      </w:pPr>
      <w:r>
        <w:rPr>
          <w:rFonts w:cs="Arial"/>
          <w:bCs/>
          <w:color w:val="000000" w:themeColor="text1"/>
        </w:rPr>
        <w:t xml:space="preserve">Paul Fullam - </w:t>
      </w:r>
      <w:r>
        <w:rPr>
          <w:rFonts w:cs="Arial"/>
          <w:color w:val="000000" w:themeColor="text1"/>
        </w:rPr>
        <w:t>US/ISITC</w:t>
      </w:r>
    </w:p>
    <w:p w:rsidR="0071010A" w:rsidRDefault="00B938B1" w:rsidP="0071010A">
      <w:pPr>
        <w:numPr>
          <w:ilvl w:val="0"/>
          <w:numId w:val="14"/>
        </w:numPr>
        <w:spacing w:before="0" w:after="0"/>
        <w:ind w:left="360"/>
        <w:rPr>
          <w:rFonts w:cs="Arial"/>
          <w:bCs/>
          <w:color w:val="000000" w:themeColor="text1"/>
        </w:rPr>
      </w:pPr>
      <w:r>
        <w:rPr>
          <w:rFonts w:cs="Arial"/>
          <w:bCs/>
          <w:color w:val="000000" w:themeColor="text1"/>
        </w:rPr>
        <w:t>J</w:t>
      </w:r>
      <w:r w:rsidR="0071010A">
        <w:rPr>
          <w:rFonts w:cs="Arial"/>
          <w:bCs/>
          <w:color w:val="000000" w:themeColor="text1"/>
        </w:rPr>
        <w:t>ean-Paul Lambotte – XS</w:t>
      </w:r>
    </w:p>
    <w:p w:rsidR="0071010A" w:rsidRDefault="0071010A" w:rsidP="0071010A">
      <w:pPr>
        <w:numPr>
          <w:ilvl w:val="0"/>
          <w:numId w:val="14"/>
        </w:numPr>
        <w:spacing w:before="0" w:after="0"/>
        <w:ind w:left="360"/>
        <w:rPr>
          <w:rFonts w:cs="Arial"/>
          <w:bCs/>
          <w:color w:val="000000" w:themeColor="text1"/>
          <w:lang w:val="fr-BE"/>
        </w:rPr>
      </w:pPr>
      <w:r w:rsidRPr="00EE6433">
        <w:rPr>
          <w:rFonts w:cs="Arial"/>
          <w:bCs/>
          <w:color w:val="000000" w:themeColor="text1"/>
          <w:lang w:val="fr-BE"/>
        </w:rPr>
        <w:t>Jacques Littré – SWIFT, MWG Chair</w:t>
      </w:r>
    </w:p>
    <w:p w:rsidR="0071010A" w:rsidRDefault="0071010A" w:rsidP="0071010A"/>
    <w:p w:rsidR="0071010A" w:rsidRDefault="0071010A" w:rsidP="0071010A">
      <w:r>
        <w:t>Note also that the following people attend usually the CA MWG meeting as the representatives from the ISO 20022 Securities SEG:</w:t>
      </w:r>
    </w:p>
    <w:p w:rsidR="0071010A" w:rsidRDefault="0071010A" w:rsidP="0071010A">
      <w:pPr>
        <w:numPr>
          <w:ilvl w:val="0"/>
          <w:numId w:val="15"/>
        </w:numPr>
      </w:pPr>
      <w:r>
        <w:t>Christine Strandberg – ISO 20022 Securities SEG (SE)</w:t>
      </w:r>
    </w:p>
    <w:p w:rsidR="0071010A" w:rsidRDefault="0071010A" w:rsidP="0071010A">
      <w:pPr>
        <w:numPr>
          <w:ilvl w:val="0"/>
          <w:numId w:val="15"/>
        </w:numPr>
      </w:pPr>
      <w:r>
        <w:t>Steven Sloan – ISO 20022 Securities SEG (US)</w:t>
      </w:r>
    </w:p>
    <w:p w:rsidR="003E323D" w:rsidRDefault="003E323D" w:rsidP="003E323D">
      <w:pPr>
        <w:pStyle w:val="Heading1"/>
        <w:pageBreakBefore/>
      </w:pPr>
      <w:bookmarkStart w:id="66" w:name="_Toc18482779"/>
      <w:r>
        <w:lastRenderedPageBreak/>
        <w:t xml:space="preserve">Overview of </w:t>
      </w:r>
      <w:r w:rsidR="00823CD2">
        <w:t xml:space="preserve">User </w:t>
      </w:r>
      <w:r w:rsidRPr="00E02CF0">
        <w:t>Change</w:t>
      </w:r>
      <w:r>
        <w:t xml:space="preserve"> requests</w:t>
      </w:r>
      <w:bookmarkEnd w:id="66"/>
      <w:r>
        <w:t xml:space="preserve"> </w:t>
      </w:r>
    </w:p>
    <w:p w:rsidR="00BA07E3" w:rsidRPr="00114869" w:rsidRDefault="00BA07E3" w:rsidP="00A9728F">
      <w:pPr>
        <w:pStyle w:val="Heading2"/>
        <w:tabs>
          <w:tab w:val="clear" w:pos="718"/>
          <w:tab w:val="clear" w:pos="851"/>
          <w:tab w:val="num" w:pos="993"/>
        </w:tabs>
        <w:ind w:left="0" w:firstLine="0"/>
        <w:rPr>
          <w:color w:val="00B050"/>
          <w:lang w:val="en-US"/>
        </w:rPr>
      </w:pPr>
      <w:bookmarkStart w:id="67" w:name="_Toc294595164"/>
      <w:bookmarkStart w:id="68" w:name="_Toc18482780"/>
      <w:bookmarkEnd w:id="67"/>
      <w:r w:rsidRPr="00114869">
        <w:rPr>
          <w:color w:val="00B050"/>
          <w:lang w:val="en-US"/>
        </w:rPr>
        <w:t>CR 001530: Removal of Event PRII</w:t>
      </w:r>
      <w:bookmarkEnd w:id="68"/>
      <w:r w:rsidRPr="00114869">
        <w:rPr>
          <w:color w:val="00B050"/>
          <w:lang w:val="en-US"/>
        </w:rPr>
        <w:t xml:space="preserve"> </w:t>
      </w: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58"/>
        <w:gridCol w:w="6063"/>
      </w:tblGrid>
      <w:tr w:rsidR="00BA07E3" w:rsidRPr="00D54675" w:rsidTr="00A9728F">
        <w:tc>
          <w:tcPr>
            <w:tcW w:w="8721" w:type="dxa"/>
            <w:gridSpan w:val="2"/>
            <w:shd w:val="pct5" w:color="auto" w:fill="auto"/>
          </w:tcPr>
          <w:p w:rsidR="00BA07E3" w:rsidRPr="00D54675" w:rsidRDefault="00BA07E3" w:rsidP="00A9728F">
            <w:pPr>
              <w:spacing w:before="80" w:after="80"/>
              <w:rPr>
                <w:rFonts w:cs="Arial"/>
                <w:b/>
              </w:rPr>
            </w:pPr>
            <w:r w:rsidRPr="00D54675">
              <w:rPr>
                <w:rFonts w:cs="Arial"/>
                <w:b/>
              </w:rPr>
              <w:t>Origin of request</w:t>
            </w:r>
          </w:p>
        </w:tc>
      </w:tr>
      <w:tr w:rsidR="00BA07E3" w:rsidRPr="001E0CBC" w:rsidTr="00A972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rsidR="00BA07E3" w:rsidRPr="00746F39" w:rsidRDefault="00BA07E3" w:rsidP="00A9728F">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A07E3" w:rsidRPr="001E0CBC" w:rsidRDefault="00BA07E3" w:rsidP="00A9728F">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SMPG</w:t>
            </w:r>
          </w:p>
        </w:tc>
      </w:tr>
      <w:tr w:rsidR="00BA07E3" w:rsidRPr="00D54675" w:rsidTr="00A9728F">
        <w:tc>
          <w:tcPr>
            <w:tcW w:w="8721" w:type="dxa"/>
            <w:gridSpan w:val="2"/>
            <w:shd w:val="pct5" w:color="auto" w:fill="auto"/>
          </w:tcPr>
          <w:p w:rsidR="00BA07E3" w:rsidRPr="00D54675" w:rsidRDefault="00BA07E3" w:rsidP="00A9728F">
            <w:pPr>
              <w:spacing w:before="80" w:after="80"/>
              <w:rPr>
                <w:b/>
              </w:rPr>
            </w:pPr>
            <w:r>
              <w:rPr>
                <w:b/>
              </w:rPr>
              <w:t>Sponsors</w:t>
            </w:r>
          </w:p>
        </w:tc>
      </w:tr>
      <w:tr w:rsidR="00BA07E3" w:rsidRPr="003D2503" w:rsidTr="00A9728F">
        <w:tc>
          <w:tcPr>
            <w:tcW w:w="8721" w:type="dxa"/>
            <w:gridSpan w:val="2"/>
            <w:shd w:val="clear" w:color="auto" w:fill="auto"/>
          </w:tcPr>
          <w:p w:rsidR="00BA07E3" w:rsidRPr="003D2503" w:rsidRDefault="00BA07E3" w:rsidP="00A9728F">
            <w:pPr>
              <w:spacing w:before="80" w:after="80"/>
            </w:pPr>
            <w:r>
              <w:t>SMPG CA WG members</w:t>
            </w:r>
          </w:p>
        </w:tc>
      </w:tr>
      <w:tr w:rsidR="00BA07E3" w:rsidRPr="00D54675" w:rsidTr="00A9728F">
        <w:tc>
          <w:tcPr>
            <w:tcW w:w="8721" w:type="dxa"/>
            <w:gridSpan w:val="2"/>
            <w:shd w:val="pct5" w:color="auto" w:fill="auto"/>
          </w:tcPr>
          <w:p w:rsidR="00BA07E3" w:rsidRPr="00D54675" w:rsidRDefault="00BA07E3" w:rsidP="00A9728F">
            <w:pPr>
              <w:spacing w:before="80" w:after="80"/>
              <w:rPr>
                <w:color w:val="800000"/>
              </w:rPr>
            </w:pPr>
            <w:r>
              <w:rPr>
                <w:b/>
              </w:rPr>
              <w:t>Message type(s) i</w:t>
            </w:r>
            <w:r w:rsidRPr="00D54675">
              <w:rPr>
                <w:b/>
              </w:rPr>
              <w:t>mpacted</w:t>
            </w:r>
          </w:p>
        </w:tc>
      </w:tr>
      <w:tr w:rsidR="00BA07E3" w:rsidRPr="00DB39D9" w:rsidTr="00A9728F">
        <w:tc>
          <w:tcPr>
            <w:tcW w:w="8721" w:type="dxa"/>
            <w:gridSpan w:val="2"/>
          </w:tcPr>
          <w:p w:rsidR="00BA07E3" w:rsidRDefault="00BA07E3" w:rsidP="00A9728F">
            <w:pPr>
              <w:spacing w:before="80" w:after="80"/>
            </w:pPr>
            <w:r>
              <w:t>(CA) MT 564, MT 565</w:t>
            </w:r>
            <w:r w:rsidR="00381CEF">
              <w:t>, MT 566, MT 567, MT 568</w:t>
            </w:r>
          </w:p>
          <w:p w:rsidR="00BA07E3" w:rsidRDefault="00BA07E3" w:rsidP="00726FF8">
            <w:r>
              <w:t>(SnR) MT 508, MT 536, MT 537, MT 538, MT 575</w:t>
            </w:r>
          </w:p>
          <w:p w:rsidR="00BA07E3" w:rsidRDefault="00BA07E3" w:rsidP="00726FF8">
            <w:r>
              <w:t>(CA) seev.031, seev.032, seev.033, seev.034, seev.035, seev.036, seev.037, seev.039, seev.040, seev.041, seev.042, seev.044</w:t>
            </w:r>
          </w:p>
          <w:p w:rsidR="00BA07E3" w:rsidRPr="00DB39D9" w:rsidRDefault="00BA07E3" w:rsidP="00726FF8">
            <w:pPr>
              <w:spacing w:before="80" w:after="80"/>
            </w:pPr>
            <w:r w:rsidRPr="00386854">
              <w:rPr>
                <w:lang w:val="fr-BE"/>
              </w:rPr>
              <w:t>(SnR) semt.015, semt.016, semt.017, semt.018</w:t>
            </w:r>
          </w:p>
        </w:tc>
      </w:tr>
      <w:tr w:rsidR="00BA07E3" w:rsidRPr="00D54675" w:rsidTr="00A9728F">
        <w:tc>
          <w:tcPr>
            <w:tcW w:w="8721" w:type="dxa"/>
            <w:gridSpan w:val="2"/>
            <w:shd w:val="pct5" w:color="auto" w:fill="auto"/>
          </w:tcPr>
          <w:p w:rsidR="00BA07E3" w:rsidRPr="00D54675" w:rsidRDefault="00BA07E3" w:rsidP="00A9728F">
            <w:pPr>
              <w:spacing w:before="80" w:after="80"/>
              <w:rPr>
                <w:b/>
              </w:rPr>
            </w:pPr>
            <w:r w:rsidRPr="003B78DE">
              <w:rPr>
                <w:b/>
              </w:rPr>
              <w:t>Complies with regulation</w:t>
            </w:r>
          </w:p>
        </w:tc>
      </w:tr>
      <w:tr w:rsidR="00BA07E3" w:rsidRPr="003D2503" w:rsidTr="00A9728F">
        <w:tc>
          <w:tcPr>
            <w:tcW w:w="8721" w:type="dxa"/>
            <w:gridSpan w:val="2"/>
            <w:shd w:val="clear" w:color="auto" w:fill="auto"/>
          </w:tcPr>
          <w:p w:rsidR="00BA07E3" w:rsidRPr="003D2503" w:rsidRDefault="00BA07E3" w:rsidP="00A9728F">
            <w:pPr>
              <w:spacing w:before="80" w:after="80"/>
            </w:pPr>
            <w:r>
              <w:t>None</w:t>
            </w:r>
          </w:p>
        </w:tc>
      </w:tr>
      <w:tr w:rsidR="00BA07E3" w:rsidRPr="00D54675" w:rsidTr="00A9728F">
        <w:tc>
          <w:tcPr>
            <w:tcW w:w="8721" w:type="dxa"/>
            <w:gridSpan w:val="2"/>
            <w:shd w:val="pct5" w:color="auto" w:fill="auto"/>
          </w:tcPr>
          <w:p w:rsidR="00BA07E3" w:rsidRPr="00D54675" w:rsidRDefault="00BA07E3" w:rsidP="00A9728F">
            <w:pPr>
              <w:spacing w:before="80" w:after="80"/>
              <w:rPr>
                <w:b/>
              </w:rPr>
            </w:pPr>
            <w:r>
              <w:rPr>
                <w:b/>
              </w:rPr>
              <w:t>Business impact of this request</w:t>
            </w:r>
          </w:p>
        </w:tc>
      </w:tr>
      <w:tr w:rsidR="00BA07E3" w:rsidRPr="003D2503" w:rsidTr="00A9728F">
        <w:tc>
          <w:tcPr>
            <w:tcW w:w="8721" w:type="dxa"/>
            <w:gridSpan w:val="2"/>
            <w:shd w:val="clear" w:color="auto" w:fill="auto"/>
          </w:tcPr>
          <w:p w:rsidR="00BA07E3" w:rsidRPr="003D2503" w:rsidRDefault="00BA07E3" w:rsidP="00A9728F">
            <w:pPr>
              <w:spacing w:before="80" w:after="80"/>
            </w:pPr>
            <w:r>
              <w:t>LOW</w:t>
            </w:r>
          </w:p>
        </w:tc>
      </w:tr>
      <w:tr w:rsidR="00BA07E3" w:rsidRPr="00D54675" w:rsidTr="00A9728F">
        <w:tc>
          <w:tcPr>
            <w:tcW w:w="8721" w:type="dxa"/>
            <w:gridSpan w:val="2"/>
            <w:shd w:val="pct5" w:color="auto" w:fill="auto"/>
          </w:tcPr>
          <w:p w:rsidR="00BA07E3" w:rsidRPr="00D54675" w:rsidRDefault="00BA07E3" w:rsidP="00A9728F">
            <w:pPr>
              <w:spacing w:before="80" w:after="80"/>
              <w:rPr>
                <w:b/>
              </w:rPr>
            </w:pPr>
            <w:r>
              <w:rPr>
                <w:b/>
              </w:rPr>
              <w:t>Commitment to implement the change</w:t>
            </w:r>
          </w:p>
        </w:tc>
      </w:tr>
      <w:tr w:rsidR="00BA07E3" w:rsidRPr="00E0620A" w:rsidTr="00A9728F">
        <w:tc>
          <w:tcPr>
            <w:tcW w:w="8721" w:type="dxa"/>
            <w:gridSpan w:val="2"/>
            <w:shd w:val="clear" w:color="auto" w:fill="auto"/>
          </w:tcPr>
          <w:p w:rsidR="00BA07E3" w:rsidRDefault="00BA07E3" w:rsidP="00A9728F">
            <w:pPr>
              <w:spacing w:before="80" w:after="80"/>
            </w:pPr>
            <w:r>
              <w:t>Number of messages sent and received: 3000000</w:t>
            </w:r>
          </w:p>
          <w:p w:rsidR="00BA07E3" w:rsidRDefault="00BA07E3" w:rsidP="00A9728F">
            <w:pPr>
              <w:spacing w:before="80" w:after="80"/>
            </w:pPr>
            <w:r>
              <w:t>Percentage of messages impacted: 1</w:t>
            </w:r>
          </w:p>
          <w:p w:rsidR="00BA07E3" w:rsidRPr="00E0620A" w:rsidRDefault="00BA07E3" w:rsidP="00A9728F">
            <w:pPr>
              <w:spacing w:before="80" w:after="80"/>
            </w:pPr>
            <w:r>
              <w:t>Commits to implement and when: SMPG members previously using PRII 2020</w:t>
            </w:r>
          </w:p>
        </w:tc>
      </w:tr>
      <w:tr w:rsidR="00BA07E3" w:rsidRPr="00D54675" w:rsidTr="00A9728F">
        <w:tc>
          <w:tcPr>
            <w:tcW w:w="8721" w:type="dxa"/>
            <w:gridSpan w:val="2"/>
            <w:shd w:val="pct5" w:color="auto" w:fill="auto"/>
          </w:tcPr>
          <w:p w:rsidR="00BA07E3" w:rsidRPr="00D54675" w:rsidRDefault="00BA07E3" w:rsidP="00A9728F">
            <w:pPr>
              <w:spacing w:before="80" w:after="80"/>
              <w:rPr>
                <w:b/>
              </w:rPr>
            </w:pPr>
            <w:r w:rsidRPr="00D54675">
              <w:rPr>
                <w:b/>
              </w:rPr>
              <w:t xml:space="preserve">Business context </w:t>
            </w:r>
          </w:p>
        </w:tc>
      </w:tr>
      <w:tr w:rsidR="00BA07E3" w:rsidRPr="00DB39D9" w:rsidTr="00A9728F">
        <w:tc>
          <w:tcPr>
            <w:tcW w:w="8721" w:type="dxa"/>
            <w:gridSpan w:val="2"/>
          </w:tcPr>
          <w:p w:rsidR="00BA07E3" w:rsidRPr="00DB39D9" w:rsidRDefault="00BA07E3" w:rsidP="00A9728F">
            <w:pPr>
              <w:spacing w:before="80" w:after="80"/>
            </w:pPr>
            <w:r>
              <w:t>The SMPG would like to remove the Interest Payment with Principal event type code (PRII: An event which consists of two components, the decrease of the amortized value of a pool factor security and an interest payment.) removed from the ISO 15022 / ISO 20022 standards. The SMPG has for many years recommended that markets not use this event type, and instead process an interest payment and a partial redemption in two separate events as this make processing and reconciliation of the event proceeds much easier - especially in markets where the interest payment may be subject to withholding tax, but not the capital repayment/partial redemption. The only SMPG member that has reported usage of this in its market practice has been the US. Now that the US CSD and market have stopped using the event type, we believe it should be removed.</w:t>
            </w:r>
          </w:p>
        </w:tc>
      </w:tr>
      <w:tr w:rsidR="00BA07E3" w:rsidRPr="00D54675" w:rsidTr="00A9728F">
        <w:tc>
          <w:tcPr>
            <w:tcW w:w="8721" w:type="dxa"/>
            <w:gridSpan w:val="2"/>
            <w:shd w:val="pct5" w:color="auto" w:fill="auto"/>
          </w:tcPr>
          <w:p w:rsidR="00BA07E3" w:rsidRPr="00D54675" w:rsidRDefault="00BA07E3" w:rsidP="00A9728F">
            <w:pPr>
              <w:spacing w:before="80" w:after="80"/>
              <w:rPr>
                <w:color w:val="800000"/>
              </w:rPr>
            </w:pPr>
            <w:r>
              <w:rPr>
                <w:b/>
              </w:rPr>
              <w:t>Nature of c</w:t>
            </w:r>
            <w:r w:rsidRPr="00D54675">
              <w:rPr>
                <w:b/>
              </w:rPr>
              <w:t>hange</w:t>
            </w:r>
          </w:p>
        </w:tc>
      </w:tr>
      <w:tr w:rsidR="00BA07E3" w:rsidRPr="00DB39D9" w:rsidTr="00A9728F">
        <w:tc>
          <w:tcPr>
            <w:tcW w:w="8721" w:type="dxa"/>
            <w:gridSpan w:val="2"/>
          </w:tcPr>
          <w:p w:rsidR="00BA07E3" w:rsidRPr="00DB39D9" w:rsidRDefault="00BA07E3" w:rsidP="00A9728F">
            <w:pPr>
              <w:spacing w:before="80" w:after="80"/>
            </w:pPr>
            <w:r>
              <w:t>Deletion of the Interest Payment with Principal event type code (PRII: An event which consists of two components, the decrease of the amortized value of a pool factor security and an interest payment.)  from the ISO 15022 / ISO 20022 standards.</w:t>
            </w:r>
          </w:p>
        </w:tc>
      </w:tr>
      <w:tr w:rsidR="00BA07E3" w:rsidRPr="00D54675" w:rsidTr="00A9728F">
        <w:tc>
          <w:tcPr>
            <w:tcW w:w="8721" w:type="dxa"/>
            <w:gridSpan w:val="2"/>
            <w:shd w:val="pct5" w:color="auto" w:fill="auto"/>
          </w:tcPr>
          <w:p w:rsidR="00BA07E3" w:rsidRPr="00D54675" w:rsidRDefault="00BA07E3" w:rsidP="00A9728F">
            <w:pPr>
              <w:spacing w:before="80" w:after="80"/>
              <w:rPr>
                <w:color w:val="800000"/>
              </w:rPr>
            </w:pPr>
            <w:r>
              <w:rPr>
                <w:b/>
              </w:rPr>
              <w:t>Workaround</w:t>
            </w:r>
          </w:p>
        </w:tc>
      </w:tr>
      <w:tr w:rsidR="00BA07E3" w:rsidRPr="008466D3" w:rsidTr="00A9728F">
        <w:tc>
          <w:tcPr>
            <w:tcW w:w="8721" w:type="dxa"/>
            <w:gridSpan w:val="2"/>
            <w:tcBorders>
              <w:bottom w:val="dotted" w:sz="4" w:space="0" w:color="auto"/>
            </w:tcBorders>
          </w:tcPr>
          <w:p w:rsidR="00BA07E3" w:rsidRPr="008466D3" w:rsidRDefault="00BA07E3" w:rsidP="00A9728F">
            <w:pPr>
              <w:spacing w:before="80" w:after="80"/>
              <w:rPr>
                <w:rFonts w:cs="Arial"/>
                <w:color w:val="000000"/>
              </w:rPr>
            </w:pPr>
            <w:r w:rsidRPr="00F449F5">
              <w:rPr>
                <w:rFonts w:cs="Arial"/>
                <w:color w:val="000000"/>
              </w:rPr>
              <w:lastRenderedPageBreak/>
              <w:t>N/A since we are proposing a deletion of a code.</w:t>
            </w:r>
          </w:p>
        </w:tc>
      </w:tr>
      <w:tr w:rsidR="00BA07E3" w:rsidRPr="00D54675" w:rsidTr="00A9728F">
        <w:tc>
          <w:tcPr>
            <w:tcW w:w="8721" w:type="dxa"/>
            <w:gridSpan w:val="2"/>
            <w:shd w:val="pct5" w:color="auto" w:fill="auto"/>
          </w:tcPr>
          <w:p w:rsidR="00BA07E3" w:rsidRPr="00D54675" w:rsidRDefault="00BA07E3" w:rsidP="00A9728F">
            <w:pPr>
              <w:spacing w:before="80" w:after="80"/>
              <w:rPr>
                <w:color w:val="800000"/>
              </w:rPr>
            </w:pPr>
            <w:r w:rsidRPr="00D54675">
              <w:rPr>
                <w:b/>
              </w:rPr>
              <w:t>Examples</w:t>
            </w:r>
          </w:p>
        </w:tc>
      </w:tr>
      <w:tr w:rsidR="00BA07E3" w:rsidRPr="008466D3" w:rsidTr="00A9728F">
        <w:tc>
          <w:tcPr>
            <w:tcW w:w="8721" w:type="dxa"/>
            <w:gridSpan w:val="2"/>
            <w:tcBorders>
              <w:bottom w:val="dotted" w:sz="4" w:space="0" w:color="auto"/>
            </w:tcBorders>
          </w:tcPr>
          <w:p w:rsidR="00BA07E3" w:rsidRPr="008466D3" w:rsidRDefault="00BA07E3" w:rsidP="00A9728F">
            <w:pPr>
              <w:spacing w:before="80" w:after="80"/>
              <w:rPr>
                <w:rFonts w:cs="Arial"/>
                <w:color w:val="000000"/>
              </w:rPr>
            </w:pPr>
            <w:r w:rsidRPr="00F449F5">
              <w:rPr>
                <w:rFonts w:cs="Arial"/>
                <w:color w:val="000000"/>
              </w:rPr>
              <w:t>N/A since we are proposing a deletion of a code. The US market was the last market (known to the global SMPG) that used to process interest payments and partial redemptions as combined events. All SMPG member countries report that their markets now process these events as separate events, i.e. one INTR event and one PCAL/PRED event.</w:t>
            </w:r>
          </w:p>
        </w:tc>
      </w:tr>
    </w:tbl>
    <w:p w:rsidR="00BA07E3" w:rsidRDefault="00BA07E3" w:rsidP="00A9728F">
      <w:pPr>
        <w:suppressAutoHyphens w:val="0"/>
        <w:spacing w:before="0" w:after="0"/>
        <w:rPr>
          <w:b/>
          <w:sz w:val="28"/>
        </w:rPr>
      </w:pPr>
    </w:p>
    <w:p w:rsidR="00BA07E3" w:rsidRDefault="00BA07E3" w:rsidP="00C32764">
      <w:pPr>
        <w:suppressAutoHyphens w:val="0"/>
        <w:spacing w:before="0" w:after="0"/>
        <w:rPr>
          <w:b/>
          <w:sz w:val="28"/>
        </w:rPr>
      </w:pPr>
      <w:r>
        <w:rPr>
          <w:b/>
          <w:sz w:val="28"/>
        </w:rPr>
        <w:t>SWIFT Comment</w:t>
      </w:r>
    </w:p>
    <w:p w:rsidR="00BA07E3" w:rsidRDefault="00BA07E3" w:rsidP="00C32764">
      <w:pPr>
        <w:suppressAutoHyphens w:val="0"/>
        <w:spacing w:before="0" w:after="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BA07E3" w:rsidRPr="00E32808" w:rsidTr="00DF6CFC">
        <w:tc>
          <w:tcPr>
            <w:tcW w:w="8721" w:type="dxa"/>
            <w:tcBorders>
              <w:bottom w:val="dotted" w:sz="4" w:space="0" w:color="auto"/>
            </w:tcBorders>
          </w:tcPr>
          <w:p w:rsidR="00BA07E3" w:rsidRPr="008466D3" w:rsidRDefault="00794F98" w:rsidP="00EF3322">
            <w:pPr>
              <w:rPr>
                <w:rFonts w:cs="Arial"/>
                <w:color w:val="000000"/>
              </w:rPr>
            </w:pPr>
            <w:r w:rsidRPr="00EF3322">
              <w:rPr>
                <w:rFonts w:cs="Arial"/>
                <w:color w:val="000000"/>
              </w:rPr>
              <w:t>PRII usage on FIN between August 2018 a</w:t>
            </w:r>
            <w:r w:rsidR="00EF3322">
              <w:rPr>
                <w:rFonts w:cs="Arial"/>
                <w:color w:val="000000"/>
              </w:rPr>
              <w:t>nd January 2019 reached about 1.</w:t>
            </w:r>
            <w:r w:rsidRPr="00EF3322">
              <w:rPr>
                <w:rFonts w:cs="Arial"/>
                <w:color w:val="000000"/>
              </w:rPr>
              <w:t xml:space="preserve">5 Millions </w:t>
            </w:r>
            <w:r w:rsidR="00EF3322">
              <w:rPr>
                <w:rFonts w:cs="Arial"/>
                <w:color w:val="000000"/>
              </w:rPr>
              <w:t xml:space="preserve">of occurrences. </w:t>
            </w:r>
            <w:r w:rsidR="006A1AAD" w:rsidRPr="00EF3322">
              <w:rPr>
                <w:rFonts w:cs="Arial"/>
                <w:color w:val="000000"/>
              </w:rPr>
              <w:t>According to information from some SMPG members, usage should be primarily in NZ, AU and IL.</w:t>
            </w:r>
          </w:p>
        </w:tc>
      </w:tr>
    </w:tbl>
    <w:p w:rsidR="00BA07E3" w:rsidRDefault="00BA07E3" w:rsidP="00C32764">
      <w:pPr>
        <w:suppressAutoHyphens w:val="0"/>
        <w:spacing w:before="0" w:after="0"/>
        <w:rPr>
          <w:b/>
          <w:sz w:val="28"/>
        </w:rPr>
      </w:pPr>
    </w:p>
    <w:p w:rsidR="00BA07E3" w:rsidRPr="00623855" w:rsidRDefault="00BA07E3" w:rsidP="00C32764">
      <w:pPr>
        <w:suppressAutoHyphens w:val="0"/>
        <w:spacing w:before="0" w:after="0"/>
        <w:rPr>
          <w:b/>
          <w:sz w:val="28"/>
        </w:rPr>
      </w:pPr>
      <w:r w:rsidRPr="00623855">
        <w:rPr>
          <w:b/>
          <w:sz w:val="28"/>
        </w:rPr>
        <w:t>Standards Illustration</w:t>
      </w:r>
    </w:p>
    <w:p w:rsidR="00BA07E3" w:rsidRDefault="00BA07E3" w:rsidP="00C32764">
      <w:pPr>
        <w:suppressAutoHyphens w:val="0"/>
        <w:spacing w:before="0" w:after="0"/>
      </w:pPr>
    </w:p>
    <w:p w:rsidR="00BA07E3" w:rsidRPr="00396604" w:rsidRDefault="00BA07E3" w:rsidP="00C32764">
      <w:pPr>
        <w:pBdr>
          <w:top w:val="single" w:sz="4" w:space="5" w:color="auto"/>
          <w:bottom w:val="single" w:sz="4" w:space="5" w:color="auto"/>
        </w:pBdr>
        <w:spacing w:after="240"/>
        <w:rPr>
          <w:b/>
          <w:sz w:val="32"/>
          <w:szCs w:val="32"/>
        </w:rPr>
      </w:pPr>
      <w:r w:rsidRPr="00396604">
        <w:rPr>
          <w:b/>
          <w:sz w:val="32"/>
          <w:szCs w:val="32"/>
        </w:rPr>
        <w:t>1. ISO 15022 Illustration</w:t>
      </w:r>
    </w:p>
    <w:p w:rsidR="00BA07E3" w:rsidRPr="00E67D2E" w:rsidRDefault="00BA07E3" w:rsidP="00C32764">
      <w:pPr>
        <w:suppressAutoHyphens w:val="0"/>
        <w:spacing w:before="0" w:after="0"/>
        <w:rPr>
          <w:b/>
        </w:rPr>
      </w:pPr>
      <w:r>
        <w:rPr>
          <w:b/>
        </w:rPr>
        <w:t xml:space="preserve">1. </w:t>
      </w:r>
      <w:r w:rsidRPr="004B33C3">
        <w:rPr>
          <w:b/>
        </w:rPr>
        <w:t>In all MT56x messages, in sequence A, in field 22F::CAEV,</w:t>
      </w:r>
      <w:r>
        <w:rPr>
          <w:b/>
        </w:rPr>
        <w:t xml:space="preserve"> </w:t>
      </w:r>
      <w:r w:rsidRPr="00E67D2E">
        <w:rPr>
          <w:b/>
        </w:rPr>
        <w:t xml:space="preserve">delete the code </w:t>
      </w:r>
      <w:r w:rsidRPr="00E67D2E">
        <w:rPr>
          <w:rFonts w:eastAsia="Times New Roman" w:cs="Arial"/>
          <w:b/>
          <w:color w:val="000000"/>
          <w:lang w:eastAsia="en-GB"/>
        </w:rPr>
        <w:t>Interest Payment with Principal</w:t>
      </w:r>
      <w:r w:rsidRPr="00E67D2E">
        <w:rPr>
          <w:b/>
        </w:rPr>
        <w:t xml:space="preserve"> (PRII) as illustrated below:</w:t>
      </w:r>
    </w:p>
    <w:p w:rsidR="00BA07E3" w:rsidRDefault="00BA07E3" w:rsidP="00C32764">
      <w:pPr>
        <w:suppressAutoHyphens w:val="0"/>
        <w:spacing w:before="0" w:after="0"/>
      </w:pPr>
    </w:p>
    <w:p w:rsidR="00BA07E3" w:rsidRPr="00726FF8" w:rsidRDefault="00BA07E3" w:rsidP="00726FF8">
      <w:pPr>
        <w:pBdr>
          <w:bottom w:val="single" w:sz="6" w:space="0" w:color="013B80"/>
        </w:pBdr>
        <w:suppressAutoHyphens w:val="0"/>
        <w:spacing w:before="100" w:beforeAutospacing="1" w:after="100" w:afterAutospacing="1"/>
        <w:outlineLvl w:val="2"/>
        <w:rPr>
          <w:rFonts w:eastAsia="Times New Roman" w:cs="Arial"/>
          <w:b/>
          <w:bCs/>
          <w:color w:val="013B80"/>
          <w:sz w:val="36"/>
          <w:szCs w:val="36"/>
          <w:lang w:eastAsia="en-GB"/>
        </w:rPr>
      </w:pPr>
      <w:r w:rsidRPr="00726FF8">
        <w:rPr>
          <w:rFonts w:eastAsia="Times New Roman" w:cs="Arial"/>
          <w:b/>
          <w:bCs/>
          <w:color w:val="013B80"/>
          <w:sz w:val="36"/>
          <w:szCs w:val="36"/>
          <w:lang w:eastAsia="en-GB"/>
        </w:rPr>
        <w:t>MT 564 Field Specifications</w:t>
      </w:r>
    </w:p>
    <w:p w:rsidR="00BA07E3" w:rsidRPr="00726FF8" w:rsidRDefault="00BA07E3" w:rsidP="00726FF8">
      <w:pPr>
        <w:pBdr>
          <w:bottom w:val="single" w:sz="6" w:space="0" w:color="013B80"/>
        </w:pBdr>
        <w:suppressAutoHyphens w:val="0"/>
        <w:spacing w:before="0" w:after="0"/>
        <w:outlineLvl w:val="3"/>
        <w:rPr>
          <w:rFonts w:eastAsia="Times New Roman" w:cs="Arial"/>
          <w:color w:val="013B80"/>
          <w:lang w:eastAsia="en-GB"/>
        </w:rPr>
      </w:pPr>
      <w:r w:rsidRPr="00726FF8">
        <w:rPr>
          <w:rFonts w:eastAsia="Times New Roman" w:cs="Arial"/>
          <w:color w:val="013B80"/>
          <w:lang w:eastAsia="en-GB"/>
        </w:rPr>
        <w:t>5. Field 22F: Indicator</w:t>
      </w:r>
    </w:p>
    <w:p w:rsidR="00BA07E3" w:rsidRPr="00726FF8" w:rsidRDefault="00BA07E3" w:rsidP="00726FF8">
      <w:pPr>
        <w:pBdr>
          <w:bottom w:val="single" w:sz="6" w:space="0" w:color="013B80"/>
        </w:pBdr>
        <w:suppressAutoHyphens w:val="0"/>
        <w:spacing w:before="0" w:after="0"/>
        <w:outlineLvl w:val="4"/>
        <w:rPr>
          <w:rFonts w:eastAsia="Times New Roman" w:cs="Arial"/>
          <w:color w:val="013B80"/>
          <w:lang w:eastAsia="en-GB"/>
        </w:rPr>
      </w:pPr>
      <w:r w:rsidRPr="00726FF8">
        <w:rPr>
          <w:rFonts w:eastAsia="Times New Roman" w:cs="Arial"/>
          <w:color w:val="013B80"/>
          <w:lang w:eastAsia="en-GB"/>
        </w:rPr>
        <w:t>FORMAT</w:t>
      </w:r>
    </w:p>
    <w:tbl>
      <w:tblPr>
        <w:tblW w:w="4900" w:type="pct"/>
        <w:tblCellSpacing w:w="15" w:type="dxa"/>
        <w:tblCellMar>
          <w:left w:w="0" w:type="dxa"/>
          <w:right w:w="0" w:type="dxa"/>
        </w:tblCellMar>
        <w:tblLook w:val="04A0" w:firstRow="1" w:lastRow="0" w:firstColumn="1" w:lastColumn="0" w:noHBand="0" w:noVBand="1"/>
      </w:tblPr>
      <w:tblGrid>
        <w:gridCol w:w="1743"/>
        <w:gridCol w:w="2578"/>
        <w:gridCol w:w="4292"/>
      </w:tblGrid>
      <w:tr w:rsidR="00BA07E3" w:rsidRPr="00726FF8" w:rsidTr="00726FF8">
        <w:trPr>
          <w:tblCellSpacing w:w="15" w:type="dxa"/>
        </w:trPr>
        <w:tc>
          <w:tcPr>
            <w:tcW w:w="1000" w:type="pct"/>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Option F</w:t>
            </w:r>
          </w:p>
        </w:tc>
        <w:tc>
          <w:tcPr>
            <w:tcW w:w="1500" w:type="pct"/>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:4!c/[8c]/4!c</w:t>
            </w:r>
          </w:p>
        </w:tc>
        <w:tc>
          <w:tcPr>
            <w:tcW w:w="2500" w:type="pct"/>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(Qualifier)(Data Source Scheme)(Indicator)</w:t>
            </w:r>
          </w:p>
        </w:tc>
      </w:tr>
    </w:tbl>
    <w:p w:rsidR="00BA07E3" w:rsidRPr="00726FF8" w:rsidRDefault="00BA07E3" w:rsidP="00726FF8">
      <w:pPr>
        <w:pBdr>
          <w:bottom w:val="single" w:sz="6" w:space="0" w:color="013B80"/>
        </w:pBdr>
        <w:suppressAutoHyphens w:val="0"/>
        <w:spacing w:before="0" w:after="0"/>
        <w:outlineLvl w:val="4"/>
        <w:rPr>
          <w:rFonts w:eastAsia="Times New Roman" w:cs="Arial"/>
          <w:color w:val="013B80"/>
          <w:lang w:eastAsia="en-GB"/>
        </w:rPr>
      </w:pPr>
      <w:r w:rsidRPr="00726FF8">
        <w:rPr>
          <w:rFonts w:eastAsia="Times New Roman" w:cs="Arial"/>
          <w:color w:val="013B80"/>
          <w:lang w:eastAsia="en-GB"/>
        </w:rPr>
        <w:t>PRESENCE</w:t>
      </w:r>
    </w:p>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 xml:space="preserve">Mandatory in mandatory sequence A </w:t>
      </w:r>
    </w:p>
    <w:p w:rsidR="00BA07E3" w:rsidRPr="00726FF8" w:rsidRDefault="00BA07E3" w:rsidP="00726FF8">
      <w:pPr>
        <w:pBdr>
          <w:bottom w:val="single" w:sz="6" w:space="0" w:color="013B80"/>
        </w:pBdr>
        <w:suppressAutoHyphens w:val="0"/>
        <w:spacing w:before="0" w:after="0"/>
        <w:outlineLvl w:val="4"/>
        <w:rPr>
          <w:rFonts w:eastAsia="Times New Roman" w:cs="Arial"/>
          <w:color w:val="013B80"/>
          <w:lang w:eastAsia="en-GB"/>
        </w:rPr>
      </w:pPr>
      <w:r w:rsidRPr="00726FF8">
        <w:rPr>
          <w:rFonts w:eastAsia="Times New Roman" w:cs="Arial"/>
          <w:color w:val="013B80"/>
          <w:lang w:eastAsia="en-GB"/>
        </w:rPr>
        <w:t>QUALIFIER</w:t>
      </w:r>
    </w:p>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 xml:space="preserve">(Error code(s): T89)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856"/>
        <w:gridCol w:w="674"/>
        <w:gridCol w:w="1092"/>
        <w:gridCol w:w="555"/>
        <w:gridCol w:w="674"/>
        <w:gridCol w:w="966"/>
        <w:gridCol w:w="3781"/>
      </w:tblGrid>
      <w:tr w:rsidR="00BA07E3" w:rsidRPr="00726FF8" w:rsidTr="00726FF8">
        <w:trPr>
          <w:tblHeade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EEEEEE"/>
            <w:hideMark/>
          </w:tcPr>
          <w:p w:rsidR="00BA07E3" w:rsidRPr="00726FF8" w:rsidRDefault="00BA07E3" w:rsidP="00726FF8">
            <w:pPr>
              <w:suppressAutoHyphens w:val="0"/>
              <w:spacing w:before="0" w:after="0"/>
              <w:jc w:val="center"/>
              <w:rPr>
                <w:rFonts w:eastAsia="Times New Roman" w:cs="Arial"/>
                <w:b/>
                <w:bCs/>
                <w:color w:val="013B80"/>
                <w:lang w:eastAsia="en-GB"/>
              </w:rPr>
            </w:pPr>
            <w:r w:rsidRPr="00726FF8">
              <w:rPr>
                <w:rFonts w:eastAsia="Times New Roman" w:cs="Arial"/>
                <w:b/>
                <w:bCs/>
                <w:color w:val="013B80"/>
                <w:lang w:eastAsia="en-GB"/>
              </w:rPr>
              <w:t>Order</w:t>
            </w:r>
          </w:p>
        </w:tc>
        <w:tc>
          <w:tcPr>
            <w:tcW w:w="400" w:type="pct"/>
            <w:tcBorders>
              <w:top w:val="outset" w:sz="6" w:space="0" w:color="auto"/>
              <w:left w:val="outset" w:sz="6" w:space="0" w:color="auto"/>
              <w:bottom w:val="outset" w:sz="6" w:space="0" w:color="auto"/>
              <w:right w:val="outset" w:sz="6" w:space="0" w:color="auto"/>
            </w:tcBorders>
            <w:shd w:val="clear" w:color="auto" w:fill="EEEEEE"/>
            <w:hideMark/>
          </w:tcPr>
          <w:p w:rsidR="00BA07E3" w:rsidRPr="00726FF8" w:rsidRDefault="00BA07E3" w:rsidP="00726FF8">
            <w:pPr>
              <w:suppressAutoHyphens w:val="0"/>
              <w:spacing w:before="0" w:after="0"/>
              <w:jc w:val="center"/>
              <w:rPr>
                <w:rFonts w:eastAsia="Times New Roman" w:cs="Arial"/>
                <w:b/>
                <w:bCs/>
                <w:color w:val="013B80"/>
                <w:lang w:eastAsia="en-GB"/>
              </w:rPr>
            </w:pPr>
            <w:r w:rsidRPr="00726FF8">
              <w:rPr>
                <w:rFonts w:eastAsia="Times New Roman" w:cs="Arial"/>
                <w:b/>
                <w:bCs/>
                <w:color w:val="013B80"/>
                <w:lang w:eastAsia="en-GB"/>
              </w:rPr>
              <w:t>M/O</w:t>
            </w:r>
          </w:p>
        </w:tc>
        <w:tc>
          <w:tcPr>
            <w:tcW w:w="650" w:type="pct"/>
            <w:tcBorders>
              <w:top w:val="outset" w:sz="6" w:space="0" w:color="auto"/>
              <w:left w:val="outset" w:sz="6" w:space="0" w:color="auto"/>
              <w:bottom w:val="outset" w:sz="6" w:space="0" w:color="auto"/>
              <w:right w:val="outset" w:sz="6" w:space="0" w:color="auto"/>
            </w:tcBorders>
            <w:shd w:val="clear" w:color="auto" w:fill="EEEEEE"/>
            <w:hideMark/>
          </w:tcPr>
          <w:p w:rsidR="00BA07E3" w:rsidRPr="00726FF8" w:rsidRDefault="00BA07E3" w:rsidP="00726FF8">
            <w:pPr>
              <w:suppressAutoHyphens w:val="0"/>
              <w:spacing w:before="0" w:after="0"/>
              <w:jc w:val="center"/>
              <w:rPr>
                <w:rFonts w:eastAsia="Times New Roman" w:cs="Arial"/>
                <w:b/>
                <w:bCs/>
                <w:color w:val="013B80"/>
                <w:lang w:eastAsia="en-GB"/>
              </w:rPr>
            </w:pPr>
            <w:r w:rsidRPr="00726FF8">
              <w:rPr>
                <w:rFonts w:eastAsia="Times New Roman" w:cs="Arial"/>
                <w:b/>
                <w:bCs/>
                <w:color w:val="013B80"/>
                <w:lang w:eastAsia="en-GB"/>
              </w:rPr>
              <w:t>Qualifier</w:t>
            </w:r>
          </w:p>
        </w:tc>
        <w:tc>
          <w:tcPr>
            <w:tcW w:w="300" w:type="pct"/>
            <w:tcBorders>
              <w:top w:val="outset" w:sz="6" w:space="0" w:color="auto"/>
              <w:left w:val="outset" w:sz="6" w:space="0" w:color="auto"/>
              <w:bottom w:val="outset" w:sz="6" w:space="0" w:color="auto"/>
              <w:right w:val="outset" w:sz="6" w:space="0" w:color="auto"/>
            </w:tcBorders>
            <w:shd w:val="clear" w:color="auto" w:fill="EEEEEE"/>
            <w:hideMark/>
          </w:tcPr>
          <w:p w:rsidR="00BA07E3" w:rsidRPr="00726FF8" w:rsidRDefault="00BA07E3" w:rsidP="00726FF8">
            <w:pPr>
              <w:suppressAutoHyphens w:val="0"/>
              <w:spacing w:before="0" w:after="0"/>
              <w:jc w:val="center"/>
              <w:rPr>
                <w:rFonts w:eastAsia="Times New Roman" w:cs="Arial"/>
                <w:b/>
                <w:bCs/>
                <w:color w:val="013B80"/>
                <w:lang w:eastAsia="en-GB"/>
              </w:rPr>
            </w:pPr>
            <w:r w:rsidRPr="00726FF8">
              <w:rPr>
                <w:rFonts w:eastAsia="Times New Roman" w:cs="Arial"/>
                <w:b/>
                <w:bCs/>
                <w:color w:val="013B80"/>
                <w:lang w:eastAsia="en-GB"/>
              </w:rPr>
              <w:t>R/N</w:t>
            </w:r>
          </w:p>
        </w:tc>
        <w:tc>
          <w:tcPr>
            <w:tcW w:w="400" w:type="pct"/>
            <w:tcBorders>
              <w:top w:val="outset" w:sz="6" w:space="0" w:color="auto"/>
              <w:left w:val="outset" w:sz="6" w:space="0" w:color="auto"/>
              <w:bottom w:val="outset" w:sz="6" w:space="0" w:color="auto"/>
              <w:right w:val="outset" w:sz="6" w:space="0" w:color="auto"/>
            </w:tcBorders>
            <w:shd w:val="clear" w:color="auto" w:fill="EEEEEE"/>
            <w:hideMark/>
          </w:tcPr>
          <w:p w:rsidR="00BA07E3" w:rsidRPr="00726FF8" w:rsidRDefault="00BA07E3" w:rsidP="00726FF8">
            <w:pPr>
              <w:suppressAutoHyphens w:val="0"/>
              <w:spacing w:before="0" w:after="0"/>
              <w:jc w:val="center"/>
              <w:rPr>
                <w:rFonts w:eastAsia="Times New Roman" w:cs="Arial"/>
                <w:b/>
                <w:bCs/>
                <w:color w:val="013B80"/>
                <w:lang w:eastAsia="en-GB"/>
              </w:rPr>
            </w:pPr>
            <w:r w:rsidRPr="00726FF8">
              <w:rPr>
                <w:rFonts w:eastAsia="Times New Roman" w:cs="Arial"/>
                <w:b/>
                <w:bCs/>
                <w:color w:val="013B80"/>
                <w:lang w:eastAsia="en-GB"/>
              </w:rPr>
              <w:t>CR</w:t>
            </w:r>
          </w:p>
        </w:tc>
        <w:tc>
          <w:tcPr>
            <w:tcW w:w="500" w:type="pct"/>
            <w:tcBorders>
              <w:top w:val="outset" w:sz="6" w:space="0" w:color="auto"/>
              <w:left w:val="outset" w:sz="6" w:space="0" w:color="auto"/>
              <w:bottom w:val="outset" w:sz="6" w:space="0" w:color="auto"/>
              <w:right w:val="outset" w:sz="6" w:space="0" w:color="auto"/>
            </w:tcBorders>
            <w:shd w:val="clear" w:color="auto" w:fill="EEEEEE"/>
            <w:hideMark/>
          </w:tcPr>
          <w:p w:rsidR="00BA07E3" w:rsidRPr="00726FF8" w:rsidRDefault="00BA07E3" w:rsidP="00726FF8">
            <w:pPr>
              <w:suppressAutoHyphens w:val="0"/>
              <w:spacing w:before="0" w:after="0"/>
              <w:jc w:val="center"/>
              <w:rPr>
                <w:rFonts w:eastAsia="Times New Roman" w:cs="Arial"/>
                <w:b/>
                <w:bCs/>
                <w:color w:val="013B80"/>
                <w:lang w:eastAsia="en-GB"/>
              </w:rPr>
            </w:pPr>
            <w:r w:rsidRPr="00726FF8">
              <w:rPr>
                <w:rFonts w:eastAsia="Times New Roman" w:cs="Arial"/>
                <w:b/>
                <w:bCs/>
                <w:color w:val="013B80"/>
                <w:lang w:eastAsia="en-GB"/>
              </w:rPr>
              <w:t>Options</w:t>
            </w:r>
          </w:p>
        </w:tc>
        <w:tc>
          <w:tcPr>
            <w:tcW w:w="2250" w:type="pct"/>
            <w:tcBorders>
              <w:top w:val="outset" w:sz="6" w:space="0" w:color="auto"/>
              <w:left w:val="outset" w:sz="6" w:space="0" w:color="auto"/>
              <w:bottom w:val="outset" w:sz="6" w:space="0" w:color="auto"/>
              <w:right w:val="outset" w:sz="6" w:space="0" w:color="auto"/>
            </w:tcBorders>
            <w:shd w:val="clear" w:color="auto" w:fill="EEEEEE"/>
            <w:hideMark/>
          </w:tcPr>
          <w:p w:rsidR="00BA07E3" w:rsidRPr="00726FF8" w:rsidRDefault="00BA07E3" w:rsidP="00726FF8">
            <w:pPr>
              <w:suppressAutoHyphens w:val="0"/>
              <w:spacing w:before="0" w:after="0"/>
              <w:jc w:val="center"/>
              <w:rPr>
                <w:rFonts w:eastAsia="Times New Roman" w:cs="Arial"/>
                <w:b/>
                <w:bCs/>
                <w:color w:val="013B80"/>
                <w:lang w:eastAsia="en-GB"/>
              </w:rPr>
            </w:pPr>
            <w:r w:rsidRPr="00726FF8">
              <w:rPr>
                <w:rFonts w:eastAsia="Times New Roman" w:cs="Arial"/>
                <w:b/>
                <w:bCs/>
                <w:color w:val="013B80"/>
                <w:lang w:eastAsia="en-GB"/>
              </w:rPr>
              <w:t>Qualifier Description</w:t>
            </w:r>
          </w:p>
        </w:tc>
      </w:tr>
      <w:tr w:rsidR="00BA07E3" w:rsidRPr="00726FF8" w:rsidTr="00726FF8">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1</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CAEP</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F</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Corporate Action Event Processing</w:t>
            </w:r>
          </w:p>
        </w:tc>
      </w:tr>
      <w:tr w:rsidR="00BA07E3" w:rsidRPr="00726FF8" w:rsidTr="00726FF8">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2</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M</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CAEV</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C4, C6, C10, C11</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F</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Corporate Action Event Indicator</w:t>
            </w:r>
          </w:p>
        </w:tc>
      </w:tr>
      <w:tr w:rsidR="00BA07E3" w:rsidRPr="00726FF8" w:rsidTr="00726FF8">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3</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M</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CAMV</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F</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Mandatory/Voluntary Indicator</w:t>
            </w:r>
          </w:p>
        </w:tc>
      </w:tr>
    </w:tbl>
    <w:p w:rsidR="00BA07E3" w:rsidRPr="00726FF8" w:rsidRDefault="00BA07E3" w:rsidP="00726FF8">
      <w:pPr>
        <w:pBdr>
          <w:bottom w:val="single" w:sz="6" w:space="0" w:color="013B80"/>
        </w:pBdr>
        <w:suppressAutoHyphens w:val="0"/>
        <w:spacing w:before="0" w:after="0"/>
        <w:outlineLvl w:val="4"/>
        <w:rPr>
          <w:rFonts w:eastAsia="Times New Roman" w:cs="Arial"/>
          <w:color w:val="013B80"/>
          <w:lang w:eastAsia="en-GB"/>
        </w:rPr>
      </w:pPr>
      <w:r w:rsidRPr="00726FF8">
        <w:rPr>
          <w:rFonts w:eastAsia="Times New Roman" w:cs="Arial"/>
          <w:color w:val="013B80"/>
          <w:lang w:eastAsia="en-GB"/>
        </w:rPr>
        <w:t>DEFINITION</w:t>
      </w:r>
    </w:p>
    <w:p w:rsidR="00BA07E3" w:rsidRPr="00726FF8" w:rsidRDefault="00BA07E3" w:rsidP="00726FF8">
      <w:pPr>
        <w:suppressAutoHyphens w:val="0"/>
        <w:spacing w:before="0" w:after="0"/>
        <w:rPr>
          <w:rFonts w:eastAsia="Times New Roman" w:cs="Arial"/>
          <w:color w:val="000000"/>
          <w:lang w:eastAsia="en-GB"/>
        </w:rPr>
      </w:pPr>
      <w:r w:rsidRPr="00726FF8">
        <w:rPr>
          <w:rFonts w:eastAsia="Times New Roman" w:cs="Arial"/>
          <w:color w:val="000000"/>
          <w:lang w:eastAsia="en-GB"/>
        </w:rPr>
        <w:t xml:space="preserve">This qualified generic field specifies: </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1000"/>
        <w:gridCol w:w="2026"/>
        <w:gridCol w:w="5587"/>
      </w:tblGrid>
      <w:tr w:rsidR="00BA07E3" w:rsidRPr="00BC6612" w:rsidTr="00726FF8">
        <w:trPr>
          <w:tblCellSpacing w:w="15" w:type="dxa"/>
        </w:trPr>
        <w:tc>
          <w:tcPr>
            <w:tcW w:w="650"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CAEP</w:t>
            </w:r>
          </w:p>
        </w:tc>
        <w:tc>
          <w:tcPr>
            <w:tcW w:w="1000"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Corporate Action Event Processing</w:t>
            </w:r>
          </w:p>
        </w:tc>
        <w:tc>
          <w:tcPr>
            <w:tcW w:w="3350"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Type of processing involved by a Corporate Action.</w:t>
            </w:r>
          </w:p>
        </w:tc>
      </w:tr>
      <w:tr w:rsidR="00BA07E3" w:rsidRPr="00BC6612" w:rsidTr="00726FF8">
        <w:trPr>
          <w:tblCellSpacing w:w="15" w:type="dxa"/>
        </w:trPr>
        <w:tc>
          <w:tcPr>
            <w:tcW w:w="650"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lastRenderedPageBreak/>
              <w:t>CAEV</w:t>
            </w:r>
          </w:p>
        </w:tc>
        <w:tc>
          <w:tcPr>
            <w:tcW w:w="1000"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Corporate Action Event Indicator</w:t>
            </w:r>
          </w:p>
        </w:tc>
        <w:tc>
          <w:tcPr>
            <w:tcW w:w="3350"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Specifies the type of corporate event.</w:t>
            </w:r>
          </w:p>
        </w:tc>
      </w:tr>
      <w:tr w:rsidR="00BA07E3" w:rsidRPr="00BC6612" w:rsidTr="00726FF8">
        <w:trPr>
          <w:tblCellSpacing w:w="15" w:type="dxa"/>
        </w:trPr>
        <w:tc>
          <w:tcPr>
            <w:tcW w:w="650"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CAMV</w:t>
            </w:r>
          </w:p>
        </w:tc>
        <w:tc>
          <w:tcPr>
            <w:tcW w:w="1000"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Mandatory/Voluntary Indicator</w:t>
            </w:r>
          </w:p>
        </w:tc>
        <w:tc>
          <w:tcPr>
            <w:tcW w:w="3350"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Specifies whether the event is mandatory, mandatory with options or voluntary.</w:t>
            </w:r>
          </w:p>
        </w:tc>
      </w:tr>
    </w:tbl>
    <w:p w:rsidR="00BA07E3" w:rsidRPr="00BC6612" w:rsidRDefault="00BA07E3" w:rsidP="00BC6612">
      <w:pPr>
        <w:pBdr>
          <w:bottom w:val="single" w:sz="6" w:space="0" w:color="013B80"/>
        </w:pBdr>
        <w:suppressAutoHyphens w:val="0"/>
        <w:spacing w:before="0" w:after="0"/>
        <w:outlineLvl w:val="4"/>
        <w:rPr>
          <w:rFonts w:eastAsia="Times New Roman" w:cs="Arial"/>
          <w:color w:val="013B80"/>
          <w:lang w:eastAsia="en-GB"/>
        </w:rPr>
      </w:pPr>
    </w:p>
    <w:p w:rsidR="00BA07E3" w:rsidRPr="00BC6612" w:rsidRDefault="00BA07E3" w:rsidP="00BC6612">
      <w:pPr>
        <w:pBdr>
          <w:bottom w:val="single" w:sz="6" w:space="0" w:color="013B80"/>
        </w:pBdr>
        <w:suppressAutoHyphens w:val="0"/>
        <w:spacing w:before="0" w:after="0"/>
        <w:outlineLvl w:val="4"/>
        <w:rPr>
          <w:rFonts w:eastAsia="Times New Roman" w:cs="Arial"/>
          <w:color w:val="013B80"/>
          <w:lang w:eastAsia="en-GB"/>
        </w:rPr>
      </w:pPr>
      <w:r w:rsidRPr="00BC6612">
        <w:rPr>
          <w:rFonts w:eastAsia="Times New Roman" w:cs="Arial"/>
          <w:color w:val="013B80"/>
          <w:lang w:eastAsia="en-GB"/>
        </w:rPr>
        <w:t>CODES</w:t>
      </w:r>
    </w:p>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 xml:space="preserve">If Qualifier is CAEV and Data Source Scheme is not present, Indicator must contain one of the following codes (Error code(s): K22): </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787"/>
        <w:gridCol w:w="3543"/>
        <w:gridCol w:w="4283"/>
      </w:tblGrid>
      <w:tr w:rsidR="00BA07E3" w:rsidRPr="00BC6612" w:rsidTr="00BC6612">
        <w:trPr>
          <w:tblCellSpacing w:w="15" w:type="dxa"/>
        </w:trPr>
        <w:tc>
          <w:tcPr>
            <w:tcW w:w="431"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ACCU</w:t>
            </w:r>
          </w:p>
        </w:tc>
        <w:tc>
          <w:tcPr>
            <w:tcW w:w="2039"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Accumulation</w:t>
            </w:r>
          </w:p>
        </w:tc>
        <w:tc>
          <w:tcPr>
            <w:tcW w:w="2461"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Funds related event in which the income (for example accumulation units) that accrues during an accounting period is retained within the fund instead of being paid away to investors. The retained income is nonetheless deemed to have been distributed to investors for tax purposes.</w:t>
            </w:r>
          </w:p>
        </w:tc>
      </w:tr>
      <w:tr w:rsidR="00BA07E3" w:rsidRPr="00BC6612" w:rsidTr="00BC6612">
        <w:trPr>
          <w:tblCellSpacing w:w="15" w:type="dxa"/>
        </w:trPr>
        <w:tc>
          <w:tcPr>
            <w:tcW w:w="431" w:type="pct"/>
            <w:shd w:val="clear" w:color="auto" w:fill="FFFFFF"/>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w:t>
            </w:r>
          </w:p>
        </w:tc>
        <w:tc>
          <w:tcPr>
            <w:tcW w:w="2039" w:type="pct"/>
            <w:shd w:val="clear" w:color="auto" w:fill="FFFFFF"/>
          </w:tcPr>
          <w:p w:rsidR="00BA07E3" w:rsidRPr="00BC6612" w:rsidRDefault="00BA07E3" w:rsidP="00BC6612">
            <w:pPr>
              <w:suppressAutoHyphens w:val="0"/>
              <w:spacing w:before="0" w:after="0"/>
              <w:rPr>
                <w:rFonts w:eastAsia="Times New Roman" w:cs="Arial"/>
                <w:color w:val="000000"/>
                <w:lang w:eastAsia="en-GB"/>
              </w:rPr>
            </w:pPr>
          </w:p>
        </w:tc>
        <w:tc>
          <w:tcPr>
            <w:tcW w:w="2461" w:type="pct"/>
            <w:shd w:val="clear" w:color="auto" w:fill="FFFFFF"/>
          </w:tcPr>
          <w:p w:rsidR="00BA07E3" w:rsidRPr="00BC6612" w:rsidRDefault="00BA07E3" w:rsidP="00BC6612">
            <w:pPr>
              <w:suppressAutoHyphens w:val="0"/>
              <w:spacing w:before="0" w:after="0"/>
              <w:rPr>
                <w:rFonts w:eastAsia="Times New Roman" w:cs="Arial"/>
                <w:color w:val="000000"/>
                <w:lang w:eastAsia="en-GB"/>
              </w:rPr>
            </w:pPr>
          </w:p>
        </w:tc>
      </w:tr>
      <w:tr w:rsidR="00BA07E3" w:rsidRPr="00BC6612" w:rsidTr="00BC6612">
        <w:trPr>
          <w:tblCellSpacing w:w="15" w:type="dxa"/>
        </w:trPr>
        <w:tc>
          <w:tcPr>
            <w:tcW w:w="431"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PPMT</w:t>
            </w:r>
          </w:p>
        </w:tc>
        <w:tc>
          <w:tcPr>
            <w:tcW w:w="2039"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Instalment Call</w:t>
            </w:r>
          </w:p>
        </w:tc>
        <w:tc>
          <w:tcPr>
            <w:tcW w:w="2461"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An instalment towards the purchase of equity capital, subject to an agreement between an issuer and a purchaser.</w:t>
            </w:r>
          </w:p>
        </w:tc>
      </w:tr>
      <w:tr w:rsidR="00BA07E3" w:rsidRPr="00BC6612" w:rsidTr="00BC6612">
        <w:trPr>
          <w:tblCellSpacing w:w="15" w:type="dxa"/>
        </w:trPr>
        <w:tc>
          <w:tcPr>
            <w:tcW w:w="431"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PRED</w:t>
            </w:r>
          </w:p>
        </w:tc>
        <w:tc>
          <w:tcPr>
            <w:tcW w:w="2039"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Partial Redemption With Pool Factor Reduction</w:t>
            </w:r>
          </w:p>
        </w:tc>
        <w:tc>
          <w:tcPr>
            <w:tcW w:w="2461"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Securities are redeemed in part before their scheduled final maturity date. The redemption is reflected in a pool factor reduction. No movement of securities occurs.</w:t>
            </w:r>
          </w:p>
        </w:tc>
      </w:tr>
      <w:tr w:rsidR="00BA07E3" w:rsidRPr="00BC6612" w:rsidTr="00BC6612">
        <w:trPr>
          <w:tblCellSpacing w:w="15" w:type="dxa"/>
        </w:trPr>
        <w:tc>
          <w:tcPr>
            <w:tcW w:w="431" w:type="pct"/>
            <w:shd w:val="clear" w:color="auto" w:fill="D9D9D9" w:themeFill="background1" w:themeFillShade="D9"/>
            <w:hideMark/>
          </w:tcPr>
          <w:p w:rsidR="00BA07E3" w:rsidRPr="00BC6612" w:rsidRDefault="00BA07E3" w:rsidP="00BC6612">
            <w:pPr>
              <w:suppressAutoHyphens w:val="0"/>
              <w:spacing w:before="0" w:after="0"/>
              <w:rPr>
                <w:rFonts w:eastAsia="Times New Roman" w:cs="Arial"/>
                <w:b/>
                <w:strike/>
                <w:color w:val="FF0000"/>
                <w:lang w:eastAsia="en-GB"/>
              </w:rPr>
            </w:pPr>
            <w:r w:rsidRPr="00BC6612">
              <w:rPr>
                <w:rFonts w:eastAsia="Times New Roman" w:cs="Arial"/>
                <w:b/>
                <w:strike/>
                <w:color w:val="FF0000"/>
                <w:lang w:eastAsia="en-GB"/>
              </w:rPr>
              <w:t>PRII</w:t>
            </w:r>
          </w:p>
        </w:tc>
        <w:tc>
          <w:tcPr>
            <w:tcW w:w="2039" w:type="pct"/>
            <w:shd w:val="clear" w:color="auto" w:fill="D9D9D9" w:themeFill="background1" w:themeFillShade="D9"/>
            <w:hideMark/>
          </w:tcPr>
          <w:p w:rsidR="00BA07E3" w:rsidRPr="00BC6612" w:rsidRDefault="00BA07E3" w:rsidP="00BC6612">
            <w:pPr>
              <w:suppressAutoHyphens w:val="0"/>
              <w:spacing w:before="0" w:after="0"/>
              <w:rPr>
                <w:rFonts w:eastAsia="Times New Roman" w:cs="Arial"/>
                <w:b/>
                <w:strike/>
                <w:color w:val="FF0000"/>
                <w:lang w:eastAsia="en-GB"/>
              </w:rPr>
            </w:pPr>
            <w:r w:rsidRPr="00BC6612">
              <w:rPr>
                <w:rFonts w:eastAsia="Times New Roman" w:cs="Arial"/>
                <w:b/>
                <w:strike/>
                <w:color w:val="FF0000"/>
                <w:lang w:eastAsia="en-GB"/>
              </w:rPr>
              <w:t>Interest Payment with Principal</w:t>
            </w:r>
          </w:p>
        </w:tc>
        <w:tc>
          <w:tcPr>
            <w:tcW w:w="2461" w:type="pct"/>
            <w:shd w:val="clear" w:color="auto" w:fill="D9D9D9" w:themeFill="background1" w:themeFillShade="D9"/>
            <w:hideMark/>
          </w:tcPr>
          <w:p w:rsidR="00BA07E3" w:rsidRPr="00BC6612" w:rsidRDefault="00BA07E3" w:rsidP="00BC6612">
            <w:pPr>
              <w:suppressAutoHyphens w:val="0"/>
              <w:spacing w:before="0" w:after="0"/>
              <w:rPr>
                <w:rFonts w:eastAsia="Times New Roman" w:cs="Arial"/>
                <w:b/>
                <w:strike/>
                <w:color w:val="FF0000"/>
                <w:lang w:eastAsia="en-GB"/>
              </w:rPr>
            </w:pPr>
            <w:r w:rsidRPr="00BC6612">
              <w:rPr>
                <w:rFonts w:eastAsia="Times New Roman" w:cs="Arial"/>
                <w:b/>
                <w:strike/>
                <w:color w:val="FF0000"/>
                <w:lang w:eastAsia="en-GB"/>
              </w:rPr>
              <w:t>An event which consists of two components, the decrease of the amortized value of a pool factor security and an interest payment.</w:t>
            </w:r>
          </w:p>
        </w:tc>
      </w:tr>
      <w:tr w:rsidR="00BA07E3" w:rsidRPr="00BC6612" w:rsidTr="00BC6612">
        <w:trPr>
          <w:tblCellSpacing w:w="15" w:type="dxa"/>
        </w:trPr>
        <w:tc>
          <w:tcPr>
            <w:tcW w:w="431"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PRIO</w:t>
            </w:r>
          </w:p>
        </w:tc>
        <w:tc>
          <w:tcPr>
            <w:tcW w:w="2039"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Priority Issue</w:t>
            </w:r>
          </w:p>
        </w:tc>
        <w:tc>
          <w:tcPr>
            <w:tcW w:w="2461"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Form of open or public offer where, due to a limited amount of securities available, priority is given to existing shareholders.</w:t>
            </w:r>
          </w:p>
        </w:tc>
      </w:tr>
      <w:tr w:rsidR="00BA07E3" w:rsidRPr="00BC6612" w:rsidTr="00BC6612">
        <w:trPr>
          <w:tblCellSpacing w:w="15" w:type="dxa"/>
        </w:trPr>
        <w:tc>
          <w:tcPr>
            <w:tcW w:w="431"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REDM</w:t>
            </w:r>
          </w:p>
        </w:tc>
        <w:tc>
          <w:tcPr>
            <w:tcW w:w="2039"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Final Maturity</w:t>
            </w:r>
          </w:p>
        </w:tc>
        <w:tc>
          <w:tcPr>
            <w:tcW w:w="2461"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The redemption of an entire issue outstanding of securities, for example, bonds, preferred equity, funds, by the issuer or its agent, for example, asset manager, at final maturity.</w:t>
            </w:r>
          </w:p>
        </w:tc>
      </w:tr>
      <w:tr w:rsidR="00BA07E3" w:rsidRPr="00BC6612" w:rsidTr="00BC6612">
        <w:trPr>
          <w:tblCellSpacing w:w="15" w:type="dxa"/>
        </w:trPr>
        <w:tc>
          <w:tcPr>
            <w:tcW w:w="431" w:type="pct"/>
            <w:shd w:val="clear" w:color="auto" w:fill="FFFFFF"/>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w:t>
            </w:r>
          </w:p>
        </w:tc>
        <w:tc>
          <w:tcPr>
            <w:tcW w:w="2039" w:type="pct"/>
            <w:shd w:val="clear" w:color="auto" w:fill="FFFFFF"/>
          </w:tcPr>
          <w:p w:rsidR="00BA07E3" w:rsidRPr="00BC6612" w:rsidRDefault="00BA07E3" w:rsidP="00BC6612">
            <w:pPr>
              <w:suppressAutoHyphens w:val="0"/>
              <w:spacing w:before="0" w:after="0"/>
              <w:rPr>
                <w:rFonts w:eastAsia="Times New Roman" w:cs="Arial"/>
                <w:color w:val="000000"/>
                <w:lang w:eastAsia="en-GB"/>
              </w:rPr>
            </w:pPr>
          </w:p>
        </w:tc>
        <w:tc>
          <w:tcPr>
            <w:tcW w:w="2461" w:type="pct"/>
            <w:shd w:val="clear" w:color="auto" w:fill="FFFFFF"/>
          </w:tcPr>
          <w:p w:rsidR="00BA07E3" w:rsidRPr="00BC6612" w:rsidRDefault="00BA07E3" w:rsidP="00BC6612">
            <w:pPr>
              <w:suppressAutoHyphens w:val="0"/>
              <w:spacing w:before="0" w:after="0"/>
              <w:rPr>
                <w:rFonts w:eastAsia="Times New Roman" w:cs="Arial"/>
                <w:color w:val="000000"/>
                <w:lang w:eastAsia="en-GB"/>
              </w:rPr>
            </w:pPr>
          </w:p>
        </w:tc>
      </w:tr>
      <w:tr w:rsidR="00BA07E3" w:rsidRPr="00BC6612" w:rsidTr="00BC6612">
        <w:trPr>
          <w:tblCellSpacing w:w="15" w:type="dxa"/>
        </w:trPr>
        <w:tc>
          <w:tcPr>
            <w:tcW w:w="431"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XMET</w:t>
            </w:r>
          </w:p>
        </w:tc>
        <w:tc>
          <w:tcPr>
            <w:tcW w:w="2039"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Extraordinary or Special General Meeting</w:t>
            </w:r>
          </w:p>
        </w:tc>
        <w:tc>
          <w:tcPr>
            <w:tcW w:w="2461" w:type="pct"/>
            <w:shd w:val="clear" w:color="auto" w:fill="FFFFFF"/>
            <w:hideMark/>
          </w:tcPr>
          <w:p w:rsidR="00BA07E3" w:rsidRPr="00BC6612" w:rsidRDefault="00BA07E3" w:rsidP="00BC6612">
            <w:pPr>
              <w:suppressAutoHyphens w:val="0"/>
              <w:spacing w:before="0" w:after="0"/>
              <w:rPr>
                <w:rFonts w:eastAsia="Times New Roman" w:cs="Arial"/>
                <w:color w:val="000000"/>
                <w:lang w:eastAsia="en-GB"/>
              </w:rPr>
            </w:pPr>
            <w:r w:rsidRPr="00BC6612">
              <w:rPr>
                <w:rFonts w:eastAsia="Times New Roman" w:cs="Arial"/>
                <w:color w:val="000000"/>
                <w:lang w:eastAsia="en-GB"/>
              </w:rPr>
              <w:t>Extraordinary or special general meeting.</w:t>
            </w:r>
          </w:p>
        </w:tc>
      </w:tr>
    </w:tbl>
    <w:p w:rsidR="00BA07E3" w:rsidRPr="00BC6612" w:rsidRDefault="00BA07E3" w:rsidP="00BC6612">
      <w:pPr>
        <w:suppressAutoHyphens w:val="0"/>
        <w:spacing w:before="0" w:after="0"/>
      </w:pPr>
    </w:p>
    <w:p w:rsidR="00BA07E3" w:rsidRDefault="00BA07E3" w:rsidP="00C32764">
      <w:pPr>
        <w:suppressAutoHyphens w:val="0"/>
        <w:spacing w:before="0" w:after="0"/>
      </w:pPr>
    </w:p>
    <w:p w:rsidR="00BA07E3" w:rsidRPr="00DB08CB" w:rsidRDefault="00BA07E3" w:rsidP="00BC6612">
      <w:pPr>
        <w:rPr>
          <w:b/>
        </w:rPr>
      </w:pPr>
      <w:r w:rsidRPr="00DB08CB">
        <w:rPr>
          <w:b/>
        </w:rPr>
        <w:t>Apply the same change in the qualifier :22F::CAEV in the following messages:</w:t>
      </w:r>
    </w:p>
    <w:p w:rsidR="00BA07E3" w:rsidRPr="00DB08CB" w:rsidRDefault="00BA07E3" w:rsidP="00BC6612">
      <w:pPr>
        <w:pStyle w:val="ListParagraph"/>
        <w:numPr>
          <w:ilvl w:val="0"/>
          <w:numId w:val="19"/>
        </w:numPr>
        <w:rPr>
          <w:b/>
        </w:rPr>
      </w:pPr>
      <w:r w:rsidRPr="00DB08CB">
        <w:rPr>
          <w:b/>
        </w:rPr>
        <w:t xml:space="preserve">MT508 sequence B, </w:t>
      </w:r>
    </w:p>
    <w:p w:rsidR="00BA07E3" w:rsidRPr="00DB08CB" w:rsidRDefault="00BA07E3" w:rsidP="00BC6612">
      <w:pPr>
        <w:pStyle w:val="ListParagraph"/>
        <w:numPr>
          <w:ilvl w:val="0"/>
          <w:numId w:val="19"/>
        </w:numPr>
        <w:rPr>
          <w:b/>
        </w:rPr>
      </w:pPr>
      <w:r w:rsidRPr="00DB08CB">
        <w:rPr>
          <w:b/>
        </w:rPr>
        <w:t>MT536 subsequence B1a2</w:t>
      </w:r>
    </w:p>
    <w:p w:rsidR="00BA07E3" w:rsidRPr="00DB08CB" w:rsidRDefault="00BA07E3" w:rsidP="00BC6612">
      <w:pPr>
        <w:pStyle w:val="ListParagraph"/>
        <w:numPr>
          <w:ilvl w:val="0"/>
          <w:numId w:val="19"/>
        </w:numPr>
        <w:rPr>
          <w:b/>
        </w:rPr>
      </w:pPr>
      <w:r w:rsidRPr="00DB08CB">
        <w:rPr>
          <w:b/>
        </w:rPr>
        <w:t>MT537 subsequence B2b, C2</w:t>
      </w:r>
    </w:p>
    <w:p w:rsidR="00BA07E3" w:rsidRPr="00DB08CB" w:rsidRDefault="00BA07E3" w:rsidP="00BC6612">
      <w:pPr>
        <w:pStyle w:val="ListParagraph"/>
        <w:numPr>
          <w:ilvl w:val="0"/>
          <w:numId w:val="19"/>
        </w:numPr>
        <w:rPr>
          <w:b/>
        </w:rPr>
      </w:pPr>
      <w:r w:rsidRPr="00DB08CB">
        <w:rPr>
          <w:b/>
        </w:rPr>
        <w:t>MT538 subsequence B2a</w:t>
      </w:r>
    </w:p>
    <w:p w:rsidR="00BA07E3" w:rsidRPr="00DB08CB" w:rsidRDefault="00BA07E3" w:rsidP="00BC6612">
      <w:pPr>
        <w:pStyle w:val="ListParagraph"/>
        <w:numPr>
          <w:ilvl w:val="0"/>
          <w:numId w:val="19"/>
        </w:numPr>
        <w:rPr>
          <w:b/>
        </w:rPr>
      </w:pPr>
      <w:r w:rsidRPr="00DB08CB">
        <w:rPr>
          <w:b/>
        </w:rPr>
        <w:t>M</w:t>
      </w:r>
      <w:r>
        <w:rPr>
          <w:b/>
        </w:rPr>
        <w:t>T575 subsequence B1a2, B1a3, C2</w:t>
      </w:r>
    </w:p>
    <w:p w:rsidR="00BA07E3" w:rsidRDefault="00BA07E3" w:rsidP="00C32764">
      <w:pPr>
        <w:suppressAutoHyphens w:val="0"/>
        <w:spacing w:before="0" w:after="0"/>
      </w:pPr>
    </w:p>
    <w:p w:rsidR="00BA07E3" w:rsidRPr="009B1E52" w:rsidRDefault="00BA07E3" w:rsidP="00C32764">
      <w:pPr>
        <w:pBdr>
          <w:top w:val="single" w:sz="4" w:space="5" w:color="auto"/>
          <w:bottom w:val="single" w:sz="4" w:space="5" w:color="auto"/>
        </w:pBdr>
        <w:spacing w:after="240"/>
        <w:rPr>
          <w:b/>
          <w:sz w:val="32"/>
          <w:szCs w:val="32"/>
        </w:rPr>
      </w:pPr>
      <w:r w:rsidRPr="009B1E52">
        <w:rPr>
          <w:b/>
          <w:sz w:val="32"/>
          <w:szCs w:val="32"/>
        </w:rPr>
        <w:t>2. ISO 20022 Illustration</w:t>
      </w:r>
    </w:p>
    <w:p w:rsidR="00BA07E3" w:rsidRDefault="00BA07E3" w:rsidP="00BC6612">
      <w:r>
        <w:t>Create new versions of the 5 following data type code lists in which the PRII code value has been removed:</w:t>
      </w:r>
    </w:p>
    <w:p w:rsidR="00BA07E3" w:rsidRDefault="00BA07E3" w:rsidP="00BC6612">
      <w:r>
        <w:t xml:space="preserve">CorporateActionEventType20Code, </w:t>
      </w:r>
    </w:p>
    <w:p w:rsidR="00BA07E3" w:rsidRDefault="00BA07E3" w:rsidP="00BC6612">
      <w:r>
        <w:t>CorporateActionEventType25Code,</w:t>
      </w:r>
      <w:r w:rsidRPr="00072D53">
        <w:t xml:space="preserve"> </w:t>
      </w:r>
    </w:p>
    <w:p w:rsidR="00BA07E3" w:rsidRDefault="00BA07E3" w:rsidP="00BC6612">
      <w:r>
        <w:t xml:space="preserve">CorporateActionEventType26Code, </w:t>
      </w:r>
    </w:p>
    <w:p w:rsidR="00BA07E3" w:rsidRDefault="00BA07E3" w:rsidP="00BC6612">
      <w:r>
        <w:t xml:space="preserve">CorporateActionEventType27Code, </w:t>
      </w:r>
    </w:p>
    <w:p w:rsidR="00BA07E3" w:rsidRDefault="00BA07E3" w:rsidP="00BC6612">
      <w:r>
        <w:t>CorporateActionEventType28Code</w:t>
      </w:r>
    </w:p>
    <w:p w:rsidR="00BA07E3" w:rsidRDefault="00BA07E3" w:rsidP="00BC6612"/>
    <w:p w:rsidR="00BA07E3" w:rsidRDefault="00BA07E3" w:rsidP="00BC6612">
      <w:r>
        <w:t xml:space="preserve">This will trigger the change in all seev messages from seev.031 to seev.044, (except in seev.038), in the data type of the </w:t>
      </w:r>
      <w:r w:rsidRPr="009073A5">
        <w:rPr>
          <w:i/>
        </w:rPr>
        <w:t>CorporateActionGeneralInformation/EventType/Code</w:t>
      </w:r>
      <w:r>
        <w:t xml:space="preserve"> elements (or of the </w:t>
      </w:r>
      <w:r w:rsidRPr="009073A5">
        <w:rPr>
          <w:i/>
        </w:rPr>
        <w:t>AccountAndStatementDetails/CorporateActionEventAndBalance/GeneralIndformation/EventType/Code</w:t>
      </w:r>
      <w:r>
        <w:t xml:space="preserve"> element for the seev.042.001.04 message) as well as in the MX messages </w:t>
      </w:r>
      <w:r w:rsidRPr="007B7CF6">
        <w:t>semt.015, semt.016, semt.017, semt.018</w:t>
      </w:r>
      <w:r>
        <w:t xml:space="preserve"> where PRII is used.</w:t>
      </w:r>
    </w:p>
    <w:p w:rsidR="00BA07E3" w:rsidRDefault="00BA07E3" w:rsidP="00C32764">
      <w:pPr>
        <w:suppressAutoHyphens w:val="0"/>
        <w:spacing w:before="0" w:after="0"/>
      </w:pPr>
      <w:r>
        <w:t>Illustration of the removal in the seev.031 (CANO) message here below:</w:t>
      </w:r>
    </w:p>
    <w:p w:rsidR="00BA07E3" w:rsidRDefault="00BA07E3" w:rsidP="007B4722">
      <w:pPr>
        <w:suppressAutoHyphens w:val="0"/>
        <w:spacing w:before="0" w:after="0"/>
        <w:ind w:left="-993"/>
      </w:pPr>
      <w:r>
        <w:rPr>
          <w:noProof/>
          <w:lang w:eastAsia="en-GB"/>
        </w:rPr>
        <w:drawing>
          <wp:inline distT="0" distB="0" distL="0" distR="0" wp14:anchorId="1E7A3313" wp14:editId="51062BE1">
            <wp:extent cx="6861690" cy="2724150"/>
            <wp:effectExtent l="0" t="0" r="0" b="0"/>
            <wp:docPr id="1451" name="Picture 1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6860909" cy="2723840"/>
                    </a:xfrm>
                    <a:prstGeom prst="rect">
                      <a:avLst/>
                    </a:prstGeom>
                  </pic:spPr>
                </pic:pic>
              </a:graphicData>
            </a:graphic>
          </wp:inline>
        </w:drawing>
      </w:r>
    </w:p>
    <w:p w:rsidR="00BA07E3" w:rsidRDefault="00BA07E3" w:rsidP="00C32764">
      <w:pPr>
        <w:suppressAutoHyphens w:val="0"/>
        <w:spacing w:before="0" w:after="0"/>
      </w:pPr>
    </w:p>
    <w:p w:rsidR="00BA07E3" w:rsidRDefault="00BA07E3" w:rsidP="00C32764">
      <w:pPr>
        <w:suppressAutoHyphens w:val="0"/>
        <w:spacing w:before="0" w:after="0"/>
      </w:pPr>
    </w:p>
    <w:p w:rsidR="00BA07E3" w:rsidRDefault="00BA07E3" w:rsidP="00A9728F">
      <w:pPr>
        <w:suppressAutoHyphens w:val="0"/>
        <w:spacing w:before="0" w:after="0"/>
      </w:pPr>
    </w:p>
    <w:p w:rsidR="00BA07E3" w:rsidRDefault="00BA07E3" w:rsidP="00A9728F">
      <w:pPr>
        <w:suppressAutoHyphens w:val="0"/>
        <w:spacing w:before="0" w:after="0"/>
      </w:pPr>
    </w:p>
    <w:p w:rsidR="00BA07E3" w:rsidRDefault="00BA07E3" w:rsidP="00A9728F">
      <w:pPr>
        <w:suppressAutoHyphens w:val="0"/>
        <w:spacing w:before="0" w:after="0"/>
        <w:rPr>
          <w:b/>
          <w:sz w:val="28"/>
        </w:rPr>
      </w:pPr>
      <w:r w:rsidRPr="00CE2AB5">
        <w:rPr>
          <w:b/>
          <w:sz w:val="28"/>
        </w:rPr>
        <w:t>Working Group Meeting</w:t>
      </w:r>
    </w:p>
    <w:p w:rsidR="00BA07E3" w:rsidRPr="00CE2AB5" w:rsidRDefault="00BA07E3" w:rsidP="00A9728F">
      <w:pPr>
        <w:suppressAutoHyphens w:val="0"/>
        <w:spacing w:before="0" w:after="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54"/>
      </w:tblGrid>
      <w:tr w:rsidR="00BA07E3" w:rsidRPr="00DB39D9" w:rsidTr="00A9728F">
        <w:tc>
          <w:tcPr>
            <w:tcW w:w="8754" w:type="dxa"/>
            <w:shd w:val="pct5" w:color="auto" w:fill="auto"/>
          </w:tcPr>
          <w:p w:rsidR="00BA07E3" w:rsidRPr="00D54675" w:rsidRDefault="00BA07E3" w:rsidP="00A9728F">
            <w:pPr>
              <w:spacing w:before="80" w:after="80"/>
              <w:rPr>
                <w:b/>
                <w:color w:val="800000"/>
              </w:rPr>
            </w:pPr>
            <w:r w:rsidRPr="00D54675">
              <w:rPr>
                <w:b/>
              </w:rPr>
              <w:t>Discussion</w:t>
            </w:r>
          </w:p>
        </w:tc>
      </w:tr>
      <w:tr w:rsidR="00BA07E3" w:rsidRPr="00E32808" w:rsidTr="00A9728F">
        <w:trPr>
          <w:trHeight w:val="36"/>
        </w:trPr>
        <w:tc>
          <w:tcPr>
            <w:tcW w:w="8754" w:type="dxa"/>
            <w:tcBorders>
              <w:bottom w:val="dotted" w:sz="4" w:space="0" w:color="auto"/>
            </w:tcBorders>
            <w:vAlign w:val="center"/>
          </w:tcPr>
          <w:p w:rsidR="00BA07E3" w:rsidRDefault="005F41D8" w:rsidP="005F41D8">
            <w:pPr>
              <w:rPr>
                <w:rFonts w:cs="Arial"/>
              </w:rPr>
            </w:pPr>
            <w:r>
              <w:rPr>
                <w:rFonts w:cs="Arial"/>
              </w:rPr>
              <w:t>To the exception of Australia, the business case is fully supported by all countries and the ISO 20022 SEG representatives. Australia argues that there is still a substantial usage of the PRII event in AU and NZ</w:t>
            </w:r>
            <w:ins w:id="69" w:author="LITTRE Jacques" w:date="2019-09-04T09:39:00Z">
              <w:r w:rsidR="00F44F18">
                <w:rPr>
                  <w:rFonts w:cs="Arial"/>
                </w:rPr>
                <w:t>, even though the event type is not official market practice</w:t>
              </w:r>
            </w:ins>
            <w:ins w:id="70" w:author="LITTRE Jacques" w:date="2019-09-04T09:40:00Z">
              <w:r w:rsidR="00F44F18">
                <w:rPr>
                  <w:rFonts w:cs="Arial"/>
                </w:rPr>
                <w:t>,</w:t>
              </w:r>
            </w:ins>
            <w:r>
              <w:rPr>
                <w:rFonts w:cs="Arial"/>
              </w:rPr>
              <w:t xml:space="preserve"> and therefore it should not be removed yet.</w:t>
            </w:r>
          </w:p>
          <w:p w:rsidR="005F41D8" w:rsidRDefault="005F41D8" w:rsidP="005F41D8">
            <w:pPr>
              <w:rPr>
                <w:rFonts w:cs="Arial"/>
              </w:rPr>
            </w:pPr>
            <w:r>
              <w:rPr>
                <w:rFonts w:cs="Arial"/>
              </w:rPr>
              <w:lastRenderedPageBreak/>
              <w:t xml:space="preserve">However, the rest of the MWG agrees that the SMPG market practice </w:t>
            </w:r>
            <w:r w:rsidR="00000307">
              <w:rPr>
                <w:rFonts w:cs="Arial"/>
              </w:rPr>
              <w:t xml:space="preserve">recommending to no longer use the PRII event and instead to use the 2 events (PCAL or PRED + INT) </w:t>
            </w:r>
            <w:r>
              <w:rPr>
                <w:rFonts w:cs="Arial"/>
              </w:rPr>
              <w:t>has been</w:t>
            </w:r>
            <w:r w:rsidR="00000307">
              <w:rPr>
                <w:rFonts w:cs="Arial"/>
              </w:rPr>
              <w:t xml:space="preserve"> there for many years </w:t>
            </w:r>
            <w:r w:rsidR="0011429F">
              <w:rPr>
                <w:rFonts w:cs="Arial"/>
              </w:rPr>
              <w:t>(at least for 7</w:t>
            </w:r>
            <w:r w:rsidR="00C60E2C">
              <w:rPr>
                <w:rFonts w:cs="Arial"/>
              </w:rPr>
              <w:t>/8</w:t>
            </w:r>
            <w:r w:rsidR="0011429F">
              <w:rPr>
                <w:rFonts w:cs="Arial"/>
              </w:rPr>
              <w:t xml:space="preserve"> years) </w:t>
            </w:r>
            <w:r w:rsidR="00000307">
              <w:rPr>
                <w:rFonts w:cs="Arial"/>
              </w:rPr>
              <w:t>and that the PRII event which was primarily a US event is no longer supported by ISITC in the US market practice either.</w:t>
            </w:r>
          </w:p>
          <w:p w:rsidR="005F41D8" w:rsidRDefault="00000307" w:rsidP="005F41D8">
            <w:pPr>
              <w:rPr>
                <w:rFonts w:cs="Arial"/>
              </w:rPr>
            </w:pPr>
            <w:r>
              <w:rPr>
                <w:rFonts w:cs="Arial"/>
              </w:rPr>
              <w:t>A big majority of the MWG members are in favour of enforcing the removal of the PRII event</w:t>
            </w:r>
            <w:r w:rsidR="0011429F">
              <w:rPr>
                <w:rFonts w:cs="Arial"/>
              </w:rPr>
              <w:t xml:space="preserve"> globally </w:t>
            </w:r>
            <w:r>
              <w:rPr>
                <w:rFonts w:cs="Arial"/>
              </w:rPr>
              <w:t>to be in line with the established market practice</w:t>
            </w:r>
            <w:r w:rsidR="0011429F">
              <w:rPr>
                <w:rFonts w:cs="Arial"/>
              </w:rPr>
              <w:t xml:space="preserve"> in the chain of intermediaries</w:t>
            </w:r>
            <w:r>
              <w:rPr>
                <w:rFonts w:cs="Arial"/>
              </w:rPr>
              <w:t>.</w:t>
            </w:r>
          </w:p>
          <w:p w:rsidR="00000307" w:rsidRDefault="00000307" w:rsidP="005F41D8">
            <w:pPr>
              <w:rPr>
                <w:rFonts w:cs="Arial"/>
              </w:rPr>
            </w:pPr>
            <w:r>
              <w:rPr>
                <w:rFonts w:cs="Arial"/>
              </w:rPr>
              <w:t xml:space="preserve">Since there is no consensus </w:t>
            </w:r>
            <w:r w:rsidR="00C60E2C">
              <w:rPr>
                <w:rFonts w:cs="Arial"/>
              </w:rPr>
              <w:t xml:space="preserve">reached </w:t>
            </w:r>
            <w:r>
              <w:rPr>
                <w:rFonts w:cs="Arial"/>
              </w:rPr>
              <w:t>in the MWG</w:t>
            </w:r>
            <w:r w:rsidR="00F8743F">
              <w:rPr>
                <w:rFonts w:cs="Arial"/>
              </w:rPr>
              <w:t xml:space="preserve"> me</w:t>
            </w:r>
            <w:r w:rsidR="00C60E2C">
              <w:rPr>
                <w:rFonts w:cs="Arial"/>
              </w:rPr>
              <w:t>eting</w:t>
            </w:r>
            <w:r>
              <w:rPr>
                <w:rFonts w:cs="Arial"/>
              </w:rPr>
              <w:t>, the MWG resolves to go to a vote.</w:t>
            </w:r>
          </w:p>
          <w:p w:rsidR="00A16C39" w:rsidRPr="00D54675" w:rsidRDefault="00A16C39" w:rsidP="00F8743F">
            <w:pPr>
              <w:rPr>
                <w:rFonts w:cs="Arial"/>
              </w:rPr>
            </w:pPr>
            <w:r>
              <w:rPr>
                <w:rFonts w:cs="Arial"/>
              </w:rPr>
              <w:t xml:space="preserve">The MWG </w:t>
            </w:r>
            <w:r w:rsidR="00C60E2C">
              <w:rPr>
                <w:rFonts w:cs="Arial"/>
              </w:rPr>
              <w:t xml:space="preserve">finally </w:t>
            </w:r>
            <w:r>
              <w:rPr>
                <w:rFonts w:cs="Arial"/>
              </w:rPr>
              <w:t>approves the removal of the PRII event by 10 votes in favour and 1 vote against</w:t>
            </w:r>
            <w:r w:rsidR="00751B6C">
              <w:rPr>
                <w:rFonts w:cs="Arial"/>
              </w:rPr>
              <w:t xml:space="preserve"> (AU)</w:t>
            </w:r>
            <w:r>
              <w:rPr>
                <w:rFonts w:cs="Arial"/>
              </w:rPr>
              <w:t>.</w:t>
            </w:r>
          </w:p>
        </w:tc>
      </w:tr>
      <w:tr w:rsidR="00BA07E3" w:rsidRPr="00DB39D9" w:rsidTr="00A97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rsidR="00BA07E3" w:rsidRPr="00D54675" w:rsidRDefault="00BA07E3" w:rsidP="00A9728F">
            <w:pPr>
              <w:spacing w:before="80" w:after="80"/>
              <w:rPr>
                <w:b/>
                <w:color w:val="800000"/>
              </w:rPr>
            </w:pPr>
            <w:r w:rsidRPr="00D54675">
              <w:rPr>
                <w:b/>
              </w:rPr>
              <w:lastRenderedPageBreak/>
              <w:t>Decision</w:t>
            </w:r>
          </w:p>
        </w:tc>
      </w:tr>
      <w:tr w:rsidR="00BA07E3" w:rsidRPr="00E32808" w:rsidTr="00A97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rsidR="00BA07E3" w:rsidRPr="00A16C39" w:rsidRDefault="00A16C39" w:rsidP="00A16C39">
            <w:pPr>
              <w:tabs>
                <w:tab w:val="left" w:pos="965"/>
                <w:tab w:val="left" w:pos="1005"/>
              </w:tabs>
              <w:spacing w:after="0"/>
              <w:ind w:left="992" w:hanging="992"/>
              <w:rPr>
                <w:rFonts w:cs="Arial"/>
                <w:b/>
                <w:color w:val="FF0000"/>
              </w:rPr>
            </w:pPr>
            <w:r>
              <w:rPr>
                <w:rFonts w:cs="Arial"/>
                <w:b/>
                <w:color w:val="00B050"/>
              </w:rPr>
              <w:t>A</w:t>
            </w:r>
            <w:r w:rsidRPr="00A16C39">
              <w:rPr>
                <w:rFonts w:cs="Arial"/>
                <w:b/>
                <w:color w:val="00B050"/>
              </w:rPr>
              <w:t>pproved</w:t>
            </w:r>
            <w:r>
              <w:rPr>
                <w:rFonts w:cs="Arial"/>
                <w:b/>
                <w:color w:val="00B050"/>
              </w:rPr>
              <w:t>.</w:t>
            </w:r>
          </w:p>
        </w:tc>
      </w:tr>
    </w:tbl>
    <w:p w:rsidR="00DA1560" w:rsidRDefault="00BA07E3" w:rsidP="00DA1560">
      <w:pPr>
        <w:suppressAutoHyphens w:val="0"/>
        <w:spacing w:before="140" w:after="0"/>
        <w:rPr>
          <w:b/>
          <w:sz w:val="28"/>
          <w:szCs w:val="28"/>
        </w:rPr>
      </w:pPr>
      <w:r>
        <w:rPr>
          <w:lang w:val="en-US"/>
        </w:rPr>
        <w:br w:type="page"/>
      </w:r>
      <w:r w:rsidR="00DA1560">
        <w:rPr>
          <w:b/>
          <w:sz w:val="28"/>
          <w:szCs w:val="28"/>
        </w:rPr>
        <w:lastRenderedPageBreak/>
        <w:t>Final decision of the Securities SEG regarding ISO 20022 messages: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559"/>
      </w:tblGrid>
      <w:tr w:rsidR="00DA1560" w:rsidTr="009210F4">
        <w:tc>
          <w:tcPr>
            <w:tcW w:w="1101" w:type="dxa"/>
            <w:tcBorders>
              <w:top w:val="single" w:sz="4" w:space="0" w:color="auto"/>
              <w:left w:val="single" w:sz="4" w:space="0" w:color="auto"/>
              <w:bottom w:val="single" w:sz="4" w:space="0" w:color="auto"/>
              <w:right w:val="single" w:sz="4" w:space="0" w:color="auto"/>
            </w:tcBorders>
            <w:hideMark/>
          </w:tcPr>
          <w:p w:rsidR="00DA1560" w:rsidRDefault="00DA1560" w:rsidP="009210F4">
            <w:pPr>
              <w:rPr>
                <w:szCs w:val="24"/>
              </w:rPr>
            </w:pPr>
            <w:r>
              <w:rPr>
                <w:szCs w:val="24"/>
              </w:rPr>
              <w:t>Approve the MWG decision</w:t>
            </w:r>
          </w:p>
        </w:tc>
        <w:tc>
          <w:tcPr>
            <w:tcW w:w="1559" w:type="dxa"/>
            <w:tcBorders>
              <w:top w:val="single" w:sz="4" w:space="0" w:color="auto"/>
              <w:left w:val="single" w:sz="4" w:space="0" w:color="auto"/>
              <w:bottom w:val="single" w:sz="4" w:space="0" w:color="auto"/>
              <w:right w:val="single" w:sz="4" w:space="0" w:color="auto"/>
            </w:tcBorders>
          </w:tcPr>
          <w:p w:rsidR="00DA1560" w:rsidRDefault="00DA1560" w:rsidP="009210F4">
            <w:pPr>
              <w:rPr>
                <w:szCs w:val="24"/>
              </w:rPr>
            </w:pPr>
            <w:r w:rsidRPr="009701B5">
              <w:rPr>
                <w:color w:val="FF0000"/>
                <w:szCs w:val="24"/>
              </w:rPr>
              <w:t>approved</w:t>
            </w:r>
          </w:p>
        </w:tc>
      </w:tr>
    </w:tbl>
    <w:p w:rsidR="00DA1560" w:rsidRDefault="00DA1560" w:rsidP="00DA1560">
      <w:pPr>
        <w:rPr>
          <w:szCs w:val="24"/>
        </w:rPr>
      </w:pPr>
      <w:r>
        <w:rPr>
          <w:szCs w:val="24"/>
        </w:rPr>
        <w:t>Comments:</w:t>
      </w:r>
    </w:p>
    <w:p w:rsidR="00DA1560" w:rsidRDefault="00DA1560" w:rsidP="00DA1560">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559"/>
      </w:tblGrid>
      <w:tr w:rsidR="00DA1560" w:rsidTr="009210F4">
        <w:tc>
          <w:tcPr>
            <w:tcW w:w="1101" w:type="dxa"/>
            <w:tcBorders>
              <w:top w:val="single" w:sz="4" w:space="0" w:color="auto"/>
              <w:left w:val="single" w:sz="4" w:space="0" w:color="auto"/>
              <w:bottom w:val="single" w:sz="4" w:space="0" w:color="auto"/>
              <w:right w:val="single" w:sz="4" w:space="0" w:color="auto"/>
            </w:tcBorders>
            <w:hideMark/>
          </w:tcPr>
          <w:p w:rsidR="00DA1560" w:rsidRDefault="00DA1560" w:rsidP="009210F4">
            <w:pPr>
              <w:rPr>
                <w:szCs w:val="24"/>
              </w:rPr>
            </w:pPr>
            <w:r>
              <w:rPr>
                <w:szCs w:val="24"/>
              </w:rPr>
              <w:t>Reject the MWG decision</w:t>
            </w:r>
          </w:p>
        </w:tc>
        <w:tc>
          <w:tcPr>
            <w:tcW w:w="1559" w:type="dxa"/>
            <w:tcBorders>
              <w:top w:val="single" w:sz="4" w:space="0" w:color="auto"/>
              <w:left w:val="single" w:sz="4" w:space="0" w:color="auto"/>
              <w:bottom w:val="single" w:sz="4" w:space="0" w:color="auto"/>
              <w:right w:val="single" w:sz="4" w:space="0" w:color="auto"/>
            </w:tcBorders>
          </w:tcPr>
          <w:p w:rsidR="00DA1560" w:rsidRDefault="00DA1560" w:rsidP="009210F4">
            <w:pPr>
              <w:rPr>
                <w:szCs w:val="24"/>
              </w:rPr>
            </w:pPr>
          </w:p>
        </w:tc>
      </w:tr>
    </w:tbl>
    <w:p w:rsidR="00DA1560" w:rsidRDefault="00DA1560" w:rsidP="00DA1560">
      <w:pPr>
        <w:rPr>
          <w:szCs w:val="24"/>
        </w:rPr>
      </w:pPr>
      <w:r>
        <w:rPr>
          <w:szCs w:val="24"/>
        </w:rPr>
        <w:t>Reason for rejection:</w:t>
      </w:r>
    </w:p>
    <w:p w:rsidR="00DA1560" w:rsidRDefault="00DA1560">
      <w:pPr>
        <w:suppressAutoHyphens w:val="0"/>
        <w:spacing w:before="0" w:after="0"/>
        <w:rPr>
          <w:lang w:val="en-US"/>
        </w:rPr>
      </w:pPr>
      <w:r>
        <w:rPr>
          <w:lang w:val="en-US"/>
        </w:rPr>
        <w:br w:type="page"/>
      </w:r>
    </w:p>
    <w:p w:rsidR="00BA07E3" w:rsidRPr="00743BF1" w:rsidRDefault="00BA07E3" w:rsidP="00A9728F">
      <w:pPr>
        <w:suppressAutoHyphens w:val="0"/>
        <w:spacing w:before="0" w:after="0"/>
        <w:rPr>
          <w:lang w:val="en-US"/>
        </w:rPr>
      </w:pPr>
    </w:p>
    <w:p w:rsidR="005102F5" w:rsidRPr="007E2D38" w:rsidRDefault="005102F5" w:rsidP="00A9728F">
      <w:pPr>
        <w:pStyle w:val="Heading2"/>
        <w:tabs>
          <w:tab w:val="clear" w:pos="718"/>
          <w:tab w:val="clear" w:pos="851"/>
          <w:tab w:val="num" w:pos="993"/>
        </w:tabs>
        <w:ind w:left="0" w:firstLine="0"/>
        <w:rPr>
          <w:color w:val="00B050"/>
          <w:lang w:val="en-US"/>
        </w:rPr>
      </w:pPr>
      <w:bookmarkStart w:id="71" w:name="_Toc18482781"/>
      <w:r w:rsidRPr="007E2D38">
        <w:rPr>
          <w:color w:val="00B050"/>
          <w:lang w:val="en-US"/>
        </w:rPr>
        <w:t xml:space="preserve">CR 001518: Change </w:t>
      </w:r>
      <w:r w:rsidR="00542D10" w:rsidRPr="007E2D38">
        <w:rPr>
          <w:color w:val="00B050"/>
          <w:lang w:val="en-US"/>
        </w:rPr>
        <w:t>Name &amp; D</w:t>
      </w:r>
      <w:r w:rsidRPr="007E2D38">
        <w:rPr>
          <w:color w:val="00B050"/>
          <w:lang w:val="en-US"/>
        </w:rPr>
        <w:t>efinition of CDFI</w:t>
      </w:r>
      <w:r w:rsidR="00542D10" w:rsidRPr="007E2D38">
        <w:rPr>
          <w:color w:val="00B050"/>
          <w:lang w:val="en-US"/>
        </w:rPr>
        <w:t xml:space="preserve"> Code and Amount</w:t>
      </w:r>
      <w:bookmarkEnd w:id="71"/>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58"/>
        <w:gridCol w:w="6063"/>
      </w:tblGrid>
      <w:tr w:rsidR="005102F5" w:rsidRPr="00D54675" w:rsidTr="00A9728F">
        <w:tc>
          <w:tcPr>
            <w:tcW w:w="8721" w:type="dxa"/>
            <w:gridSpan w:val="2"/>
            <w:shd w:val="pct5" w:color="auto" w:fill="auto"/>
          </w:tcPr>
          <w:p w:rsidR="005102F5" w:rsidRPr="00D54675" w:rsidRDefault="005102F5" w:rsidP="00A9728F">
            <w:pPr>
              <w:spacing w:before="80" w:after="80"/>
              <w:rPr>
                <w:rFonts w:cs="Arial"/>
                <w:b/>
              </w:rPr>
            </w:pPr>
            <w:r w:rsidRPr="00D54675">
              <w:rPr>
                <w:rFonts w:cs="Arial"/>
                <w:b/>
              </w:rPr>
              <w:t>Origin of request</w:t>
            </w:r>
          </w:p>
        </w:tc>
      </w:tr>
      <w:tr w:rsidR="005102F5" w:rsidRPr="001E0CBC" w:rsidTr="00A972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rsidR="005102F5" w:rsidRPr="00746F39" w:rsidRDefault="005102F5" w:rsidP="00A9728F">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Country: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5102F5" w:rsidRPr="001E0CBC" w:rsidRDefault="005102F5" w:rsidP="00A9728F">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ZA South Africa</w:t>
            </w:r>
          </w:p>
        </w:tc>
      </w:tr>
      <w:tr w:rsidR="005102F5" w:rsidRPr="001E0CBC" w:rsidTr="00A972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rsidR="005102F5" w:rsidRPr="00746F39" w:rsidRDefault="005102F5" w:rsidP="00A9728F">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5102F5" w:rsidRPr="001E0CBC" w:rsidRDefault="005102F5" w:rsidP="00A9728F">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NMPG</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Pr>
                <w:b/>
              </w:rPr>
              <w:t>Sponsors</w:t>
            </w:r>
          </w:p>
        </w:tc>
      </w:tr>
      <w:tr w:rsidR="005102F5" w:rsidRPr="003D2503" w:rsidTr="00A9728F">
        <w:tc>
          <w:tcPr>
            <w:tcW w:w="8721" w:type="dxa"/>
            <w:gridSpan w:val="2"/>
            <w:shd w:val="clear" w:color="auto" w:fill="auto"/>
          </w:tcPr>
          <w:p w:rsidR="005102F5" w:rsidRPr="003D2503" w:rsidRDefault="005102F5" w:rsidP="00A9728F">
            <w:pPr>
              <w:spacing w:before="80" w:after="80"/>
            </w:pPr>
            <w:r>
              <w:t>SMPG, SMPG Tax Subgroup and Australia</w:t>
            </w:r>
          </w:p>
        </w:tc>
      </w:tr>
      <w:tr w:rsidR="005102F5" w:rsidRPr="00D54675" w:rsidTr="00A9728F">
        <w:tc>
          <w:tcPr>
            <w:tcW w:w="8721" w:type="dxa"/>
            <w:gridSpan w:val="2"/>
            <w:shd w:val="pct5" w:color="auto" w:fill="auto"/>
          </w:tcPr>
          <w:p w:rsidR="005102F5" w:rsidRPr="00D54675" w:rsidRDefault="005102F5" w:rsidP="00A9728F">
            <w:pPr>
              <w:spacing w:before="80" w:after="80"/>
              <w:rPr>
                <w:color w:val="800000"/>
              </w:rPr>
            </w:pPr>
            <w:r>
              <w:rPr>
                <w:b/>
              </w:rPr>
              <w:t>Message type(s) i</w:t>
            </w:r>
            <w:r w:rsidRPr="00D54675">
              <w:rPr>
                <w:b/>
              </w:rPr>
              <w:t>mpacted</w:t>
            </w:r>
          </w:p>
        </w:tc>
      </w:tr>
      <w:tr w:rsidR="005102F5" w:rsidRPr="00DB39D9" w:rsidTr="00A9728F">
        <w:tc>
          <w:tcPr>
            <w:tcW w:w="8721" w:type="dxa"/>
            <w:gridSpan w:val="2"/>
          </w:tcPr>
          <w:p w:rsidR="005102F5" w:rsidRPr="00DB39D9" w:rsidRDefault="005102F5" w:rsidP="00A9728F">
            <w:pPr>
              <w:spacing w:before="80" w:after="80"/>
            </w:pPr>
            <w:r>
              <w:t>MT 564, MT 566, seev.031, seev.035, seev.036</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sidRPr="003B78DE">
              <w:rPr>
                <w:b/>
              </w:rPr>
              <w:t>Complies with regulation</w:t>
            </w:r>
          </w:p>
        </w:tc>
      </w:tr>
      <w:tr w:rsidR="005102F5" w:rsidRPr="003D2503" w:rsidTr="00A9728F">
        <w:tc>
          <w:tcPr>
            <w:tcW w:w="8721" w:type="dxa"/>
            <w:gridSpan w:val="2"/>
            <w:shd w:val="clear" w:color="auto" w:fill="auto"/>
          </w:tcPr>
          <w:p w:rsidR="005102F5" w:rsidRPr="003D2503" w:rsidRDefault="005102F5" w:rsidP="00A9728F">
            <w:pPr>
              <w:spacing w:before="80" w:after="80"/>
            </w:pPr>
            <w:r>
              <w:t>None</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Pr>
                <w:b/>
              </w:rPr>
              <w:t>Business impact of this request</w:t>
            </w:r>
          </w:p>
        </w:tc>
      </w:tr>
      <w:tr w:rsidR="005102F5" w:rsidRPr="003D2503" w:rsidTr="00A9728F">
        <w:tc>
          <w:tcPr>
            <w:tcW w:w="8721" w:type="dxa"/>
            <w:gridSpan w:val="2"/>
            <w:shd w:val="clear" w:color="auto" w:fill="auto"/>
          </w:tcPr>
          <w:p w:rsidR="005102F5" w:rsidRPr="003D2503" w:rsidRDefault="005102F5" w:rsidP="00A9728F">
            <w:pPr>
              <w:spacing w:before="80" w:after="80"/>
            </w:pPr>
            <w:r>
              <w:t>The impact will be minimal to none as the change request is for a definition change. The CDFI (Conduit Foreign Income) rate type and amount is already in use and the requested definition change broadens it to be more globally acceptable/applicable.</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Pr>
                <w:b/>
              </w:rPr>
              <w:t>Commitment to implement the change</w:t>
            </w:r>
          </w:p>
        </w:tc>
      </w:tr>
      <w:tr w:rsidR="005102F5" w:rsidRPr="00E0620A" w:rsidTr="00A9728F">
        <w:tc>
          <w:tcPr>
            <w:tcW w:w="8721" w:type="dxa"/>
            <w:gridSpan w:val="2"/>
            <w:shd w:val="clear" w:color="auto" w:fill="auto"/>
          </w:tcPr>
          <w:p w:rsidR="005102F5" w:rsidRDefault="005102F5" w:rsidP="00A9728F">
            <w:pPr>
              <w:spacing w:before="80" w:after="80"/>
            </w:pPr>
            <w:r>
              <w:t>Number of messages sent and received: 30000</w:t>
            </w:r>
          </w:p>
          <w:p w:rsidR="005102F5" w:rsidRDefault="005102F5" w:rsidP="00A9728F">
            <w:pPr>
              <w:spacing w:before="80" w:after="80"/>
            </w:pPr>
            <w:r>
              <w:t>Percentage of messages impacted: 1</w:t>
            </w:r>
          </w:p>
          <w:p w:rsidR="005102F5" w:rsidRPr="00E0620A" w:rsidRDefault="005102F5" w:rsidP="00A9728F">
            <w:pPr>
              <w:spacing w:before="80" w:after="80"/>
            </w:pPr>
            <w:r>
              <w:t>Commits to implement and when: ZA in  2020</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sidRPr="00D54675">
              <w:rPr>
                <w:b/>
              </w:rPr>
              <w:t xml:space="preserve">Business context </w:t>
            </w:r>
          </w:p>
        </w:tc>
      </w:tr>
      <w:tr w:rsidR="005102F5" w:rsidRPr="00DB39D9" w:rsidTr="00A9728F">
        <w:tc>
          <w:tcPr>
            <w:tcW w:w="8721" w:type="dxa"/>
            <w:gridSpan w:val="2"/>
          </w:tcPr>
          <w:p w:rsidR="005102F5" w:rsidRDefault="005102F5" w:rsidP="00A9728F">
            <w:pPr>
              <w:spacing w:before="80" w:after="80"/>
            </w:pPr>
            <w:r>
              <w:t xml:space="preserve">The South African market has for some time now been exploring to identify an indicator that would allow for distinguishing between a foreign and local dividend. It is imperative to make this distinction as taxes withheld abroad on a foreign dividend could be allowed as a rebate on the shareholder’s South African tax obligation. Furthermore, a non-resident shareholder may file the required certification to be exempt from South African taxes on a foreign dividend. </w:t>
            </w:r>
          </w:p>
          <w:p w:rsidR="005102F5" w:rsidRDefault="005102F5" w:rsidP="00A9728F">
            <w:pPr>
              <w:spacing w:before="80" w:after="80"/>
            </w:pPr>
            <w:r>
              <w:t xml:space="preserve">A dividend will be classified as a foreign when it is paid from outside the borders of South Africa.   </w:t>
            </w:r>
          </w:p>
          <w:p w:rsidR="005102F5" w:rsidRDefault="005102F5" w:rsidP="00A9728F">
            <w:pPr>
              <w:spacing w:before="80" w:after="80"/>
            </w:pPr>
            <w:r>
              <w:t xml:space="preserve">South Africa’s investigations began with the possible usage of the COIN qualifier (Country of Income Source) that was introduced in 2016. However, SMPG advised that the way South Africa was intending to use COIN did not align to the reason it was introduced. COIN can be used where there are multiple distributions and not where there is a single distribution as in a dividend distribution. </w:t>
            </w:r>
          </w:p>
          <w:p w:rsidR="005102F5" w:rsidRDefault="005102F5" w:rsidP="00A9728F">
            <w:pPr>
              <w:spacing w:before="80" w:after="80"/>
            </w:pPr>
            <w:r>
              <w:t xml:space="preserve">Australia, at the Sydney meeting, then suggested that South Africa consider CDFI (Conduit Foreign Income Amount) that was part of the SRG 2018 changes. The South African Workgroup considered usage of the CDFI code and agreed that the code meets the market’s requirements. However, there was a request to investigate the usage of ITYP (Income Type). This qualifier is being used by some countries and as far as investigations indicate due to the nature of the particular security in those markets, it makes sense to utilize these qualifiers. The usage of the ITYP qualifier also requires the applicable country to publish the codes to be used on the SMPG </w:t>
            </w:r>
            <w:r>
              <w:lastRenderedPageBreak/>
              <w:t xml:space="preserve">website. The requirement to distinguish between a foreign and local dividend would need a maximum of 2 codes, e.g. 1. Local dividend and 2. Foreign dividend. </w:t>
            </w:r>
          </w:p>
          <w:p w:rsidR="005102F5" w:rsidRDefault="005102F5" w:rsidP="00A9728F">
            <w:pPr>
              <w:spacing w:before="80" w:after="80"/>
            </w:pPr>
            <w:r>
              <w:t xml:space="preserve">South Africa is currently using the REES code (Real Estate Property Income Portion) to indicate that the distribution emanates from a REIT security (Real Estate Investment Trust). The CDFI code is on the same list. Therefore, the least impact route to distinguish between a foreign and local dividend would be to use CDFI. Furthermore, it would prove to be less costly and less effort from a maintenance perspective. </w:t>
            </w:r>
          </w:p>
          <w:p w:rsidR="005102F5" w:rsidRPr="00DB39D9" w:rsidRDefault="005102F5" w:rsidP="00A9728F">
            <w:pPr>
              <w:spacing w:before="80" w:after="80"/>
            </w:pPr>
            <w:r>
              <w:t xml:space="preserve">The CDFI code will enhance communication and enable tax and entitlement computation.   </w:t>
            </w:r>
          </w:p>
        </w:tc>
      </w:tr>
      <w:tr w:rsidR="005102F5" w:rsidRPr="00D54675" w:rsidTr="00A9728F">
        <w:tc>
          <w:tcPr>
            <w:tcW w:w="8721" w:type="dxa"/>
            <w:gridSpan w:val="2"/>
            <w:shd w:val="pct5" w:color="auto" w:fill="auto"/>
          </w:tcPr>
          <w:p w:rsidR="005102F5" w:rsidRPr="00D54675" w:rsidRDefault="005102F5" w:rsidP="00A9728F">
            <w:pPr>
              <w:spacing w:before="80" w:after="80"/>
              <w:rPr>
                <w:color w:val="800000"/>
              </w:rPr>
            </w:pPr>
            <w:r>
              <w:rPr>
                <w:b/>
              </w:rPr>
              <w:lastRenderedPageBreak/>
              <w:t>Nature of c</w:t>
            </w:r>
            <w:r w:rsidRPr="00D54675">
              <w:rPr>
                <w:b/>
              </w:rPr>
              <w:t>hange</w:t>
            </w:r>
          </w:p>
        </w:tc>
      </w:tr>
      <w:tr w:rsidR="005102F5" w:rsidRPr="00DB39D9" w:rsidTr="00A9728F">
        <w:tc>
          <w:tcPr>
            <w:tcW w:w="8721" w:type="dxa"/>
            <w:gridSpan w:val="2"/>
          </w:tcPr>
          <w:p w:rsidR="005102F5" w:rsidRDefault="005102F5" w:rsidP="00A9728F">
            <w:pPr>
              <w:spacing w:before="80" w:after="80"/>
            </w:pPr>
            <w:r>
              <w:t xml:space="preserve">The CDFI code seems to align specifically to Australia. South Africa would thus like to propose a change to allow for the code to be used more widely. </w:t>
            </w:r>
          </w:p>
          <w:p w:rsidR="005102F5" w:rsidRPr="00C32764" w:rsidRDefault="005102F5" w:rsidP="00A9728F">
            <w:pPr>
              <w:spacing w:before="80" w:after="80"/>
              <w:rPr>
                <w:u w:val="single"/>
              </w:rPr>
            </w:pPr>
            <w:r w:rsidRPr="00C32764">
              <w:rPr>
                <w:u w:val="single"/>
              </w:rPr>
              <w:t>Current Definition</w:t>
            </w:r>
          </w:p>
          <w:p w:rsidR="005102F5" w:rsidRDefault="005102F5" w:rsidP="00A9728F">
            <w:pPr>
              <w:spacing w:before="80" w:after="80"/>
            </w:pPr>
            <w:r>
              <w:t>CDFI - Conduit Foreign Income - Rate relating to a conduit foreign income type</w:t>
            </w:r>
          </w:p>
          <w:p w:rsidR="005102F5" w:rsidRPr="00C32764" w:rsidRDefault="005102F5" w:rsidP="00A9728F">
            <w:pPr>
              <w:spacing w:before="80" w:after="80"/>
              <w:rPr>
                <w:u w:val="single"/>
              </w:rPr>
            </w:pPr>
            <w:r w:rsidRPr="00C32764">
              <w:rPr>
                <w:u w:val="single"/>
              </w:rPr>
              <w:t xml:space="preserve">Proposed Change </w:t>
            </w:r>
          </w:p>
          <w:p w:rsidR="005102F5" w:rsidRPr="00DB39D9" w:rsidRDefault="005102F5" w:rsidP="00C32764">
            <w:pPr>
              <w:spacing w:before="80" w:after="80"/>
            </w:pPr>
            <w:r>
              <w:t>CDFI - Foreign Income - Rate relating to a foreign income type such as conduit foreign income.</w:t>
            </w:r>
          </w:p>
        </w:tc>
      </w:tr>
      <w:tr w:rsidR="005102F5" w:rsidRPr="00D54675" w:rsidTr="00A9728F">
        <w:tc>
          <w:tcPr>
            <w:tcW w:w="8721" w:type="dxa"/>
            <w:gridSpan w:val="2"/>
            <w:shd w:val="pct5" w:color="auto" w:fill="auto"/>
          </w:tcPr>
          <w:p w:rsidR="005102F5" w:rsidRPr="00D54675" w:rsidRDefault="005102F5" w:rsidP="00A9728F">
            <w:pPr>
              <w:spacing w:before="80" w:after="80"/>
              <w:rPr>
                <w:color w:val="800000"/>
              </w:rPr>
            </w:pPr>
            <w:r>
              <w:rPr>
                <w:b/>
              </w:rPr>
              <w:t>Workaround</w:t>
            </w:r>
          </w:p>
        </w:tc>
      </w:tr>
      <w:tr w:rsidR="005102F5" w:rsidRPr="008466D3" w:rsidTr="00A9728F">
        <w:tc>
          <w:tcPr>
            <w:tcW w:w="8721" w:type="dxa"/>
            <w:gridSpan w:val="2"/>
            <w:tcBorders>
              <w:bottom w:val="dotted" w:sz="4" w:space="0" w:color="auto"/>
            </w:tcBorders>
          </w:tcPr>
          <w:p w:rsidR="005102F5" w:rsidRPr="008466D3" w:rsidRDefault="005102F5" w:rsidP="00237EB0">
            <w:pPr>
              <w:spacing w:before="80" w:after="80"/>
              <w:rPr>
                <w:rFonts w:cs="Arial"/>
                <w:color w:val="000000"/>
              </w:rPr>
            </w:pPr>
            <w:r w:rsidRPr="00A9728F">
              <w:rPr>
                <w:rFonts w:cs="Arial"/>
                <w:color w:val="000000"/>
              </w:rPr>
              <w:t>Currently there is no agreed identifier/indicator that allows for distinguishing between a local and foreign dividend. Thus this information is communicated in the narrative (ADTX) of the MT</w:t>
            </w:r>
            <w:r>
              <w:rPr>
                <w:rFonts w:cs="Arial"/>
                <w:color w:val="000000"/>
              </w:rPr>
              <w:t xml:space="preserve"> </w:t>
            </w:r>
            <w:r w:rsidRPr="00A9728F">
              <w:rPr>
                <w:rFonts w:cs="Arial"/>
                <w:color w:val="000000"/>
              </w:rPr>
              <w:t xml:space="preserve">564. It can also be argued that this piece of information is "hidden" </w:t>
            </w:r>
            <w:r w:rsidR="00237EB0">
              <w:rPr>
                <w:rFonts w:cs="Arial"/>
                <w:color w:val="000000"/>
              </w:rPr>
              <w:t xml:space="preserve">in </w:t>
            </w:r>
            <w:r w:rsidRPr="00A9728F">
              <w:rPr>
                <w:rFonts w:cs="Arial"/>
                <w:color w:val="000000"/>
              </w:rPr>
              <w:t>the narrative and therefore could be missed. The usage of the CDFI rate type and amount will immediately indicate on the MT</w:t>
            </w:r>
            <w:r>
              <w:rPr>
                <w:rFonts w:cs="Arial"/>
                <w:color w:val="000000"/>
              </w:rPr>
              <w:t xml:space="preserve"> </w:t>
            </w:r>
            <w:r w:rsidRPr="00A9728F">
              <w:rPr>
                <w:rFonts w:cs="Arial"/>
                <w:color w:val="000000"/>
              </w:rPr>
              <w:t>564 and MT</w:t>
            </w:r>
            <w:r>
              <w:rPr>
                <w:rFonts w:cs="Arial"/>
                <w:color w:val="000000"/>
              </w:rPr>
              <w:t xml:space="preserve"> </w:t>
            </w:r>
            <w:r w:rsidRPr="00A9728F">
              <w:rPr>
                <w:rFonts w:cs="Arial"/>
                <w:color w:val="000000"/>
              </w:rPr>
              <w:t>566 that the dividend is of a foreign nature.</w:t>
            </w:r>
          </w:p>
        </w:tc>
      </w:tr>
      <w:tr w:rsidR="005102F5" w:rsidRPr="00D54675" w:rsidTr="00A9728F">
        <w:tc>
          <w:tcPr>
            <w:tcW w:w="8721" w:type="dxa"/>
            <w:gridSpan w:val="2"/>
            <w:shd w:val="pct5" w:color="auto" w:fill="auto"/>
          </w:tcPr>
          <w:p w:rsidR="005102F5" w:rsidRPr="00D54675" w:rsidRDefault="005102F5" w:rsidP="00A9728F">
            <w:pPr>
              <w:spacing w:before="80" w:after="80"/>
              <w:rPr>
                <w:color w:val="800000"/>
              </w:rPr>
            </w:pPr>
            <w:r w:rsidRPr="00D54675">
              <w:rPr>
                <w:b/>
              </w:rPr>
              <w:t>Examples</w:t>
            </w:r>
          </w:p>
        </w:tc>
      </w:tr>
      <w:tr w:rsidR="005102F5" w:rsidRPr="008466D3" w:rsidTr="00A9728F">
        <w:tc>
          <w:tcPr>
            <w:tcW w:w="8721" w:type="dxa"/>
            <w:gridSpan w:val="2"/>
            <w:tcBorders>
              <w:bottom w:val="dotted" w:sz="4" w:space="0" w:color="auto"/>
            </w:tcBorders>
          </w:tcPr>
          <w:p w:rsidR="005102F5" w:rsidRPr="00A9728F" w:rsidRDefault="005102F5" w:rsidP="00A9728F">
            <w:pPr>
              <w:spacing w:before="80" w:after="80"/>
              <w:rPr>
                <w:rFonts w:cs="Arial"/>
                <w:color w:val="000000"/>
              </w:rPr>
            </w:pPr>
            <w:r w:rsidRPr="00A9728F">
              <w:rPr>
                <w:rFonts w:cs="Arial"/>
                <w:color w:val="000000"/>
              </w:rPr>
              <w:t>Example 1</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A company incorporated in South Africa with the same tax jurisdiction declares and pays a dividend. The cash dividend will be paid from South Africa; i.e. local dividend.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Security Firstrand Limited</w:t>
            </w:r>
          </w:p>
          <w:p w:rsidR="005102F5" w:rsidRPr="00C32764" w:rsidRDefault="005102F5" w:rsidP="00C32764">
            <w:pPr>
              <w:spacing w:before="0" w:after="0"/>
              <w:rPr>
                <w:rFonts w:cs="Arial"/>
                <w:color w:val="000000"/>
                <w:sz w:val="18"/>
                <w:szCs w:val="18"/>
              </w:rPr>
            </w:pPr>
            <w:r w:rsidRPr="00C32764">
              <w:rPr>
                <w:rFonts w:cs="Arial"/>
                <w:color w:val="000000"/>
                <w:sz w:val="18"/>
                <w:szCs w:val="18"/>
              </w:rPr>
              <w:t>ISIN ZAE000066304</w:t>
            </w:r>
          </w:p>
          <w:p w:rsidR="005102F5" w:rsidRPr="00C32764" w:rsidRDefault="005102F5" w:rsidP="00C32764">
            <w:pPr>
              <w:spacing w:before="0" w:after="0"/>
              <w:rPr>
                <w:rFonts w:cs="Arial"/>
                <w:color w:val="000000"/>
                <w:sz w:val="18"/>
                <w:szCs w:val="18"/>
              </w:rPr>
            </w:pPr>
            <w:r w:rsidRPr="00C32764">
              <w:rPr>
                <w:rFonts w:cs="Arial"/>
                <w:color w:val="000000"/>
                <w:sz w:val="18"/>
                <w:szCs w:val="18"/>
              </w:rPr>
              <w:t>Gross Rate ZAR1.36</w:t>
            </w:r>
          </w:p>
          <w:p w:rsidR="005102F5" w:rsidRPr="00C32764" w:rsidRDefault="005102F5" w:rsidP="00C32764">
            <w:pPr>
              <w:spacing w:before="0" w:after="0"/>
              <w:rPr>
                <w:rFonts w:cs="Arial"/>
                <w:color w:val="000000"/>
                <w:sz w:val="18"/>
                <w:szCs w:val="18"/>
              </w:rPr>
            </w:pPr>
            <w:r w:rsidRPr="00C32764">
              <w:rPr>
                <w:rFonts w:cs="Arial"/>
                <w:color w:val="000000"/>
                <w:sz w:val="18"/>
                <w:szCs w:val="18"/>
              </w:rPr>
              <w:t>Withholding Tax Rate (TAXR) 20%</w:t>
            </w:r>
          </w:p>
          <w:p w:rsidR="005102F5" w:rsidRPr="00C32764" w:rsidRDefault="005102F5" w:rsidP="00C32764">
            <w:pPr>
              <w:spacing w:before="0" w:after="0"/>
              <w:rPr>
                <w:rFonts w:cs="Arial"/>
                <w:color w:val="000000"/>
                <w:sz w:val="18"/>
                <w:szCs w:val="18"/>
              </w:rPr>
            </w:pPr>
            <w:r w:rsidRPr="00C32764">
              <w:rPr>
                <w:rFonts w:cs="Arial"/>
                <w:color w:val="000000"/>
                <w:sz w:val="18"/>
                <w:szCs w:val="18"/>
              </w:rPr>
              <w:t>Second Level Tax (WITL) 0</w:t>
            </w:r>
          </w:p>
          <w:p w:rsidR="005102F5" w:rsidRPr="00C32764" w:rsidRDefault="005102F5" w:rsidP="00C32764">
            <w:pPr>
              <w:spacing w:before="0" w:after="0"/>
              <w:rPr>
                <w:rFonts w:cs="Arial"/>
                <w:color w:val="000000"/>
                <w:sz w:val="18"/>
                <w:szCs w:val="18"/>
              </w:rPr>
            </w:pPr>
            <w:r w:rsidRPr="00C32764">
              <w:rPr>
                <w:rFonts w:cs="Arial"/>
                <w:color w:val="000000"/>
                <w:sz w:val="18"/>
                <w:szCs w:val="18"/>
              </w:rPr>
              <w:t>Net Rate ZAR1.088</w:t>
            </w:r>
          </w:p>
          <w:p w:rsidR="005102F5" w:rsidRPr="00C32764" w:rsidRDefault="005102F5" w:rsidP="00C32764">
            <w:pPr>
              <w:spacing w:before="0" w:after="0"/>
              <w:rPr>
                <w:rFonts w:cs="Arial"/>
                <w:color w:val="000000"/>
                <w:sz w:val="18"/>
                <w:szCs w:val="18"/>
              </w:rPr>
            </w:pPr>
            <w:r w:rsidRPr="00C32764">
              <w:rPr>
                <w:rFonts w:cs="Arial"/>
                <w:color w:val="000000"/>
                <w:sz w:val="18"/>
                <w:szCs w:val="18"/>
              </w:rPr>
              <w:t>Country from which dividend is being paid South Africa (ZA)</w:t>
            </w:r>
          </w:p>
          <w:p w:rsidR="005102F5" w:rsidRPr="00C32764" w:rsidRDefault="005102F5" w:rsidP="00C32764">
            <w:pPr>
              <w:spacing w:before="0" w:after="0"/>
              <w:rPr>
                <w:rFonts w:cs="Arial"/>
                <w:color w:val="000000"/>
                <w:sz w:val="18"/>
                <w:szCs w:val="18"/>
              </w:rPr>
            </w:pPr>
            <w:r w:rsidRPr="00C32764">
              <w:rPr>
                <w:rFonts w:cs="Arial"/>
                <w:color w:val="000000"/>
                <w:sz w:val="18"/>
                <w:szCs w:val="18"/>
              </w:rPr>
              <w:t>Eligibility  1,000</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 </w:t>
            </w:r>
          </w:p>
          <w:p w:rsidR="005102F5" w:rsidRPr="00C32764" w:rsidRDefault="005102F5" w:rsidP="00C32764">
            <w:pPr>
              <w:spacing w:before="0" w:after="0"/>
              <w:rPr>
                <w:rFonts w:cs="Arial"/>
                <w:color w:val="000000"/>
                <w:sz w:val="18"/>
                <w:szCs w:val="18"/>
              </w:rPr>
            </w:pPr>
          </w:p>
          <w:p w:rsidR="005102F5" w:rsidRPr="00C32764" w:rsidRDefault="005102F5" w:rsidP="00C32764">
            <w:pPr>
              <w:spacing w:before="0" w:after="0"/>
              <w:rPr>
                <w:rFonts w:cs="Arial"/>
                <w:color w:val="000000"/>
                <w:sz w:val="18"/>
                <w:szCs w:val="18"/>
              </w:rPr>
            </w:pPr>
            <w:r w:rsidRPr="00C32764">
              <w:rPr>
                <w:rFonts w:cs="Arial"/>
                <w:color w:val="000000"/>
                <w:sz w:val="18"/>
                <w:szCs w:val="18"/>
              </w:rPr>
              <w:t>SWIFT SAMPLE</w:t>
            </w:r>
          </w:p>
          <w:p w:rsidR="005102F5" w:rsidRPr="00C32764" w:rsidRDefault="005102F5" w:rsidP="00C32764">
            <w:pPr>
              <w:spacing w:before="0" w:after="0"/>
              <w:rPr>
                <w:rFonts w:cs="Arial"/>
                <w:color w:val="000000"/>
                <w:sz w:val="18"/>
                <w:szCs w:val="18"/>
              </w:rPr>
            </w:pPr>
            <w:r w:rsidRPr="00C32764">
              <w:rPr>
                <w:rFonts w:cs="Arial"/>
                <w:color w:val="000000"/>
                <w:sz w:val="18"/>
                <w:szCs w:val="18"/>
              </w:rPr>
              <w:t>MT 564</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:16R:CAOPTN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:13A::CAON//001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:22F::CAOP//CASH </w:t>
            </w:r>
          </w:p>
          <w:p w:rsidR="005102F5" w:rsidRPr="00C32764" w:rsidRDefault="005102F5" w:rsidP="00C32764">
            <w:pPr>
              <w:spacing w:before="0" w:after="0"/>
              <w:rPr>
                <w:rFonts w:cs="Arial"/>
                <w:color w:val="000000"/>
                <w:sz w:val="18"/>
                <w:szCs w:val="18"/>
              </w:rPr>
            </w:pPr>
            <w:r w:rsidRPr="00C32764">
              <w:rPr>
                <w:rFonts w:cs="Arial"/>
                <w:color w:val="000000"/>
                <w:sz w:val="18"/>
                <w:szCs w:val="18"/>
              </w:rPr>
              <w:t>:11A::OPTN//ZAR</w:t>
            </w:r>
          </w:p>
          <w:p w:rsidR="005102F5" w:rsidRPr="00C32764" w:rsidRDefault="005102F5" w:rsidP="00C32764">
            <w:pPr>
              <w:spacing w:before="0" w:after="0"/>
              <w:rPr>
                <w:rFonts w:cs="Arial"/>
                <w:color w:val="000000"/>
                <w:sz w:val="18"/>
                <w:szCs w:val="18"/>
              </w:rPr>
            </w:pPr>
            <w:r w:rsidRPr="00C32764">
              <w:rPr>
                <w:rFonts w:cs="Arial"/>
                <w:color w:val="000000"/>
                <w:sz w:val="18"/>
                <w:szCs w:val="18"/>
              </w:rPr>
              <w:t>:17B::DFLT//Y</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:16R:CASHMOVE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:22H::CRDB//CRED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:98A::PAYD//2019XXXX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:92J::GRSS//ZAR1.36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:92J::NETT//ZAR1.088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:92A::TAXR//0,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:16S:CASHMOVE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:16S:CAOPTN</w:t>
            </w:r>
          </w:p>
          <w:p w:rsidR="005102F5" w:rsidRPr="00C32764" w:rsidRDefault="005102F5" w:rsidP="00C32764">
            <w:pPr>
              <w:spacing w:before="0" w:after="0"/>
              <w:rPr>
                <w:rFonts w:cs="Arial"/>
                <w:color w:val="000000"/>
                <w:sz w:val="18"/>
                <w:szCs w:val="18"/>
              </w:rPr>
            </w:pPr>
          </w:p>
          <w:p w:rsidR="005102F5" w:rsidRPr="00C32764" w:rsidRDefault="005102F5" w:rsidP="00C32764">
            <w:pPr>
              <w:spacing w:before="0" w:after="0"/>
              <w:rPr>
                <w:rFonts w:cs="Arial"/>
                <w:color w:val="000000"/>
                <w:sz w:val="18"/>
                <w:szCs w:val="18"/>
              </w:rPr>
            </w:pPr>
            <w:r w:rsidRPr="00C32764">
              <w:rPr>
                <w:rFonts w:cs="Arial"/>
                <w:color w:val="000000"/>
                <w:sz w:val="18"/>
                <w:szCs w:val="18"/>
              </w:rPr>
              <w:t>MT 566</w:t>
            </w:r>
          </w:p>
          <w:p w:rsidR="005102F5" w:rsidRPr="00C32764" w:rsidRDefault="005102F5" w:rsidP="00C32764">
            <w:pPr>
              <w:spacing w:before="0" w:after="0"/>
              <w:rPr>
                <w:rFonts w:cs="Arial"/>
                <w:color w:val="000000"/>
                <w:sz w:val="18"/>
                <w:szCs w:val="18"/>
              </w:rPr>
            </w:pPr>
            <w:r w:rsidRPr="00C32764">
              <w:rPr>
                <w:rFonts w:cs="Arial"/>
                <w:color w:val="000000"/>
                <w:sz w:val="18"/>
                <w:szCs w:val="18"/>
              </w:rPr>
              <w:t>16R:CACONF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13A::CAON//001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:22F::CAOP//CASH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:11A::OPTN//ZAR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:16R:CASHMOVE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:22H::CRDB//CRED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:97A::CASH//1234XXXX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:19B::PSTA//ZAR1088,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::98A::POST//2019XXX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:98A::VALU//2019XXX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:98A::PAYD//2019XXX</w:t>
            </w:r>
          </w:p>
          <w:p w:rsidR="005102F5" w:rsidRPr="00C32764" w:rsidRDefault="005102F5" w:rsidP="00C32764">
            <w:pPr>
              <w:spacing w:before="0" w:after="0"/>
              <w:rPr>
                <w:rFonts w:cs="Arial"/>
                <w:color w:val="000000"/>
                <w:sz w:val="18"/>
                <w:szCs w:val="18"/>
              </w:rPr>
            </w:pPr>
            <w:r w:rsidRPr="00C32764">
              <w:rPr>
                <w:rFonts w:cs="Arial"/>
                <w:color w:val="000000"/>
                <w:sz w:val="18"/>
                <w:szCs w:val="18"/>
              </w:rPr>
              <w:t>::16S:CASHMOVE</w:t>
            </w:r>
          </w:p>
          <w:p w:rsidR="005102F5" w:rsidRPr="00C32764" w:rsidRDefault="005102F5" w:rsidP="00C32764">
            <w:pPr>
              <w:spacing w:before="0" w:after="0"/>
              <w:rPr>
                <w:rFonts w:cs="Arial"/>
                <w:color w:val="000000"/>
                <w:sz w:val="18"/>
                <w:szCs w:val="18"/>
              </w:rPr>
            </w:pPr>
            <w:r w:rsidRPr="00C32764">
              <w:rPr>
                <w:rFonts w:cs="Arial"/>
                <w:color w:val="000000"/>
                <w:sz w:val="18"/>
                <w:szCs w:val="18"/>
              </w:rPr>
              <w:t>:16S:CACONF</w:t>
            </w:r>
          </w:p>
          <w:p w:rsidR="005102F5" w:rsidRPr="00C32764" w:rsidRDefault="005102F5" w:rsidP="00C32764">
            <w:pPr>
              <w:spacing w:before="0" w:after="0"/>
              <w:rPr>
                <w:rFonts w:cs="Arial"/>
                <w:color w:val="000000"/>
                <w:sz w:val="18"/>
                <w:szCs w:val="18"/>
              </w:rPr>
            </w:pPr>
          </w:p>
          <w:p w:rsidR="005102F5" w:rsidRPr="00C32764" w:rsidRDefault="005102F5" w:rsidP="00C32764">
            <w:pPr>
              <w:spacing w:before="0" w:after="0"/>
              <w:rPr>
                <w:rFonts w:cs="Arial"/>
                <w:color w:val="000000"/>
                <w:sz w:val="18"/>
                <w:szCs w:val="18"/>
              </w:rPr>
            </w:pPr>
            <w:r w:rsidRPr="00C32764">
              <w:rPr>
                <w:rFonts w:cs="Arial"/>
                <w:color w:val="000000"/>
                <w:sz w:val="18"/>
                <w:szCs w:val="18"/>
              </w:rPr>
              <w:t>Example 2</w:t>
            </w:r>
          </w:p>
          <w:p w:rsidR="005102F5" w:rsidRPr="00C32764" w:rsidRDefault="005102F5" w:rsidP="00C32764">
            <w:pPr>
              <w:spacing w:before="0" w:after="0"/>
              <w:rPr>
                <w:rFonts w:cs="Arial"/>
                <w:color w:val="000000"/>
                <w:sz w:val="18"/>
                <w:szCs w:val="18"/>
              </w:rPr>
            </w:pPr>
            <w:r w:rsidRPr="00C32764">
              <w:rPr>
                <w:rFonts w:cs="Arial"/>
                <w:color w:val="000000"/>
                <w:sz w:val="18"/>
                <w:szCs w:val="18"/>
              </w:rPr>
              <w:t>A United Kingdom (UK) company has its primary listing on the London Stock Exchange and maintains a secondary listing on the JSE and declares a dividend. The dividend will be paid from the United Kingdom to shareholders on the South African register, i.e. dividend is foreign.</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Security Investec Plc</w:t>
            </w:r>
          </w:p>
          <w:p w:rsidR="005102F5" w:rsidRPr="00C32764" w:rsidRDefault="005102F5" w:rsidP="00C32764">
            <w:pPr>
              <w:spacing w:before="0" w:after="0"/>
              <w:rPr>
                <w:rFonts w:cs="Arial"/>
                <w:color w:val="000000"/>
                <w:sz w:val="18"/>
                <w:szCs w:val="18"/>
              </w:rPr>
            </w:pPr>
            <w:r w:rsidRPr="00C32764">
              <w:rPr>
                <w:rFonts w:cs="Arial"/>
                <w:color w:val="000000"/>
                <w:sz w:val="18"/>
                <w:szCs w:val="18"/>
              </w:rPr>
              <w:t>ISIN GB00B17BBQ50</w:t>
            </w:r>
          </w:p>
          <w:p w:rsidR="005102F5" w:rsidRPr="00C32764" w:rsidRDefault="005102F5" w:rsidP="00C32764">
            <w:pPr>
              <w:spacing w:before="0" w:after="0"/>
              <w:rPr>
                <w:rFonts w:cs="Arial"/>
                <w:color w:val="000000"/>
                <w:sz w:val="18"/>
                <w:szCs w:val="18"/>
              </w:rPr>
            </w:pPr>
          </w:p>
          <w:p w:rsidR="005102F5" w:rsidRPr="00C32764" w:rsidRDefault="005102F5" w:rsidP="00C32764">
            <w:pPr>
              <w:spacing w:before="0" w:after="0"/>
              <w:rPr>
                <w:rFonts w:cs="Arial"/>
                <w:color w:val="000000"/>
                <w:sz w:val="18"/>
                <w:szCs w:val="18"/>
              </w:rPr>
            </w:pPr>
            <w:r w:rsidRPr="00C32764">
              <w:rPr>
                <w:rFonts w:cs="Arial"/>
                <w:color w:val="000000"/>
                <w:sz w:val="18"/>
                <w:szCs w:val="18"/>
              </w:rPr>
              <w:t>Gross Rate ZAR0.1998734</w:t>
            </w:r>
          </w:p>
          <w:p w:rsidR="005102F5" w:rsidRPr="00C32764" w:rsidRDefault="005102F5" w:rsidP="00C32764">
            <w:pPr>
              <w:spacing w:before="0" w:after="0"/>
              <w:rPr>
                <w:rFonts w:cs="Arial"/>
                <w:color w:val="000000"/>
                <w:sz w:val="18"/>
                <w:szCs w:val="18"/>
              </w:rPr>
            </w:pPr>
            <w:r w:rsidRPr="00C32764">
              <w:rPr>
                <w:rFonts w:cs="Arial"/>
                <w:color w:val="000000"/>
                <w:sz w:val="18"/>
                <w:szCs w:val="18"/>
              </w:rPr>
              <w:t>Withholding Tax Rate (TAXR) 0</w:t>
            </w:r>
          </w:p>
          <w:p w:rsidR="005102F5" w:rsidRPr="00C32764" w:rsidRDefault="005102F5" w:rsidP="00C32764">
            <w:pPr>
              <w:spacing w:before="0" w:after="0"/>
              <w:rPr>
                <w:rFonts w:cs="Arial"/>
                <w:color w:val="000000"/>
                <w:sz w:val="18"/>
                <w:szCs w:val="18"/>
              </w:rPr>
            </w:pPr>
            <w:r w:rsidRPr="00C32764">
              <w:rPr>
                <w:rFonts w:cs="Arial"/>
                <w:color w:val="000000"/>
                <w:sz w:val="18"/>
                <w:szCs w:val="18"/>
              </w:rPr>
              <w:t>Second Level Tax (WITL) 20%</w:t>
            </w:r>
          </w:p>
          <w:p w:rsidR="005102F5" w:rsidRPr="00C32764" w:rsidRDefault="005102F5" w:rsidP="00C32764">
            <w:pPr>
              <w:spacing w:before="0" w:after="0"/>
              <w:rPr>
                <w:rFonts w:cs="Arial"/>
                <w:color w:val="000000"/>
                <w:sz w:val="18"/>
                <w:szCs w:val="18"/>
              </w:rPr>
            </w:pPr>
            <w:r w:rsidRPr="00C32764">
              <w:rPr>
                <w:rFonts w:cs="Arial"/>
                <w:color w:val="000000"/>
                <w:sz w:val="18"/>
                <w:szCs w:val="18"/>
              </w:rPr>
              <w:t>Net Rate ZAR0.15989872</w:t>
            </w:r>
          </w:p>
          <w:p w:rsidR="005102F5" w:rsidRPr="00C32764" w:rsidRDefault="005102F5" w:rsidP="00C32764">
            <w:pPr>
              <w:spacing w:before="0" w:after="0"/>
              <w:rPr>
                <w:rFonts w:cs="Arial"/>
                <w:color w:val="000000"/>
                <w:sz w:val="18"/>
                <w:szCs w:val="18"/>
              </w:rPr>
            </w:pPr>
            <w:r w:rsidRPr="00C32764">
              <w:rPr>
                <w:rFonts w:cs="Arial"/>
                <w:color w:val="000000"/>
                <w:sz w:val="18"/>
                <w:szCs w:val="18"/>
              </w:rPr>
              <w:t>Country from which dividend is being paid United Kingdom (UK)</w:t>
            </w:r>
          </w:p>
          <w:p w:rsidR="005102F5" w:rsidRPr="00C32764" w:rsidRDefault="005102F5" w:rsidP="00C32764">
            <w:pPr>
              <w:spacing w:before="0" w:after="0"/>
              <w:rPr>
                <w:rFonts w:cs="Arial"/>
                <w:color w:val="000000"/>
                <w:sz w:val="18"/>
                <w:szCs w:val="18"/>
              </w:rPr>
            </w:pPr>
            <w:r w:rsidRPr="00C32764">
              <w:rPr>
                <w:rFonts w:cs="Arial"/>
                <w:color w:val="000000"/>
                <w:sz w:val="18"/>
                <w:szCs w:val="18"/>
              </w:rPr>
              <w:t>Foreign Dividend (paid from a source outside of South Africa) Yes</w:t>
            </w:r>
          </w:p>
          <w:p w:rsidR="005102F5" w:rsidRPr="00C32764" w:rsidRDefault="005102F5" w:rsidP="00C32764">
            <w:pPr>
              <w:spacing w:before="0" w:after="0"/>
              <w:rPr>
                <w:rFonts w:cs="Arial"/>
                <w:color w:val="000000"/>
                <w:sz w:val="18"/>
                <w:szCs w:val="18"/>
              </w:rPr>
            </w:pPr>
            <w:r w:rsidRPr="00C32764">
              <w:rPr>
                <w:rFonts w:cs="Arial"/>
                <w:color w:val="000000"/>
                <w:sz w:val="18"/>
                <w:szCs w:val="18"/>
              </w:rPr>
              <w:t>Eligibility  1,000</w:t>
            </w:r>
          </w:p>
          <w:p w:rsidR="005102F5" w:rsidRPr="00C32764" w:rsidRDefault="005102F5" w:rsidP="00C32764">
            <w:pPr>
              <w:spacing w:before="0" w:after="0"/>
              <w:rPr>
                <w:rFonts w:cs="Arial"/>
                <w:color w:val="000000"/>
                <w:sz w:val="18"/>
                <w:szCs w:val="18"/>
              </w:rPr>
            </w:pPr>
          </w:p>
          <w:p w:rsidR="005102F5" w:rsidRPr="00C32764" w:rsidRDefault="005102F5" w:rsidP="00C32764">
            <w:pPr>
              <w:spacing w:before="0" w:after="0"/>
              <w:rPr>
                <w:rFonts w:cs="Arial"/>
                <w:color w:val="000000"/>
                <w:sz w:val="18"/>
                <w:szCs w:val="18"/>
              </w:rPr>
            </w:pPr>
            <w:r w:rsidRPr="00C32764">
              <w:rPr>
                <w:rFonts w:cs="Arial"/>
                <w:color w:val="000000"/>
                <w:sz w:val="18"/>
                <w:szCs w:val="18"/>
              </w:rPr>
              <w:t>SWIFT SAMPLE</w:t>
            </w:r>
          </w:p>
          <w:p w:rsidR="005102F5" w:rsidRPr="00C32764" w:rsidRDefault="005102F5" w:rsidP="00C32764">
            <w:pPr>
              <w:spacing w:before="0" w:after="0"/>
              <w:rPr>
                <w:rFonts w:cs="Arial"/>
                <w:color w:val="000000"/>
                <w:sz w:val="18"/>
                <w:szCs w:val="18"/>
              </w:rPr>
            </w:pPr>
            <w:r w:rsidRPr="00C32764">
              <w:rPr>
                <w:rFonts w:cs="Arial"/>
                <w:color w:val="000000"/>
                <w:sz w:val="18"/>
                <w:szCs w:val="18"/>
              </w:rPr>
              <w:t>MT 564</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:16R:CAOPTN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:13A::CAON//001 :22F::CAOP//CASH :11A::OPTN//ZAR </w:t>
            </w:r>
          </w:p>
          <w:p w:rsidR="005102F5" w:rsidRPr="00C32764" w:rsidRDefault="005102F5" w:rsidP="00C32764">
            <w:pPr>
              <w:spacing w:before="0" w:after="0"/>
              <w:rPr>
                <w:rFonts w:cs="Arial"/>
                <w:color w:val="000000"/>
                <w:sz w:val="18"/>
                <w:szCs w:val="18"/>
              </w:rPr>
            </w:pPr>
            <w:r w:rsidRPr="00C32764">
              <w:rPr>
                <w:rFonts w:cs="Arial"/>
                <w:color w:val="000000"/>
                <w:sz w:val="18"/>
                <w:szCs w:val="18"/>
              </w:rPr>
              <w:t>:17B::DFLT//Y</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:16R:CASHMOVE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:22H::CRDB//CRED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:98A::PAYD//2019XXXX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:92J::GRSS//CDFI/ZAR0.1998734 </w:t>
            </w:r>
          </w:p>
          <w:p w:rsidR="005102F5" w:rsidRPr="00C32764" w:rsidRDefault="005102F5" w:rsidP="00C32764">
            <w:pPr>
              <w:spacing w:before="0" w:after="0"/>
              <w:rPr>
                <w:rFonts w:cs="Arial"/>
                <w:color w:val="000000"/>
                <w:sz w:val="18"/>
                <w:szCs w:val="18"/>
              </w:rPr>
            </w:pPr>
            <w:r w:rsidRPr="00C32764">
              <w:rPr>
                <w:rFonts w:cs="Arial"/>
                <w:color w:val="000000"/>
                <w:sz w:val="18"/>
                <w:szCs w:val="18"/>
              </w:rPr>
              <w:t>:92J::NETT//CDFI/ZAR0.15989872</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:92A::TAXR//0, </w:t>
            </w:r>
          </w:p>
          <w:p w:rsidR="005102F5" w:rsidRPr="00C32764" w:rsidRDefault="005102F5" w:rsidP="00C32764">
            <w:pPr>
              <w:spacing w:before="0" w:after="0"/>
              <w:rPr>
                <w:rFonts w:cs="Arial"/>
                <w:color w:val="000000"/>
                <w:sz w:val="18"/>
                <w:szCs w:val="18"/>
              </w:rPr>
            </w:pPr>
            <w:r w:rsidRPr="00C32764">
              <w:rPr>
                <w:rFonts w:cs="Arial"/>
                <w:color w:val="000000"/>
                <w:sz w:val="18"/>
                <w:szCs w:val="18"/>
              </w:rPr>
              <w:t>:92A::WITL//20,</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:16S:CASHMOVE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:16S:CAOPTN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MT 566 </w:t>
            </w:r>
          </w:p>
          <w:p w:rsidR="005102F5" w:rsidRPr="00C32764" w:rsidRDefault="005102F5" w:rsidP="00C32764">
            <w:pPr>
              <w:spacing w:before="0" w:after="0"/>
              <w:rPr>
                <w:rFonts w:cs="Arial"/>
                <w:color w:val="000000"/>
                <w:sz w:val="18"/>
                <w:szCs w:val="18"/>
              </w:rPr>
            </w:pPr>
            <w:r w:rsidRPr="00C32764">
              <w:rPr>
                <w:rFonts w:cs="Arial"/>
                <w:color w:val="000000"/>
                <w:sz w:val="18"/>
                <w:szCs w:val="18"/>
              </w:rPr>
              <w:t>16R:CACONF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13A::CAON//001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:22F::CAOP//CASH </w:t>
            </w:r>
          </w:p>
          <w:p w:rsidR="005102F5" w:rsidRPr="00C32764" w:rsidRDefault="005102F5" w:rsidP="00C32764">
            <w:pPr>
              <w:spacing w:before="0" w:after="0"/>
              <w:rPr>
                <w:rFonts w:cs="Arial"/>
                <w:color w:val="000000"/>
                <w:sz w:val="18"/>
                <w:szCs w:val="18"/>
              </w:rPr>
            </w:pPr>
            <w:r w:rsidRPr="00C32764">
              <w:rPr>
                <w:rFonts w:cs="Arial"/>
                <w:color w:val="000000"/>
                <w:sz w:val="18"/>
                <w:szCs w:val="18"/>
              </w:rPr>
              <w:t>:11A::OPTN//ZAR</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:16R:CASHMOVE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:22H::CRDB//CRED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:97A::CASH//1234XXXX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:19B::PSTA//ZAR159.90</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:19B::CDFI//ZAR159.90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::98A::POST//2019XXX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:98A::VALU//2019XXX</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:98A::PAYD//2019XXX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::16S:CASHMOVE</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:16S:CACONF </w:t>
            </w:r>
          </w:p>
          <w:p w:rsidR="005102F5" w:rsidRPr="00C32764" w:rsidRDefault="005102F5" w:rsidP="00C32764">
            <w:pPr>
              <w:spacing w:before="0" w:after="0"/>
              <w:rPr>
                <w:rFonts w:cs="Arial"/>
                <w:color w:val="000000"/>
                <w:sz w:val="18"/>
                <w:szCs w:val="18"/>
              </w:rPr>
            </w:pPr>
          </w:p>
          <w:p w:rsidR="005102F5" w:rsidRPr="00C32764" w:rsidRDefault="005102F5" w:rsidP="00C32764">
            <w:pPr>
              <w:spacing w:before="0" w:after="0"/>
              <w:rPr>
                <w:rFonts w:cs="Arial"/>
                <w:color w:val="000000"/>
                <w:sz w:val="18"/>
                <w:szCs w:val="18"/>
              </w:rPr>
            </w:pPr>
            <w:r w:rsidRPr="00C32764">
              <w:rPr>
                <w:rFonts w:cs="Arial"/>
                <w:color w:val="000000"/>
                <w:sz w:val="18"/>
                <w:szCs w:val="18"/>
              </w:rPr>
              <w:t>Example 3</w:t>
            </w:r>
          </w:p>
          <w:p w:rsidR="005102F5" w:rsidRPr="00C32764" w:rsidRDefault="005102F5" w:rsidP="00C32764">
            <w:pPr>
              <w:spacing w:before="0" w:after="0"/>
              <w:rPr>
                <w:rFonts w:cs="Arial"/>
                <w:color w:val="000000"/>
                <w:sz w:val="18"/>
                <w:szCs w:val="18"/>
              </w:rPr>
            </w:pPr>
            <w:r w:rsidRPr="00C32764">
              <w:rPr>
                <w:rFonts w:cs="Arial"/>
                <w:color w:val="000000"/>
                <w:sz w:val="18"/>
                <w:szCs w:val="18"/>
              </w:rPr>
              <w:t>A United Kingdom (UK) company has its primary listing on the London Stock Exchange and maintains a secondary listing on the JSE and declares a dividend. The dividend will be paid from the United Kingdom to shareholders on the South African register, i.e. dividend is foreign.</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DETAIL </w:t>
            </w:r>
          </w:p>
          <w:p w:rsidR="005102F5" w:rsidRPr="00C32764" w:rsidRDefault="005102F5" w:rsidP="00C32764">
            <w:pPr>
              <w:spacing w:before="0" w:after="0"/>
              <w:rPr>
                <w:rFonts w:cs="Arial"/>
                <w:color w:val="000000"/>
                <w:sz w:val="18"/>
                <w:szCs w:val="18"/>
              </w:rPr>
            </w:pPr>
            <w:r w:rsidRPr="00C32764">
              <w:rPr>
                <w:rFonts w:cs="Arial"/>
                <w:color w:val="000000"/>
                <w:sz w:val="18"/>
                <w:szCs w:val="18"/>
              </w:rPr>
              <w:t>Security Old Mutual Plc</w:t>
            </w:r>
          </w:p>
          <w:p w:rsidR="005102F5" w:rsidRPr="00C32764" w:rsidRDefault="005102F5" w:rsidP="00C32764">
            <w:pPr>
              <w:spacing w:before="0" w:after="0"/>
              <w:rPr>
                <w:rFonts w:cs="Arial"/>
                <w:color w:val="000000"/>
                <w:sz w:val="18"/>
                <w:szCs w:val="18"/>
              </w:rPr>
            </w:pPr>
            <w:r w:rsidRPr="00C32764">
              <w:rPr>
                <w:rFonts w:cs="Arial"/>
                <w:color w:val="000000"/>
                <w:sz w:val="18"/>
                <w:szCs w:val="18"/>
              </w:rPr>
              <w:t>ISIN GB00B77J0862</w:t>
            </w:r>
          </w:p>
          <w:p w:rsidR="005102F5" w:rsidRPr="00C32764" w:rsidRDefault="005102F5" w:rsidP="00C32764">
            <w:pPr>
              <w:spacing w:before="0" w:after="0"/>
              <w:rPr>
                <w:rFonts w:cs="Arial"/>
                <w:color w:val="000000"/>
                <w:sz w:val="18"/>
                <w:szCs w:val="18"/>
              </w:rPr>
            </w:pPr>
          </w:p>
          <w:p w:rsidR="005102F5" w:rsidRPr="00C32764" w:rsidRDefault="005102F5" w:rsidP="00C32764">
            <w:pPr>
              <w:spacing w:before="0" w:after="0"/>
              <w:rPr>
                <w:rFonts w:cs="Arial"/>
                <w:color w:val="000000"/>
                <w:sz w:val="18"/>
                <w:szCs w:val="18"/>
              </w:rPr>
            </w:pPr>
            <w:r w:rsidRPr="00C32764">
              <w:rPr>
                <w:rFonts w:cs="Arial"/>
                <w:color w:val="000000"/>
                <w:sz w:val="18"/>
                <w:szCs w:val="18"/>
              </w:rPr>
              <w:t>Gross Rate ZAR0.6535371</w:t>
            </w:r>
          </w:p>
          <w:p w:rsidR="005102F5" w:rsidRPr="00C32764" w:rsidRDefault="005102F5" w:rsidP="00C32764">
            <w:pPr>
              <w:spacing w:before="0" w:after="0"/>
              <w:rPr>
                <w:rFonts w:cs="Arial"/>
                <w:color w:val="000000"/>
                <w:sz w:val="18"/>
                <w:szCs w:val="18"/>
              </w:rPr>
            </w:pPr>
            <w:r w:rsidRPr="00C32764">
              <w:rPr>
                <w:rFonts w:cs="Arial"/>
                <w:color w:val="000000"/>
                <w:sz w:val="18"/>
                <w:szCs w:val="18"/>
              </w:rPr>
              <w:t>Withholding Tax Rate (TAXR) 15%</w:t>
            </w:r>
          </w:p>
          <w:p w:rsidR="005102F5" w:rsidRPr="00C32764" w:rsidRDefault="005102F5" w:rsidP="00C32764">
            <w:pPr>
              <w:spacing w:before="0" w:after="0"/>
              <w:rPr>
                <w:rFonts w:cs="Arial"/>
                <w:color w:val="000000"/>
                <w:sz w:val="18"/>
                <w:szCs w:val="18"/>
              </w:rPr>
            </w:pPr>
            <w:r w:rsidRPr="00C32764">
              <w:rPr>
                <w:rFonts w:cs="Arial"/>
                <w:color w:val="000000"/>
                <w:sz w:val="18"/>
                <w:szCs w:val="18"/>
              </w:rPr>
              <w:t>Second Level Tax (WITL) 5%</w:t>
            </w:r>
          </w:p>
          <w:p w:rsidR="005102F5" w:rsidRPr="00C32764" w:rsidRDefault="005102F5" w:rsidP="00C32764">
            <w:pPr>
              <w:spacing w:before="0" w:after="0"/>
              <w:rPr>
                <w:rFonts w:cs="Arial"/>
                <w:color w:val="000000"/>
                <w:sz w:val="18"/>
                <w:szCs w:val="18"/>
              </w:rPr>
            </w:pPr>
            <w:r w:rsidRPr="00C32764">
              <w:rPr>
                <w:rFonts w:cs="Arial"/>
                <w:color w:val="000000"/>
                <w:sz w:val="18"/>
                <w:szCs w:val="18"/>
              </w:rPr>
              <w:t>Net Rate ZAR0.5228297</w:t>
            </w:r>
          </w:p>
          <w:p w:rsidR="005102F5" w:rsidRPr="00C32764" w:rsidRDefault="005102F5" w:rsidP="00C32764">
            <w:pPr>
              <w:spacing w:before="0" w:after="0"/>
              <w:rPr>
                <w:rFonts w:cs="Arial"/>
                <w:color w:val="000000"/>
                <w:sz w:val="18"/>
                <w:szCs w:val="18"/>
              </w:rPr>
            </w:pPr>
            <w:r w:rsidRPr="00C32764">
              <w:rPr>
                <w:rFonts w:cs="Arial"/>
                <w:color w:val="000000"/>
                <w:sz w:val="18"/>
                <w:szCs w:val="18"/>
              </w:rPr>
              <w:t>Country from which dividend is being paid United Kingdom (UK)</w:t>
            </w:r>
          </w:p>
          <w:p w:rsidR="005102F5" w:rsidRPr="00C32764" w:rsidRDefault="005102F5" w:rsidP="00C32764">
            <w:pPr>
              <w:spacing w:before="0" w:after="0"/>
              <w:rPr>
                <w:rFonts w:cs="Arial"/>
                <w:color w:val="000000"/>
                <w:sz w:val="18"/>
                <w:szCs w:val="18"/>
              </w:rPr>
            </w:pPr>
            <w:r w:rsidRPr="00C32764">
              <w:rPr>
                <w:rFonts w:cs="Arial"/>
                <w:color w:val="000000"/>
                <w:sz w:val="18"/>
                <w:szCs w:val="18"/>
              </w:rPr>
              <w:t>Eligibility 1,000</w:t>
            </w:r>
          </w:p>
          <w:p w:rsidR="005102F5" w:rsidRPr="00C32764" w:rsidRDefault="005102F5" w:rsidP="00C32764">
            <w:pPr>
              <w:spacing w:before="0" w:after="0"/>
              <w:rPr>
                <w:rFonts w:cs="Arial"/>
                <w:color w:val="000000"/>
                <w:sz w:val="18"/>
                <w:szCs w:val="18"/>
              </w:rPr>
            </w:pPr>
            <w:r w:rsidRPr="00C32764">
              <w:rPr>
                <w:rFonts w:cs="Arial"/>
                <w:color w:val="000000"/>
                <w:sz w:val="18"/>
                <w:szCs w:val="18"/>
              </w:rPr>
              <w:t>Foreign Dividend (paid from a source outside of South Africa) Yes</w:t>
            </w:r>
          </w:p>
          <w:p w:rsidR="005102F5" w:rsidRPr="00C32764" w:rsidRDefault="005102F5" w:rsidP="00C32764">
            <w:pPr>
              <w:spacing w:before="0" w:after="0"/>
              <w:rPr>
                <w:rFonts w:cs="Arial"/>
                <w:color w:val="000000"/>
                <w:sz w:val="18"/>
                <w:szCs w:val="18"/>
              </w:rPr>
            </w:pPr>
          </w:p>
          <w:p w:rsidR="005102F5" w:rsidRPr="00C32764" w:rsidRDefault="005102F5" w:rsidP="00C32764">
            <w:pPr>
              <w:spacing w:before="0" w:after="0"/>
              <w:rPr>
                <w:rFonts w:cs="Arial"/>
                <w:color w:val="000000"/>
                <w:sz w:val="18"/>
                <w:szCs w:val="18"/>
              </w:rPr>
            </w:pPr>
            <w:r w:rsidRPr="00C32764">
              <w:rPr>
                <w:rFonts w:cs="Arial"/>
                <w:color w:val="000000"/>
                <w:sz w:val="18"/>
                <w:szCs w:val="18"/>
              </w:rPr>
              <w:t>SWIFT SAMPLE</w:t>
            </w:r>
          </w:p>
          <w:p w:rsidR="005102F5" w:rsidRPr="00C32764" w:rsidRDefault="005102F5" w:rsidP="00C32764">
            <w:pPr>
              <w:spacing w:before="0" w:after="0"/>
              <w:rPr>
                <w:rFonts w:cs="Arial"/>
                <w:color w:val="000000"/>
                <w:sz w:val="18"/>
                <w:szCs w:val="18"/>
              </w:rPr>
            </w:pPr>
            <w:r w:rsidRPr="00C32764">
              <w:rPr>
                <w:rFonts w:cs="Arial"/>
                <w:color w:val="000000"/>
                <w:sz w:val="18"/>
                <w:szCs w:val="18"/>
              </w:rPr>
              <w:t>MT 564</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:16R:CAOPTN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:13A::CAON//001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:22F::CAOP//CASH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:11A::OPTN//ZAR </w:t>
            </w:r>
          </w:p>
          <w:p w:rsidR="005102F5" w:rsidRPr="00C32764" w:rsidRDefault="005102F5" w:rsidP="00C32764">
            <w:pPr>
              <w:spacing w:before="0" w:after="0"/>
              <w:rPr>
                <w:rFonts w:cs="Arial"/>
                <w:color w:val="000000"/>
                <w:sz w:val="18"/>
                <w:szCs w:val="18"/>
              </w:rPr>
            </w:pPr>
            <w:r w:rsidRPr="00C32764">
              <w:rPr>
                <w:rFonts w:cs="Arial"/>
                <w:color w:val="000000"/>
                <w:sz w:val="18"/>
                <w:szCs w:val="18"/>
              </w:rPr>
              <w:t>:17B::DFLT//Y</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:16R:CASHMOVE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:22H::CRDB//CRED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:98A::PAYD//2019XXXX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:92J::GRSS//CDFI/ZAR0.6535371 </w:t>
            </w:r>
          </w:p>
          <w:p w:rsidR="005102F5" w:rsidRPr="00C32764" w:rsidRDefault="005102F5" w:rsidP="00C32764">
            <w:pPr>
              <w:spacing w:before="0" w:after="0"/>
              <w:rPr>
                <w:rFonts w:cs="Arial"/>
                <w:color w:val="000000"/>
                <w:sz w:val="18"/>
                <w:szCs w:val="18"/>
              </w:rPr>
            </w:pPr>
            <w:r w:rsidRPr="00C32764">
              <w:rPr>
                <w:rFonts w:cs="Arial"/>
                <w:color w:val="000000"/>
                <w:sz w:val="18"/>
                <w:szCs w:val="18"/>
              </w:rPr>
              <w:t>:92J::NETT//CDFI/ZAR0.5228297</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:92A::TAXR//15, </w:t>
            </w:r>
          </w:p>
          <w:p w:rsidR="005102F5" w:rsidRPr="00C32764" w:rsidRDefault="005102F5" w:rsidP="00C32764">
            <w:pPr>
              <w:spacing w:before="0" w:after="0"/>
              <w:rPr>
                <w:rFonts w:cs="Arial"/>
                <w:color w:val="000000"/>
                <w:sz w:val="18"/>
                <w:szCs w:val="18"/>
              </w:rPr>
            </w:pPr>
            <w:r w:rsidRPr="00C32764">
              <w:rPr>
                <w:rFonts w:cs="Arial"/>
                <w:color w:val="000000"/>
                <w:sz w:val="18"/>
                <w:szCs w:val="18"/>
              </w:rPr>
              <w:t>:92A::WITL//5,</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:16S:CASHMOVE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:16S:CAOPTN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MT 566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16R:CACONF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:13A::CAON//001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:22F::CAOP//CASH </w:t>
            </w:r>
          </w:p>
          <w:p w:rsidR="005102F5" w:rsidRPr="00C32764" w:rsidRDefault="005102F5" w:rsidP="00C32764">
            <w:pPr>
              <w:spacing w:before="0" w:after="0"/>
              <w:rPr>
                <w:rFonts w:cs="Arial"/>
                <w:color w:val="000000"/>
                <w:sz w:val="18"/>
                <w:szCs w:val="18"/>
              </w:rPr>
            </w:pPr>
            <w:r w:rsidRPr="00C32764">
              <w:rPr>
                <w:rFonts w:cs="Arial"/>
                <w:color w:val="000000"/>
                <w:sz w:val="18"/>
                <w:szCs w:val="18"/>
              </w:rPr>
              <w:t>:11A::OPTN//ZAR</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:16R:CASHMOVE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:22H::CRDB//CRED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:97A::CASH//1234XXXX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:19B::PSTA//ZAR522.83</w:t>
            </w:r>
          </w:p>
          <w:p w:rsidR="005102F5" w:rsidRPr="00C32764" w:rsidRDefault="005102F5" w:rsidP="00C32764">
            <w:pPr>
              <w:spacing w:before="0" w:after="0"/>
              <w:rPr>
                <w:rFonts w:cs="Arial"/>
                <w:color w:val="000000"/>
                <w:sz w:val="18"/>
                <w:szCs w:val="18"/>
              </w:rPr>
            </w:pPr>
            <w:r w:rsidRPr="00C32764">
              <w:rPr>
                <w:rFonts w:cs="Arial"/>
                <w:color w:val="000000"/>
                <w:sz w:val="18"/>
                <w:szCs w:val="18"/>
              </w:rPr>
              <w:t>:19B::CDFI//ZAR522.83</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:98A::POST//2019XXX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:98A::VALU//2019XXX</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:98A::PAYD//2019XXX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::16S:CASHMOVE</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:16S:CACONF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Example 4</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A company incorporated in the United Arab Emirates, maintains its primary listing on the London Stock Exchange with a secondary listing on the JSE, declares and pays a dividend. The dividend to shareholders on the South African register will be funded from two payment sources, firstly from South African operations and then a top up payment from the UK. The dividend in this case is being funded from two countries and thus one cash rate paid from the UK will be a foreign dividend and another from South Africa a local dividend. The market announcement must communicate the two countries from where the dividend is paid.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Security MEDICLINIC INTERNATIONAL PLC</w:t>
            </w:r>
          </w:p>
          <w:p w:rsidR="005102F5" w:rsidRPr="00C32764" w:rsidRDefault="005102F5" w:rsidP="00C32764">
            <w:pPr>
              <w:spacing w:before="0" w:after="0"/>
              <w:rPr>
                <w:rFonts w:cs="Arial"/>
                <w:color w:val="000000"/>
                <w:sz w:val="18"/>
                <w:szCs w:val="18"/>
              </w:rPr>
            </w:pPr>
            <w:r w:rsidRPr="00C32764">
              <w:rPr>
                <w:rFonts w:cs="Arial"/>
                <w:color w:val="000000"/>
                <w:sz w:val="18"/>
                <w:szCs w:val="18"/>
              </w:rPr>
              <w:t>ISIN GB00B8HX8Z88</w:t>
            </w:r>
          </w:p>
          <w:p w:rsidR="005102F5" w:rsidRPr="00C32764" w:rsidRDefault="005102F5" w:rsidP="00C32764">
            <w:pPr>
              <w:spacing w:before="0" w:after="0"/>
              <w:rPr>
                <w:rFonts w:cs="Arial"/>
                <w:color w:val="000000"/>
                <w:sz w:val="18"/>
                <w:szCs w:val="18"/>
              </w:rPr>
            </w:pPr>
            <w:r w:rsidRPr="00C32764">
              <w:rPr>
                <w:rFonts w:cs="Arial"/>
                <w:color w:val="000000"/>
                <w:sz w:val="18"/>
                <w:szCs w:val="18"/>
              </w:rPr>
              <w:lastRenderedPageBreak/>
              <w:t>Gross Rate ZAR2.25</w:t>
            </w:r>
          </w:p>
          <w:p w:rsidR="005102F5" w:rsidRPr="00C32764" w:rsidRDefault="005102F5" w:rsidP="00C32764">
            <w:pPr>
              <w:spacing w:before="0" w:after="0"/>
              <w:rPr>
                <w:rFonts w:cs="Arial"/>
                <w:color w:val="000000"/>
                <w:sz w:val="18"/>
                <w:szCs w:val="18"/>
              </w:rPr>
            </w:pPr>
            <w:r w:rsidRPr="00C32764">
              <w:rPr>
                <w:rFonts w:cs="Arial"/>
                <w:color w:val="000000"/>
                <w:sz w:val="18"/>
                <w:szCs w:val="18"/>
              </w:rPr>
              <w:t>Split ZAR1.2115385 (local)</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  ZAR1.0384615 (foreign)</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Local component  </w:t>
            </w:r>
          </w:p>
          <w:p w:rsidR="005102F5" w:rsidRPr="00C32764" w:rsidRDefault="005102F5" w:rsidP="00C32764">
            <w:pPr>
              <w:spacing w:before="0" w:after="0"/>
              <w:rPr>
                <w:rFonts w:cs="Arial"/>
                <w:color w:val="000000"/>
                <w:sz w:val="18"/>
                <w:szCs w:val="18"/>
              </w:rPr>
            </w:pPr>
            <w:r w:rsidRPr="00C32764">
              <w:rPr>
                <w:rFonts w:cs="Arial"/>
                <w:color w:val="000000"/>
                <w:sz w:val="18"/>
                <w:szCs w:val="18"/>
              </w:rPr>
              <w:t>Gross Rate ZAR1.2115385</w:t>
            </w:r>
          </w:p>
          <w:p w:rsidR="005102F5" w:rsidRPr="00C32764" w:rsidRDefault="005102F5" w:rsidP="00C32764">
            <w:pPr>
              <w:spacing w:before="0" w:after="0"/>
              <w:rPr>
                <w:rFonts w:cs="Arial"/>
                <w:color w:val="000000"/>
                <w:sz w:val="18"/>
                <w:szCs w:val="18"/>
              </w:rPr>
            </w:pPr>
            <w:r w:rsidRPr="00C32764">
              <w:rPr>
                <w:rFonts w:cs="Arial"/>
                <w:color w:val="000000"/>
                <w:sz w:val="18"/>
                <w:szCs w:val="18"/>
              </w:rPr>
              <w:t>Withholding Tax Rate (TAXR) 20%</w:t>
            </w:r>
          </w:p>
          <w:p w:rsidR="005102F5" w:rsidRPr="00C32764" w:rsidRDefault="005102F5" w:rsidP="00C32764">
            <w:pPr>
              <w:spacing w:before="0" w:after="0"/>
              <w:rPr>
                <w:rFonts w:cs="Arial"/>
                <w:color w:val="000000"/>
                <w:sz w:val="18"/>
                <w:szCs w:val="18"/>
              </w:rPr>
            </w:pPr>
            <w:r w:rsidRPr="00C32764">
              <w:rPr>
                <w:rFonts w:cs="Arial"/>
                <w:color w:val="000000"/>
                <w:sz w:val="18"/>
                <w:szCs w:val="18"/>
              </w:rPr>
              <w:t>Second Level Tax (WITL) 0</w:t>
            </w:r>
          </w:p>
          <w:p w:rsidR="005102F5" w:rsidRPr="00C32764" w:rsidRDefault="005102F5" w:rsidP="00C32764">
            <w:pPr>
              <w:spacing w:before="0" w:after="0"/>
              <w:rPr>
                <w:rFonts w:cs="Arial"/>
                <w:color w:val="000000"/>
                <w:sz w:val="18"/>
                <w:szCs w:val="18"/>
              </w:rPr>
            </w:pPr>
            <w:r w:rsidRPr="00C32764">
              <w:rPr>
                <w:rFonts w:cs="Arial"/>
                <w:color w:val="000000"/>
                <w:sz w:val="18"/>
                <w:szCs w:val="18"/>
              </w:rPr>
              <w:t>Net Rate ZAR0.9692308</w:t>
            </w:r>
          </w:p>
          <w:p w:rsidR="005102F5" w:rsidRPr="00C32764" w:rsidRDefault="005102F5" w:rsidP="00C32764">
            <w:pPr>
              <w:spacing w:before="0" w:after="0"/>
              <w:rPr>
                <w:rFonts w:cs="Arial"/>
                <w:color w:val="000000"/>
                <w:sz w:val="18"/>
                <w:szCs w:val="18"/>
              </w:rPr>
            </w:pPr>
            <w:r w:rsidRPr="00C32764">
              <w:rPr>
                <w:rFonts w:cs="Arial"/>
                <w:color w:val="000000"/>
                <w:sz w:val="18"/>
                <w:szCs w:val="18"/>
              </w:rPr>
              <w:t>Country from which dividend is being paid South Africa (ZA)</w:t>
            </w:r>
          </w:p>
          <w:p w:rsidR="005102F5" w:rsidRPr="00C32764" w:rsidRDefault="005102F5" w:rsidP="00C32764">
            <w:pPr>
              <w:spacing w:before="0" w:after="0"/>
              <w:rPr>
                <w:rFonts w:cs="Arial"/>
                <w:color w:val="000000"/>
                <w:sz w:val="18"/>
                <w:szCs w:val="18"/>
              </w:rPr>
            </w:pPr>
            <w:r w:rsidRPr="00C32764">
              <w:rPr>
                <w:rFonts w:cs="Arial"/>
                <w:color w:val="000000"/>
                <w:sz w:val="18"/>
                <w:szCs w:val="18"/>
              </w:rPr>
              <w:t>Foreign Dividend (paid from a source outside of South Africa) No</w:t>
            </w:r>
          </w:p>
          <w:p w:rsidR="005102F5" w:rsidRPr="00C32764" w:rsidRDefault="005102F5" w:rsidP="00C32764">
            <w:pPr>
              <w:spacing w:before="0" w:after="0"/>
              <w:rPr>
                <w:rFonts w:cs="Arial"/>
                <w:color w:val="000000"/>
                <w:sz w:val="18"/>
                <w:szCs w:val="18"/>
              </w:rPr>
            </w:pP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Foreign component  </w:t>
            </w:r>
          </w:p>
          <w:p w:rsidR="005102F5" w:rsidRPr="00C32764" w:rsidRDefault="005102F5" w:rsidP="00C32764">
            <w:pPr>
              <w:spacing w:before="0" w:after="0"/>
              <w:rPr>
                <w:rFonts w:cs="Arial"/>
                <w:color w:val="000000"/>
                <w:sz w:val="18"/>
                <w:szCs w:val="18"/>
              </w:rPr>
            </w:pPr>
            <w:r w:rsidRPr="00C32764">
              <w:rPr>
                <w:rFonts w:cs="Arial"/>
                <w:color w:val="000000"/>
                <w:sz w:val="18"/>
                <w:szCs w:val="18"/>
              </w:rPr>
              <w:t>Gross Rate ZAR1.0384615</w:t>
            </w:r>
          </w:p>
          <w:p w:rsidR="005102F5" w:rsidRPr="00C32764" w:rsidRDefault="005102F5" w:rsidP="00C32764">
            <w:pPr>
              <w:spacing w:before="0" w:after="0"/>
              <w:rPr>
                <w:rFonts w:cs="Arial"/>
                <w:color w:val="000000"/>
                <w:sz w:val="18"/>
                <w:szCs w:val="18"/>
              </w:rPr>
            </w:pPr>
            <w:r w:rsidRPr="00C32764">
              <w:rPr>
                <w:rFonts w:cs="Arial"/>
                <w:color w:val="000000"/>
                <w:sz w:val="18"/>
                <w:szCs w:val="18"/>
              </w:rPr>
              <w:t>Withholding Tax Rate (TAXR) 0</w:t>
            </w:r>
          </w:p>
          <w:p w:rsidR="005102F5" w:rsidRPr="00C32764" w:rsidRDefault="005102F5" w:rsidP="00C32764">
            <w:pPr>
              <w:spacing w:before="0" w:after="0"/>
              <w:rPr>
                <w:rFonts w:cs="Arial"/>
                <w:color w:val="000000"/>
                <w:sz w:val="18"/>
                <w:szCs w:val="18"/>
              </w:rPr>
            </w:pPr>
            <w:r w:rsidRPr="00C32764">
              <w:rPr>
                <w:rFonts w:cs="Arial"/>
                <w:color w:val="000000"/>
                <w:sz w:val="18"/>
                <w:szCs w:val="18"/>
              </w:rPr>
              <w:t>Second Level Tax (WITL) 20%</w:t>
            </w:r>
          </w:p>
          <w:p w:rsidR="005102F5" w:rsidRPr="00C32764" w:rsidRDefault="005102F5" w:rsidP="00C32764">
            <w:pPr>
              <w:spacing w:before="0" w:after="0"/>
              <w:rPr>
                <w:rFonts w:cs="Arial"/>
                <w:color w:val="000000"/>
                <w:sz w:val="18"/>
                <w:szCs w:val="18"/>
              </w:rPr>
            </w:pPr>
            <w:r w:rsidRPr="00C32764">
              <w:rPr>
                <w:rFonts w:cs="Arial"/>
                <w:color w:val="000000"/>
                <w:sz w:val="18"/>
                <w:szCs w:val="18"/>
              </w:rPr>
              <w:t>Net Rate ZAR0.8307692</w:t>
            </w:r>
          </w:p>
          <w:p w:rsidR="005102F5" w:rsidRPr="00C32764" w:rsidRDefault="005102F5" w:rsidP="00C32764">
            <w:pPr>
              <w:spacing w:before="0" w:after="0"/>
              <w:rPr>
                <w:rFonts w:cs="Arial"/>
                <w:color w:val="000000"/>
                <w:sz w:val="18"/>
                <w:szCs w:val="18"/>
              </w:rPr>
            </w:pPr>
            <w:r w:rsidRPr="00C32764">
              <w:rPr>
                <w:rFonts w:cs="Arial"/>
                <w:color w:val="000000"/>
                <w:sz w:val="18"/>
                <w:szCs w:val="18"/>
              </w:rPr>
              <w:t>Country from which dividend is being paid United Kingdom (GB)</w:t>
            </w:r>
          </w:p>
          <w:p w:rsidR="005102F5" w:rsidRPr="00C32764" w:rsidRDefault="005102F5" w:rsidP="00C32764">
            <w:pPr>
              <w:spacing w:before="0" w:after="0"/>
              <w:rPr>
                <w:rFonts w:cs="Arial"/>
                <w:color w:val="000000"/>
                <w:sz w:val="18"/>
                <w:szCs w:val="18"/>
              </w:rPr>
            </w:pPr>
            <w:r w:rsidRPr="00C32764">
              <w:rPr>
                <w:rFonts w:cs="Arial"/>
                <w:color w:val="000000"/>
                <w:sz w:val="18"/>
                <w:szCs w:val="18"/>
              </w:rPr>
              <w:t>Foreign Dividend (paid from a source outside of South Africa) Yes</w:t>
            </w:r>
          </w:p>
          <w:p w:rsidR="005102F5" w:rsidRPr="00C32764" w:rsidRDefault="005102F5" w:rsidP="00C32764">
            <w:pPr>
              <w:spacing w:before="0" w:after="0"/>
              <w:rPr>
                <w:rFonts w:cs="Arial"/>
                <w:color w:val="000000"/>
                <w:sz w:val="18"/>
                <w:szCs w:val="18"/>
              </w:rPr>
            </w:pPr>
            <w:r w:rsidRPr="00C32764">
              <w:rPr>
                <w:rFonts w:cs="Arial"/>
                <w:color w:val="000000"/>
                <w:sz w:val="18"/>
                <w:szCs w:val="18"/>
              </w:rPr>
              <w:t>Eligibility 1,000</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SWIFT SAMPLE (local)</w:t>
            </w:r>
          </w:p>
          <w:p w:rsidR="005102F5" w:rsidRPr="00C32764" w:rsidRDefault="005102F5" w:rsidP="00C32764">
            <w:pPr>
              <w:spacing w:before="0" w:after="0"/>
              <w:rPr>
                <w:rFonts w:cs="Arial"/>
                <w:color w:val="000000"/>
                <w:sz w:val="18"/>
                <w:szCs w:val="18"/>
              </w:rPr>
            </w:pPr>
            <w:r w:rsidRPr="00C32764">
              <w:rPr>
                <w:rFonts w:cs="Arial"/>
                <w:color w:val="000000"/>
                <w:sz w:val="18"/>
                <w:szCs w:val="18"/>
              </w:rPr>
              <w:t>MT 564</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:16R:CAOPTN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:13A::CAON//001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:22F::CAOP//CASH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:11A::OPTN//ZAR </w:t>
            </w:r>
          </w:p>
          <w:p w:rsidR="005102F5" w:rsidRPr="00C32764" w:rsidRDefault="005102F5" w:rsidP="00C32764">
            <w:pPr>
              <w:spacing w:before="0" w:after="0"/>
              <w:rPr>
                <w:rFonts w:cs="Arial"/>
                <w:color w:val="000000"/>
                <w:sz w:val="18"/>
                <w:szCs w:val="18"/>
              </w:rPr>
            </w:pPr>
            <w:r w:rsidRPr="00C32764">
              <w:rPr>
                <w:rFonts w:cs="Arial"/>
                <w:color w:val="000000"/>
                <w:sz w:val="18"/>
                <w:szCs w:val="18"/>
              </w:rPr>
              <w:t>:17B::DFLT//Y</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:16R:CASHMOVE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:22H::CRDB//CRED</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:98A::PAYD//2019XXXX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:92J::GRSS//ZAR1.2115385 </w:t>
            </w:r>
          </w:p>
          <w:p w:rsidR="005102F5" w:rsidRPr="00C32764" w:rsidRDefault="005102F5" w:rsidP="00C32764">
            <w:pPr>
              <w:spacing w:before="0" w:after="0"/>
              <w:rPr>
                <w:rFonts w:cs="Arial"/>
                <w:color w:val="000000"/>
                <w:sz w:val="18"/>
                <w:szCs w:val="18"/>
              </w:rPr>
            </w:pPr>
            <w:r w:rsidRPr="00C32764">
              <w:rPr>
                <w:rFonts w:cs="Arial"/>
                <w:color w:val="000000"/>
                <w:sz w:val="18"/>
                <w:szCs w:val="18"/>
              </w:rPr>
              <w:t>:92J::NETT//ZAR0.9692308</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:92A::TAXR//20,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:16S:CASHMOVE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:16S:CAOPTN</w:t>
            </w:r>
          </w:p>
          <w:p w:rsidR="005102F5" w:rsidRPr="00C32764" w:rsidRDefault="005102F5" w:rsidP="00C32764">
            <w:pPr>
              <w:spacing w:before="0" w:after="0"/>
              <w:rPr>
                <w:rFonts w:cs="Arial"/>
                <w:color w:val="000000"/>
                <w:sz w:val="18"/>
                <w:szCs w:val="18"/>
              </w:rPr>
            </w:pP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MT 566</w:t>
            </w:r>
          </w:p>
          <w:p w:rsidR="005102F5" w:rsidRPr="00C32764" w:rsidRDefault="005102F5" w:rsidP="00C32764">
            <w:pPr>
              <w:spacing w:before="0" w:after="0"/>
              <w:rPr>
                <w:rFonts w:cs="Arial"/>
                <w:color w:val="000000"/>
                <w:sz w:val="18"/>
                <w:szCs w:val="18"/>
              </w:rPr>
            </w:pPr>
            <w:r w:rsidRPr="00C32764">
              <w:rPr>
                <w:rFonts w:cs="Arial"/>
                <w:color w:val="000000"/>
                <w:sz w:val="18"/>
                <w:szCs w:val="18"/>
              </w:rPr>
              <w:t>16R:CACONF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13A::CAON//001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:22F::CAOP//CASH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:11A::OPTN//ZAR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:16R:CASHMOVE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:22H::CRDB//CRED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:97A::CASH//1234XXXX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:19B::PSTA//ZAR969.23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:98A::POST//2019XXX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:98A::VALU//2019XXX</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:98A::PAYD//2019XXX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:16S:CASHMOVE</w:t>
            </w:r>
          </w:p>
          <w:p w:rsidR="005102F5" w:rsidRPr="00C32764" w:rsidRDefault="005102F5" w:rsidP="00C32764">
            <w:pPr>
              <w:spacing w:before="0" w:after="0"/>
              <w:rPr>
                <w:rFonts w:cs="Arial"/>
                <w:color w:val="000000"/>
                <w:sz w:val="18"/>
                <w:szCs w:val="18"/>
              </w:rPr>
            </w:pPr>
            <w:r w:rsidRPr="00C32764">
              <w:rPr>
                <w:rFonts w:cs="Arial"/>
                <w:color w:val="000000"/>
                <w:sz w:val="18"/>
                <w:szCs w:val="18"/>
              </w:rPr>
              <w:t>:16S:CACONF</w:t>
            </w:r>
          </w:p>
          <w:p w:rsidR="005102F5" w:rsidRPr="00C32764" w:rsidRDefault="005102F5" w:rsidP="00C32764">
            <w:pPr>
              <w:spacing w:before="0" w:after="0"/>
              <w:rPr>
                <w:rFonts w:cs="Arial"/>
                <w:color w:val="000000"/>
                <w:sz w:val="18"/>
                <w:szCs w:val="18"/>
              </w:rPr>
            </w:pPr>
          </w:p>
          <w:p w:rsidR="005102F5" w:rsidRPr="00C32764" w:rsidRDefault="005102F5" w:rsidP="00C32764">
            <w:pPr>
              <w:spacing w:before="0" w:after="0"/>
              <w:rPr>
                <w:rFonts w:cs="Arial"/>
                <w:color w:val="000000"/>
                <w:sz w:val="18"/>
                <w:szCs w:val="18"/>
              </w:rPr>
            </w:pPr>
          </w:p>
          <w:p w:rsidR="005102F5" w:rsidRPr="00C32764" w:rsidRDefault="005102F5" w:rsidP="00C32764">
            <w:pPr>
              <w:spacing w:before="0" w:after="0"/>
              <w:rPr>
                <w:rFonts w:cs="Arial"/>
                <w:color w:val="000000"/>
                <w:sz w:val="18"/>
                <w:szCs w:val="18"/>
              </w:rPr>
            </w:pPr>
            <w:r w:rsidRPr="00C32764">
              <w:rPr>
                <w:rFonts w:cs="Arial"/>
                <w:color w:val="000000"/>
                <w:sz w:val="18"/>
                <w:szCs w:val="18"/>
              </w:rPr>
              <w:t>SWIFT SAMPLE (foreign)</w:t>
            </w:r>
          </w:p>
          <w:p w:rsidR="005102F5" w:rsidRPr="00C32764" w:rsidRDefault="005102F5" w:rsidP="00C32764">
            <w:pPr>
              <w:spacing w:before="0" w:after="0"/>
              <w:rPr>
                <w:rFonts w:cs="Arial"/>
                <w:color w:val="000000"/>
                <w:sz w:val="18"/>
                <w:szCs w:val="18"/>
              </w:rPr>
            </w:pPr>
            <w:r w:rsidRPr="00C32764">
              <w:rPr>
                <w:rFonts w:cs="Arial"/>
                <w:color w:val="000000"/>
                <w:sz w:val="18"/>
                <w:szCs w:val="18"/>
              </w:rPr>
              <w:t>MT 564</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:16R:CAOPTN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:13A::CAON//001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:22F::CAOP//CASH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:11A::OPTN//ZAR </w:t>
            </w:r>
          </w:p>
          <w:p w:rsidR="005102F5" w:rsidRPr="00C32764" w:rsidRDefault="005102F5" w:rsidP="00C32764">
            <w:pPr>
              <w:spacing w:before="0" w:after="0"/>
              <w:rPr>
                <w:rFonts w:cs="Arial"/>
                <w:color w:val="000000"/>
                <w:sz w:val="18"/>
                <w:szCs w:val="18"/>
              </w:rPr>
            </w:pPr>
            <w:r w:rsidRPr="00C32764">
              <w:rPr>
                <w:rFonts w:cs="Arial"/>
                <w:color w:val="000000"/>
                <w:sz w:val="18"/>
                <w:szCs w:val="18"/>
              </w:rPr>
              <w:t>:17B::DFLT//Y</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:16R:CASHMOVE </w:t>
            </w:r>
          </w:p>
          <w:p w:rsidR="005102F5" w:rsidRPr="00C32764" w:rsidRDefault="005102F5" w:rsidP="00C32764">
            <w:pPr>
              <w:spacing w:before="0" w:after="0"/>
              <w:rPr>
                <w:rFonts w:cs="Arial"/>
                <w:color w:val="000000"/>
                <w:sz w:val="18"/>
                <w:szCs w:val="18"/>
              </w:rPr>
            </w:pPr>
            <w:r w:rsidRPr="00C32764">
              <w:rPr>
                <w:rFonts w:cs="Arial"/>
                <w:color w:val="000000"/>
                <w:sz w:val="18"/>
                <w:szCs w:val="18"/>
              </w:rPr>
              <w:lastRenderedPageBreak/>
              <w:t xml:space="preserve">:22H::CRDB//CRED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:98A::PAYD//2019XXXX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:92J::GRSS//CDFI/ZAR1.0384615 </w:t>
            </w:r>
          </w:p>
          <w:p w:rsidR="005102F5" w:rsidRPr="00C32764" w:rsidRDefault="005102F5" w:rsidP="00C32764">
            <w:pPr>
              <w:spacing w:before="0" w:after="0"/>
              <w:rPr>
                <w:rFonts w:cs="Arial"/>
                <w:color w:val="000000"/>
                <w:sz w:val="18"/>
                <w:szCs w:val="18"/>
              </w:rPr>
            </w:pPr>
            <w:r w:rsidRPr="00C32764">
              <w:rPr>
                <w:rFonts w:cs="Arial"/>
                <w:color w:val="000000"/>
                <w:sz w:val="18"/>
                <w:szCs w:val="18"/>
              </w:rPr>
              <w:t>:92J::NETT//CDFI/ZAR0.8307692</w:t>
            </w:r>
          </w:p>
          <w:p w:rsidR="005102F5" w:rsidRPr="00C32764" w:rsidRDefault="005102F5" w:rsidP="00C32764">
            <w:pPr>
              <w:spacing w:before="0" w:after="0"/>
              <w:rPr>
                <w:rFonts w:cs="Arial"/>
                <w:color w:val="000000"/>
                <w:sz w:val="18"/>
                <w:szCs w:val="18"/>
              </w:rPr>
            </w:pPr>
            <w:r w:rsidRPr="00C32764">
              <w:rPr>
                <w:rFonts w:cs="Arial"/>
                <w:color w:val="000000"/>
                <w:sz w:val="18"/>
                <w:szCs w:val="18"/>
              </w:rPr>
              <w:t>:92A::TAXR//0,</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 :92A::WITL//20,</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:16S:CASHMOVE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:16S:CAOPTN</w:t>
            </w:r>
          </w:p>
          <w:p w:rsidR="005102F5" w:rsidRPr="00C32764" w:rsidRDefault="005102F5" w:rsidP="00C32764">
            <w:pPr>
              <w:spacing w:before="0" w:after="0"/>
              <w:rPr>
                <w:rFonts w:cs="Arial"/>
                <w:color w:val="000000"/>
                <w:sz w:val="18"/>
                <w:szCs w:val="18"/>
              </w:rPr>
            </w:pPr>
          </w:p>
          <w:p w:rsidR="005102F5" w:rsidRPr="00C32764" w:rsidRDefault="005102F5" w:rsidP="00C32764">
            <w:pPr>
              <w:spacing w:before="0" w:after="0"/>
              <w:rPr>
                <w:rFonts w:cs="Arial"/>
                <w:color w:val="000000"/>
                <w:sz w:val="18"/>
                <w:szCs w:val="18"/>
              </w:rPr>
            </w:pPr>
            <w:r w:rsidRPr="00C32764">
              <w:rPr>
                <w:rFonts w:cs="Arial"/>
                <w:color w:val="000000"/>
                <w:sz w:val="18"/>
                <w:szCs w:val="18"/>
              </w:rPr>
              <w:t>MT 566</w:t>
            </w:r>
          </w:p>
          <w:p w:rsidR="005102F5" w:rsidRPr="00C32764" w:rsidRDefault="005102F5" w:rsidP="00C32764">
            <w:pPr>
              <w:spacing w:before="0" w:after="0"/>
              <w:rPr>
                <w:rFonts w:cs="Arial"/>
                <w:color w:val="000000"/>
                <w:sz w:val="18"/>
                <w:szCs w:val="18"/>
              </w:rPr>
            </w:pPr>
            <w:r w:rsidRPr="00C32764">
              <w:rPr>
                <w:rFonts w:cs="Arial"/>
                <w:color w:val="000000"/>
                <w:sz w:val="18"/>
                <w:szCs w:val="18"/>
              </w:rPr>
              <w:t>16R:CACONF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13A::CAON//001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:22F::CAOP//CASH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:11A::OPTN//ZAR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:16R:CASHMOVE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:22H::CRDB//CRED </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:97A::CASH//1234XXXX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:19B::PSTA//ZAR830,77</w:t>
            </w:r>
          </w:p>
          <w:p w:rsidR="005102F5" w:rsidRPr="00C32764" w:rsidRDefault="005102F5" w:rsidP="00C32764">
            <w:pPr>
              <w:spacing w:before="0" w:after="0"/>
              <w:rPr>
                <w:rFonts w:cs="Arial"/>
                <w:color w:val="000000"/>
                <w:sz w:val="18"/>
                <w:szCs w:val="18"/>
              </w:rPr>
            </w:pPr>
            <w:r w:rsidRPr="00C32764">
              <w:rPr>
                <w:rFonts w:cs="Arial"/>
                <w:color w:val="000000"/>
                <w:sz w:val="18"/>
                <w:szCs w:val="18"/>
              </w:rPr>
              <w:t>:19B::CDFI//ZAR830,77</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:98A::POST//2019XXX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:98A::VALU//2019XXX</w:t>
            </w:r>
          </w:p>
          <w:p w:rsidR="005102F5" w:rsidRPr="00C32764" w:rsidRDefault="005102F5" w:rsidP="00C32764">
            <w:pPr>
              <w:spacing w:before="0" w:after="0"/>
              <w:rPr>
                <w:rFonts w:cs="Arial"/>
                <w:color w:val="000000"/>
                <w:sz w:val="18"/>
                <w:szCs w:val="18"/>
              </w:rPr>
            </w:pPr>
            <w:r w:rsidRPr="00C32764">
              <w:rPr>
                <w:rFonts w:cs="Arial"/>
                <w:color w:val="000000"/>
                <w:sz w:val="18"/>
                <w:szCs w:val="18"/>
              </w:rPr>
              <w:t xml:space="preserve">:98A::PAYD//2019XXX  </w:t>
            </w:r>
          </w:p>
          <w:p w:rsidR="005102F5" w:rsidRPr="00C32764" w:rsidRDefault="005102F5" w:rsidP="00C32764">
            <w:pPr>
              <w:spacing w:before="0" w:after="0"/>
              <w:rPr>
                <w:rFonts w:cs="Arial"/>
                <w:color w:val="000000"/>
                <w:sz w:val="18"/>
                <w:szCs w:val="18"/>
              </w:rPr>
            </w:pPr>
            <w:r w:rsidRPr="00C32764">
              <w:rPr>
                <w:rFonts w:cs="Arial"/>
                <w:color w:val="000000"/>
                <w:sz w:val="18"/>
                <w:szCs w:val="18"/>
              </w:rPr>
              <w:t>:16S:CASHMOVE</w:t>
            </w:r>
          </w:p>
          <w:p w:rsidR="005102F5" w:rsidRPr="00C32764" w:rsidRDefault="005102F5" w:rsidP="00C32764">
            <w:pPr>
              <w:spacing w:before="0" w:after="0"/>
              <w:rPr>
                <w:rFonts w:cs="Arial"/>
                <w:color w:val="000000"/>
                <w:sz w:val="18"/>
                <w:szCs w:val="18"/>
              </w:rPr>
            </w:pPr>
            <w:r w:rsidRPr="00C32764">
              <w:rPr>
                <w:rFonts w:cs="Arial"/>
                <w:color w:val="000000"/>
                <w:sz w:val="18"/>
                <w:szCs w:val="18"/>
              </w:rPr>
              <w:t>:16S:CACONF</w:t>
            </w:r>
          </w:p>
          <w:p w:rsidR="005102F5" w:rsidRPr="008466D3" w:rsidRDefault="005102F5" w:rsidP="00A9728F">
            <w:pPr>
              <w:spacing w:before="80" w:after="80"/>
              <w:rPr>
                <w:rFonts w:cs="Arial"/>
                <w:color w:val="000000"/>
              </w:rPr>
            </w:pPr>
          </w:p>
        </w:tc>
      </w:tr>
    </w:tbl>
    <w:p w:rsidR="005102F5" w:rsidRDefault="005102F5" w:rsidP="00A9728F">
      <w:pPr>
        <w:suppressAutoHyphens w:val="0"/>
        <w:spacing w:before="0" w:after="0"/>
        <w:rPr>
          <w:b/>
          <w:sz w:val="28"/>
        </w:rPr>
      </w:pPr>
    </w:p>
    <w:p w:rsidR="005102F5" w:rsidRDefault="005102F5" w:rsidP="00C32764">
      <w:pPr>
        <w:suppressAutoHyphens w:val="0"/>
        <w:spacing w:before="0" w:after="0"/>
        <w:rPr>
          <w:b/>
          <w:sz w:val="28"/>
        </w:rPr>
      </w:pPr>
      <w:r>
        <w:rPr>
          <w:b/>
          <w:sz w:val="28"/>
        </w:rPr>
        <w:t>SWIFT Comment</w:t>
      </w:r>
    </w:p>
    <w:p w:rsidR="005102F5" w:rsidRDefault="005102F5" w:rsidP="00C32764">
      <w:pPr>
        <w:suppressAutoHyphens w:val="0"/>
        <w:spacing w:before="0" w:after="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5102F5" w:rsidRPr="00E32808" w:rsidTr="00DF6CFC">
        <w:tc>
          <w:tcPr>
            <w:tcW w:w="8721" w:type="dxa"/>
            <w:tcBorders>
              <w:bottom w:val="dotted" w:sz="4" w:space="0" w:color="auto"/>
            </w:tcBorders>
          </w:tcPr>
          <w:p w:rsidR="005102F5" w:rsidRPr="008466D3" w:rsidRDefault="005102F5" w:rsidP="00EA44CD">
            <w:pPr>
              <w:rPr>
                <w:rFonts w:cs="Arial"/>
                <w:color w:val="000000"/>
              </w:rPr>
            </w:pPr>
            <w:r w:rsidRPr="00A611A5">
              <w:rPr>
                <w:rFonts w:cs="Arial"/>
                <w:color w:val="000000"/>
              </w:rPr>
              <w:t>Shouldn’t we change accordingly also the name and definition of the CDFI amount which is in the cash movement sequence ?</w:t>
            </w:r>
            <w:r>
              <w:rPr>
                <w:rFonts w:cs="Arial"/>
                <w:color w:val="000000"/>
              </w:rPr>
              <w:t xml:space="preserve"> </w:t>
            </w:r>
          </w:p>
        </w:tc>
      </w:tr>
    </w:tbl>
    <w:p w:rsidR="005102F5" w:rsidRDefault="005102F5">
      <w:pPr>
        <w:suppressAutoHyphens w:val="0"/>
        <w:spacing w:before="0" w:after="0"/>
        <w:rPr>
          <w:b/>
          <w:sz w:val="28"/>
        </w:rPr>
      </w:pPr>
    </w:p>
    <w:p w:rsidR="005102F5" w:rsidRPr="00623855" w:rsidRDefault="005102F5" w:rsidP="00A9728F">
      <w:pPr>
        <w:suppressAutoHyphens w:val="0"/>
        <w:spacing w:before="0" w:after="0"/>
        <w:rPr>
          <w:b/>
          <w:sz w:val="28"/>
        </w:rPr>
      </w:pPr>
      <w:r w:rsidRPr="00623855">
        <w:rPr>
          <w:b/>
          <w:sz w:val="28"/>
        </w:rPr>
        <w:t>Standards Illustration</w:t>
      </w:r>
    </w:p>
    <w:p w:rsidR="005102F5" w:rsidRDefault="005102F5" w:rsidP="00A9728F">
      <w:pPr>
        <w:suppressAutoHyphens w:val="0"/>
        <w:spacing w:before="0" w:after="0"/>
      </w:pPr>
    </w:p>
    <w:p w:rsidR="005102F5" w:rsidRPr="00396604" w:rsidRDefault="005102F5" w:rsidP="00C32764">
      <w:pPr>
        <w:pBdr>
          <w:top w:val="single" w:sz="4" w:space="5" w:color="auto"/>
          <w:bottom w:val="single" w:sz="4" w:space="5" w:color="auto"/>
        </w:pBdr>
        <w:spacing w:after="240"/>
        <w:rPr>
          <w:b/>
          <w:sz w:val="32"/>
          <w:szCs w:val="32"/>
        </w:rPr>
      </w:pPr>
      <w:r w:rsidRPr="00396604">
        <w:rPr>
          <w:b/>
          <w:sz w:val="32"/>
          <w:szCs w:val="32"/>
        </w:rPr>
        <w:t>1. ISO 15022 Illustration</w:t>
      </w:r>
    </w:p>
    <w:p w:rsidR="005102F5" w:rsidRPr="00DF6CFC" w:rsidRDefault="005102F5" w:rsidP="00A9728F">
      <w:pPr>
        <w:suppressAutoHyphens w:val="0"/>
        <w:spacing w:before="0" w:after="0"/>
        <w:rPr>
          <w:b/>
        </w:rPr>
      </w:pPr>
      <w:r w:rsidRPr="00DF6CFC">
        <w:rPr>
          <w:b/>
        </w:rPr>
        <w:t xml:space="preserve">1. In the MT 564 in sequence </w:t>
      </w:r>
      <w:r>
        <w:rPr>
          <w:b/>
        </w:rPr>
        <w:t>E and E2</w:t>
      </w:r>
      <w:r w:rsidRPr="00DF6CFC">
        <w:rPr>
          <w:b/>
        </w:rPr>
        <w:t xml:space="preserve"> and in</w:t>
      </w:r>
      <w:r>
        <w:rPr>
          <w:b/>
        </w:rPr>
        <w:t xml:space="preserve"> the MT 566 in sequence D and D2</w:t>
      </w:r>
      <w:r w:rsidRPr="00DF6CFC">
        <w:rPr>
          <w:b/>
        </w:rPr>
        <w:t>, amend the name and the definition of the Rate Type Code CDFI (Conduit Foreign Income) that can be used as a rate type code for the Gross Dividend Rate GRSS and Nett Dividend Rate NETT as illustrated here below:</w:t>
      </w:r>
    </w:p>
    <w:p w:rsidR="005102F5" w:rsidRPr="00EA44CD" w:rsidRDefault="005102F5" w:rsidP="00EA44CD">
      <w:pPr>
        <w:pBdr>
          <w:bottom w:val="single" w:sz="6" w:space="0" w:color="013B80"/>
        </w:pBdr>
        <w:suppressAutoHyphens w:val="0"/>
        <w:spacing w:before="100" w:beforeAutospacing="1" w:after="100" w:afterAutospacing="1"/>
        <w:outlineLvl w:val="2"/>
        <w:rPr>
          <w:rFonts w:eastAsia="Times New Roman" w:cs="Arial"/>
          <w:b/>
          <w:bCs/>
          <w:color w:val="013B80"/>
          <w:sz w:val="36"/>
          <w:szCs w:val="36"/>
          <w:lang w:eastAsia="en-GB"/>
        </w:rPr>
      </w:pPr>
      <w:r w:rsidRPr="00EA44CD">
        <w:rPr>
          <w:rFonts w:eastAsia="Times New Roman" w:cs="Arial"/>
          <w:b/>
          <w:bCs/>
          <w:color w:val="013B80"/>
          <w:sz w:val="36"/>
          <w:szCs w:val="36"/>
          <w:lang w:eastAsia="en-GB"/>
        </w:rPr>
        <w:t>MT 564 Field Specifications</w:t>
      </w:r>
    </w:p>
    <w:p w:rsidR="005102F5" w:rsidRPr="00EA44CD" w:rsidRDefault="005102F5" w:rsidP="00EA44CD">
      <w:pPr>
        <w:pBdr>
          <w:bottom w:val="single" w:sz="6" w:space="0" w:color="013B80"/>
        </w:pBdr>
        <w:suppressAutoHyphens w:val="0"/>
        <w:spacing w:before="0" w:after="0"/>
        <w:outlineLvl w:val="3"/>
        <w:rPr>
          <w:rFonts w:eastAsia="Times New Roman" w:cs="Arial"/>
          <w:color w:val="013B80"/>
          <w:lang w:eastAsia="en-GB"/>
        </w:rPr>
      </w:pPr>
      <w:r w:rsidRPr="00EA44CD">
        <w:rPr>
          <w:rFonts w:eastAsia="Times New Roman" w:cs="Arial"/>
          <w:color w:val="013B80"/>
          <w:lang w:eastAsia="en-GB"/>
        </w:rPr>
        <w:t>64. Field 92a: Rate</w:t>
      </w:r>
    </w:p>
    <w:p w:rsidR="005102F5" w:rsidRPr="00EA44CD" w:rsidRDefault="005102F5" w:rsidP="00EA44CD">
      <w:pPr>
        <w:pBdr>
          <w:bottom w:val="single" w:sz="6" w:space="0" w:color="013B80"/>
        </w:pBdr>
        <w:suppressAutoHyphens w:val="0"/>
        <w:spacing w:before="0" w:after="0"/>
        <w:outlineLvl w:val="4"/>
        <w:rPr>
          <w:rFonts w:eastAsia="Times New Roman" w:cs="Arial"/>
          <w:color w:val="013B80"/>
          <w:lang w:eastAsia="en-GB"/>
        </w:rPr>
      </w:pPr>
      <w:r w:rsidRPr="00EA44CD">
        <w:rPr>
          <w:rFonts w:eastAsia="Times New Roman" w:cs="Arial"/>
          <w:color w:val="013B80"/>
          <w:lang w:eastAsia="en-GB"/>
        </w:rPr>
        <w:t>FORMAT</w:t>
      </w:r>
    </w:p>
    <w:tbl>
      <w:tblPr>
        <w:tblW w:w="4900" w:type="pct"/>
        <w:tblCellSpacing w:w="15" w:type="dxa"/>
        <w:tblCellMar>
          <w:left w:w="0" w:type="dxa"/>
          <w:right w:w="0" w:type="dxa"/>
        </w:tblCellMar>
        <w:tblLook w:val="04A0" w:firstRow="1" w:lastRow="0" w:firstColumn="1" w:lastColumn="0" w:noHBand="0" w:noVBand="1"/>
      </w:tblPr>
      <w:tblGrid>
        <w:gridCol w:w="1743"/>
        <w:gridCol w:w="2578"/>
        <w:gridCol w:w="4292"/>
      </w:tblGrid>
      <w:tr w:rsidR="005102F5" w:rsidRPr="00EA44CD" w:rsidTr="00EA44CD">
        <w:trPr>
          <w:tblCellSpacing w:w="15" w:type="dxa"/>
        </w:trPr>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Option A</w:t>
            </w:r>
          </w:p>
        </w:tc>
        <w:tc>
          <w:tcPr>
            <w:tcW w:w="15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:4!c//[N]15d</w:t>
            </w:r>
          </w:p>
        </w:tc>
        <w:tc>
          <w:tcPr>
            <w:tcW w:w="25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(Qualifier)(Sign)(Rate)</w:t>
            </w:r>
          </w:p>
        </w:tc>
      </w:tr>
      <w:tr w:rsidR="005102F5" w:rsidRPr="00EA44CD" w:rsidTr="00EA44CD">
        <w:trPr>
          <w:tblCellSpacing w:w="15" w:type="dxa"/>
        </w:trPr>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Option B</w:t>
            </w:r>
          </w:p>
        </w:tc>
        <w:tc>
          <w:tcPr>
            <w:tcW w:w="15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:4!c//3!a/3!a/15d</w:t>
            </w:r>
          </w:p>
        </w:tc>
        <w:tc>
          <w:tcPr>
            <w:tcW w:w="25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(Qualifier)(First Currency Code)(Second Currency Code)(Rate)</w:t>
            </w:r>
          </w:p>
        </w:tc>
      </w:tr>
      <w:tr w:rsidR="005102F5" w:rsidRPr="00EA44CD" w:rsidTr="00EA44CD">
        <w:trPr>
          <w:tblCellSpacing w:w="15" w:type="dxa"/>
        </w:trPr>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Option F</w:t>
            </w:r>
          </w:p>
        </w:tc>
        <w:tc>
          <w:tcPr>
            <w:tcW w:w="15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:4!c//3!a15d</w:t>
            </w:r>
          </w:p>
        </w:tc>
        <w:tc>
          <w:tcPr>
            <w:tcW w:w="25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(Qualifier)(Currency Code)(Amount)</w:t>
            </w:r>
          </w:p>
        </w:tc>
      </w:tr>
      <w:tr w:rsidR="005102F5" w:rsidRPr="00EA44CD" w:rsidTr="00EA44CD">
        <w:trPr>
          <w:tblCellSpacing w:w="15" w:type="dxa"/>
        </w:trPr>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Option H</w:t>
            </w:r>
          </w:p>
        </w:tc>
        <w:tc>
          <w:tcPr>
            <w:tcW w:w="15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:4!c//3!a15d/4!c</w:t>
            </w:r>
          </w:p>
        </w:tc>
        <w:tc>
          <w:tcPr>
            <w:tcW w:w="25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(Qualifier)(Currency Code)(Amount)(Rate Status)</w:t>
            </w:r>
          </w:p>
        </w:tc>
      </w:tr>
      <w:tr w:rsidR="005102F5" w:rsidRPr="00EA44CD" w:rsidTr="00EA44CD">
        <w:trPr>
          <w:tblCellSpacing w:w="15" w:type="dxa"/>
        </w:trPr>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lastRenderedPageBreak/>
              <w:t>Option J</w:t>
            </w:r>
          </w:p>
        </w:tc>
        <w:tc>
          <w:tcPr>
            <w:tcW w:w="15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:4!c/[8c]/4!c/3!a15d[/4!c]</w:t>
            </w:r>
          </w:p>
        </w:tc>
        <w:tc>
          <w:tcPr>
            <w:tcW w:w="25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(Qualifier)(Data Source Scheme)(Rate Type Code)(Currency Code)(Amount)(Rate Status)</w:t>
            </w:r>
          </w:p>
        </w:tc>
      </w:tr>
      <w:tr w:rsidR="005102F5" w:rsidRPr="00EA44CD" w:rsidTr="00EA44CD">
        <w:trPr>
          <w:tblCellSpacing w:w="15" w:type="dxa"/>
        </w:trPr>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Option K</w:t>
            </w:r>
          </w:p>
        </w:tc>
        <w:tc>
          <w:tcPr>
            <w:tcW w:w="15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:4!c//4!c</w:t>
            </w:r>
          </w:p>
        </w:tc>
        <w:tc>
          <w:tcPr>
            <w:tcW w:w="25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(Qualifier)(Rate Type Code)</w:t>
            </w:r>
          </w:p>
        </w:tc>
      </w:tr>
      <w:tr w:rsidR="005102F5" w:rsidRPr="00EA44CD" w:rsidTr="00EA44CD">
        <w:trPr>
          <w:tblCellSpacing w:w="15" w:type="dxa"/>
        </w:trPr>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Option R</w:t>
            </w:r>
          </w:p>
        </w:tc>
        <w:tc>
          <w:tcPr>
            <w:tcW w:w="15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:4!c/[8c]/4!c/15d</w:t>
            </w:r>
          </w:p>
        </w:tc>
        <w:tc>
          <w:tcPr>
            <w:tcW w:w="25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(Qualifier)(Data Source Scheme)(Rate Type Code)(Rate)</w:t>
            </w:r>
          </w:p>
        </w:tc>
      </w:tr>
    </w:tbl>
    <w:p w:rsidR="005102F5" w:rsidRPr="00EA44CD" w:rsidRDefault="005102F5" w:rsidP="00EA44CD">
      <w:pPr>
        <w:pBdr>
          <w:bottom w:val="single" w:sz="6" w:space="0" w:color="013B80"/>
        </w:pBdr>
        <w:suppressAutoHyphens w:val="0"/>
        <w:spacing w:before="0" w:after="0"/>
        <w:outlineLvl w:val="4"/>
        <w:rPr>
          <w:rFonts w:eastAsia="Times New Roman" w:cs="Arial"/>
          <w:color w:val="013B80"/>
          <w:lang w:eastAsia="en-GB"/>
        </w:rPr>
      </w:pPr>
      <w:r w:rsidRPr="00EA44CD">
        <w:rPr>
          <w:rFonts w:eastAsia="Times New Roman" w:cs="Arial"/>
          <w:color w:val="013B80"/>
          <w:lang w:eastAsia="en-GB"/>
        </w:rPr>
        <w:t>PRESENCE</w:t>
      </w:r>
    </w:p>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 xml:space="preserve">Optional in optional sequence E </w:t>
      </w:r>
    </w:p>
    <w:p w:rsidR="005102F5" w:rsidRPr="00EA44CD" w:rsidRDefault="005102F5" w:rsidP="00EA44CD">
      <w:pPr>
        <w:pBdr>
          <w:bottom w:val="single" w:sz="6" w:space="0" w:color="013B80"/>
        </w:pBdr>
        <w:suppressAutoHyphens w:val="0"/>
        <w:spacing w:before="0" w:after="0"/>
        <w:outlineLvl w:val="4"/>
        <w:rPr>
          <w:rFonts w:eastAsia="Times New Roman" w:cs="Arial"/>
          <w:color w:val="013B80"/>
          <w:lang w:eastAsia="en-GB"/>
        </w:rPr>
      </w:pPr>
      <w:r w:rsidRPr="00EA44CD">
        <w:rPr>
          <w:rFonts w:eastAsia="Times New Roman" w:cs="Arial"/>
          <w:color w:val="013B80"/>
          <w:lang w:eastAsia="en-GB"/>
        </w:rPr>
        <w:t>QUALIFIER</w:t>
      </w:r>
    </w:p>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 xml:space="preserve">(Error code(s): T89)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856"/>
        <w:gridCol w:w="674"/>
        <w:gridCol w:w="1092"/>
        <w:gridCol w:w="555"/>
        <w:gridCol w:w="674"/>
        <w:gridCol w:w="966"/>
        <w:gridCol w:w="3781"/>
      </w:tblGrid>
      <w:tr w:rsidR="005102F5" w:rsidRPr="00EA44CD" w:rsidTr="00EA44CD">
        <w:trPr>
          <w:tblHeade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EA44CD" w:rsidRDefault="005102F5" w:rsidP="00EA44CD">
            <w:pPr>
              <w:suppressAutoHyphens w:val="0"/>
              <w:spacing w:before="0" w:after="0"/>
              <w:jc w:val="center"/>
              <w:rPr>
                <w:rFonts w:eastAsia="Times New Roman" w:cs="Arial"/>
                <w:b/>
                <w:bCs/>
                <w:color w:val="013B80"/>
                <w:lang w:eastAsia="en-GB"/>
              </w:rPr>
            </w:pPr>
            <w:r w:rsidRPr="00EA44CD">
              <w:rPr>
                <w:rFonts w:eastAsia="Times New Roman" w:cs="Arial"/>
                <w:b/>
                <w:bCs/>
                <w:color w:val="013B80"/>
                <w:lang w:eastAsia="en-GB"/>
              </w:rPr>
              <w:t>Order</w:t>
            </w:r>
          </w:p>
        </w:tc>
        <w:tc>
          <w:tcPr>
            <w:tcW w:w="400"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EA44CD" w:rsidRDefault="005102F5" w:rsidP="00EA44CD">
            <w:pPr>
              <w:suppressAutoHyphens w:val="0"/>
              <w:spacing w:before="0" w:after="0"/>
              <w:jc w:val="center"/>
              <w:rPr>
                <w:rFonts w:eastAsia="Times New Roman" w:cs="Arial"/>
                <w:b/>
                <w:bCs/>
                <w:color w:val="013B80"/>
                <w:lang w:eastAsia="en-GB"/>
              </w:rPr>
            </w:pPr>
            <w:r w:rsidRPr="00EA44CD">
              <w:rPr>
                <w:rFonts w:eastAsia="Times New Roman" w:cs="Arial"/>
                <w:b/>
                <w:bCs/>
                <w:color w:val="013B80"/>
                <w:lang w:eastAsia="en-GB"/>
              </w:rPr>
              <w:t>M/O</w:t>
            </w:r>
          </w:p>
        </w:tc>
        <w:tc>
          <w:tcPr>
            <w:tcW w:w="650"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EA44CD" w:rsidRDefault="005102F5" w:rsidP="00EA44CD">
            <w:pPr>
              <w:suppressAutoHyphens w:val="0"/>
              <w:spacing w:before="0" w:after="0"/>
              <w:jc w:val="center"/>
              <w:rPr>
                <w:rFonts w:eastAsia="Times New Roman" w:cs="Arial"/>
                <w:b/>
                <w:bCs/>
                <w:color w:val="013B80"/>
                <w:lang w:eastAsia="en-GB"/>
              </w:rPr>
            </w:pPr>
            <w:r w:rsidRPr="00EA44CD">
              <w:rPr>
                <w:rFonts w:eastAsia="Times New Roman" w:cs="Arial"/>
                <w:b/>
                <w:bCs/>
                <w:color w:val="013B80"/>
                <w:lang w:eastAsia="en-GB"/>
              </w:rPr>
              <w:t>Qualifier</w:t>
            </w:r>
          </w:p>
        </w:tc>
        <w:tc>
          <w:tcPr>
            <w:tcW w:w="300"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EA44CD" w:rsidRDefault="005102F5" w:rsidP="00EA44CD">
            <w:pPr>
              <w:suppressAutoHyphens w:val="0"/>
              <w:spacing w:before="0" w:after="0"/>
              <w:jc w:val="center"/>
              <w:rPr>
                <w:rFonts w:eastAsia="Times New Roman" w:cs="Arial"/>
                <w:b/>
                <w:bCs/>
                <w:color w:val="013B80"/>
                <w:lang w:eastAsia="en-GB"/>
              </w:rPr>
            </w:pPr>
            <w:r w:rsidRPr="00EA44CD">
              <w:rPr>
                <w:rFonts w:eastAsia="Times New Roman" w:cs="Arial"/>
                <w:b/>
                <w:bCs/>
                <w:color w:val="013B80"/>
                <w:lang w:eastAsia="en-GB"/>
              </w:rPr>
              <w:t>R/N</w:t>
            </w:r>
          </w:p>
        </w:tc>
        <w:tc>
          <w:tcPr>
            <w:tcW w:w="400"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EA44CD" w:rsidRDefault="005102F5" w:rsidP="00EA44CD">
            <w:pPr>
              <w:suppressAutoHyphens w:val="0"/>
              <w:spacing w:before="0" w:after="0"/>
              <w:jc w:val="center"/>
              <w:rPr>
                <w:rFonts w:eastAsia="Times New Roman" w:cs="Arial"/>
                <w:b/>
                <w:bCs/>
                <w:color w:val="013B80"/>
                <w:lang w:eastAsia="en-GB"/>
              </w:rPr>
            </w:pPr>
            <w:r w:rsidRPr="00EA44CD">
              <w:rPr>
                <w:rFonts w:eastAsia="Times New Roman" w:cs="Arial"/>
                <w:b/>
                <w:bCs/>
                <w:color w:val="013B80"/>
                <w:lang w:eastAsia="en-GB"/>
              </w:rPr>
              <w:t>CR</w:t>
            </w:r>
          </w:p>
        </w:tc>
        <w:tc>
          <w:tcPr>
            <w:tcW w:w="500"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EA44CD" w:rsidRDefault="005102F5" w:rsidP="00EA44CD">
            <w:pPr>
              <w:suppressAutoHyphens w:val="0"/>
              <w:spacing w:before="0" w:after="0"/>
              <w:jc w:val="center"/>
              <w:rPr>
                <w:rFonts w:eastAsia="Times New Roman" w:cs="Arial"/>
                <w:b/>
                <w:bCs/>
                <w:color w:val="013B80"/>
                <w:lang w:eastAsia="en-GB"/>
              </w:rPr>
            </w:pPr>
            <w:r w:rsidRPr="00EA44CD">
              <w:rPr>
                <w:rFonts w:eastAsia="Times New Roman" w:cs="Arial"/>
                <w:b/>
                <w:bCs/>
                <w:color w:val="013B80"/>
                <w:lang w:eastAsia="en-GB"/>
              </w:rPr>
              <w:t>Options</w:t>
            </w:r>
          </w:p>
        </w:tc>
        <w:tc>
          <w:tcPr>
            <w:tcW w:w="2250"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EA44CD" w:rsidRDefault="005102F5" w:rsidP="00EA44CD">
            <w:pPr>
              <w:suppressAutoHyphens w:val="0"/>
              <w:spacing w:before="0" w:after="0"/>
              <w:jc w:val="center"/>
              <w:rPr>
                <w:rFonts w:eastAsia="Times New Roman" w:cs="Arial"/>
                <w:b/>
                <w:bCs/>
                <w:color w:val="013B80"/>
                <w:lang w:eastAsia="en-GB"/>
              </w:rPr>
            </w:pPr>
            <w:r w:rsidRPr="00EA44CD">
              <w:rPr>
                <w:rFonts w:eastAsia="Times New Roman" w:cs="Arial"/>
                <w:b/>
                <w:bCs/>
                <w:color w:val="013B80"/>
                <w:lang w:eastAsia="en-GB"/>
              </w:rPr>
              <w:t>Qualifier Description</w:t>
            </w:r>
          </w:p>
        </w:tc>
      </w:tr>
      <w:tr w:rsidR="005102F5" w:rsidRPr="00EA44CD" w:rsidTr="00EA44CD">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1</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GRSS</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R</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C7, C8</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F, H, J, or K</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Gross Dividend Rate</w:t>
            </w:r>
          </w:p>
        </w:tc>
      </w:tr>
      <w:tr w:rsidR="005102F5" w:rsidRPr="00EA44CD" w:rsidTr="00EA44CD">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2</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TAXR</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R</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C7, C8, C19</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A, F, K, or R</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Withholding Tax Rate</w:t>
            </w:r>
          </w:p>
        </w:tc>
      </w:tr>
      <w:tr w:rsidR="005102F5" w:rsidRPr="00EA44CD" w:rsidTr="00EA44CD">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3</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ATAX</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A, F, or K</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Additional Tax</w:t>
            </w:r>
          </w:p>
        </w:tc>
      </w:tr>
      <w:tr w:rsidR="005102F5" w:rsidRPr="00EA44CD" w:rsidTr="00EA44CD">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4</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INDX</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A, F, or K</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Index Factor</w:t>
            </w:r>
          </w:p>
        </w:tc>
      </w:tr>
      <w:tr w:rsidR="005102F5" w:rsidRPr="00EA44CD" w:rsidTr="00EA44CD">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5</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OVEP</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A or K</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Maximum Allowed Oversubscription Rate</w:t>
            </w:r>
          </w:p>
        </w:tc>
      </w:tr>
      <w:tr w:rsidR="005102F5" w:rsidRPr="00EA44CD" w:rsidTr="00EA44CD">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6</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PROR</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A or K</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Pro-Ration Rate</w:t>
            </w:r>
          </w:p>
        </w:tc>
      </w:tr>
      <w:tr w:rsidR="005102F5" w:rsidRPr="00EA44CD" w:rsidTr="00EA44CD">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7</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INTP</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R</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A, F, J, or K</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Interest Rate Used for Payment</w:t>
            </w:r>
          </w:p>
        </w:tc>
      </w:tr>
      <w:tr w:rsidR="005102F5" w:rsidRPr="00EA44CD" w:rsidTr="00EA44CD">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8</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TDMT</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R</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J</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Taxable Income Per Dividend/Share</w:t>
            </w:r>
          </w:p>
        </w:tc>
      </w:tr>
      <w:tr w:rsidR="005102F5" w:rsidRPr="00EA44CD" w:rsidTr="00EA44CD">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9</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NETT</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R</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C7, C8</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F, H, J, or K</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Net Dividend Rate</w:t>
            </w:r>
          </w:p>
        </w:tc>
      </w:tr>
      <w:tr w:rsidR="005102F5" w:rsidRPr="00EA44CD" w:rsidTr="00EA44CD">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10</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IDFX</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B</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Issuer Declared Exchange Rate</w:t>
            </w:r>
          </w:p>
        </w:tc>
      </w:tr>
      <w:tr w:rsidR="005102F5" w:rsidRPr="00EA44CD" w:rsidTr="00EA44CD">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11</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TXIN</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A, F, or K</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Tax on Income</w:t>
            </w:r>
          </w:p>
        </w:tc>
      </w:tr>
      <w:tr w:rsidR="005102F5" w:rsidRPr="00EA44CD" w:rsidTr="00EA44CD">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12</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WITL</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R</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C7, C8</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A, F, K, or R</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Second Level Tax</w:t>
            </w:r>
          </w:p>
        </w:tc>
      </w:tr>
    </w:tbl>
    <w:p w:rsidR="005102F5" w:rsidRPr="00EA44CD" w:rsidRDefault="005102F5" w:rsidP="00EA44CD">
      <w:pPr>
        <w:pBdr>
          <w:bottom w:val="single" w:sz="6" w:space="0" w:color="013B80"/>
        </w:pBdr>
        <w:suppressAutoHyphens w:val="0"/>
        <w:spacing w:before="0" w:after="0"/>
        <w:outlineLvl w:val="4"/>
        <w:rPr>
          <w:rFonts w:eastAsia="Times New Roman" w:cs="Arial"/>
          <w:color w:val="013B80"/>
          <w:lang w:eastAsia="en-GB"/>
        </w:rPr>
      </w:pPr>
      <w:r w:rsidRPr="00EA44CD">
        <w:rPr>
          <w:rFonts w:eastAsia="Times New Roman" w:cs="Arial"/>
          <w:color w:val="013B80"/>
          <w:lang w:eastAsia="en-GB"/>
        </w:rPr>
        <w:t>DEFINITION</w:t>
      </w:r>
    </w:p>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 xml:space="preserve">This qualified generic field specifies: </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1149"/>
        <w:gridCol w:w="1729"/>
        <w:gridCol w:w="5735"/>
      </w:tblGrid>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ATAX</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Additional Tax</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Rate used for additional tax that cannot be categorised.</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GRSS</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Gross Dividend Rate</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Cash dividend amount per equity before deductions or allowances have been made.</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IDFX</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Issuer Declared Exchange Rate</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Exchange rate (provided by the issuer) between the dividend or interest rate in the paid currency and the declared dividend or interest rate.</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lastRenderedPageBreak/>
              <w:t>INDX</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Index Factor</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Public index rate applied to the amount paid to adjust it to inflation.</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INTP</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Interest Rate Used for Payment</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The actual interest rate used for the payment of the interest for the specified interest period.</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NETT</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Net Dividend Rate</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Cash dividend amount per equity after deductions or allowances have been made.</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OVEP</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Maximum Allowed Oversubscription Rate</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A maximum percentage of shares available through the over subscription privilege, usually a percentage of the basic subscription shares, for example, an account owner subscribing to 100 shares may over subscribe to a maximum of 50 additional shares when the over subscription maximum is 50%.</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PROR</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Pro-Ration Rate</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Percentage of securities accepted by the offeror/issuer.</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TAXR</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Withholding Tax Rate</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Percentage of a cash distribution that will be withheld by the tax authorities of the jurisdiction of the issuer, for which a relief at source and/or reclaim may be possible.</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TDMT</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Taxable Income Per Dividend/Share</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Amount included in the dividend/NAV that is identified as gains directly or indirectly derived from interest payments, for example, in the context of the EU Savings directive.</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TXIN</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Tax on Income</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Overall tax withheld at source by fund managers prior to considering the tax obligation of each unit holder.</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WITL</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Second Level Tax</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Rate at which the income will be withheld by a jurisdiction other than the jurisdiction of the issuer's country of tax incorporation, for which a relief at source and/or reclaim may be possible. It is levied in complement or offset of the withholding tax rate (TAXR) levied by the jurisdiction of the issuer's tax domicile.</w:t>
            </w:r>
          </w:p>
        </w:tc>
      </w:tr>
    </w:tbl>
    <w:p w:rsidR="005102F5" w:rsidRPr="00EA44CD" w:rsidRDefault="005102F5" w:rsidP="00EA44CD">
      <w:pPr>
        <w:suppressAutoHyphens w:val="0"/>
        <w:spacing w:before="0" w:after="0"/>
      </w:pPr>
    </w:p>
    <w:p w:rsidR="005102F5" w:rsidRPr="00EA44CD" w:rsidRDefault="005102F5" w:rsidP="00EA44CD">
      <w:pPr>
        <w:pBdr>
          <w:bottom w:val="single" w:sz="6" w:space="0" w:color="013B80"/>
        </w:pBdr>
        <w:suppressAutoHyphens w:val="0"/>
        <w:spacing w:before="0" w:after="0"/>
        <w:outlineLvl w:val="4"/>
        <w:rPr>
          <w:rFonts w:eastAsia="Times New Roman" w:cs="Arial"/>
          <w:color w:val="013B80"/>
          <w:lang w:eastAsia="en-GB"/>
        </w:rPr>
      </w:pPr>
      <w:r w:rsidRPr="00EA44CD">
        <w:rPr>
          <w:rFonts w:eastAsia="Times New Roman" w:cs="Arial"/>
          <w:color w:val="013B80"/>
          <w:lang w:eastAsia="en-GB"/>
        </w:rPr>
        <w:t>CODES</w:t>
      </w:r>
    </w:p>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 xml:space="preserve">In option J, if Qualifier is GRSS and Data Source Scheme is not present, Rate Type Code must contain one of the following codes (Error code(s): K92): </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1149"/>
        <w:gridCol w:w="1729"/>
        <w:gridCol w:w="5735"/>
      </w:tblGrid>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CAPO</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Capital Portion</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Rate relating to the underlying security for which capital is distributed.</w:t>
            </w:r>
          </w:p>
        </w:tc>
      </w:tr>
      <w:tr w:rsidR="005102F5" w:rsidRPr="00EA44CD" w:rsidTr="00EA44CD">
        <w:trPr>
          <w:tblCellSpacing w:w="15" w:type="dxa"/>
        </w:trPr>
        <w:tc>
          <w:tcPr>
            <w:tcW w:w="650" w:type="pct"/>
            <w:shd w:val="clear" w:color="auto" w:fill="FFFFFF" w:themeFill="background1"/>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CDFI</w:t>
            </w:r>
          </w:p>
        </w:tc>
        <w:tc>
          <w:tcPr>
            <w:tcW w:w="1000" w:type="pct"/>
            <w:shd w:val="clear" w:color="auto" w:fill="D9D9D9" w:themeFill="background1" w:themeFillShade="D9"/>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b/>
                <w:strike/>
                <w:color w:val="FF0000"/>
                <w:lang w:eastAsia="en-GB"/>
              </w:rPr>
              <w:t>Conduit</w:t>
            </w:r>
            <w:r w:rsidRPr="00EA44CD">
              <w:rPr>
                <w:rFonts w:eastAsia="Times New Roman" w:cs="Arial"/>
                <w:color w:val="FF0000"/>
                <w:lang w:eastAsia="en-GB"/>
              </w:rPr>
              <w:t xml:space="preserve"> </w:t>
            </w:r>
            <w:r w:rsidRPr="00EA44CD">
              <w:rPr>
                <w:rFonts w:eastAsia="Times New Roman" w:cs="Arial"/>
                <w:color w:val="000000"/>
                <w:lang w:eastAsia="en-GB"/>
              </w:rPr>
              <w:t>Foreign Income</w:t>
            </w:r>
          </w:p>
        </w:tc>
        <w:tc>
          <w:tcPr>
            <w:tcW w:w="3350" w:type="pct"/>
            <w:shd w:val="clear" w:color="auto" w:fill="D9D9D9" w:themeFill="background1" w:themeFillShade="D9"/>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 xml:space="preserve">Rate relating to a </w:t>
            </w:r>
            <w:r w:rsidRPr="00EA44CD">
              <w:rPr>
                <w:rFonts w:eastAsia="Times New Roman" w:cs="Arial"/>
                <w:b/>
                <w:strike/>
                <w:color w:val="FF0000"/>
                <w:lang w:eastAsia="en-GB"/>
              </w:rPr>
              <w:t>conduit</w:t>
            </w:r>
            <w:r w:rsidRPr="00EA44CD">
              <w:rPr>
                <w:rFonts w:eastAsia="Times New Roman" w:cs="Arial"/>
                <w:color w:val="FF0000"/>
                <w:lang w:eastAsia="en-GB"/>
              </w:rPr>
              <w:t xml:space="preserve"> </w:t>
            </w:r>
            <w:r w:rsidRPr="00EA44CD">
              <w:rPr>
                <w:rFonts w:eastAsia="Times New Roman" w:cs="Arial"/>
                <w:color w:val="000000"/>
                <w:lang w:eastAsia="en-GB"/>
              </w:rPr>
              <w:t>foreign income type</w:t>
            </w:r>
            <w:r>
              <w:rPr>
                <w:rFonts w:eastAsia="Times New Roman" w:cs="Arial"/>
                <w:color w:val="000000"/>
                <w:lang w:eastAsia="en-GB"/>
              </w:rPr>
              <w:t xml:space="preserve"> </w:t>
            </w:r>
            <w:r w:rsidRPr="00EA44CD">
              <w:rPr>
                <w:b/>
                <w:color w:val="0000FF"/>
                <w:u w:val="single"/>
              </w:rPr>
              <w:t>such as conduit foreign income</w:t>
            </w:r>
            <w:r w:rsidRPr="00EA44CD">
              <w:rPr>
                <w:rFonts w:eastAsia="Times New Roman" w:cs="Arial"/>
                <w:color w:val="000000"/>
                <w:lang w:eastAsia="en-GB"/>
              </w:rPr>
              <w:t>.</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FLFR</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Fully Franked</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Rate resulting from a fully franked dividend paid by a company; rate includes tax credit for companies that have made sufficient tax payments during fiscal period.</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INCO</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Income Portion</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Rate relating to the underlying security for which income is distributed.</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INTR</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Interest</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Rate relating to the underlying security for which interest is paid.</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lastRenderedPageBreak/>
              <w:t>LTCG</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Long Term Capital Gain</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Long term capital gain.</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REES</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Real Estate Property Income Portion</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Rate of income distribution originated by real estate investment.</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SOIC</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Sundry/Other Income</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Rate relating to the underlying security for which other income is paid.</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STCG</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Short Term Capital Gain</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Short term capital gain.</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TXBL</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Taxable Portion</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Rate relating to the underlying security for which tax is charged.</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TXDF</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Tax Deferred</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Rate relating to the underlying security for which tax is deferred.</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TXFR</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Tax Free</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Rate relating to the underlying security which is not taxable.</w:t>
            </w:r>
          </w:p>
        </w:tc>
      </w:tr>
      <w:tr w:rsidR="005102F5" w:rsidRPr="00EA44CD" w:rsidTr="00EA44CD">
        <w:trPr>
          <w:tblCellSpacing w:w="15" w:type="dxa"/>
        </w:trPr>
        <w:tc>
          <w:tcPr>
            <w:tcW w:w="6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UNFR</w:t>
            </w:r>
          </w:p>
        </w:tc>
        <w:tc>
          <w:tcPr>
            <w:tcW w:w="100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Unfranked</w:t>
            </w:r>
          </w:p>
        </w:tc>
        <w:tc>
          <w:tcPr>
            <w:tcW w:w="3350" w:type="pct"/>
            <w:shd w:val="clear" w:color="auto" w:fill="FFFFFF"/>
            <w:hideMark/>
          </w:tcPr>
          <w:p w:rsidR="005102F5" w:rsidRPr="00EA44CD" w:rsidRDefault="005102F5" w:rsidP="00EA44CD">
            <w:pPr>
              <w:suppressAutoHyphens w:val="0"/>
              <w:spacing w:before="0" w:after="0"/>
              <w:rPr>
                <w:rFonts w:eastAsia="Times New Roman" w:cs="Arial"/>
                <w:color w:val="000000"/>
                <w:lang w:eastAsia="en-GB"/>
              </w:rPr>
            </w:pPr>
            <w:r w:rsidRPr="00EA44CD">
              <w:rPr>
                <w:rFonts w:eastAsia="Times New Roman" w:cs="Arial"/>
                <w:color w:val="000000"/>
                <w:lang w:eastAsia="en-GB"/>
              </w:rPr>
              <w:t>Unfranked.</w:t>
            </w:r>
          </w:p>
        </w:tc>
      </w:tr>
    </w:tbl>
    <w:p w:rsidR="005102F5" w:rsidRDefault="005102F5" w:rsidP="00A9728F">
      <w:pPr>
        <w:suppressAutoHyphens w:val="0"/>
        <w:spacing w:before="0" w:after="0"/>
      </w:pPr>
    </w:p>
    <w:p w:rsidR="005102F5" w:rsidRPr="00DF6CFC" w:rsidRDefault="005102F5" w:rsidP="00DF6CFC">
      <w:pPr>
        <w:suppressAutoHyphens w:val="0"/>
        <w:spacing w:before="0" w:after="0"/>
        <w:rPr>
          <w:b/>
        </w:rPr>
      </w:pPr>
      <w:r w:rsidRPr="00DF6CFC">
        <w:rPr>
          <w:b/>
        </w:rPr>
        <w:t xml:space="preserve">2. In the MT 564 in sequence E2 and in the </w:t>
      </w:r>
      <w:r>
        <w:rPr>
          <w:b/>
        </w:rPr>
        <w:t xml:space="preserve">MT 566 sequence D2, </w:t>
      </w:r>
      <w:r w:rsidRPr="00DF6CFC">
        <w:rPr>
          <w:b/>
        </w:rPr>
        <w:t xml:space="preserve">amend the name and the definition of the CDFI (Conduit Foreign Income) </w:t>
      </w:r>
      <w:r>
        <w:rPr>
          <w:b/>
        </w:rPr>
        <w:t xml:space="preserve">amount </w:t>
      </w:r>
      <w:r w:rsidRPr="00DF6CFC">
        <w:rPr>
          <w:b/>
        </w:rPr>
        <w:t>as illustrated here below:</w:t>
      </w:r>
    </w:p>
    <w:p w:rsidR="005102F5" w:rsidRPr="00DF6CFC" w:rsidRDefault="005102F5" w:rsidP="00DF6CFC">
      <w:pPr>
        <w:pBdr>
          <w:bottom w:val="single" w:sz="6" w:space="0" w:color="013B80"/>
        </w:pBdr>
        <w:suppressAutoHyphens w:val="0"/>
        <w:spacing w:before="100" w:beforeAutospacing="1" w:after="100" w:afterAutospacing="1"/>
        <w:outlineLvl w:val="2"/>
        <w:rPr>
          <w:rFonts w:eastAsia="Times New Roman" w:cs="Arial"/>
          <w:b/>
          <w:bCs/>
          <w:color w:val="013B80"/>
          <w:sz w:val="36"/>
          <w:szCs w:val="36"/>
          <w:lang w:eastAsia="en-GB"/>
        </w:rPr>
      </w:pPr>
      <w:r w:rsidRPr="00DF6CFC">
        <w:rPr>
          <w:rFonts w:eastAsia="Times New Roman" w:cs="Arial"/>
          <w:b/>
          <w:bCs/>
          <w:color w:val="013B80"/>
          <w:sz w:val="36"/>
          <w:szCs w:val="36"/>
          <w:lang w:eastAsia="en-GB"/>
        </w:rPr>
        <w:t>MT 564 Field Specifications</w:t>
      </w:r>
    </w:p>
    <w:p w:rsidR="005102F5" w:rsidRPr="00DF6CFC" w:rsidRDefault="005102F5" w:rsidP="00DF6CFC">
      <w:pPr>
        <w:pBdr>
          <w:bottom w:val="single" w:sz="6" w:space="0" w:color="013B80"/>
        </w:pBdr>
        <w:suppressAutoHyphens w:val="0"/>
        <w:spacing w:before="0" w:after="0"/>
        <w:outlineLvl w:val="3"/>
        <w:rPr>
          <w:rFonts w:eastAsia="Times New Roman" w:cs="Arial"/>
          <w:color w:val="013B80"/>
          <w:lang w:eastAsia="en-GB"/>
        </w:rPr>
      </w:pPr>
      <w:r w:rsidRPr="00DF6CFC">
        <w:rPr>
          <w:rFonts w:eastAsia="Times New Roman" w:cs="Arial"/>
          <w:color w:val="013B80"/>
          <w:lang w:eastAsia="en-GB"/>
        </w:rPr>
        <w:t>93. Field 19B: Amount</w:t>
      </w:r>
    </w:p>
    <w:p w:rsidR="005102F5" w:rsidRPr="00DF6CFC" w:rsidRDefault="005102F5" w:rsidP="00DF6CFC">
      <w:pPr>
        <w:pBdr>
          <w:bottom w:val="single" w:sz="6" w:space="0" w:color="013B80"/>
        </w:pBdr>
        <w:suppressAutoHyphens w:val="0"/>
        <w:spacing w:before="0" w:after="0"/>
        <w:outlineLvl w:val="4"/>
        <w:rPr>
          <w:rFonts w:eastAsia="Times New Roman" w:cs="Arial"/>
          <w:color w:val="013B80"/>
          <w:lang w:eastAsia="en-GB"/>
        </w:rPr>
      </w:pPr>
      <w:r w:rsidRPr="00DF6CFC">
        <w:rPr>
          <w:rFonts w:eastAsia="Times New Roman" w:cs="Arial"/>
          <w:color w:val="013B80"/>
          <w:lang w:eastAsia="en-GB"/>
        </w:rPr>
        <w:t>FORMAT</w:t>
      </w:r>
    </w:p>
    <w:tbl>
      <w:tblPr>
        <w:tblW w:w="4900" w:type="pct"/>
        <w:tblCellSpacing w:w="15" w:type="dxa"/>
        <w:tblCellMar>
          <w:left w:w="0" w:type="dxa"/>
          <w:right w:w="0" w:type="dxa"/>
        </w:tblCellMar>
        <w:tblLook w:val="04A0" w:firstRow="1" w:lastRow="0" w:firstColumn="1" w:lastColumn="0" w:noHBand="0" w:noVBand="1"/>
      </w:tblPr>
      <w:tblGrid>
        <w:gridCol w:w="1743"/>
        <w:gridCol w:w="2578"/>
        <w:gridCol w:w="4292"/>
      </w:tblGrid>
      <w:tr w:rsidR="005102F5" w:rsidRPr="00DF6CFC" w:rsidTr="00DF6CFC">
        <w:trPr>
          <w:tblCellSpacing w:w="15" w:type="dxa"/>
        </w:trPr>
        <w:tc>
          <w:tcPr>
            <w:tcW w:w="1000" w:type="pct"/>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Option B</w:t>
            </w:r>
          </w:p>
        </w:tc>
        <w:tc>
          <w:tcPr>
            <w:tcW w:w="1500" w:type="pct"/>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:4!c//3!a15d</w:t>
            </w:r>
          </w:p>
        </w:tc>
        <w:tc>
          <w:tcPr>
            <w:tcW w:w="2500" w:type="pct"/>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(Qualifier)(Currency Code)(Amount)</w:t>
            </w:r>
          </w:p>
        </w:tc>
      </w:tr>
    </w:tbl>
    <w:p w:rsidR="005102F5" w:rsidRPr="00DF6CFC" w:rsidRDefault="005102F5" w:rsidP="00DF6CFC">
      <w:pPr>
        <w:pBdr>
          <w:bottom w:val="single" w:sz="6" w:space="0" w:color="013B80"/>
        </w:pBdr>
        <w:suppressAutoHyphens w:val="0"/>
        <w:spacing w:before="0" w:after="0"/>
        <w:outlineLvl w:val="4"/>
        <w:rPr>
          <w:rFonts w:eastAsia="Times New Roman" w:cs="Arial"/>
          <w:color w:val="013B80"/>
          <w:lang w:eastAsia="en-GB"/>
        </w:rPr>
      </w:pPr>
      <w:r w:rsidRPr="00DF6CFC">
        <w:rPr>
          <w:rFonts w:eastAsia="Times New Roman" w:cs="Arial"/>
          <w:color w:val="013B80"/>
          <w:lang w:eastAsia="en-GB"/>
        </w:rPr>
        <w:t>PRESENCE</w:t>
      </w:r>
    </w:p>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 xml:space="preserve">Conditional (see rule C2) in optional subsequence E2 </w:t>
      </w:r>
    </w:p>
    <w:p w:rsidR="005102F5" w:rsidRPr="00DF6CFC" w:rsidRDefault="005102F5" w:rsidP="00DF6CFC">
      <w:pPr>
        <w:pBdr>
          <w:bottom w:val="single" w:sz="6" w:space="0" w:color="013B80"/>
        </w:pBdr>
        <w:suppressAutoHyphens w:val="0"/>
        <w:spacing w:before="0" w:after="0"/>
        <w:outlineLvl w:val="4"/>
        <w:rPr>
          <w:rFonts w:eastAsia="Times New Roman" w:cs="Arial"/>
          <w:color w:val="013B80"/>
          <w:lang w:eastAsia="en-GB"/>
        </w:rPr>
      </w:pPr>
      <w:r w:rsidRPr="00DF6CFC">
        <w:rPr>
          <w:rFonts w:eastAsia="Times New Roman" w:cs="Arial"/>
          <w:color w:val="013B80"/>
          <w:lang w:eastAsia="en-GB"/>
        </w:rPr>
        <w:t>QUALIFIER</w:t>
      </w:r>
    </w:p>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 xml:space="preserve">(Error code(s): T89)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857"/>
        <w:gridCol w:w="675"/>
        <w:gridCol w:w="1091"/>
        <w:gridCol w:w="555"/>
        <w:gridCol w:w="674"/>
        <w:gridCol w:w="966"/>
        <w:gridCol w:w="3780"/>
      </w:tblGrid>
      <w:tr w:rsidR="005102F5" w:rsidRPr="00DF6CFC" w:rsidTr="00DF6CFC">
        <w:trPr>
          <w:tblHeader/>
          <w:tblCellSpacing w:w="15" w:type="dxa"/>
        </w:trPr>
        <w:tc>
          <w:tcPr>
            <w:tcW w:w="478"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DF6CFC" w:rsidRDefault="005102F5" w:rsidP="00DF6CFC">
            <w:pPr>
              <w:suppressAutoHyphens w:val="0"/>
              <w:spacing w:before="0" w:after="0"/>
              <w:jc w:val="center"/>
              <w:rPr>
                <w:rFonts w:eastAsia="Times New Roman" w:cs="Arial"/>
                <w:b/>
                <w:bCs/>
                <w:color w:val="013B80"/>
                <w:lang w:eastAsia="en-GB"/>
              </w:rPr>
            </w:pPr>
            <w:r w:rsidRPr="00DF6CFC">
              <w:rPr>
                <w:rFonts w:eastAsia="Times New Roman" w:cs="Arial"/>
                <w:b/>
                <w:bCs/>
                <w:color w:val="013B80"/>
                <w:lang w:eastAsia="en-GB"/>
              </w:rPr>
              <w:t>Order</w:t>
            </w:r>
          </w:p>
        </w:tc>
        <w:tc>
          <w:tcPr>
            <w:tcW w:w="380"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DF6CFC" w:rsidRDefault="005102F5" w:rsidP="00DF6CFC">
            <w:pPr>
              <w:suppressAutoHyphens w:val="0"/>
              <w:spacing w:before="0" w:after="0"/>
              <w:jc w:val="center"/>
              <w:rPr>
                <w:rFonts w:eastAsia="Times New Roman" w:cs="Arial"/>
                <w:b/>
                <w:bCs/>
                <w:color w:val="013B80"/>
                <w:lang w:eastAsia="en-GB"/>
              </w:rPr>
            </w:pPr>
            <w:r w:rsidRPr="00DF6CFC">
              <w:rPr>
                <w:rFonts w:eastAsia="Times New Roman" w:cs="Arial"/>
                <w:b/>
                <w:bCs/>
                <w:color w:val="013B80"/>
                <w:lang w:eastAsia="en-GB"/>
              </w:rPr>
              <w:t>M/O</w:t>
            </w:r>
          </w:p>
        </w:tc>
        <w:tc>
          <w:tcPr>
            <w:tcW w:w="623"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DF6CFC" w:rsidRDefault="005102F5" w:rsidP="00DF6CFC">
            <w:pPr>
              <w:suppressAutoHyphens w:val="0"/>
              <w:spacing w:before="0" w:after="0"/>
              <w:jc w:val="center"/>
              <w:rPr>
                <w:rFonts w:eastAsia="Times New Roman" w:cs="Arial"/>
                <w:b/>
                <w:bCs/>
                <w:color w:val="013B80"/>
                <w:lang w:eastAsia="en-GB"/>
              </w:rPr>
            </w:pPr>
            <w:r w:rsidRPr="00DF6CFC">
              <w:rPr>
                <w:rFonts w:eastAsia="Times New Roman" w:cs="Arial"/>
                <w:b/>
                <w:bCs/>
                <w:color w:val="013B80"/>
                <w:lang w:eastAsia="en-GB"/>
              </w:rPr>
              <w:t>Qualifier</w:t>
            </w:r>
          </w:p>
        </w:tc>
        <w:tc>
          <w:tcPr>
            <w:tcW w:w="297"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DF6CFC" w:rsidRDefault="005102F5" w:rsidP="00DF6CFC">
            <w:pPr>
              <w:suppressAutoHyphens w:val="0"/>
              <w:spacing w:before="0" w:after="0"/>
              <w:jc w:val="center"/>
              <w:rPr>
                <w:rFonts w:eastAsia="Times New Roman" w:cs="Arial"/>
                <w:b/>
                <w:bCs/>
                <w:color w:val="013B80"/>
                <w:lang w:eastAsia="en-GB"/>
              </w:rPr>
            </w:pPr>
            <w:r w:rsidRPr="00DF6CFC">
              <w:rPr>
                <w:rFonts w:eastAsia="Times New Roman" w:cs="Arial"/>
                <w:b/>
                <w:bCs/>
                <w:color w:val="013B80"/>
                <w:lang w:eastAsia="en-GB"/>
              </w:rPr>
              <w:t>R/N</w:t>
            </w:r>
          </w:p>
        </w:tc>
        <w:tc>
          <w:tcPr>
            <w:tcW w:w="379"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DF6CFC" w:rsidRDefault="005102F5" w:rsidP="00DF6CFC">
            <w:pPr>
              <w:suppressAutoHyphens w:val="0"/>
              <w:spacing w:before="0" w:after="0"/>
              <w:jc w:val="center"/>
              <w:rPr>
                <w:rFonts w:eastAsia="Times New Roman" w:cs="Arial"/>
                <w:b/>
                <w:bCs/>
                <w:color w:val="013B80"/>
                <w:lang w:eastAsia="en-GB"/>
              </w:rPr>
            </w:pPr>
            <w:r w:rsidRPr="00DF6CFC">
              <w:rPr>
                <w:rFonts w:eastAsia="Times New Roman" w:cs="Arial"/>
                <w:b/>
                <w:bCs/>
                <w:color w:val="013B80"/>
                <w:lang w:eastAsia="en-GB"/>
              </w:rPr>
              <w:t>CR</w:t>
            </w:r>
          </w:p>
        </w:tc>
        <w:tc>
          <w:tcPr>
            <w:tcW w:w="529"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DF6CFC" w:rsidRDefault="005102F5" w:rsidP="00DF6CFC">
            <w:pPr>
              <w:suppressAutoHyphens w:val="0"/>
              <w:spacing w:before="0" w:after="0"/>
              <w:jc w:val="center"/>
              <w:rPr>
                <w:rFonts w:eastAsia="Times New Roman" w:cs="Arial"/>
                <w:b/>
                <w:bCs/>
                <w:color w:val="013B80"/>
                <w:lang w:eastAsia="en-GB"/>
              </w:rPr>
            </w:pPr>
            <w:r w:rsidRPr="00DF6CFC">
              <w:rPr>
                <w:rFonts w:eastAsia="Times New Roman" w:cs="Arial"/>
                <w:b/>
                <w:bCs/>
                <w:color w:val="013B80"/>
                <w:lang w:eastAsia="en-GB"/>
              </w:rPr>
              <w:t>Options</w:t>
            </w:r>
          </w:p>
        </w:tc>
        <w:tc>
          <w:tcPr>
            <w:tcW w:w="2179"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DF6CFC" w:rsidRDefault="005102F5" w:rsidP="00DF6CFC">
            <w:pPr>
              <w:suppressAutoHyphens w:val="0"/>
              <w:spacing w:before="0" w:after="0"/>
              <w:jc w:val="center"/>
              <w:rPr>
                <w:rFonts w:eastAsia="Times New Roman" w:cs="Arial"/>
                <w:b/>
                <w:bCs/>
                <w:color w:val="013B80"/>
                <w:lang w:eastAsia="en-GB"/>
              </w:rPr>
            </w:pPr>
            <w:r w:rsidRPr="00DF6CFC">
              <w:rPr>
                <w:rFonts w:eastAsia="Times New Roman" w:cs="Arial"/>
                <w:b/>
                <w:bCs/>
                <w:color w:val="013B80"/>
                <w:lang w:eastAsia="en-GB"/>
              </w:rPr>
              <w:t>Qualifier Description</w:t>
            </w:r>
          </w:p>
        </w:tc>
      </w:tr>
      <w:tr w:rsidR="005102F5" w:rsidRPr="00DF6CFC" w:rsidTr="00DF6CFC">
        <w:trPr>
          <w:tblCellSpacing w:w="15" w:type="dxa"/>
        </w:trPr>
        <w:tc>
          <w:tcPr>
            <w:tcW w:w="478"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1</w:t>
            </w:r>
          </w:p>
        </w:tc>
        <w:tc>
          <w:tcPr>
            <w:tcW w:w="38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O</w:t>
            </w:r>
          </w:p>
        </w:tc>
        <w:tc>
          <w:tcPr>
            <w:tcW w:w="623"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ENTL</w:t>
            </w:r>
          </w:p>
        </w:tc>
        <w:tc>
          <w:tcPr>
            <w:tcW w:w="297"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N</w:t>
            </w:r>
          </w:p>
        </w:tc>
        <w:tc>
          <w:tcPr>
            <w:tcW w:w="379"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 </w:t>
            </w:r>
          </w:p>
        </w:tc>
        <w:tc>
          <w:tcPr>
            <w:tcW w:w="529"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B</w:t>
            </w:r>
          </w:p>
        </w:tc>
        <w:tc>
          <w:tcPr>
            <w:tcW w:w="2179"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Entitled Amount</w:t>
            </w:r>
          </w:p>
        </w:tc>
      </w:tr>
      <w:tr w:rsidR="005102F5" w:rsidRPr="00DF6CFC" w:rsidTr="00DF6CFC">
        <w:trPr>
          <w:tblCellSpacing w:w="15" w:type="dxa"/>
        </w:trPr>
        <w:tc>
          <w:tcPr>
            <w:tcW w:w="478"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2</w:t>
            </w:r>
          </w:p>
        </w:tc>
        <w:tc>
          <w:tcPr>
            <w:tcW w:w="38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O</w:t>
            </w:r>
          </w:p>
        </w:tc>
        <w:tc>
          <w:tcPr>
            <w:tcW w:w="623"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RESU</w:t>
            </w:r>
          </w:p>
        </w:tc>
        <w:tc>
          <w:tcPr>
            <w:tcW w:w="297"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N</w:t>
            </w:r>
          </w:p>
        </w:tc>
        <w:tc>
          <w:tcPr>
            <w:tcW w:w="379"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 </w:t>
            </w:r>
          </w:p>
        </w:tc>
        <w:tc>
          <w:tcPr>
            <w:tcW w:w="529"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B</w:t>
            </w:r>
          </w:p>
        </w:tc>
        <w:tc>
          <w:tcPr>
            <w:tcW w:w="2179"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Resulting Amount</w:t>
            </w:r>
          </w:p>
        </w:tc>
      </w:tr>
      <w:tr w:rsidR="005102F5" w:rsidRPr="00DF6CFC" w:rsidTr="00DF6CFC">
        <w:trPr>
          <w:tblCellSpacing w:w="15" w:type="dxa"/>
        </w:trPr>
        <w:tc>
          <w:tcPr>
            <w:tcW w:w="478" w:type="pct"/>
            <w:tcBorders>
              <w:top w:val="outset" w:sz="6" w:space="0" w:color="auto"/>
              <w:left w:val="outset" w:sz="6" w:space="0" w:color="auto"/>
              <w:bottom w:val="outset" w:sz="6" w:space="0" w:color="auto"/>
              <w:right w:val="outset" w:sz="6" w:space="0" w:color="auto"/>
            </w:tcBorders>
            <w:shd w:val="clear" w:color="auto" w:fill="FFFFFF"/>
          </w:tcPr>
          <w:p w:rsidR="005102F5" w:rsidRPr="00DF6CFC" w:rsidRDefault="005102F5" w:rsidP="00DF6CFC">
            <w:pPr>
              <w:suppressAutoHyphens w:val="0"/>
              <w:spacing w:before="0" w:after="0"/>
              <w:rPr>
                <w:rFonts w:eastAsia="Times New Roman" w:cs="Arial"/>
                <w:color w:val="000000"/>
                <w:lang w:eastAsia="en-GB"/>
              </w:rPr>
            </w:pPr>
            <w:r>
              <w:rPr>
                <w:rFonts w:eastAsia="Times New Roman" w:cs="Arial"/>
                <w:color w:val="000000"/>
                <w:lang w:eastAsia="en-GB"/>
              </w:rPr>
              <w:t>…..</w:t>
            </w:r>
          </w:p>
        </w:tc>
        <w:tc>
          <w:tcPr>
            <w:tcW w:w="380" w:type="pct"/>
            <w:tcBorders>
              <w:top w:val="outset" w:sz="6" w:space="0" w:color="auto"/>
              <w:left w:val="outset" w:sz="6" w:space="0" w:color="auto"/>
              <w:bottom w:val="outset" w:sz="6" w:space="0" w:color="auto"/>
              <w:right w:val="outset" w:sz="6" w:space="0" w:color="auto"/>
            </w:tcBorders>
            <w:shd w:val="clear" w:color="auto" w:fill="FFFFFF"/>
          </w:tcPr>
          <w:p w:rsidR="005102F5" w:rsidRPr="00DF6CFC" w:rsidRDefault="005102F5" w:rsidP="00DF6CFC">
            <w:pPr>
              <w:suppressAutoHyphens w:val="0"/>
              <w:spacing w:before="0" w:after="0"/>
              <w:rPr>
                <w:rFonts w:eastAsia="Times New Roman" w:cs="Arial"/>
                <w:color w:val="000000"/>
                <w:lang w:eastAsia="en-GB"/>
              </w:rPr>
            </w:pPr>
          </w:p>
        </w:tc>
        <w:tc>
          <w:tcPr>
            <w:tcW w:w="623" w:type="pct"/>
            <w:tcBorders>
              <w:top w:val="outset" w:sz="6" w:space="0" w:color="auto"/>
              <w:left w:val="outset" w:sz="6" w:space="0" w:color="auto"/>
              <w:bottom w:val="outset" w:sz="6" w:space="0" w:color="auto"/>
              <w:right w:val="outset" w:sz="6" w:space="0" w:color="auto"/>
            </w:tcBorders>
            <w:shd w:val="clear" w:color="auto" w:fill="FFFFFF"/>
          </w:tcPr>
          <w:p w:rsidR="005102F5" w:rsidRPr="00DF6CFC" w:rsidRDefault="005102F5" w:rsidP="00DF6CFC">
            <w:pPr>
              <w:suppressAutoHyphens w:val="0"/>
              <w:spacing w:before="0" w:after="0"/>
              <w:rPr>
                <w:rFonts w:eastAsia="Times New Roman" w:cs="Arial"/>
                <w:color w:val="000000"/>
                <w:lang w:eastAsia="en-GB"/>
              </w:rPr>
            </w:pPr>
          </w:p>
        </w:tc>
        <w:tc>
          <w:tcPr>
            <w:tcW w:w="297" w:type="pct"/>
            <w:tcBorders>
              <w:top w:val="outset" w:sz="6" w:space="0" w:color="auto"/>
              <w:left w:val="outset" w:sz="6" w:space="0" w:color="auto"/>
              <w:bottom w:val="outset" w:sz="6" w:space="0" w:color="auto"/>
              <w:right w:val="outset" w:sz="6" w:space="0" w:color="auto"/>
            </w:tcBorders>
            <w:shd w:val="clear" w:color="auto" w:fill="FFFFFF"/>
          </w:tcPr>
          <w:p w:rsidR="005102F5" w:rsidRPr="00DF6CFC" w:rsidRDefault="005102F5" w:rsidP="00DF6CFC">
            <w:pPr>
              <w:suppressAutoHyphens w:val="0"/>
              <w:spacing w:before="0" w:after="0"/>
              <w:rPr>
                <w:rFonts w:eastAsia="Times New Roman" w:cs="Arial"/>
                <w:color w:val="000000"/>
                <w:lang w:eastAsia="en-GB"/>
              </w:rPr>
            </w:pPr>
          </w:p>
        </w:tc>
        <w:tc>
          <w:tcPr>
            <w:tcW w:w="379" w:type="pct"/>
            <w:tcBorders>
              <w:top w:val="outset" w:sz="6" w:space="0" w:color="auto"/>
              <w:left w:val="outset" w:sz="6" w:space="0" w:color="auto"/>
              <w:bottom w:val="outset" w:sz="6" w:space="0" w:color="auto"/>
              <w:right w:val="outset" w:sz="6" w:space="0" w:color="auto"/>
            </w:tcBorders>
            <w:shd w:val="clear" w:color="auto" w:fill="FFFFFF"/>
          </w:tcPr>
          <w:p w:rsidR="005102F5" w:rsidRPr="00DF6CFC" w:rsidRDefault="005102F5" w:rsidP="00DF6CFC">
            <w:pPr>
              <w:suppressAutoHyphens w:val="0"/>
              <w:spacing w:before="0" w:after="0"/>
              <w:rPr>
                <w:rFonts w:eastAsia="Times New Roman" w:cs="Arial"/>
                <w:color w:val="000000"/>
                <w:lang w:eastAsia="en-GB"/>
              </w:rPr>
            </w:pPr>
          </w:p>
        </w:tc>
        <w:tc>
          <w:tcPr>
            <w:tcW w:w="529" w:type="pct"/>
            <w:tcBorders>
              <w:top w:val="outset" w:sz="6" w:space="0" w:color="auto"/>
              <w:left w:val="outset" w:sz="6" w:space="0" w:color="auto"/>
              <w:bottom w:val="outset" w:sz="6" w:space="0" w:color="auto"/>
              <w:right w:val="outset" w:sz="6" w:space="0" w:color="auto"/>
            </w:tcBorders>
            <w:shd w:val="clear" w:color="auto" w:fill="FFFFFF"/>
          </w:tcPr>
          <w:p w:rsidR="005102F5" w:rsidRPr="00DF6CFC" w:rsidRDefault="005102F5" w:rsidP="00DF6CFC">
            <w:pPr>
              <w:suppressAutoHyphens w:val="0"/>
              <w:spacing w:before="0" w:after="0"/>
              <w:rPr>
                <w:rFonts w:eastAsia="Times New Roman" w:cs="Arial"/>
                <w:color w:val="000000"/>
                <w:lang w:eastAsia="en-GB"/>
              </w:rPr>
            </w:pPr>
          </w:p>
        </w:tc>
        <w:tc>
          <w:tcPr>
            <w:tcW w:w="2179" w:type="pct"/>
            <w:tcBorders>
              <w:top w:val="outset" w:sz="6" w:space="0" w:color="auto"/>
              <w:left w:val="outset" w:sz="6" w:space="0" w:color="auto"/>
              <w:bottom w:val="outset" w:sz="6" w:space="0" w:color="auto"/>
              <w:right w:val="outset" w:sz="6" w:space="0" w:color="auto"/>
            </w:tcBorders>
            <w:shd w:val="clear" w:color="auto" w:fill="FFFFFF"/>
          </w:tcPr>
          <w:p w:rsidR="005102F5" w:rsidRPr="00DF6CFC" w:rsidRDefault="005102F5" w:rsidP="00DF6CFC">
            <w:pPr>
              <w:suppressAutoHyphens w:val="0"/>
              <w:spacing w:before="0" w:after="0"/>
              <w:rPr>
                <w:rFonts w:eastAsia="Times New Roman" w:cs="Arial"/>
                <w:color w:val="000000"/>
                <w:lang w:eastAsia="en-GB"/>
              </w:rPr>
            </w:pPr>
          </w:p>
        </w:tc>
      </w:tr>
      <w:tr w:rsidR="005102F5" w:rsidRPr="00DF6CFC" w:rsidTr="00DF6CFC">
        <w:trPr>
          <w:tblCellSpacing w:w="15" w:type="dxa"/>
        </w:trPr>
        <w:tc>
          <w:tcPr>
            <w:tcW w:w="478"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45</w:t>
            </w:r>
          </w:p>
        </w:tc>
        <w:tc>
          <w:tcPr>
            <w:tcW w:w="38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O</w:t>
            </w:r>
          </w:p>
        </w:tc>
        <w:tc>
          <w:tcPr>
            <w:tcW w:w="623"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DEEM</w:t>
            </w:r>
          </w:p>
        </w:tc>
        <w:tc>
          <w:tcPr>
            <w:tcW w:w="297"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N</w:t>
            </w:r>
          </w:p>
        </w:tc>
        <w:tc>
          <w:tcPr>
            <w:tcW w:w="379"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 </w:t>
            </w:r>
          </w:p>
        </w:tc>
        <w:tc>
          <w:tcPr>
            <w:tcW w:w="529"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B</w:t>
            </w:r>
          </w:p>
        </w:tc>
        <w:tc>
          <w:tcPr>
            <w:tcW w:w="2179"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Deemed Amount</w:t>
            </w:r>
          </w:p>
        </w:tc>
      </w:tr>
      <w:tr w:rsidR="005102F5" w:rsidRPr="00DF6CFC" w:rsidTr="00DF6CFC">
        <w:trPr>
          <w:tblCellSpacing w:w="15" w:type="dxa"/>
        </w:trPr>
        <w:tc>
          <w:tcPr>
            <w:tcW w:w="478"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46</w:t>
            </w:r>
          </w:p>
        </w:tc>
        <w:tc>
          <w:tcPr>
            <w:tcW w:w="38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O</w:t>
            </w:r>
          </w:p>
        </w:tc>
        <w:tc>
          <w:tcPr>
            <w:tcW w:w="623"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CDFI</w:t>
            </w:r>
          </w:p>
        </w:tc>
        <w:tc>
          <w:tcPr>
            <w:tcW w:w="297"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N</w:t>
            </w:r>
          </w:p>
        </w:tc>
        <w:tc>
          <w:tcPr>
            <w:tcW w:w="379"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 </w:t>
            </w:r>
          </w:p>
        </w:tc>
        <w:tc>
          <w:tcPr>
            <w:tcW w:w="529"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B</w:t>
            </w:r>
          </w:p>
        </w:tc>
        <w:tc>
          <w:tcPr>
            <w:tcW w:w="2179"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b/>
                <w:strike/>
                <w:color w:val="FF0000"/>
                <w:lang w:eastAsia="en-GB"/>
              </w:rPr>
              <w:t>Conduit</w:t>
            </w:r>
            <w:r w:rsidRPr="00DF6CFC">
              <w:rPr>
                <w:rFonts w:eastAsia="Times New Roman" w:cs="Arial"/>
                <w:color w:val="FF0000"/>
                <w:lang w:eastAsia="en-GB"/>
              </w:rPr>
              <w:t xml:space="preserve"> </w:t>
            </w:r>
            <w:r w:rsidRPr="00DF6CFC">
              <w:rPr>
                <w:rFonts w:eastAsia="Times New Roman" w:cs="Arial"/>
                <w:color w:val="000000"/>
                <w:lang w:eastAsia="en-GB"/>
              </w:rPr>
              <w:t>Foreign Income Amount</w:t>
            </w:r>
          </w:p>
        </w:tc>
      </w:tr>
      <w:tr w:rsidR="005102F5" w:rsidRPr="00DF6CFC" w:rsidTr="00DF6CFC">
        <w:trPr>
          <w:tblCellSpacing w:w="15" w:type="dxa"/>
        </w:trPr>
        <w:tc>
          <w:tcPr>
            <w:tcW w:w="478" w:type="pct"/>
            <w:tcBorders>
              <w:top w:val="outset" w:sz="6" w:space="0" w:color="auto"/>
              <w:left w:val="outset" w:sz="6" w:space="0" w:color="auto"/>
              <w:bottom w:val="outset" w:sz="6" w:space="0" w:color="auto"/>
              <w:right w:val="outset" w:sz="6" w:space="0" w:color="auto"/>
            </w:tcBorders>
            <w:shd w:val="clear" w:color="auto" w:fill="FFFFFF" w:themeFill="background1"/>
          </w:tcPr>
          <w:p w:rsidR="005102F5" w:rsidRPr="00DF6CFC" w:rsidRDefault="005102F5" w:rsidP="00DF6CFC">
            <w:pPr>
              <w:suppressAutoHyphens w:val="0"/>
              <w:spacing w:before="0" w:after="0"/>
              <w:rPr>
                <w:rFonts w:eastAsia="Times New Roman" w:cs="Arial"/>
                <w:lang w:eastAsia="en-GB"/>
              </w:rPr>
            </w:pPr>
            <w:r>
              <w:rPr>
                <w:rFonts w:eastAsia="Times New Roman" w:cs="Arial"/>
                <w:lang w:eastAsia="en-GB"/>
              </w:rPr>
              <w:t>….</w:t>
            </w:r>
          </w:p>
        </w:tc>
        <w:tc>
          <w:tcPr>
            <w:tcW w:w="380" w:type="pct"/>
            <w:tcBorders>
              <w:top w:val="outset" w:sz="6" w:space="0" w:color="auto"/>
              <w:left w:val="outset" w:sz="6" w:space="0" w:color="auto"/>
              <w:bottom w:val="outset" w:sz="6" w:space="0" w:color="auto"/>
              <w:right w:val="outset" w:sz="6" w:space="0" w:color="auto"/>
            </w:tcBorders>
            <w:shd w:val="clear" w:color="auto" w:fill="FFFFFF" w:themeFill="background1"/>
          </w:tcPr>
          <w:p w:rsidR="005102F5" w:rsidRPr="00DF6CFC" w:rsidRDefault="005102F5" w:rsidP="00DF6CFC">
            <w:pPr>
              <w:suppressAutoHyphens w:val="0"/>
              <w:spacing w:before="0" w:after="0"/>
              <w:rPr>
                <w:rFonts w:eastAsia="Times New Roman" w:cs="Arial"/>
                <w:lang w:eastAsia="en-GB"/>
              </w:rPr>
            </w:pPr>
          </w:p>
        </w:tc>
        <w:tc>
          <w:tcPr>
            <w:tcW w:w="623" w:type="pct"/>
            <w:tcBorders>
              <w:top w:val="outset" w:sz="6" w:space="0" w:color="auto"/>
              <w:left w:val="outset" w:sz="6" w:space="0" w:color="auto"/>
              <w:bottom w:val="outset" w:sz="6" w:space="0" w:color="auto"/>
              <w:right w:val="outset" w:sz="6" w:space="0" w:color="auto"/>
            </w:tcBorders>
            <w:shd w:val="clear" w:color="auto" w:fill="FFFFFF" w:themeFill="background1"/>
          </w:tcPr>
          <w:p w:rsidR="005102F5" w:rsidRPr="00DF6CFC" w:rsidRDefault="005102F5" w:rsidP="00DF6CFC">
            <w:pPr>
              <w:suppressAutoHyphens w:val="0"/>
              <w:spacing w:before="0" w:after="0"/>
              <w:rPr>
                <w:rFonts w:eastAsia="Times New Roman" w:cs="Arial"/>
                <w:lang w:eastAsia="en-GB"/>
              </w:rPr>
            </w:pPr>
          </w:p>
        </w:tc>
        <w:tc>
          <w:tcPr>
            <w:tcW w:w="297" w:type="pct"/>
            <w:tcBorders>
              <w:top w:val="outset" w:sz="6" w:space="0" w:color="auto"/>
              <w:left w:val="outset" w:sz="6" w:space="0" w:color="auto"/>
              <w:bottom w:val="outset" w:sz="6" w:space="0" w:color="auto"/>
              <w:right w:val="outset" w:sz="6" w:space="0" w:color="auto"/>
            </w:tcBorders>
            <w:shd w:val="clear" w:color="auto" w:fill="FFFFFF" w:themeFill="background1"/>
          </w:tcPr>
          <w:p w:rsidR="005102F5" w:rsidRPr="00DF6CFC" w:rsidRDefault="005102F5" w:rsidP="00DF6CFC">
            <w:pPr>
              <w:suppressAutoHyphens w:val="0"/>
              <w:spacing w:before="0" w:after="0"/>
              <w:rPr>
                <w:rFonts w:eastAsia="Times New Roman" w:cs="Arial"/>
                <w:lang w:eastAsia="en-GB"/>
              </w:rPr>
            </w:pPr>
          </w:p>
        </w:tc>
        <w:tc>
          <w:tcPr>
            <w:tcW w:w="379" w:type="pct"/>
            <w:tcBorders>
              <w:top w:val="outset" w:sz="6" w:space="0" w:color="auto"/>
              <w:left w:val="outset" w:sz="6" w:space="0" w:color="auto"/>
              <w:bottom w:val="outset" w:sz="6" w:space="0" w:color="auto"/>
              <w:right w:val="outset" w:sz="6" w:space="0" w:color="auto"/>
            </w:tcBorders>
            <w:shd w:val="clear" w:color="auto" w:fill="FFFFFF" w:themeFill="background1"/>
          </w:tcPr>
          <w:p w:rsidR="005102F5" w:rsidRPr="00DF6CFC" w:rsidRDefault="005102F5" w:rsidP="00DF6CFC">
            <w:pPr>
              <w:suppressAutoHyphens w:val="0"/>
              <w:spacing w:before="0" w:after="0"/>
              <w:rPr>
                <w:rFonts w:eastAsia="Times New Roman" w:cs="Arial"/>
                <w:lang w:eastAsia="en-GB"/>
              </w:rPr>
            </w:pPr>
          </w:p>
        </w:tc>
        <w:tc>
          <w:tcPr>
            <w:tcW w:w="529" w:type="pct"/>
            <w:tcBorders>
              <w:top w:val="outset" w:sz="6" w:space="0" w:color="auto"/>
              <w:left w:val="outset" w:sz="6" w:space="0" w:color="auto"/>
              <w:bottom w:val="outset" w:sz="6" w:space="0" w:color="auto"/>
              <w:right w:val="outset" w:sz="6" w:space="0" w:color="auto"/>
            </w:tcBorders>
            <w:shd w:val="clear" w:color="auto" w:fill="FFFFFF" w:themeFill="background1"/>
          </w:tcPr>
          <w:p w:rsidR="005102F5" w:rsidRPr="00DF6CFC" w:rsidRDefault="005102F5" w:rsidP="00DF6CFC">
            <w:pPr>
              <w:suppressAutoHyphens w:val="0"/>
              <w:spacing w:before="0" w:after="0"/>
              <w:rPr>
                <w:rFonts w:eastAsia="Times New Roman" w:cs="Arial"/>
                <w:lang w:eastAsia="en-GB"/>
              </w:rPr>
            </w:pPr>
          </w:p>
        </w:tc>
        <w:tc>
          <w:tcPr>
            <w:tcW w:w="2179" w:type="pct"/>
            <w:tcBorders>
              <w:top w:val="outset" w:sz="6" w:space="0" w:color="auto"/>
              <w:left w:val="outset" w:sz="6" w:space="0" w:color="auto"/>
              <w:bottom w:val="outset" w:sz="6" w:space="0" w:color="auto"/>
              <w:right w:val="outset" w:sz="6" w:space="0" w:color="auto"/>
            </w:tcBorders>
            <w:shd w:val="clear" w:color="auto" w:fill="FFFFFF" w:themeFill="background1"/>
          </w:tcPr>
          <w:p w:rsidR="005102F5" w:rsidRPr="00DF6CFC" w:rsidRDefault="005102F5" w:rsidP="00DF6CFC">
            <w:pPr>
              <w:suppressAutoHyphens w:val="0"/>
              <w:spacing w:before="0" w:after="0"/>
              <w:rPr>
                <w:rFonts w:eastAsia="Times New Roman" w:cs="Arial"/>
                <w:lang w:eastAsia="en-GB"/>
              </w:rPr>
            </w:pPr>
          </w:p>
        </w:tc>
      </w:tr>
      <w:tr w:rsidR="005102F5" w:rsidRPr="00DF6CFC" w:rsidTr="00DF6CFC">
        <w:trPr>
          <w:tblCellSpacing w:w="15" w:type="dxa"/>
        </w:trPr>
        <w:tc>
          <w:tcPr>
            <w:tcW w:w="478" w:type="pct"/>
            <w:tcBorders>
              <w:top w:val="outset" w:sz="6" w:space="0" w:color="auto"/>
              <w:left w:val="outset" w:sz="6" w:space="0" w:color="auto"/>
              <w:bottom w:val="outset" w:sz="6" w:space="0" w:color="auto"/>
              <w:right w:val="outset" w:sz="6" w:space="0" w:color="auto"/>
            </w:tcBorders>
            <w:shd w:val="clear" w:color="auto" w:fill="FFFFFF" w:themeFill="background1"/>
            <w:hideMark/>
          </w:tcPr>
          <w:p w:rsidR="005102F5" w:rsidRPr="00DF6CFC" w:rsidRDefault="005102F5" w:rsidP="00DF6CFC">
            <w:pPr>
              <w:suppressAutoHyphens w:val="0"/>
              <w:spacing w:before="0" w:after="0"/>
              <w:rPr>
                <w:rFonts w:eastAsia="Times New Roman" w:cs="Arial"/>
                <w:lang w:eastAsia="en-GB"/>
              </w:rPr>
            </w:pPr>
            <w:r w:rsidRPr="00DF6CFC">
              <w:rPr>
                <w:rFonts w:eastAsia="Times New Roman" w:cs="Arial"/>
                <w:lang w:eastAsia="en-GB"/>
              </w:rPr>
              <w:t xml:space="preserve">49 </w:t>
            </w:r>
          </w:p>
        </w:tc>
        <w:tc>
          <w:tcPr>
            <w:tcW w:w="380" w:type="pct"/>
            <w:tcBorders>
              <w:top w:val="outset" w:sz="6" w:space="0" w:color="auto"/>
              <w:left w:val="outset" w:sz="6" w:space="0" w:color="auto"/>
              <w:bottom w:val="outset" w:sz="6" w:space="0" w:color="auto"/>
              <w:right w:val="outset" w:sz="6" w:space="0" w:color="auto"/>
            </w:tcBorders>
            <w:shd w:val="clear" w:color="auto" w:fill="FFFFFF" w:themeFill="background1"/>
            <w:hideMark/>
          </w:tcPr>
          <w:p w:rsidR="005102F5" w:rsidRPr="00DF6CFC" w:rsidRDefault="005102F5" w:rsidP="00DF6CFC">
            <w:pPr>
              <w:suppressAutoHyphens w:val="0"/>
              <w:spacing w:before="0" w:after="0"/>
              <w:rPr>
                <w:rFonts w:eastAsia="Times New Roman" w:cs="Arial"/>
                <w:lang w:eastAsia="en-GB"/>
              </w:rPr>
            </w:pPr>
            <w:r w:rsidRPr="00DF6CFC">
              <w:rPr>
                <w:rFonts w:eastAsia="Times New Roman" w:cs="Arial"/>
                <w:lang w:eastAsia="en-GB"/>
              </w:rPr>
              <w:t xml:space="preserve">O </w:t>
            </w:r>
          </w:p>
        </w:tc>
        <w:tc>
          <w:tcPr>
            <w:tcW w:w="623" w:type="pct"/>
            <w:tcBorders>
              <w:top w:val="outset" w:sz="6" w:space="0" w:color="auto"/>
              <w:left w:val="outset" w:sz="6" w:space="0" w:color="auto"/>
              <w:bottom w:val="outset" w:sz="6" w:space="0" w:color="auto"/>
              <w:right w:val="outset" w:sz="6" w:space="0" w:color="auto"/>
            </w:tcBorders>
            <w:shd w:val="clear" w:color="auto" w:fill="FFFFFF" w:themeFill="background1"/>
            <w:hideMark/>
          </w:tcPr>
          <w:p w:rsidR="005102F5" w:rsidRPr="00DF6CFC" w:rsidRDefault="005102F5" w:rsidP="00DF6CFC">
            <w:pPr>
              <w:suppressAutoHyphens w:val="0"/>
              <w:spacing w:before="0" w:after="0"/>
              <w:rPr>
                <w:rFonts w:eastAsia="Times New Roman" w:cs="Arial"/>
                <w:lang w:eastAsia="en-GB"/>
              </w:rPr>
            </w:pPr>
            <w:r w:rsidRPr="00DF6CFC">
              <w:rPr>
                <w:rFonts w:eastAsia="Times New Roman" w:cs="Arial"/>
                <w:lang w:eastAsia="en-GB"/>
              </w:rPr>
              <w:t xml:space="preserve">DEIT </w:t>
            </w:r>
          </w:p>
        </w:tc>
        <w:tc>
          <w:tcPr>
            <w:tcW w:w="297" w:type="pct"/>
            <w:tcBorders>
              <w:top w:val="outset" w:sz="6" w:space="0" w:color="auto"/>
              <w:left w:val="outset" w:sz="6" w:space="0" w:color="auto"/>
              <w:bottom w:val="outset" w:sz="6" w:space="0" w:color="auto"/>
              <w:right w:val="outset" w:sz="6" w:space="0" w:color="auto"/>
            </w:tcBorders>
            <w:shd w:val="clear" w:color="auto" w:fill="FFFFFF" w:themeFill="background1"/>
            <w:hideMark/>
          </w:tcPr>
          <w:p w:rsidR="005102F5" w:rsidRPr="00DF6CFC" w:rsidRDefault="005102F5" w:rsidP="00DF6CFC">
            <w:pPr>
              <w:suppressAutoHyphens w:val="0"/>
              <w:spacing w:before="0" w:after="0"/>
              <w:rPr>
                <w:rFonts w:eastAsia="Times New Roman" w:cs="Arial"/>
                <w:lang w:eastAsia="en-GB"/>
              </w:rPr>
            </w:pPr>
            <w:r w:rsidRPr="00DF6CFC">
              <w:rPr>
                <w:rFonts w:eastAsia="Times New Roman" w:cs="Arial"/>
                <w:lang w:eastAsia="en-GB"/>
              </w:rPr>
              <w:t xml:space="preserve">N </w:t>
            </w:r>
          </w:p>
        </w:tc>
        <w:tc>
          <w:tcPr>
            <w:tcW w:w="379" w:type="pct"/>
            <w:tcBorders>
              <w:top w:val="outset" w:sz="6" w:space="0" w:color="auto"/>
              <w:left w:val="outset" w:sz="6" w:space="0" w:color="auto"/>
              <w:bottom w:val="outset" w:sz="6" w:space="0" w:color="auto"/>
              <w:right w:val="outset" w:sz="6" w:space="0" w:color="auto"/>
            </w:tcBorders>
            <w:shd w:val="clear" w:color="auto" w:fill="FFFFFF" w:themeFill="background1"/>
            <w:hideMark/>
          </w:tcPr>
          <w:p w:rsidR="005102F5" w:rsidRPr="00DF6CFC" w:rsidRDefault="005102F5" w:rsidP="00DF6CFC">
            <w:pPr>
              <w:suppressAutoHyphens w:val="0"/>
              <w:spacing w:before="0" w:after="0"/>
              <w:rPr>
                <w:rFonts w:eastAsia="Times New Roman" w:cs="Arial"/>
                <w:lang w:eastAsia="en-GB"/>
              </w:rPr>
            </w:pPr>
            <w:r w:rsidRPr="00DF6CFC">
              <w:rPr>
                <w:rFonts w:eastAsia="Times New Roman" w:cs="Arial"/>
                <w:lang w:eastAsia="en-GB"/>
              </w:rPr>
              <w:t xml:space="preserve">  </w:t>
            </w:r>
          </w:p>
        </w:tc>
        <w:tc>
          <w:tcPr>
            <w:tcW w:w="529" w:type="pct"/>
            <w:tcBorders>
              <w:top w:val="outset" w:sz="6" w:space="0" w:color="auto"/>
              <w:left w:val="outset" w:sz="6" w:space="0" w:color="auto"/>
              <w:bottom w:val="outset" w:sz="6" w:space="0" w:color="auto"/>
              <w:right w:val="outset" w:sz="6" w:space="0" w:color="auto"/>
            </w:tcBorders>
            <w:shd w:val="clear" w:color="auto" w:fill="FFFFFF" w:themeFill="background1"/>
            <w:hideMark/>
          </w:tcPr>
          <w:p w:rsidR="005102F5" w:rsidRPr="00DF6CFC" w:rsidRDefault="005102F5" w:rsidP="00DF6CFC">
            <w:pPr>
              <w:suppressAutoHyphens w:val="0"/>
              <w:spacing w:before="0" w:after="0"/>
              <w:rPr>
                <w:rFonts w:eastAsia="Times New Roman" w:cs="Arial"/>
                <w:lang w:eastAsia="en-GB"/>
              </w:rPr>
            </w:pPr>
            <w:r w:rsidRPr="00DF6CFC">
              <w:rPr>
                <w:rFonts w:eastAsia="Times New Roman" w:cs="Arial"/>
                <w:lang w:eastAsia="en-GB"/>
              </w:rPr>
              <w:t xml:space="preserve">B </w:t>
            </w:r>
          </w:p>
        </w:tc>
        <w:tc>
          <w:tcPr>
            <w:tcW w:w="2179" w:type="pct"/>
            <w:tcBorders>
              <w:top w:val="outset" w:sz="6" w:space="0" w:color="auto"/>
              <w:left w:val="outset" w:sz="6" w:space="0" w:color="auto"/>
              <w:bottom w:val="outset" w:sz="6" w:space="0" w:color="auto"/>
              <w:right w:val="outset" w:sz="6" w:space="0" w:color="auto"/>
            </w:tcBorders>
            <w:shd w:val="clear" w:color="auto" w:fill="FFFFFF" w:themeFill="background1"/>
            <w:hideMark/>
          </w:tcPr>
          <w:p w:rsidR="005102F5" w:rsidRPr="00DF6CFC" w:rsidRDefault="005102F5" w:rsidP="00DF6CFC">
            <w:pPr>
              <w:suppressAutoHyphens w:val="0"/>
              <w:spacing w:before="0" w:after="0"/>
              <w:rPr>
                <w:rFonts w:eastAsia="Times New Roman" w:cs="Arial"/>
                <w:lang w:eastAsia="en-GB"/>
              </w:rPr>
            </w:pPr>
            <w:r w:rsidRPr="00DF6CFC">
              <w:rPr>
                <w:rFonts w:eastAsia="Times New Roman" w:cs="Arial"/>
                <w:lang w:eastAsia="en-GB"/>
              </w:rPr>
              <w:t xml:space="preserve">Deemed Interest Amount </w:t>
            </w:r>
          </w:p>
        </w:tc>
      </w:tr>
      <w:tr w:rsidR="005102F5" w:rsidRPr="00DF6CFC" w:rsidTr="00DF6CFC">
        <w:trPr>
          <w:tblCellSpacing w:w="15" w:type="dxa"/>
        </w:trPr>
        <w:tc>
          <w:tcPr>
            <w:tcW w:w="478" w:type="pct"/>
            <w:tcBorders>
              <w:top w:val="outset" w:sz="6" w:space="0" w:color="auto"/>
              <w:left w:val="outset" w:sz="6" w:space="0" w:color="auto"/>
              <w:bottom w:val="outset" w:sz="6" w:space="0" w:color="auto"/>
              <w:right w:val="outset" w:sz="6" w:space="0" w:color="auto"/>
            </w:tcBorders>
            <w:shd w:val="clear" w:color="auto" w:fill="FFFFFF" w:themeFill="background1"/>
            <w:hideMark/>
          </w:tcPr>
          <w:p w:rsidR="005102F5" w:rsidRPr="00DF6CFC" w:rsidRDefault="005102F5" w:rsidP="00DF6CFC">
            <w:pPr>
              <w:suppressAutoHyphens w:val="0"/>
              <w:spacing w:before="0" w:after="0"/>
              <w:rPr>
                <w:rFonts w:eastAsia="Times New Roman" w:cs="Arial"/>
                <w:lang w:eastAsia="en-GB"/>
              </w:rPr>
            </w:pPr>
            <w:r w:rsidRPr="00DF6CFC">
              <w:rPr>
                <w:rFonts w:eastAsia="Times New Roman" w:cs="Arial"/>
                <w:lang w:eastAsia="en-GB"/>
              </w:rPr>
              <w:t xml:space="preserve">50 </w:t>
            </w:r>
          </w:p>
        </w:tc>
        <w:tc>
          <w:tcPr>
            <w:tcW w:w="380" w:type="pct"/>
            <w:tcBorders>
              <w:top w:val="outset" w:sz="6" w:space="0" w:color="auto"/>
              <w:left w:val="outset" w:sz="6" w:space="0" w:color="auto"/>
              <w:bottom w:val="outset" w:sz="6" w:space="0" w:color="auto"/>
              <w:right w:val="outset" w:sz="6" w:space="0" w:color="auto"/>
            </w:tcBorders>
            <w:shd w:val="clear" w:color="auto" w:fill="FFFFFF" w:themeFill="background1"/>
            <w:hideMark/>
          </w:tcPr>
          <w:p w:rsidR="005102F5" w:rsidRPr="00DF6CFC" w:rsidRDefault="005102F5" w:rsidP="00DF6CFC">
            <w:pPr>
              <w:suppressAutoHyphens w:val="0"/>
              <w:spacing w:before="0" w:after="0"/>
              <w:rPr>
                <w:rFonts w:eastAsia="Times New Roman" w:cs="Arial"/>
                <w:lang w:eastAsia="en-GB"/>
              </w:rPr>
            </w:pPr>
            <w:r w:rsidRPr="00DF6CFC">
              <w:rPr>
                <w:rFonts w:eastAsia="Times New Roman" w:cs="Arial"/>
                <w:lang w:eastAsia="en-GB"/>
              </w:rPr>
              <w:t xml:space="preserve">O </w:t>
            </w:r>
          </w:p>
        </w:tc>
        <w:tc>
          <w:tcPr>
            <w:tcW w:w="623" w:type="pct"/>
            <w:tcBorders>
              <w:top w:val="outset" w:sz="6" w:space="0" w:color="auto"/>
              <w:left w:val="outset" w:sz="6" w:space="0" w:color="auto"/>
              <w:bottom w:val="outset" w:sz="6" w:space="0" w:color="auto"/>
              <w:right w:val="outset" w:sz="6" w:space="0" w:color="auto"/>
            </w:tcBorders>
            <w:shd w:val="clear" w:color="auto" w:fill="FFFFFF" w:themeFill="background1"/>
            <w:hideMark/>
          </w:tcPr>
          <w:p w:rsidR="005102F5" w:rsidRPr="00DF6CFC" w:rsidRDefault="005102F5" w:rsidP="00DF6CFC">
            <w:pPr>
              <w:suppressAutoHyphens w:val="0"/>
              <w:spacing w:before="0" w:after="0"/>
              <w:rPr>
                <w:rFonts w:eastAsia="Times New Roman" w:cs="Arial"/>
                <w:lang w:eastAsia="en-GB"/>
              </w:rPr>
            </w:pPr>
            <w:r w:rsidRPr="00DF6CFC">
              <w:rPr>
                <w:rFonts w:eastAsia="Times New Roman" w:cs="Arial"/>
                <w:lang w:eastAsia="en-GB"/>
              </w:rPr>
              <w:t xml:space="preserve">DERY </w:t>
            </w:r>
          </w:p>
        </w:tc>
        <w:tc>
          <w:tcPr>
            <w:tcW w:w="297" w:type="pct"/>
            <w:tcBorders>
              <w:top w:val="outset" w:sz="6" w:space="0" w:color="auto"/>
              <w:left w:val="outset" w:sz="6" w:space="0" w:color="auto"/>
              <w:bottom w:val="outset" w:sz="6" w:space="0" w:color="auto"/>
              <w:right w:val="outset" w:sz="6" w:space="0" w:color="auto"/>
            </w:tcBorders>
            <w:shd w:val="clear" w:color="auto" w:fill="FFFFFF" w:themeFill="background1"/>
            <w:hideMark/>
          </w:tcPr>
          <w:p w:rsidR="005102F5" w:rsidRPr="00DF6CFC" w:rsidRDefault="005102F5" w:rsidP="00DF6CFC">
            <w:pPr>
              <w:suppressAutoHyphens w:val="0"/>
              <w:spacing w:before="0" w:after="0"/>
              <w:rPr>
                <w:rFonts w:eastAsia="Times New Roman" w:cs="Arial"/>
                <w:lang w:eastAsia="en-GB"/>
              </w:rPr>
            </w:pPr>
            <w:r w:rsidRPr="00DF6CFC">
              <w:rPr>
                <w:rFonts w:eastAsia="Times New Roman" w:cs="Arial"/>
                <w:lang w:eastAsia="en-GB"/>
              </w:rPr>
              <w:t xml:space="preserve">N </w:t>
            </w:r>
          </w:p>
        </w:tc>
        <w:tc>
          <w:tcPr>
            <w:tcW w:w="379" w:type="pct"/>
            <w:tcBorders>
              <w:top w:val="outset" w:sz="6" w:space="0" w:color="auto"/>
              <w:left w:val="outset" w:sz="6" w:space="0" w:color="auto"/>
              <w:bottom w:val="outset" w:sz="6" w:space="0" w:color="auto"/>
              <w:right w:val="outset" w:sz="6" w:space="0" w:color="auto"/>
            </w:tcBorders>
            <w:shd w:val="clear" w:color="auto" w:fill="FFFFFF" w:themeFill="background1"/>
            <w:hideMark/>
          </w:tcPr>
          <w:p w:rsidR="005102F5" w:rsidRPr="00DF6CFC" w:rsidRDefault="005102F5" w:rsidP="00DF6CFC">
            <w:pPr>
              <w:suppressAutoHyphens w:val="0"/>
              <w:spacing w:before="0" w:after="0"/>
              <w:rPr>
                <w:rFonts w:eastAsia="Times New Roman" w:cs="Arial"/>
                <w:lang w:eastAsia="en-GB"/>
              </w:rPr>
            </w:pPr>
            <w:r w:rsidRPr="00DF6CFC">
              <w:rPr>
                <w:rFonts w:eastAsia="Times New Roman" w:cs="Arial"/>
                <w:lang w:eastAsia="en-GB"/>
              </w:rPr>
              <w:t xml:space="preserve">  </w:t>
            </w:r>
          </w:p>
        </w:tc>
        <w:tc>
          <w:tcPr>
            <w:tcW w:w="529" w:type="pct"/>
            <w:tcBorders>
              <w:top w:val="outset" w:sz="6" w:space="0" w:color="auto"/>
              <w:left w:val="outset" w:sz="6" w:space="0" w:color="auto"/>
              <w:bottom w:val="outset" w:sz="6" w:space="0" w:color="auto"/>
              <w:right w:val="outset" w:sz="6" w:space="0" w:color="auto"/>
            </w:tcBorders>
            <w:shd w:val="clear" w:color="auto" w:fill="FFFFFF" w:themeFill="background1"/>
            <w:hideMark/>
          </w:tcPr>
          <w:p w:rsidR="005102F5" w:rsidRPr="00DF6CFC" w:rsidRDefault="005102F5" w:rsidP="00DF6CFC">
            <w:pPr>
              <w:suppressAutoHyphens w:val="0"/>
              <w:spacing w:before="0" w:after="0"/>
              <w:rPr>
                <w:rFonts w:eastAsia="Times New Roman" w:cs="Arial"/>
                <w:lang w:eastAsia="en-GB"/>
              </w:rPr>
            </w:pPr>
            <w:r w:rsidRPr="00DF6CFC">
              <w:rPr>
                <w:rFonts w:eastAsia="Times New Roman" w:cs="Arial"/>
                <w:lang w:eastAsia="en-GB"/>
              </w:rPr>
              <w:t xml:space="preserve">B </w:t>
            </w:r>
          </w:p>
        </w:tc>
        <w:tc>
          <w:tcPr>
            <w:tcW w:w="2179" w:type="pct"/>
            <w:tcBorders>
              <w:top w:val="outset" w:sz="6" w:space="0" w:color="auto"/>
              <w:left w:val="outset" w:sz="6" w:space="0" w:color="auto"/>
              <w:bottom w:val="outset" w:sz="6" w:space="0" w:color="auto"/>
              <w:right w:val="outset" w:sz="6" w:space="0" w:color="auto"/>
            </w:tcBorders>
            <w:shd w:val="clear" w:color="auto" w:fill="FFFFFF" w:themeFill="background1"/>
            <w:hideMark/>
          </w:tcPr>
          <w:p w:rsidR="005102F5" w:rsidRPr="00DF6CFC" w:rsidRDefault="005102F5" w:rsidP="00DF6CFC">
            <w:pPr>
              <w:suppressAutoHyphens w:val="0"/>
              <w:spacing w:before="0" w:after="0"/>
              <w:rPr>
                <w:rFonts w:eastAsia="Times New Roman" w:cs="Arial"/>
                <w:lang w:eastAsia="en-GB"/>
              </w:rPr>
            </w:pPr>
            <w:r w:rsidRPr="00DF6CFC">
              <w:rPr>
                <w:rFonts w:eastAsia="Times New Roman" w:cs="Arial"/>
                <w:lang w:eastAsia="en-GB"/>
              </w:rPr>
              <w:t xml:space="preserve">Deemed Royalties Amount </w:t>
            </w:r>
          </w:p>
        </w:tc>
      </w:tr>
    </w:tbl>
    <w:p w:rsidR="005102F5" w:rsidRPr="00DF6CFC" w:rsidRDefault="005102F5" w:rsidP="00DF6CFC">
      <w:pPr>
        <w:pBdr>
          <w:bottom w:val="single" w:sz="6" w:space="0" w:color="013B80"/>
        </w:pBdr>
        <w:suppressAutoHyphens w:val="0"/>
        <w:spacing w:before="0" w:after="0"/>
        <w:outlineLvl w:val="4"/>
        <w:rPr>
          <w:rFonts w:eastAsia="Times New Roman" w:cs="Arial"/>
          <w:color w:val="013B80"/>
          <w:lang w:eastAsia="en-GB"/>
        </w:rPr>
      </w:pPr>
      <w:r w:rsidRPr="00DF6CFC">
        <w:rPr>
          <w:rFonts w:eastAsia="Times New Roman" w:cs="Arial"/>
          <w:color w:val="013B80"/>
          <w:lang w:eastAsia="en-GB"/>
        </w:rPr>
        <w:t>DEFINITION</w:t>
      </w:r>
    </w:p>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 xml:space="preserve">This qualified generic field specifies: </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1133"/>
        <w:gridCol w:w="1762"/>
        <w:gridCol w:w="5718"/>
      </w:tblGrid>
      <w:tr w:rsidR="005102F5" w:rsidRPr="00DF6CFC" w:rsidTr="00DF6CFC">
        <w:trPr>
          <w:tblCellSpacing w:w="15" w:type="dxa"/>
        </w:trPr>
        <w:tc>
          <w:tcPr>
            <w:tcW w:w="632" w:type="pct"/>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lastRenderedPageBreak/>
              <w:t>ACRU</w:t>
            </w:r>
          </w:p>
        </w:tc>
        <w:tc>
          <w:tcPr>
            <w:tcW w:w="1006" w:type="pct"/>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Accrued Interest Amount</w:t>
            </w:r>
          </w:p>
        </w:tc>
        <w:tc>
          <w:tcPr>
            <w:tcW w:w="3295" w:type="pct"/>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Amount of interest that has been accrued in between coupon payment periods.</w:t>
            </w:r>
          </w:p>
        </w:tc>
      </w:tr>
      <w:tr w:rsidR="005102F5" w:rsidRPr="00DF6CFC" w:rsidTr="00DF6CFC">
        <w:trPr>
          <w:tblCellSpacing w:w="15" w:type="dxa"/>
        </w:trPr>
        <w:tc>
          <w:tcPr>
            <w:tcW w:w="632" w:type="pct"/>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ATAX</w:t>
            </w:r>
          </w:p>
        </w:tc>
        <w:tc>
          <w:tcPr>
            <w:tcW w:w="1006" w:type="pct"/>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Additional Tax Amount</w:t>
            </w:r>
          </w:p>
        </w:tc>
        <w:tc>
          <w:tcPr>
            <w:tcW w:w="3295" w:type="pct"/>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Amount of additional taxes that cannot be categorised.</w:t>
            </w:r>
          </w:p>
        </w:tc>
      </w:tr>
      <w:tr w:rsidR="005102F5" w:rsidRPr="00DF6CFC" w:rsidTr="00DF6CFC">
        <w:trPr>
          <w:tblCellSpacing w:w="15" w:type="dxa"/>
        </w:trPr>
        <w:tc>
          <w:tcPr>
            <w:tcW w:w="632" w:type="pct"/>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BWIT</w:t>
            </w:r>
          </w:p>
        </w:tc>
        <w:tc>
          <w:tcPr>
            <w:tcW w:w="1006" w:type="pct"/>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Back Up Withholding Tax Amount</w:t>
            </w:r>
          </w:p>
        </w:tc>
        <w:tc>
          <w:tcPr>
            <w:tcW w:w="3295" w:type="pct"/>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Amount of tax related to back up withholding.</w:t>
            </w:r>
          </w:p>
        </w:tc>
      </w:tr>
      <w:tr w:rsidR="005102F5" w:rsidRPr="00DF6CFC" w:rsidTr="00DF6CFC">
        <w:trPr>
          <w:tblCellSpacing w:w="15" w:type="dxa"/>
        </w:trPr>
        <w:tc>
          <w:tcPr>
            <w:tcW w:w="632" w:type="pct"/>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CAPG</w:t>
            </w:r>
          </w:p>
        </w:tc>
        <w:tc>
          <w:tcPr>
            <w:tcW w:w="1006" w:type="pct"/>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Capital Gains Amount</w:t>
            </w:r>
          </w:p>
        </w:tc>
        <w:tc>
          <w:tcPr>
            <w:tcW w:w="3295" w:type="pct"/>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Amount of money distributed as the result of a capital gain.</w:t>
            </w:r>
          </w:p>
        </w:tc>
      </w:tr>
      <w:tr w:rsidR="005102F5" w:rsidRPr="00DF6CFC" w:rsidTr="00DF6CFC">
        <w:trPr>
          <w:tblCellSpacing w:w="15" w:type="dxa"/>
        </w:trPr>
        <w:tc>
          <w:tcPr>
            <w:tcW w:w="632" w:type="pct"/>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CDFI</w:t>
            </w:r>
          </w:p>
        </w:tc>
        <w:tc>
          <w:tcPr>
            <w:tcW w:w="1006" w:type="pct"/>
            <w:shd w:val="clear" w:color="auto" w:fill="D9D9D9" w:themeFill="background1" w:themeFillShade="D9"/>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b/>
                <w:strike/>
                <w:color w:val="FF0000"/>
                <w:lang w:eastAsia="en-GB"/>
              </w:rPr>
              <w:t>Conduit</w:t>
            </w:r>
            <w:r w:rsidRPr="00DF6CFC">
              <w:rPr>
                <w:rFonts w:eastAsia="Times New Roman" w:cs="Arial"/>
                <w:color w:val="FF0000"/>
                <w:lang w:eastAsia="en-GB"/>
              </w:rPr>
              <w:t xml:space="preserve"> </w:t>
            </w:r>
            <w:r w:rsidRPr="00DF6CFC">
              <w:rPr>
                <w:rFonts w:eastAsia="Times New Roman" w:cs="Arial"/>
                <w:color w:val="000000"/>
                <w:lang w:eastAsia="en-GB"/>
              </w:rPr>
              <w:t>Foreign Income Amount</w:t>
            </w:r>
          </w:p>
        </w:tc>
        <w:tc>
          <w:tcPr>
            <w:tcW w:w="3295" w:type="pct"/>
            <w:shd w:val="clear" w:color="auto" w:fill="D9D9D9" w:themeFill="background1" w:themeFillShade="D9"/>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 xml:space="preserve">Amount relating to a </w:t>
            </w:r>
            <w:r w:rsidRPr="00DF6CFC">
              <w:rPr>
                <w:rFonts w:eastAsia="Times New Roman" w:cs="Arial"/>
                <w:b/>
                <w:strike/>
                <w:color w:val="FF0000"/>
                <w:lang w:eastAsia="en-GB"/>
              </w:rPr>
              <w:t>conduit</w:t>
            </w:r>
            <w:r w:rsidRPr="00DF6CFC">
              <w:rPr>
                <w:rFonts w:eastAsia="Times New Roman" w:cs="Arial"/>
                <w:color w:val="FF0000"/>
                <w:lang w:eastAsia="en-GB"/>
              </w:rPr>
              <w:t xml:space="preserve"> </w:t>
            </w:r>
            <w:r w:rsidRPr="00DF6CFC">
              <w:rPr>
                <w:rFonts w:eastAsia="Times New Roman" w:cs="Arial"/>
                <w:color w:val="000000"/>
                <w:lang w:eastAsia="en-GB"/>
              </w:rPr>
              <w:t>foreign income</w:t>
            </w:r>
            <w:r>
              <w:rPr>
                <w:rFonts w:eastAsia="Times New Roman" w:cs="Arial"/>
                <w:color w:val="000000"/>
                <w:lang w:eastAsia="en-GB"/>
              </w:rPr>
              <w:t xml:space="preserve"> </w:t>
            </w:r>
            <w:r w:rsidRPr="00DF6CFC">
              <w:rPr>
                <w:rFonts w:eastAsia="Times New Roman" w:cs="Arial"/>
                <w:b/>
                <w:color w:val="0000FF"/>
                <w:u w:val="single"/>
                <w:lang w:eastAsia="en-GB"/>
              </w:rPr>
              <w:t>such as a conduit foreign income</w:t>
            </w:r>
            <w:r w:rsidRPr="00DF6CFC">
              <w:rPr>
                <w:rFonts w:eastAsia="Times New Roman" w:cs="Arial"/>
                <w:color w:val="000000"/>
                <w:lang w:eastAsia="en-GB"/>
              </w:rPr>
              <w:t>.</w:t>
            </w:r>
          </w:p>
        </w:tc>
      </w:tr>
      <w:tr w:rsidR="005102F5" w:rsidRPr="00DF6CFC" w:rsidTr="00DF6CFC">
        <w:trPr>
          <w:tblCellSpacing w:w="15" w:type="dxa"/>
        </w:trPr>
        <w:tc>
          <w:tcPr>
            <w:tcW w:w="632" w:type="pct"/>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CHAR</w:t>
            </w:r>
          </w:p>
        </w:tc>
        <w:tc>
          <w:tcPr>
            <w:tcW w:w="1006" w:type="pct"/>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Charges/Fees Amount</w:t>
            </w:r>
          </w:p>
        </w:tc>
        <w:tc>
          <w:tcPr>
            <w:tcW w:w="3295" w:type="pct"/>
            <w:shd w:val="clear" w:color="auto" w:fill="FFFFFF"/>
            <w:hideMark/>
          </w:tcPr>
          <w:p w:rsidR="005102F5" w:rsidRPr="00DF6CFC" w:rsidRDefault="005102F5" w:rsidP="00DF6CFC">
            <w:pPr>
              <w:suppressAutoHyphens w:val="0"/>
              <w:spacing w:before="0" w:after="0"/>
              <w:rPr>
                <w:rFonts w:eastAsia="Times New Roman" w:cs="Arial"/>
                <w:color w:val="000000"/>
                <w:lang w:eastAsia="en-GB"/>
              </w:rPr>
            </w:pPr>
            <w:r w:rsidRPr="00DF6CFC">
              <w:rPr>
                <w:rFonts w:eastAsia="Times New Roman" w:cs="Arial"/>
                <w:color w:val="000000"/>
                <w:lang w:eastAsia="en-GB"/>
              </w:rPr>
              <w:t>Amount of money paid for the provision of financial services that cannot be categorised by another qualifier.</w:t>
            </w:r>
          </w:p>
        </w:tc>
      </w:tr>
      <w:tr w:rsidR="005102F5" w:rsidRPr="00DF6CFC" w:rsidTr="00DF6CFC">
        <w:trPr>
          <w:tblCellSpacing w:w="15" w:type="dxa"/>
        </w:trPr>
        <w:tc>
          <w:tcPr>
            <w:tcW w:w="632" w:type="pct"/>
            <w:shd w:val="clear" w:color="auto" w:fill="FFFFFF"/>
          </w:tcPr>
          <w:p w:rsidR="005102F5" w:rsidRPr="00DF6CFC" w:rsidRDefault="005102F5" w:rsidP="00DF6CFC">
            <w:pPr>
              <w:suppressAutoHyphens w:val="0"/>
              <w:spacing w:before="0" w:after="0"/>
              <w:rPr>
                <w:rFonts w:eastAsia="Times New Roman" w:cs="Arial"/>
                <w:color w:val="000000"/>
                <w:lang w:eastAsia="en-GB"/>
              </w:rPr>
            </w:pPr>
            <w:r>
              <w:rPr>
                <w:rFonts w:eastAsia="Times New Roman" w:cs="Arial"/>
                <w:color w:val="000000"/>
                <w:lang w:eastAsia="en-GB"/>
              </w:rPr>
              <w:t>…..</w:t>
            </w:r>
          </w:p>
        </w:tc>
        <w:tc>
          <w:tcPr>
            <w:tcW w:w="1006" w:type="pct"/>
            <w:shd w:val="clear" w:color="auto" w:fill="FFFFFF"/>
          </w:tcPr>
          <w:p w:rsidR="005102F5" w:rsidRPr="00DF6CFC" w:rsidRDefault="005102F5" w:rsidP="00DF6CFC">
            <w:pPr>
              <w:suppressAutoHyphens w:val="0"/>
              <w:spacing w:before="0" w:after="0"/>
              <w:rPr>
                <w:rFonts w:eastAsia="Times New Roman" w:cs="Arial"/>
                <w:color w:val="000000"/>
                <w:lang w:eastAsia="en-GB"/>
              </w:rPr>
            </w:pPr>
          </w:p>
        </w:tc>
        <w:tc>
          <w:tcPr>
            <w:tcW w:w="3295" w:type="pct"/>
            <w:shd w:val="clear" w:color="auto" w:fill="FFFFFF"/>
          </w:tcPr>
          <w:p w:rsidR="005102F5" w:rsidRPr="00DF6CFC" w:rsidRDefault="005102F5" w:rsidP="00DF6CFC">
            <w:pPr>
              <w:suppressAutoHyphens w:val="0"/>
              <w:spacing w:before="0" w:after="0"/>
              <w:rPr>
                <w:rFonts w:eastAsia="Times New Roman" w:cs="Arial"/>
                <w:color w:val="000000"/>
                <w:lang w:eastAsia="en-GB"/>
              </w:rPr>
            </w:pPr>
          </w:p>
        </w:tc>
      </w:tr>
      <w:tr w:rsidR="005102F5" w:rsidRPr="00DF6CFC" w:rsidTr="00DF6CFC">
        <w:trPr>
          <w:tblCellSpacing w:w="15" w:type="dxa"/>
        </w:trPr>
        <w:tc>
          <w:tcPr>
            <w:tcW w:w="632" w:type="pct"/>
            <w:shd w:val="clear" w:color="auto" w:fill="FFFFFF"/>
            <w:hideMark/>
          </w:tcPr>
          <w:p w:rsidR="005102F5" w:rsidRPr="00DF6CFC" w:rsidRDefault="005102F5" w:rsidP="00DF6CFC">
            <w:pPr>
              <w:suppressAutoHyphens w:val="0"/>
              <w:spacing w:before="0" w:after="0"/>
              <w:rPr>
                <w:rFonts w:eastAsia="Times New Roman" w:cs="Arial"/>
                <w:color w:val="000000" w:themeColor="text1"/>
                <w:lang w:eastAsia="en-GB"/>
              </w:rPr>
            </w:pPr>
            <w:r w:rsidRPr="00DF6CFC">
              <w:rPr>
                <w:rFonts w:eastAsia="Times New Roman" w:cs="Arial"/>
                <w:color w:val="000000"/>
                <w:lang w:eastAsia="en-GB"/>
              </w:rPr>
              <w:t>WITL</w:t>
            </w:r>
          </w:p>
        </w:tc>
        <w:tc>
          <w:tcPr>
            <w:tcW w:w="1006" w:type="pct"/>
            <w:shd w:val="clear" w:color="auto" w:fill="FFFFFF"/>
            <w:hideMark/>
          </w:tcPr>
          <w:p w:rsidR="005102F5" w:rsidRPr="00DF6CFC" w:rsidRDefault="005102F5" w:rsidP="00DF6CFC">
            <w:pPr>
              <w:suppressAutoHyphens w:val="0"/>
              <w:spacing w:before="0" w:after="0"/>
              <w:rPr>
                <w:rFonts w:eastAsia="Times New Roman" w:cs="Arial"/>
                <w:color w:val="000000" w:themeColor="text1"/>
                <w:lang w:eastAsia="en-GB"/>
              </w:rPr>
            </w:pPr>
            <w:r w:rsidRPr="00DF6CFC">
              <w:rPr>
                <w:rFonts w:eastAsia="Times New Roman" w:cs="Arial"/>
                <w:color w:val="000000"/>
                <w:lang w:eastAsia="en-GB"/>
              </w:rPr>
              <w:t>Second Level Tax Amount</w:t>
            </w:r>
          </w:p>
        </w:tc>
        <w:tc>
          <w:tcPr>
            <w:tcW w:w="3295" w:type="pct"/>
            <w:shd w:val="clear" w:color="auto" w:fill="FFFFFF"/>
            <w:hideMark/>
          </w:tcPr>
          <w:p w:rsidR="005102F5" w:rsidRPr="00DF6CFC" w:rsidRDefault="005102F5" w:rsidP="00DF6CFC">
            <w:pPr>
              <w:suppressAutoHyphens w:val="0"/>
              <w:spacing w:before="0" w:after="0"/>
              <w:rPr>
                <w:rFonts w:eastAsia="Times New Roman" w:cs="Arial"/>
                <w:color w:val="000000" w:themeColor="text1"/>
                <w:lang w:eastAsia="en-GB"/>
              </w:rPr>
            </w:pPr>
            <w:r w:rsidRPr="00DF6CFC">
              <w:rPr>
                <w:rFonts w:eastAsia="Times New Roman" w:cs="Arial"/>
                <w:color w:val="000000"/>
                <w:lang w:eastAsia="en-GB"/>
              </w:rPr>
              <w:t>Amount of money withheld by the jurisdiction other than the jurisdiction of the issuer's country of tax incorporation, for which a relief at source and/or reclaim may be possible. It is levied in complement or offset of the withholding tax rate (TAXR) levied by the jurisdiction of the issuer's tax domicile.</w:t>
            </w:r>
          </w:p>
        </w:tc>
      </w:tr>
    </w:tbl>
    <w:p w:rsidR="005102F5" w:rsidRDefault="005102F5" w:rsidP="00A9728F">
      <w:pPr>
        <w:suppressAutoHyphens w:val="0"/>
        <w:spacing w:before="0" w:after="0"/>
        <w:rPr>
          <w:b/>
        </w:rPr>
      </w:pPr>
    </w:p>
    <w:p w:rsidR="005102F5" w:rsidRPr="009B1E52" w:rsidRDefault="005102F5" w:rsidP="00C32764">
      <w:pPr>
        <w:pBdr>
          <w:top w:val="single" w:sz="4" w:space="5" w:color="auto"/>
          <w:bottom w:val="single" w:sz="4" w:space="5" w:color="auto"/>
        </w:pBdr>
        <w:spacing w:after="240"/>
        <w:rPr>
          <w:b/>
          <w:sz w:val="32"/>
          <w:szCs w:val="32"/>
        </w:rPr>
      </w:pPr>
      <w:r w:rsidRPr="009B1E52">
        <w:rPr>
          <w:b/>
          <w:sz w:val="32"/>
          <w:szCs w:val="32"/>
        </w:rPr>
        <w:t>2. ISO 20022 Illustration</w:t>
      </w:r>
    </w:p>
    <w:p w:rsidR="005102F5" w:rsidRPr="003C7D2D" w:rsidRDefault="005102F5" w:rsidP="00A9728F">
      <w:pPr>
        <w:suppressAutoHyphens w:val="0"/>
        <w:spacing w:before="0" w:after="0"/>
      </w:pPr>
      <w:r>
        <w:rPr>
          <w:b/>
        </w:rPr>
        <w:t xml:space="preserve">1. In the seev.031 (CANO – CorporateActionNotification), </w:t>
      </w:r>
      <w:r w:rsidRPr="003C7D2D">
        <w:t xml:space="preserve">in the </w:t>
      </w:r>
      <w:r>
        <w:t>element Code in sequence</w:t>
      </w:r>
      <w:r w:rsidRPr="003C7D2D">
        <w:t xml:space="preserve"> </w:t>
      </w:r>
      <w:r>
        <w:t xml:space="preserve">CorporateActionOptionDetails/RateAndAmountDetails/GrossDividendRate/RateTypeAndAmountAndRateStatus/RateType, </w:t>
      </w:r>
    </w:p>
    <w:p w:rsidR="005102F5" w:rsidRDefault="005102F5" w:rsidP="00A9728F">
      <w:pPr>
        <w:suppressAutoHyphens w:val="0"/>
        <w:spacing w:before="0" w:after="0"/>
        <w:rPr>
          <w:b/>
        </w:rPr>
      </w:pPr>
    </w:p>
    <w:p w:rsidR="005102F5" w:rsidRDefault="005102F5" w:rsidP="000F794D">
      <w:pPr>
        <w:suppressAutoHyphens w:val="0"/>
        <w:spacing w:before="0" w:after="0"/>
      </w:pPr>
      <w:r w:rsidRPr="000F794D">
        <w:t>And</w:t>
      </w:r>
      <w:r>
        <w:rPr>
          <w:b/>
        </w:rPr>
        <w:t xml:space="preserve"> </w:t>
      </w:r>
      <w:r>
        <w:t>in sequence</w:t>
      </w:r>
      <w:r w:rsidRPr="003C7D2D">
        <w:t xml:space="preserve"> </w:t>
      </w:r>
      <w:r>
        <w:t xml:space="preserve">CorporateActionOptionDetails/RateAndAmountDetails/NettDividendRate/RateTypeAndAmountAndRateStatus/RateType, </w:t>
      </w:r>
    </w:p>
    <w:p w:rsidR="005102F5" w:rsidRDefault="005102F5" w:rsidP="000F794D">
      <w:pPr>
        <w:suppressAutoHyphens w:val="0"/>
        <w:spacing w:before="0" w:after="0"/>
      </w:pPr>
    </w:p>
    <w:p w:rsidR="005102F5" w:rsidRPr="003C7D2D" w:rsidRDefault="005102F5" w:rsidP="000F794D">
      <w:pPr>
        <w:suppressAutoHyphens w:val="0"/>
        <w:spacing w:before="0" w:after="0"/>
      </w:pPr>
      <w:r>
        <w:t>And in sequence</w:t>
      </w:r>
      <w:r w:rsidRPr="003C7D2D">
        <w:t xml:space="preserve"> </w:t>
      </w:r>
      <w:r>
        <w:t xml:space="preserve">CorporateActionOptionDetails/CashMovementDetails/RateAndAmountDetails/GrossDividendRate/RateTypeAndAmountAndRateStatus/RateType, </w:t>
      </w:r>
    </w:p>
    <w:p w:rsidR="005102F5" w:rsidRPr="003C7D2D" w:rsidRDefault="005102F5" w:rsidP="000F794D">
      <w:pPr>
        <w:suppressAutoHyphens w:val="0"/>
        <w:spacing w:before="0" w:after="0"/>
      </w:pPr>
    </w:p>
    <w:p w:rsidR="005102F5" w:rsidRPr="003C7D2D" w:rsidRDefault="005102F5" w:rsidP="000F794D">
      <w:pPr>
        <w:suppressAutoHyphens w:val="0"/>
        <w:spacing w:before="0" w:after="0"/>
      </w:pPr>
      <w:r>
        <w:t>And in sequence</w:t>
      </w:r>
      <w:r w:rsidRPr="003C7D2D">
        <w:t xml:space="preserve"> </w:t>
      </w:r>
      <w:r>
        <w:t xml:space="preserve">CorporateActionOptionDetails/CashMovementDetails/RateAndAmountDetails/NettDividendRate/RateTypeAndAmountAndRateStatus/RateType, </w:t>
      </w:r>
    </w:p>
    <w:p w:rsidR="005102F5" w:rsidRDefault="005102F5" w:rsidP="00A9728F">
      <w:pPr>
        <w:suppressAutoHyphens w:val="0"/>
        <w:spacing w:before="0" w:after="0"/>
        <w:rPr>
          <w:b/>
        </w:rPr>
      </w:pPr>
    </w:p>
    <w:p w:rsidR="005102F5" w:rsidRDefault="005102F5" w:rsidP="00A9728F">
      <w:pPr>
        <w:suppressAutoHyphens w:val="0"/>
        <w:spacing w:before="0" w:after="0"/>
        <w:rPr>
          <w:b/>
        </w:rPr>
      </w:pPr>
    </w:p>
    <w:p w:rsidR="005102F5" w:rsidRPr="003C7D2D" w:rsidRDefault="005102F5" w:rsidP="000F794D">
      <w:pPr>
        <w:suppressAutoHyphens w:val="0"/>
        <w:spacing w:before="0" w:after="0"/>
      </w:pPr>
      <w:r>
        <w:rPr>
          <w:b/>
        </w:rPr>
        <w:t xml:space="preserve">And in the seev.035 (CAPA – CorporateActionMovementPreliminartyAdvice) </w:t>
      </w:r>
      <w:r w:rsidRPr="003C7D2D">
        <w:t xml:space="preserve">in the </w:t>
      </w:r>
      <w:r>
        <w:t>element Code in sequence</w:t>
      </w:r>
      <w:r w:rsidRPr="003C7D2D">
        <w:t xml:space="preserve"> </w:t>
      </w:r>
      <w:r>
        <w:t xml:space="preserve">CorporateActionMovementDetails/RateAndAmountDetails/GrossDividendRate/RateTypeAndAmountAndRateStatus/RateType, </w:t>
      </w:r>
    </w:p>
    <w:p w:rsidR="005102F5" w:rsidRDefault="005102F5" w:rsidP="000F794D">
      <w:pPr>
        <w:suppressAutoHyphens w:val="0"/>
        <w:spacing w:before="0" w:after="0"/>
        <w:rPr>
          <w:b/>
        </w:rPr>
      </w:pPr>
    </w:p>
    <w:p w:rsidR="005102F5" w:rsidRDefault="005102F5" w:rsidP="000F794D">
      <w:pPr>
        <w:suppressAutoHyphens w:val="0"/>
        <w:spacing w:before="0" w:after="0"/>
      </w:pPr>
      <w:r w:rsidRPr="000F794D">
        <w:t>And</w:t>
      </w:r>
      <w:r>
        <w:rPr>
          <w:b/>
        </w:rPr>
        <w:t xml:space="preserve"> </w:t>
      </w:r>
      <w:r>
        <w:t>in sequence</w:t>
      </w:r>
      <w:r w:rsidRPr="003C7D2D">
        <w:t xml:space="preserve"> </w:t>
      </w:r>
      <w:r>
        <w:t xml:space="preserve">CorporateActionMovementDetails/RateAndAmountDetails/NettDividendRate/RateTypeAndAmountAndRateStatus/RateType, </w:t>
      </w:r>
    </w:p>
    <w:p w:rsidR="005102F5" w:rsidRDefault="005102F5" w:rsidP="000F794D">
      <w:pPr>
        <w:suppressAutoHyphens w:val="0"/>
        <w:spacing w:before="0" w:after="0"/>
      </w:pPr>
    </w:p>
    <w:p w:rsidR="005102F5" w:rsidRPr="003C7D2D" w:rsidRDefault="005102F5" w:rsidP="000F794D">
      <w:pPr>
        <w:suppressAutoHyphens w:val="0"/>
        <w:spacing w:before="0" w:after="0"/>
      </w:pPr>
      <w:r>
        <w:t>And in sequence</w:t>
      </w:r>
      <w:r w:rsidRPr="003C7D2D">
        <w:t xml:space="preserve"> </w:t>
      </w:r>
      <w:r>
        <w:t xml:space="preserve">CorporateActionMovementDetails/CashMovementDetails/RateAndAmountDetails/GrossDividendRate/RateTypeAndAmountAndRateStatus/RateType, </w:t>
      </w:r>
    </w:p>
    <w:p w:rsidR="005102F5" w:rsidRPr="003C7D2D" w:rsidRDefault="005102F5" w:rsidP="000F794D">
      <w:pPr>
        <w:suppressAutoHyphens w:val="0"/>
        <w:spacing w:before="0" w:after="0"/>
      </w:pPr>
    </w:p>
    <w:p w:rsidR="005102F5" w:rsidRPr="003C7D2D" w:rsidRDefault="005102F5" w:rsidP="000F794D">
      <w:pPr>
        <w:suppressAutoHyphens w:val="0"/>
        <w:spacing w:before="0" w:after="0"/>
      </w:pPr>
      <w:r>
        <w:t>And in sequence</w:t>
      </w:r>
      <w:r w:rsidRPr="003C7D2D">
        <w:t xml:space="preserve"> </w:t>
      </w:r>
      <w:r>
        <w:t xml:space="preserve">CorporateActionMovementDetails/CashMovementDetails/RateAndAmountDetails/NettDividendRate/RateTypeAndAmountAndRateStatus/RateType, </w:t>
      </w:r>
    </w:p>
    <w:p w:rsidR="005102F5" w:rsidRDefault="005102F5" w:rsidP="00A9728F">
      <w:pPr>
        <w:suppressAutoHyphens w:val="0"/>
        <w:spacing w:before="0" w:after="0"/>
        <w:rPr>
          <w:b/>
        </w:rPr>
      </w:pPr>
    </w:p>
    <w:p w:rsidR="005102F5" w:rsidRPr="003C7D2D" w:rsidRDefault="005102F5" w:rsidP="005B33C4">
      <w:pPr>
        <w:suppressAutoHyphens w:val="0"/>
        <w:spacing w:before="0" w:after="0"/>
      </w:pPr>
      <w:r>
        <w:rPr>
          <w:b/>
        </w:rPr>
        <w:t>and in the  seev.036 (CAC</w:t>
      </w:r>
      <w:r w:rsidRPr="00D2389A">
        <w:rPr>
          <w:b/>
        </w:rPr>
        <w:t>O – CorporateAction</w:t>
      </w:r>
      <w:r>
        <w:rPr>
          <w:b/>
        </w:rPr>
        <w:t>MovementConfirmation</w:t>
      </w:r>
      <w:r w:rsidRPr="00D2389A">
        <w:rPr>
          <w:b/>
        </w:rPr>
        <w:t>) message</w:t>
      </w:r>
      <w:r>
        <w:rPr>
          <w:b/>
        </w:rPr>
        <w:t>,</w:t>
      </w:r>
      <w:r w:rsidRPr="00D2389A">
        <w:t xml:space="preserve"> </w:t>
      </w:r>
      <w:r w:rsidRPr="003C7D2D">
        <w:t xml:space="preserve">in the </w:t>
      </w:r>
      <w:r>
        <w:t>element Code in sequence</w:t>
      </w:r>
      <w:r w:rsidRPr="003C7D2D">
        <w:t xml:space="preserve"> </w:t>
      </w:r>
      <w:r>
        <w:t xml:space="preserve">CorporateActionConfirmationDetails/RateAndAmountDetails/GrossDividendRate/RateTypeAndAmountAndRateStatus/RateType, </w:t>
      </w:r>
    </w:p>
    <w:p w:rsidR="005102F5" w:rsidRDefault="005102F5" w:rsidP="005B33C4">
      <w:pPr>
        <w:suppressAutoHyphens w:val="0"/>
        <w:spacing w:before="0" w:after="0"/>
        <w:rPr>
          <w:b/>
        </w:rPr>
      </w:pPr>
    </w:p>
    <w:p w:rsidR="005102F5" w:rsidRDefault="005102F5" w:rsidP="005B33C4">
      <w:pPr>
        <w:suppressAutoHyphens w:val="0"/>
        <w:spacing w:before="0" w:after="0"/>
      </w:pPr>
      <w:r w:rsidRPr="000F794D">
        <w:t>And</w:t>
      </w:r>
      <w:r>
        <w:rPr>
          <w:b/>
        </w:rPr>
        <w:t xml:space="preserve"> </w:t>
      </w:r>
      <w:r>
        <w:t>in sequence</w:t>
      </w:r>
      <w:r w:rsidRPr="003C7D2D">
        <w:t xml:space="preserve"> </w:t>
      </w:r>
      <w:r>
        <w:t xml:space="preserve">CorporateActionConfirmationDetails/RateAndAmountDetails/NettDividendRate/RateTypeAndAmountAndRateStatus/RateType, </w:t>
      </w:r>
    </w:p>
    <w:p w:rsidR="005102F5" w:rsidRDefault="005102F5" w:rsidP="005B33C4">
      <w:pPr>
        <w:suppressAutoHyphens w:val="0"/>
        <w:spacing w:before="0" w:after="0"/>
      </w:pPr>
    </w:p>
    <w:p w:rsidR="005102F5" w:rsidRPr="003C7D2D" w:rsidRDefault="005102F5" w:rsidP="005B33C4">
      <w:pPr>
        <w:suppressAutoHyphens w:val="0"/>
        <w:spacing w:before="0" w:after="0"/>
      </w:pPr>
      <w:r>
        <w:t>And in sequence</w:t>
      </w:r>
      <w:r w:rsidRPr="003C7D2D">
        <w:t xml:space="preserve"> </w:t>
      </w:r>
      <w:r>
        <w:t xml:space="preserve">CorporateActionConfirmationDetails/CashMovementDetails/RateAndAmountDetails/GrossDividendRate/RateTypeAndAmountAndRateStatus/RateType, </w:t>
      </w:r>
    </w:p>
    <w:p w:rsidR="005102F5" w:rsidRPr="003C7D2D" w:rsidRDefault="005102F5" w:rsidP="005B33C4">
      <w:pPr>
        <w:suppressAutoHyphens w:val="0"/>
        <w:spacing w:before="0" w:after="0"/>
      </w:pPr>
    </w:p>
    <w:p w:rsidR="005102F5" w:rsidRPr="003C7D2D" w:rsidRDefault="005102F5" w:rsidP="005B33C4">
      <w:pPr>
        <w:suppressAutoHyphens w:val="0"/>
        <w:spacing w:before="0" w:after="0"/>
      </w:pPr>
      <w:r>
        <w:t>And in sequence</w:t>
      </w:r>
      <w:r w:rsidRPr="003C7D2D">
        <w:t xml:space="preserve"> </w:t>
      </w:r>
      <w:r>
        <w:t xml:space="preserve">CorporateActionConfirmationDetails/CashMovementDetails/RateAndAmountDetails/NettDividendRate/RateTypeAndAmountAndRateStatus/RateType, </w:t>
      </w:r>
    </w:p>
    <w:p w:rsidR="005102F5" w:rsidRDefault="005102F5" w:rsidP="00A9728F">
      <w:pPr>
        <w:suppressAutoHyphens w:val="0"/>
        <w:spacing w:before="0" w:after="0"/>
      </w:pPr>
    </w:p>
    <w:p w:rsidR="005102F5" w:rsidRDefault="005102F5" w:rsidP="00A9728F">
      <w:pPr>
        <w:suppressAutoHyphens w:val="0"/>
        <w:spacing w:before="0" w:after="0"/>
      </w:pPr>
      <w:r>
        <w:t>amend the name and definition of the CDFI rate type code in the following code list:</w:t>
      </w:r>
    </w:p>
    <w:p w:rsidR="005102F5" w:rsidRDefault="005102F5" w:rsidP="00A9728F">
      <w:pPr>
        <w:suppressAutoHyphens w:val="0"/>
        <w:spacing w:before="0" w:after="0"/>
        <w:rPr>
          <w:rFonts w:ascii="Consolas" w:hAnsi="Consolas" w:cs="Consolas"/>
          <w:color w:val="000000"/>
          <w:lang w:eastAsia="en-GB"/>
        </w:rPr>
      </w:pPr>
      <w:r>
        <w:rPr>
          <w:rFonts w:ascii="Consolas" w:hAnsi="Consolas" w:cs="Consolas"/>
          <w:color w:val="000000"/>
          <w:highlight w:val="white"/>
          <w:lang w:eastAsia="en-GB"/>
        </w:rPr>
        <w:t>GrossDividendRateType4Code</w:t>
      </w:r>
    </w:p>
    <w:p w:rsidR="005102F5" w:rsidRDefault="005102F5" w:rsidP="00A9728F">
      <w:pPr>
        <w:suppressAutoHyphens w:val="0"/>
        <w:spacing w:before="0" w:after="0"/>
      </w:pPr>
      <w:r>
        <w:rPr>
          <w:rFonts w:ascii="Consolas" w:hAnsi="Consolas" w:cs="Consolas"/>
          <w:color w:val="000000"/>
          <w:highlight w:val="white"/>
          <w:lang w:eastAsia="en-GB"/>
        </w:rPr>
        <w:t>GrossDividendRateType5Code</w:t>
      </w:r>
    </w:p>
    <w:p w:rsidR="005102F5" w:rsidRDefault="005102F5" w:rsidP="00A9728F">
      <w:pPr>
        <w:suppressAutoHyphens w:val="0"/>
        <w:spacing w:before="0" w:after="0"/>
        <w:rPr>
          <w:rFonts w:ascii="Consolas" w:hAnsi="Consolas" w:cs="Consolas"/>
          <w:color w:val="000000"/>
          <w:lang w:eastAsia="en-GB"/>
        </w:rPr>
      </w:pPr>
      <w:r>
        <w:rPr>
          <w:rFonts w:ascii="Consolas" w:hAnsi="Consolas" w:cs="Consolas"/>
          <w:color w:val="000000"/>
          <w:highlight w:val="white"/>
          <w:lang w:eastAsia="en-GB"/>
        </w:rPr>
        <w:t>NetDividendRateType4Code</w:t>
      </w:r>
    </w:p>
    <w:p w:rsidR="005102F5" w:rsidRDefault="005102F5" w:rsidP="00A9728F">
      <w:pPr>
        <w:suppressAutoHyphens w:val="0"/>
        <w:spacing w:before="0" w:after="0"/>
        <w:rPr>
          <w:rFonts w:ascii="Consolas" w:hAnsi="Consolas" w:cs="Consolas"/>
          <w:color w:val="000000"/>
          <w:lang w:eastAsia="en-GB"/>
        </w:rPr>
      </w:pPr>
      <w:r>
        <w:rPr>
          <w:rFonts w:ascii="Consolas" w:hAnsi="Consolas" w:cs="Consolas"/>
          <w:color w:val="000000"/>
          <w:highlight w:val="white"/>
          <w:lang w:eastAsia="en-GB"/>
        </w:rPr>
        <w:t>NetDividendRateType5Code</w:t>
      </w:r>
    </w:p>
    <w:p w:rsidR="005102F5" w:rsidRDefault="005102F5" w:rsidP="00A9728F">
      <w:pPr>
        <w:suppressAutoHyphens w:val="0"/>
        <w:spacing w:before="0" w:after="0"/>
      </w:pPr>
    </w:p>
    <w:p w:rsidR="005102F5" w:rsidRDefault="005102F5" w:rsidP="00A9728F">
      <w:pPr>
        <w:suppressAutoHyphens w:val="0"/>
        <w:spacing w:before="0" w:after="0"/>
      </w:pPr>
      <w:r>
        <w:t>as follows:</w:t>
      </w:r>
    </w:p>
    <w:p w:rsidR="005102F5" w:rsidRDefault="005102F5" w:rsidP="0006106D">
      <w:pPr>
        <w:shd w:val="clear" w:color="auto" w:fill="D9D9D9" w:themeFill="background1" w:themeFillShade="D9"/>
        <w:suppressAutoHyphens w:val="0"/>
        <w:spacing w:before="0" w:after="0"/>
      </w:pPr>
      <w:r w:rsidRPr="000525B2">
        <w:rPr>
          <w:b/>
          <w:strike/>
          <w:color w:val="FF0000"/>
        </w:rPr>
        <w:t>Conduit</w:t>
      </w:r>
      <w:r w:rsidRPr="000525B2">
        <w:rPr>
          <w:color w:val="FF0000"/>
        </w:rPr>
        <w:t xml:space="preserve"> </w:t>
      </w:r>
      <w:r>
        <w:t xml:space="preserve">Foreign Income - </w:t>
      </w:r>
      <w:r w:rsidRPr="000525B2">
        <w:t xml:space="preserve">Rate relating to a </w:t>
      </w:r>
      <w:r w:rsidRPr="000525B2">
        <w:rPr>
          <w:b/>
          <w:strike/>
          <w:color w:val="FF0000"/>
        </w:rPr>
        <w:t>conduit</w:t>
      </w:r>
      <w:r w:rsidRPr="000525B2">
        <w:rPr>
          <w:color w:val="FF0000"/>
        </w:rPr>
        <w:t xml:space="preserve"> </w:t>
      </w:r>
      <w:r w:rsidRPr="000525B2">
        <w:t>foreign income type</w:t>
      </w:r>
      <w:r>
        <w:t xml:space="preserve"> </w:t>
      </w:r>
      <w:r w:rsidRPr="000525B2">
        <w:rPr>
          <w:b/>
          <w:color w:val="0000FF"/>
          <w:u w:val="single"/>
        </w:rPr>
        <w:t>such as a Conduit foreign income</w:t>
      </w:r>
      <w:r w:rsidRPr="000525B2">
        <w:t>.</w:t>
      </w:r>
    </w:p>
    <w:p w:rsidR="005102F5" w:rsidRDefault="005102F5" w:rsidP="00A9728F">
      <w:pPr>
        <w:suppressAutoHyphens w:val="0"/>
        <w:spacing w:before="0" w:after="0"/>
      </w:pPr>
    </w:p>
    <w:p w:rsidR="005102F5" w:rsidRDefault="005102F5" w:rsidP="00A9728F">
      <w:pPr>
        <w:suppressAutoHyphens w:val="0"/>
        <w:spacing w:before="0" w:after="0"/>
      </w:pPr>
    </w:p>
    <w:p w:rsidR="005102F5" w:rsidRDefault="005102F5" w:rsidP="000525B2">
      <w:pPr>
        <w:suppressAutoHyphens w:val="0"/>
        <w:spacing w:before="0" w:after="0"/>
      </w:pPr>
      <w:r w:rsidRPr="000525B2">
        <w:rPr>
          <w:b/>
        </w:rPr>
        <w:t xml:space="preserve">2. </w:t>
      </w:r>
      <w:r>
        <w:rPr>
          <w:b/>
        </w:rPr>
        <w:t xml:space="preserve">In the seev.031 (CANO – CorporateActionNotification), </w:t>
      </w:r>
      <w:r w:rsidRPr="003C7D2D">
        <w:t xml:space="preserve">in the </w:t>
      </w:r>
      <w:r>
        <w:t xml:space="preserve">sequence </w:t>
      </w:r>
      <w:r w:rsidRPr="003C7D2D">
        <w:t xml:space="preserve"> </w:t>
      </w:r>
    </w:p>
    <w:p w:rsidR="005102F5" w:rsidRPr="003C7D2D" w:rsidRDefault="005102F5" w:rsidP="000525B2">
      <w:pPr>
        <w:suppressAutoHyphens w:val="0"/>
        <w:spacing w:before="0" w:after="0"/>
      </w:pPr>
      <w:r>
        <w:t>CorporateActionOptionDetails/CashMovementDetails/AmountDetails,</w:t>
      </w:r>
    </w:p>
    <w:p w:rsidR="005102F5" w:rsidRDefault="005102F5" w:rsidP="000525B2">
      <w:pPr>
        <w:suppressAutoHyphens w:val="0"/>
        <w:spacing w:before="0" w:after="0"/>
        <w:rPr>
          <w:b/>
        </w:rPr>
      </w:pPr>
    </w:p>
    <w:p w:rsidR="005102F5" w:rsidRDefault="005102F5" w:rsidP="000525B2">
      <w:pPr>
        <w:suppressAutoHyphens w:val="0"/>
        <w:spacing w:before="0" w:after="0"/>
      </w:pPr>
      <w:r>
        <w:rPr>
          <w:b/>
        </w:rPr>
        <w:t xml:space="preserve">And in the seev.035 (CAPA – CorporateActionMovementPreliminartyAdvice) </w:t>
      </w:r>
      <w:r w:rsidRPr="003C7D2D">
        <w:t xml:space="preserve">in the </w:t>
      </w:r>
      <w:r>
        <w:t>sequence</w:t>
      </w:r>
      <w:r w:rsidRPr="003C7D2D">
        <w:t xml:space="preserve"> </w:t>
      </w:r>
    </w:p>
    <w:p w:rsidR="005102F5" w:rsidRPr="003C7D2D" w:rsidRDefault="005102F5" w:rsidP="000525B2">
      <w:pPr>
        <w:suppressAutoHyphens w:val="0"/>
        <w:spacing w:before="0" w:after="0"/>
      </w:pPr>
      <w:r>
        <w:t>CorporateActionMovementDetails/CashMovementDetails/AmountDetails,</w:t>
      </w:r>
    </w:p>
    <w:p w:rsidR="005102F5" w:rsidRDefault="005102F5" w:rsidP="000525B2">
      <w:pPr>
        <w:suppressAutoHyphens w:val="0"/>
        <w:spacing w:before="0" w:after="0"/>
        <w:rPr>
          <w:b/>
        </w:rPr>
      </w:pPr>
    </w:p>
    <w:p w:rsidR="005102F5" w:rsidRDefault="005102F5" w:rsidP="000525B2">
      <w:pPr>
        <w:suppressAutoHyphens w:val="0"/>
        <w:spacing w:before="0" w:after="0"/>
      </w:pPr>
      <w:r>
        <w:rPr>
          <w:b/>
        </w:rPr>
        <w:t>and in the  seev.036 (CAC</w:t>
      </w:r>
      <w:r w:rsidRPr="00D2389A">
        <w:rPr>
          <w:b/>
        </w:rPr>
        <w:t>O – CorporateAction</w:t>
      </w:r>
      <w:r>
        <w:rPr>
          <w:b/>
        </w:rPr>
        <w:t>MovementConfirmation</w:t>
      </w:r>
      <w:r w:rsidRPr="00D2389A">
        <w:rPr>
          <w:b/>
        </w:rPr>
        <w:t>) message</w:t>
      </w:r>
      <w:r>
        <w:rPr>
          <w:b/>
        </w:rPr>
        <w:t>,</w:t>
      </w:r>
      <w:r w:rsidRPr="00D2389A">
        <w:t xml:space="preserve"> </w:t>
      </w:r>
      <w:r>
        <w:t>in the sequence</w:t>
      </w:r>
      <w:r w:rsidRPr="003C7D2D">
        <w:t xml:space="preserve">  </w:t>
      </w:r>
      <w:r>
        <w:t>CorporateActionConfirmationDetails/CashMovementDetails/AmountDetails,</w:t>
      </w:r>
    </w:p>
    <w:p w:rsidR="005102F5" w:rsidRPr="003C7D2D" w:rsidRDefault="005102F5" w:rsidP="000525B2">
      <w:pPr>
        <w:suppressAutoHyphens w:val="0"/>
        <w:spacing w:before="0" w:after="0"/>
      </w:pPr>
    </w:p>
    <w:p w:rsidR="005102F5" w:rsidRDefault="005102F5" w:rsidP="000525B2">
      <w:pPr>
        <w:suppressAutoHyphens w:val="0"/>
        <w:spacing w:before="0" w:after="0"/>
      </w:pPr>
      <w:r>
        <w:t>amend the name and definition of the element ConduitForeignIncomeAmount as follows:</w:t>
      </w:r>
    </w:p>
    <w:p w:rsidR="005102F5" w:rsidRDefault="005102F5" w:rsidP="000525B2">
      <w:pPr>
        <w:suppressAutoHyphens w:val="0"/>
        <w:spacing w:before="0" w:after="0"/>
      </w:pPr>
    </w:p>
    <w:p w:rsidR="005102F5" w:rsidRPr="003C7D2D" w:rsidRDefault="005102F5" w:rsidP="0006106D">
      <w:pPr>
        <w:shd w:val="clear" w:color="auto" w:fill="D9D9D9" w:themeFill="background1" w:themeFillShade="D9"/>
        <w:suppressAutoHyphens w:val="0"/>
        <w:spacing w:before="0" w:after="0"/>
      </w:pPr>
      <w:r w:rsidRPr="0006106D">
        <w:rPr>
          <w:b/>
          <w:strike/>
          <w:color w:val="FF0000"/>
        </w:rPr>
        <w:t>Conduit</w:t>
      </w:r>
      <w:r>
        <w:t xml:space="preserve">ForeignIncomeAmount: </w:t>
      </w:r>
      <w:r w:rsidRPr="0006106D">
        <w:t xml:space="preserve">Amount relating to a </w:t>
      </w:r>
      <w:r w:rsidRPr="0006106D">
        <w:rPr>
          <w:b/>
          <w:strike/>
          <w:color w:val="FF0000"/>
        </w:rPr>
        <w:t>conduit</w:t>
      </w:r>
      <w:r w:rsidRPr="0006106D">
        <w:rPr>
          <w:color w:val="FF0000"/>
        </w:rPr>
        <w:t xml:space="preserve"> </w:t>
      </w:r>
      <w:r w:rsidRPr="0006106D">
        <w:t>foreign income</w:t>
      </w:r>
      <w:r>
        <w:t xml:space="preserve"> </w:t>
      </w:r>
      <w:r w:rsidRPr="0006106D">
        <w:rPr>
          <w:b/>
          <w:color w:val="0000FF"/>
          <w:u w:val="single"/>
        </w:rPr>
        <w:t>such as a conduit foreign income</w:t>
      </w:r>
      <w:r w:rsidRPr="0006106D">
        <w:t>.</w:t>
      </w:r>
    </w:p>
    <w:p w:rsidR="005102F5" w:rsidRPr="000525B2" w:rsidRDefault="005102F5" w:rsidP="00A9728F">
      <w:pPr>
        <w:suppressAutoHyphens w:val="0"/>
        <w:spacing w:before="0" w:after="0"/>
        <w:rPr>
          <w:b/>
        </w:rPr>
      </w:pPr>
    </w:p>
    <w:p w:rsidR="005102F5" w:rsidRDefault="005102F5" w:rsidP="00A9728F">
      <w:pPr>
        <w:suppressAutoHyphens w:val="0"/>
        <w:spacing w:before="0" w:after="0"/>
      </w:pPr>
    </w:p>
    <w:p w:rsidR="005102F5" w:rsidRDefault="005102F5" w:rsidP="00A9728F">
      <w:pPr>
        <w:suppressAutoHyphens w:val="0"/>
        <w:spacing w:before="0" w:after="0"/>
      </w:pPr>
    </w:p>
    <w:p w:rsidR="005102F5" w:rsidRDefault="005102F5" w:rsidP="00A9728F">
      <w:pPr>
        <w:suppressAutoHyphens w:val="0"/>
        <w:spacing w:before="0" w:after="0"/>
        <w:rPr>
          <w:b/>
          <w:sz w:val="28"/>
        </w:rPr>
      </w:pPr>
      <w:r w:rsidRPr="00CE2AB5">
        <w:rPr>
          <w:b/>
          <w:sz w:val="28"/>
        </w:rPr>
        <w:t>Working Group Meeting</w:t>
      </w:r>
    </w:p>
    <w:p w:rsidR="005102F5" w:rsidRPr="00CE2AB5" w:rsidRDefault="005102F5" w:rsidP="00A9728F">
      <w:pPr>
        <w:suppressAutoHyphens w:val="0"/>
        <w:spacing w:before="0" w:after="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54"/>
      </w:tblGrid>
      <w:tr w:rsidR="005102F5" w:rsidRPr="00DB39D9" w:rsidTr="00A9728F">
        <w:tc>
          <w:tcPr>
            <w:tcW w:w="8754" w:type="dxa"/>
            <w:shd w:val="pct5" w:color="auto" w:fill="auto"/>
          </w:tcPr>
          <w:p w:rsidR="005102F5" w:rsidRPr="00D54675" w:rsidRDefault="005102F5" w:rsidP="00A9728F">
            <w:pPr>
              <w:spacing w:before="80" w:after="80"/>
              <w:rPr>
                <w:b/>
                <w:color w:val="800000"/>
              </w:rPr>
            </w:pPr>
            <w:r w:rsidRPr="00D54675">
              <w:rPr>
                <w:b/>
              </w:rPr>
              <w:lastRenderedPageBreak/>
              <w:t>Discussion</w:t>
            </w:r>
          </w:p>
        </w:tc>
      </w:tr>
      <w:tr w:rsidR="005102F5" w:rsidRPr="00E32808" w:rsidTr="00A9728F">
        <w:trPr>
          <w:trHeight w:val="36"/>
        </w:trPr>
        <w:tc>
          <w:tcPr>
            <w:tcW w:w="8754" w:type="dxa"/>
            <w:tcBorders>
              <w:bottom w:val="dotted" w:sz="4" w:space="0" w:color="auto"/>
            </w:tcBorders>
            <w:vAlign w:val="center"/>
          </w:tcPr>
          <w:p w:rsidR="005D68D4" w:rsidRDefault="00A611A5" w:rsidP="00A611A5">
            <w:pPr>
              <w:rPr>
                <w:rFonts w:cs="Arial"/>
              </w:rPr>
            </w:pPr>
            <w:r>
              <w:rPr>
                <w:rFonts w:cs="Arial"/>
              </w:rPr>
              <w:t xml:space="preserve">To the exception of France, the business case </w:t>
            </w:r>
            <w:r w:rsidR="005D68D4">
              <w:rPr>
                <w:rFonts w:cs="Arial"/>
              </w:rPr>
              <w:t xml:space="preserve">and the proposed solution </w:t>
            </w:r>
            <w:r>
              <w:rPr>
                <w:rFonts w:cs="Arial"/>
              </w:rPr>
              <w:t>is fully supported by all countries and the ISO 20022 SEG representatives</w:t>
            </w:r>
            <w:r w:rsidR="005D68D4">
              <w:rPr>
                <w:rFonts w:cs="Arial"/>
              </w:rPr>
              <w:t>.</w:t>
            </w:r>
          </w:p>
          <w:p w:rsidR="005D68D4" w:rsidRDefault="005D68D4" w:rsidP="00A611A5">
            <w:pPr>
              <w:rPr>
                <w:rFonts w:cs="Arial"/>
              </w:rPr>
            </w:pPr>
            <w:r>
              <w:rPr>
                <w:rFonts w:cs="Arial"/>
              </w:rPr>
              <w:t xml:space="preserve">The change request from South Africa had already been reviewed </w:t>
            </w:r>
            <w:r w:rsidR="00C60E2C">
              <w:rPr>
                <w:rFonts w:cs="Arial"/>
              </w:rPr>
              <w:t xml:space="preserve">by </w:t>
            </w:r>
            <w:r>
              <w:rPr>
                <w:rFonts w:cs="Arial"/>
              </w:rPr>
              <w:t xml:space="preserve">the SMPG CA WG and tax subgroup in 2019 and there was a consensus </w:t>
            </w:r>
            <w:r w:rsidR="00C60E2C">
              <w:rPr>
                <w:rFonts w:cs="Arial"/>
              </w:rPr>
              <w:t xml:space="preserve">within the SMPG CA WG </w:t>
            </w:r>
            <w:r>
              <w:rPr>
                <w:rFonts w:cs="Arial"/>
              </w:rPr>
              <w:t xml:space="preserve">with the proposed solution. </w:t>
            </w:r>
          </w:p>
          <w:p w:rsidR="005102F5" w:rsidRDefault="005D68D4" w:rsidP="005D68D4">
            <w:pPr>
              <w:rPr>
                <w:rFonts w:cs="Arial"/>
              </w:rPr>
            </w:pPr>
            <w:r>
              <w:rPr>
                <w:rFonts w:cs="Arial"/>
              </w:rPr>
              <w:t xml:space="preserve">Although France agrees with the reality of the South African business case, </w:t>
            </w:r>
            <w:r w:rsidR="00A611A5">
              <w:rPr>
                <w:rFonts w:cs="Arial"/>
              </w:rPr>
              <w:t xml:space="preserve">France </w:t>
            </w:r>
            <w:r>
              <w:rPr>
                <w:rFonts w:cs="Arial"/>
              </w:rPr>
              <w:t>fears</w:t>
            </w:r>
            <w:r w:rsidRPr="005D68D4">
              <w:rPr>
                <w:rFonts w:cs="Arial"/>
              </w:rPr>
              <w:t xml:space="preserve"> </w:t>
            </w:r>
            <w:r>
              <w:rPr>
                <w:rFonts w:cs="Arial"/>
              </w:rPr>
              <w:t>possible</w:t>
            </w:r>
            <w:r w:rsidRPr="005D68D4">
              <w:rPr>
                <w:rFonts w:cs="Arial"/>
              </w:rPr>
              <w:t xml:space="preserve"> future misuse of a "Foreign Income" rate type code resulting in similar issues </w:t>
            </w:r>
            <w:r>
              <w:rPr>
                <w:rFonts w:cs="Arial"/>
              </w:rPr>
              <w:t>there was</w:t>
            </w:r>
            <w:r w:rsidRPr="005D68D4">
              <w:rPr>
                <w:rFonts w:cs="Arial"/>
              </w:rPr>
              <w:t xml:space="preserve"> </w:t>
            </w:r>
            <w:r>
              <w:rPr>
                <w:rFonts w:cs="Arial"/>
              </w:rPr>
              <w:t>in the past with WITL and WITF.</w:t>
            </w:r>
          </w:p>
          <w:p w:rsidR="005D68D4" w:rsidRDefault="005D68D4" w:rsidP="005D68D4">
            <w:pPr>
              <w:rPr>
                <w:rFonts w:cs="Arial"/>
              </w:rPr>
            </w:pPr>
            <w:r>
              <w:rPr>
                <w:rFonts w:cs="Arial"/>
              </w:rPr>
              <w:t xml:space="preserve">The MWG therefore </w:t>
            </w:r>
            <w:r w:rsidR="00AE708C">
              <w:rPr>
                <w:rFonts w:cs="Arial"/>
              </w:rPr>
              <w:t xml:space="preserve">resolves to </w:t>
            </w:r>
            <w:r>
              <w:rPr>
                <w:rFonts w:cs="Arial"/>
              </w:rPr>
              <w:t xml:space="preserve">recommend to the SMPG to accompany the change request with a new market practice and clear guidance to be created by the Tax Subgroup </w:t>
            </w:r>
            <w:r w:rsidR="00AE708C">
              <w:rPr>
                <w:rFonts w:cs="Arial"/>
              </w:rPr>
              <w:t xml:space="preserve">so as </w:t>
            </w:r>
            <w:r>
              <w:rPr>
                <w:rFonts w:cs="Arial"/>
              </w:rPr>
              <w:t>to avoid any misuse scenario</w:t>
            </w:r>
            <w:r w:rsidR="00AE708C">
              <w:rPr>
                <w:rFonts w:cs="Arial"/>
              </w:rPr>
              <w:t xml:space="preserve"> in the future</w:t>
            </w:r>
            <w:r>
              <w:rPr>
                <w:rFonts w:cs="Arial"/>
              </w:rPr>
              <w:t>.</w:t>
            </w:r>
          </w:p>
          <w:p w:rsidR="005D68D4" w:rsidRPr="00D54675" w:rsidRDefault="005D68D4" w:rsidP="00AE708C">
            <w:pPr>
              <w:rPr>
                <w:rFonts w:cs="Arial"/>
              </w:rPr>
            </w:pPr>
            <w:r>
              <w:rPr>
                <w:rFonts w:cs="Arial"/>
              </w:rPr>
              <w:t xml:space="preserve">The MWG </w:t>
            </w:r>
            <w:r w:rsidR="00AE708C">
              <w:rPr>
                <w:rFonts w:cs="Arial"/>
              </w:rPr>
              <w:t>finally reached consensus on the CR provi</w:t>
            </w:r>
            <w:r w:rsidR="00C60E2C">
              <w:rPr>
                <w:rFonts w:cs="Arial"/>
              </w:rPr>
              <w:t>ded that an SMPG MP is created.</w:t>
            </w:r>
          </w:p>
        </w:tc>
      </w:tr>
      <w:tr w:rsidR="005102F5" w:rsidRPr="00DB39D9" w:rsidTr="00A97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rsidR="005102F5" w:rsidRPr="00D54675" w:rsidRDefault="005102F5" w:rsidP="00A9728F">
            <w:pPr>
              <w:spacing w:before="80" w:after="80"/>
              <w:rPr>
                <w:b/>
                <w:color w:val="800000"/>
              </w:rPr>
            </w:pPr>
            <w:r w:rsidRPr="00D54675">
              <w:rPr>
                <w:b/>
              </w:rPr>
              <w:t>Decision</w:t>
            </w:r>
          </w:p>
        </w:tc>
      </w:tr>
      <w:tr w:rsidR="005102F5" w:rsidRPr="00E32808" w:rsidTr="00A97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rsidR="005102F5" w:rsidRPr="00AE708C" w:rsidRDefault="00AE708C" w:rsidP="00A9728F">
            <w:pPr>
              <w:tabs>
                <w:tab w:val="left" w:pos="965"/>
                <w:tab w:val="left" w:pos="1005"/>
              </w:tabs>
              <w:spacing w:after="0"/>
              <w:ind w:left="992" w:hanging="992"/>
              <w:rPr>
                <w:rFonts w:cs="Arial"/>
                <w:b/>
                <w:color w:val="00B050"/>
              </w:rPr>
            </w:pPr>
            <w:r w:rsidRPr="00AE708C">
              <w:rPr>
                <w:rFonts w:cs="Arial"/>
                <w:b/>
                <w:color w:val="00B050"/>
              </w:rPr>
              <w:t>Approved</w:t>
            </w:r>
          </w:p>
        </w:tc>
      </w:tr>
    </w:tbl>
    <w:p w:rsidR="00DA1560" w:rsidRDefault="00DA1560" w:rsidP="00DA1560">
      <w:pPr>
        <w:suppressAutoHyphens w:val="0"/>
        <w:spacing w:before="140" w:after="0"/>
        <w:rPr>
          <w:b/>
          <w:sz w:val="28"/>
          <w:szCs w:val="28"/>
        </w:rPr>
      </w:pPr>
      <w:r>
        <w:rPr>
          <w:b/>
          <w:sz w:val="28"/>
          <w:szCs w:val="28"/>
        </w:rPr>
        <w:t>Final decision of the Securities SEG regarding ISO 20022 messages: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559"/>
      </w:tblGrid>
      <w:tr w:rsidR="00DA1560" w:rsidTr="009210F4">
        <w:tc>
          <w:tcPr>
            <w:tcW w:w="1101" w:type="dxa"/>
            <w:tcBorders>
              <w:top w:val="single" w:sz="4" w:space="0" w:color="auto"/>
              <w:left w:val="single" w:sz="4" w:space="0" w:color="auto"/>
              <w:bottom w:val="single" w:sz="4" w:space="0" w:color="auto"/>
              <w:right w:val="single" w:sz="4" w:space="0" w:color="auto"/>
            </w:tcBorders>
            <w:hideMark/>
          </w:tcPr>
          <w:p w:rsidR="00DA1560" w:rsidRDefault="00DA1560" w:rsidP="009210F4">
            <w:pPr>
              <w:rPr>
                <w:szCs w:val="24"/>
              </w:rPr>
            </w:pPr>
            <w:r>
              <w:rPr>
                <w:szCs w:val="24"/>
              </w:rPr>
              <w:t>Approve the MWG decision</w:t>
            </w:r>
          </w:p>
        </w:tc>
        <w:tc>
          <w:tcPr>
            <w:tcW w:w="1559" w:type="dxa"/>
            <w:tcBorders>
              <w:top w:val="single" w:sz="4" w:space="0" w:color="auto"/>
              <w:left w:val="single" w:sz="4" w:space="0" w:color="auto"/>
              <w:bottom w:val="single" w:sz="4" w:space="0" w:color="auto"/>
              <w:right w:val="single" w:sz="4" w:space="0" w:color="auto"/>
            </w:tcBorders>
          </w:tcPr>
          <w:p w:rsidR="00DA1560" w:rsidRDefault="00DA1560" w:rsidP="009210F4">
            <w:pPr>
              <w:rPr>
                <w:szCs w:val="24"/>
              </w:rPr>
            </w:pPr>
            <w:r w:rsidRPr="009701B5">
              <w:rPr>
                <w:color w:val="FF0000"/>
                <w:szCs w:val="24"/>
              </w:rPr>
              <w:t>approved</w:t>
            </w:r>
          </w:p>
        </w:tc>
      </w:tr>
    </w:tbl>
    <w:p w:rsidR="00DA1560" w:rsidRDefault="00DA1560" w:rsidP="00DA1560">
      <w:pPr>
        <w:rPr>
          <w:szCs w:val="24"/>
        </w:rPr>
      </w:pPr>
      <w:r>
        <w:rPr>
          <w:szCs w:val="24"/>
        </w:rPr>
        <w:t>Comments:</w:t>
      </w:r>
    </w:p>
    <w:p w:rsidR="00DA1560" w:rsidRDefault="00DA1560" w:rsidP="00DA1560">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559"/>
      </w:tblGrid>
      <w:tr w:rsidR="00DA1560" w:rsidTr="009210F4">
        <w:tc>
          <w:tcPr>
            <w:tcW w:w="1101" w:type="dxa"/>
            <w:tcBorders>
              <w:top w:val="single" w:sz="4" w:space="0" w:color="auto"/>
              <w:left w:val="single" w:sz="4" w:space="0" w:color="auto"/>
              <w:bottom w:val="single" w:sz="4" w:space="0" w:color="auto"/>
              <w:right w:val="single" w:sz="4" w:space="0" w:color="auto"/>
            </w:tcBorders>
            <w:hideMark/>
          </w:tcPr>
          <w:p w:rsidR="00DA1560" w:rsidRDefault="00DA1560" w:rsidP="009210F4">
            <w:pPr>
              <w:rPr>
                <w:szCs w:val="24"/>
              </w:rPr>
            </w:pPr>
            <w:r>
              <w:rPr>
                <w:szCs w:val="24"/>
              </w:rPr>
              <w:t>Reject the MWG decision</w:t>
            </w:r>
          </w:p>
        </w:tc>
        <w:tc>
          <w:tcPr>
            <w:tcW w:w="1559" w:type="dxa"/>
            <w:tcBorders>
              <w:top w:val="single" w:sz="4" w:space="0" w:color="auto"/>
              <w:left w:val="single" w:sz="4" w:space="0" w:color="auto"/>
              <w:bottom w:val="single" w:sz="4" w:space="0" w:color="auto"/>
              <w:right w:val="single" w:sz="4" w:space="0" w:color="auto"/>
            </w:tcBorders>
          </w:tcPr>
          <w:p w:rsidR="00DA1560" w:rsidRDefault="00DA1560" w:rsidP="009210F4">
            <w:pPr>
              <w:rPr>
                <w:szCs w:val="24"/>
              </w:rPr>
            </w:pPr>
          </w:p>
        </w:tc>
      </w:tr>
    </w:tbl>
    <w:p w:rsidR="00DA1560" w:rsidRDefault="00DA1560" w:rsidP="00DA1560">
      <w:pPr>
        <w:rPr>
          <w:szCs w:val="24"/>
        </w:rPr>
      </w:pPr>
      <w:r>
        <w:rPr>
          <w:szCs w:val="24"/>
        </w:rPr>
        <w:t>Reason for rejection:</w:t>
      </w:r>
    </w:p>
    <w:p w:rsidR="00DA1560" w:rsidRDefault="00DA1560">
      <w:pPr>
        <w:suppressAutoHyphens w:val="0"/>
        <w:spacing w:before="0" w:after="0"/>
        <w:rPr>
          <w:lang w:val="en-US"/>
        </w:rPr>
      </w:pPr>
      <w:r>
        <w:rPr>
          <w:lang w:val="en-US"/>
        </w:rPr>
        <w:br w:type="page"/>
      </w:r>
    </w:p>
    <w:p w:rsidR="005102F5" w:rsidRPr="00743BF1" w:rsidRDefault="005102F5" w:rsidP="00A9728F">
      <w:pPr>
        <w:suppressAutoHyphens w:val="0"/>
        <w:spacing w:before="0" w:after="0"/>
        <w:rPr>
          <w:lang w:val="en-US"/>
        </w:rPr>
      </w:pPr>
    </w:p>
    <w:p w:rsidR="005102F5" w:rsidRPr="00502B67" w:rsidRDefault="005102F5" w:rsidP="00A9728F">
      <w:pPr>
        <w:pStyle w:val="Heading2"/>
        <w:tabs>
          <w:tab w:val="clear" w:pos="718"/>
          <w:tab w:val="clear" w:pos="851"/>
          <w:tab w:val="num" w:pos="993"/>
        </w:tabs>
        <w:ind w:left="0" w:firstLine="0"/>
        <w:rPr>
          <w:color w:val="00B050"/>
          <w:lang w:val="en-US"/>
        </w:rPr>
      </w:pPr>
      <w:bookmarkStart w:id="72" w:name="_Toc18482782"/>
      <w:r w:rsidRPr="00502B67">
        <w:rPr>
          <w:color w:val="00B050"/>
          <w:lang w:val="en-US"/>
        </w:rPr>
        <w:t xml:space="preserve">CR 001529: </w:t>
      </w:r>
      <w:r w:rsidR="00502B67" w:rsidRPr="00502B67">
        <w:rPr>
          <w:color w:val="00B050"/>
          <w:lang w:val="en-US"/>
        </w:rPr>
        <w:t>Add Web Address Narrative</w:t>
      </w:r>
      <w:r w:rsidRPr="00502B67">
        <w:rPr>
          <w:color w:val="00B050"/>
          <w:lang w:val="en-US"/>
        </w:rPr>
        <w:t xml:space="preserve"> for Corporate Actions notifications</w:t>
      </w:r>
      <w:bookmarkEnd w:id="72"/>
      <w:r w:rsidRPr="00502B67">
        <w:rPr>
          <w:color w:val="00B050"/>
          <w:lang w:val="en-US"/>
        </w:rPr>
        <w:t xml:space="preserve"> </w:t>
      </w: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58"/>
        <w:gridCol w:w="6063"/>
      </w:tblGrid>
      <w:tr w:rsidR="005102F5" w:rsidRPr="00D54675" w:rsidTr="00A9728F">
        <w:tc>
          <w:tcPr>
            <w:tcW w:w="8721" w:type="dxa"/>
            <w:gridSpan w:val="2"/>
            <w:shd w:val="pct5" w:color="auto" w:fill="auto"/>
          </w:tcPr>
          <w:p w:rsidR="005102F5" w:rsidRPr="00D54675" w:rsidRDefault="005102F5" w:rsidP="00A9728F">
            <w:pPr>
              <w:spacing w:before="80" w:after="80"/>
              <w:rPr>
                <w:rFonts w:cs="Arial"/>
                <w:b/>
              </w:rPr>
            </w:pPr>
            <w:r w:rsidRPr="00D54675">
              <w:rPr>
                <w:rFonts w:cs="Arial"/>
                <w:b/>
              </w:rPr>
              <w:t>Origin of request</w:t>
            </w:r>
          </w:p>
        </w:tc>
      </w:tr>
      <w:tr w:rsidR="005102F5" w:rsidRPr="001E0CBC" w:rsidTr="00A972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rsidR="005102F5" w:rsidRPr="00746F39" w:rsidRDefault="005102F5" w:rsidP="00A9728F">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5102F5" w:rsidRPr="001E0CBC" w:rsidRDefault="005102F5" w:rsidP="00A9728F">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Hong Kong CA Market Practice Group</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Pr>
                <w:b/>
              </w:rPr>
              <w:t>Sponsors</w:t>
            </w:r>
          </w:p>
        </w:tc>
      </w:tr>
      <w:tr w:rsidR="005102F5" w:rsidRPr="003D2503" w:rsidTr="00A9728F">
        <w:tc>
          <w:tcPr>
            <w:tcW w:w="8721" w:type="dxa"/>
            <w:gridSpan w:val="2"/>
            <w:shd w:val="clear" w:color="auto" w:fill="auto"/>
          </w:tcPr>
          <w:p w:rsidR="005102F5" w:rsidRPr="003D2503" w:rsidRDefault="005102F5" w:rsidP="00A9728F">
            <w:pPr>
              <w:spacing w:before="80" w:after="80"/>
            </w:pPr>
            <w:r>
              <w:t>Hong Kong Corporate Actions Market Practice Group</w:t>
            </w:r>
          </w:p>
        </w:tc>
      </w:tr>
      <w:tr w:rsidR="005102F5" w:rsidRPr="00D54675" w:rsidTr="00A9728F">
        <w:tc>
          <w:tcPr>
            <w:tcW w:w="8721" w:type="dxa"/>
            <w:gridSpan w:val="2"/>
            <w:shd w:val="pct5" w:color="auto" w:fill="auto"/>
          </w:tcPr>
          <w:p w:rsidR="005102F5" w:rsidRPr="00D54675" w:rsidRDefault="005102F5" w:rsidP="00A9728F">
            <w:pPr>
              <w:spacing w:before="80" w:after="80"/>
              <w:rPr>
                <w:color w:val="800000"/>
              </w:rPr>
            </w:pPr>
            <w:r>
              <w:rPr>
                <w:b/>
              </w:rPr>
              <w:t>Message type(s) i</w:t>
            </w:r>
            <w:r w:rsidRPr="00D54675">
              <w:rPr>
                <w:b/>
              </w:rPr>
              <w:t>mpacted</w:t>
            </w:r>
          </w:p>
        </w:tc>
      </w:tr>
      <w:tr w:rsidR="005102F5" w:rsidRPr="00DB39D9" w:rsidTr="00A9728F">
        <w:tc>
          <w:tcPr>
            <w:tcW w:w="8721" w:type="dxa"/>
            <w:gridSpan w:val="2"/>
          </w:tcPr>
          <w:p w:rsidR="005102F5" w:rsidRPr="00DB39D9" w:rsidRDefault="00A43E7E" w:rsidP="00A9728F">
            <w:pPr>
              <w:spacing w:before="80" w:after="80"/>
            </w:pPr>
            <w:r>
              <w:t>seev.031</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sidRPr="003B78DE">
              <w:rPr>
                <w:b/>
              </w:rPr>
              <w:t>Complies with regulation</w:t>
            </w:r>
          </w:p>
        </w:tc>
      </w:tr>
      <w:tr w:rsidR="005102F5" w:rsidRPr="003D2503" w:rsidTr="00A9728F">
        <w:tc>
          <w:tcPr>
            <w:tcW w:w="8721" w:type="dxa"/>
            <w:gridSpan w:val="2"/>
            <w:shd w:val="clear" w:color="auto" w:fill="auto"/>
          </w:tcPr>
          <w:p w:rsidR="005102F5" w:rsidRPr="003D2503" w:rsidRDefault="005102F5" w:rsidP="00A9728F">
            <w:pPr>
              <w:spacing w:before="80" w:after="80"/>
            </w:pPr>
            <w:r>
              <w:t>None</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Pr>
                <w:b/>
              </w:rPr>
              <w:t>Business impact of this request</w:t>
            </w:r>
          </w:p>
        </w:tc>
      </w:tr>
      <w:tr w:rsidR="005102F5" w:rsidRPr="003D2503" w:rsidTr="00A9728F">
        <w:tc>
          <w:tcPr>
            <w:tcW w:w="8721" w:type="dxa"/>
            <w:gridSpan w:val="2"/>
            <w:shd w:val="clear" w:color="auto" w:fill="auto"/>
          </w:tcPr>
          <w:p w:rsidR="005102F5" w:rsidRPr="003D2503" w:rsidRDefault="005102F5" w:rsidP="00A9728F">
            <w:pPr>
              <w:spacing w:before="80" w:after="80"/>
            </w:pPr>
            <w:r>
              <w:t>medium</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Pr>
                <w:b/>
              </w:rPr>
              <w:t>Commitment to implement the change</w:t>
            </w:r>
          </w:p>
        </w:tc>
      </w:tr>
      <w:tr w:rsidR="005102F5" w:rsidRPr="00E0620A" w:rsidTr="00A9728F">
        <w:tc>
          <w:tcPr>
            <w:tcW w:w="8721" w:type="dxa"/>
            <w:gridSpan w:val="2"/>
            <w:shd w:val="clear" w:color="auto" w:fill="auto"/>
          </w:tcPr>
          <w:p w:rsidR="005102F5" w:rsidRDefault="005102F5" w:rsidP="00A9728F">
            <w:pPr>
              <w:spacing w:before="80" w:after="80"/>
            </w:pPr>
            <w:r>
              <w:t>Number of messages sent and received: 9500000</w:t>
            </w:r>
          </w:p>
          <w:p w:rsidR="005102F5" w:rsidRDefault="005102F5" w:rsidP="00A9728F">
            <w:pPr>
              <w:spacing w:before="80" w:after="80"/>
            </w:pPr>
            <w:r>
              <w:t>Percentage of messages impacted: 50</w:t>
            </w:r>
          </w:p>
          <w:p w:rsidR="005102F5" w:rsidRPr="00E0620A" w:rsidRDefault="005102F5" w:rsidP="00A9728F">
            <w:pPr>
              <w:spacing w:before="80" w:after="80"/>
            </w:pPr>
            <w:r>
              <w:t>Commits to implement and when: HK market practice group institutions in  2020</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sidRPr="00D54675">
              <w:rPr>
                <w:b/>
              </w:rPr>
              <w:t xml:space="preserve">Business context </w:t>
            </w:r>
          </w:p>
        </w:tc>
      </w:tr>
      <w:tr w:rsidR="005102F5" w:rsidRPr="00DB39D9" w:rsidTr="00A9728F">
        <w:tc>
          <w:tcPr>
            <w:tcW w:w="8721" w:type="dxa"/>
            <w:gridSpan w:val="2"/>
          </w:tcPr>
          <w:p w:rsidR="005102F5" w:rsidRDefault="005102F5" w:rsidP="00C712E1">
            <w:pPr>
              <w:spacing w:before="80" w:after="80"/>
            </w:pPr>
            <w:r>
              <w:t>This request came up when the group, together with Hong Kong Exchange, was reviewing the HKEX and downmarket specs for the seev.031. For alignment and message flow the changes should be implemented in the MT564 as well for downstream compatibility without data loss. The challenge is that /Document/CorpActnNtfctn/CorpActnDtls/AddtlInf/URLAdr can be present only once, which is a hindrance for complete information reference, not only for the Hong Kong market. This is similar to the MT564, 70G::WEBB can also only be present once, and it should be repeatable.</w:t>
            </w:r>
          </w:p>
          <w:p w:rsidR="005102F5" w:rsidRPr="00DB39D9" w:rsidRDefault="005102F5" w:rsidP="00C712E1">
            <w:pPr>
              <w:spacing w:before="80" w:after="80"/>
            </w:pPr>
            <w:r>
              <w:t>In addition, it would be helpful for better information linking to have similar, dedicated URL fields for each of the Additional Information elements under /Document/CorpActnNtfctn/CorpActnOptnDtls/AddtlInf and in /Document/CorpActnNtfctn/AddtlInf, and in the corresponding MT564/566/seev.036 fields. This allows for easier linking or related URLs rather than embedding them in the narrative blocks; and in the MT 564/566 version, the use of a dedicated, repeatable WEBB field with G option for Z character set allows more flexibility for URLs than those that can be put in the current X character set narrative fields. And it is easier for processing as well to use a dedicated field.</w:t>
            </w:r>
          </w:p>
        </w:tc>
      </w:tr>
      <w:tr w:rsidR="005102F5" w:rsidRPr="00D54675" w:rsidTr="00A9728F">
        <w:tc>
          <w:tcPr>
            <w:tcW w:w="8721" w:type="dxa"/>
            <w:gridSpan w:val="2"/>
            <w:shd w:val="pct5" w:color="auto" w:fill="auto"/>
          </w:tcPr>
          <w:p w:rsidR="005102F5" w:rsidRPr="00D54675" w:rsidRDefault="005102F5" w:rsidP="00A9728F">
            <w:pPr>
              <w:spacing w:before="80" w:after="80"/>
              <w:rPr>
                <w:color w:val="800000"/>
              </w:rPr>
            </w:pPr>
            <w:r>
              <w:rPr>
                <w:b/>
              </w:rPr>
              <w:t>Nature of c</w:t>
            </w:r>
            <w:r w:rsidRPr="00D54675">
              <w:rPr>
                <w:b/>
              </w:rPr>
              <w:t>hange</w:t>
            </w:r>
          </w:p>
        </w:tc>
      </w:tr>
      <w:tr w:rsidR="005102F5" w:rsidRPr="00DB39D9" w:rsidTr="00A9728F">
        <w:tc>
          <w:tcPr>
            <w:tcW w:w="8721" w:type="dxa"/>
            <w:gridSpan w:val="2"/>
          </w:tcPr>
          <w:p w:rsidR="005102F5" w:rsidRDefault="005102F5" w:rsidP="00C712E1">
            <w:pPr>
              <w:spacing w:before="80" w:after="80"/>
            </w:pPr>
            <w:r>
              <w:t>Add Repetition for URL in seev.031 field  /Document/CorpActnNtfctn/CorpActnDtls/AddtlInf/URLAdr</w:t>
            </w:r>
          </w:p>
          <w:p w:rsidR="005102F5" w:rsidRPr="00DB39D9" w:rsidRDefault="005102F5" w:rsidP="00C712E1">
            <w:pPr>
              <w:spacing w:before="80" w:after="80"/>
            </w:pPr>
            <w:r>
              <w:t>Add dedicated URL fields for all the Additional Information blocks in seev.031 under /Document/CorpActnNtfctn/CorpActnOptnDtls/AddtlInf , plus similar z-character set compatible fields in MT564</w:t>
            </w:r>
          </w:p>
        </w:tc>
      </w:tr>
      <w:tr w:rsidR="005102F5" w:rsidRPr="00D54675" w:rsidTr="00A9728F">
        <w:tc>
          <w:tcPr>
            <w:tcW w:w="8721" w:type="dxa"/>
            <w:gridSpan w:val="2"/>
            <w:shd w:val="pct5" w:color="auto" w:fill="auto"/>
          </w:tcPr>
          <w:p w:rsidR="005102F5" w:rsidRPr="00D54675" w:rsidRDefault="005102F5" w:rsidP="00A9728F">
            <w:pPr>
              <w:spacing w:before="80" w:after="80"/>
              <w:rPr>
                <w:color w:val="800000"/>
              </w:rPr>
            </w:pPr>
            <w:r>
              <w:rPr>
                <w:b/>
              </w:rPr>
              <w:lastRenderedPageBreak/>
              <w:t>Workaround</w:t>
            </w:r>
          </w:p>
        </w:tc>
      </w:tr>
      <w:tr w:rsidR="005102F5" w:rsidRPr="008466D3" w:rsidTr="00A9728F">
        <w:tc>
          <w:tcPr>
            <w:tcW w:w="8721" w:type="dxa"/>
            <w:gridSpan w:val="2"/>
            <w:tcBorders>
              <w:bottom w:val="dotted" w:sz="4" w:space="0" w:color="auto"/>
            </w:tcBorders>
          </w:tcPr>
          <w:p w:rsidR="005102F5" w:rsidRPr="008466D3" w:rsidRDefault="005102F5" w:rsidP="00A9728F">
            <w:pPr>
              <w:spacing w:before="80" w:after="80"/>
              <w:rPr>
                <w:rFonts w:cs="Arial"/>
                <w:color w:val="000000"/>
              </w:rPr>
            </w:pPr>
            <w:r w:rsidRPr="00F449F5">
              <w:rPr>
                <w:rFonts w:cs="Arial"/>
                <w:color w:val="000000"/>
              </w:rPr>
              <w:t>Continuing to put urls in narrative, which hinders automation and with limitation of the x character set in MT</w:t>
            </w:r>
          </w:p>
        </w:tc>
      </w:tr>
      <w:tr w:rsidR="005102F5" w:rsidRPr="00D54675" w:rsidTr="00A9728F">
        <w:tc>
          <w:tcPr>
            <w:tcW w:w="8721" w:type="dxa"/>
            <w:gridSpan w:val="2"/>
            <w:shd w:val="pct5" w:color="auto" w:fill="auto"/>
          </w:tcPr>
          <w:p w:rsidR="005102F5" w:rsidRPr="00D54675" w:rsidRDefault="005102F5" w:rsidP="00A9728F">
            <w:pPr>
              <w:spacing w:before="80" w:after="80"/>
              <w:rPr>
                <w:color w:val="800000"/>
              </w:rPr>
            </w:pPr>
            <w:r w:rsidRPr="00D54675">
              <w:rPr>
                <w:b/>
              </w:rPr>
              <w:t>Examples</w:t>
            </w:r>
          </w:p>
        </w:tc>
      </w:tr>
      <w:tr w:rsidR="005102F5" w:rsidRPr="008466D3" w:rsidTr="00A9728F">
        <w:tc>
          <w:tcPr>
            <w:tcW w:w="8721" w:type="dxa"/>
            <w:gridSpan w:val="2"/>
            <w:tcBorders>
              <w:bottom w:val="dotted" w:sz="4" w:space="0" w:color="auto"/>
            </w:tcBorders>
          </w:tcPr>
          <w:p w:rsidR="005102F5" w:rsidRPr="008466D3" w:rsidRDefault="005102F5" w:rsidP="00A9728F">
            <w:pPr>
              <w:spacing w:before="80" w:after="80"/>
              <w:rPr>
                <w:rFonts w:cs="Arial"/>
                <w:color w:val="000000"/>
              </w:rPr>
            </w:pPr>
            <w:r w:rsidRPr="00F449F5">
              <w:rPr>
                <w:rFonts w:cs="Arial"/>
                <w:color w:val="000000"/>
              </w:rPr>
              <w:t>The HKEX will issue the market announcement for each event.  Should there be any update to or additional information pertaining to the event terms, a subsequent announcement would be released.  These would be separate documents with different URL's to access them.  Clients would want to be provided with each URL to access the correct documents.</w:t>
            </w:r>
          </w:p>
        </w:tc>
      </w:tr>
    </w:tbl>
    <w:p w:rsidR="005102F5" w:rsidRDefault="005102F5" w:rsidP="00A9728F">
      <w:pPr>
        <w:suppressAutoHyphens w:val="0"/>
        <w:spacing w:before="0" w:after="0"/>
        <w:rPr>
          <w:b/>
          <w:sz w:val="28"/>
        </w:rPr>
      </w:pPr>
    </w:p>
    <w:p w:rsidR="005102F5" w:rsidRDefault="005102F5" w:rsidP="00C32764">
      <w:pPr>
        <w:suppressAutoHyphens w:val="0"/>
        <w:spacing w:before="0" w:after="0"/>
        <w:rPr>
          <w:b/>
          <w:sz w:val="28"/>
        </w:rPr>
      </w:pPr>
      <w:r>
        <w:rPr>
          <w:b/>
          <w:sz w:val="28"/>
        </w:rPr>
        <w:t>SWIFT Comment</w:t>
      </w:r>
    </w:p>
    <w:p w:rsidR="005102F5" w:rsidRDefault="005102F5" w:rsidP="00C32764">
      <w:pPr>
        <w:suppressAutoHyphens w:val="0"/>
        <w:spacing w:before="0" w:after="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5102F5" w:rsidRPr="00E32808" w:rsidTr="00DF6CFC">
        <w:tc>
          <w:tcPr>
            <w:tcW w:w="8721" w:type="dxa"/>
            <w:tcBorders>
              <w:bottom w:val="dotted" w:sz="4" w:space="0" w:color="auto"/>
            </w:tcBorders>
          </w:tcPr>
          <w:p w:rsidR="005102F5" w:rsidRDefault="005102F5" w:rsidP="00EF2B9F">
            <w:pPr>
              <w:pStyle w:val="ListParagraph"/>
              <w:numPr>
                <w:ilvl w:val="0"/>
                <w:numId w:val="18"/>
              </w:numPr>
              <w:rPr>
                <w:rFonts w:cs="Arial"/>
                <w:color w:val="000000"/>
              </w:rPr>
            </w:pPr>
            <w:r>
              <w:rPr>
                <w:rFonts w:cs="Arial"/>
                <w:color w:val="000000"/>
              </w:rPr>
              <w:t>Note that the :70a: WEBB field does not exist in the MT 566</w:t>
            </w:r>
          </w:p>
          <w:p w:rsidR="005102F5" w:rsidRDefault="005102F5" w:rsidP="00EF2B9F">
            <w:pPr>
              <w:pStyle w:val="ListParagraph"/>
              <w:numPr>
                <w:ilvl w:val="0"/>
                <w:numId w:val="18"/>
              </w:numPr>
              <w:rPr>
                <w:rFonts w:cs="Arial"/>
                <w:color w:val="000000"/>
              </w:rPr>
            </w:pPr>
            <w:r>
              <w:rPr>
                <w:rFonts w:cs="Arial"/>
                <w:color w:val="000000"/>
              </w:rPr>
              <w:t>In the MT564, adding a separate equivalent WEBB field for each of the narrative types seems to be the same as allowing the usage of character set z for each of the narrative fields themselves and to make each narrative field repeatable if they are not yet repeatable. Otherwise, creating a separate WEBB field for each of the individual narrative would require to create as many new qualifiers as we have today in each narrative fields which would be a very heavy implementation change. Therefore, only the former proposal is illustrated below for the MT564.</w:t>
            </w:r>
          </w:p>
          <w:p w:rsidR="005102F5" w:rsidRDefault="005102F5" w:rsidP="00EF2B9F">
            <w:pPr>
              <w:pStyle w:val="ListParagraph"/>
              <w:numPr>
                <w:ilvl w:val="0"/>
                <w:numId w:val="18"/>
              </w:numPr>
              <w:rPr>
                <w:rFonts w:cs="Arial"/>
                <w:color w:val="000000"/>
              </w:rPr>
            </w:pPr>
            <w:r>
              <w:rPr>
                <w:rFonts w:cs="Arial"/>
                <w:color w:val="000000"/>
              </w:rPr>
              <w:t>If the changes are applied on narratives in the MT564, it would also be eventually logic to do the same in the MT566 narratives and therefore to allow z character set usage in the MT566 narratives ? Nevertheless, we all know that having narratives in the confirmation message is not at all desirable, let alone a webb address ?</w:t>
            </w:r>
          </w:p>
          <w:p w:rsidR="005102F5" w:rsidRPr="0020728D" w:rsidRDefault="005102F5" w:rsidP="00670A67">
            <w:pPr>
              <w:pStyle w:val="ListParagraph"/>
              <w:numPr>
                <w:ilvl w:val="0"/>
                <w:numId w:val="18"/>
              </w:numPr>
              <w:rPr>
                <w:rFonts w:cs="Arial"/>
                <w:color w:val="000000"/>
              </w:rPr>
            </w:pPr>
            <w:r>
              <w:rPr>
                <w:rFonts w:cs="Arial"/>
                <w:color w:val="000000"/>
              </w:rPr>
              <w:t>Note that in the MT568 Narrative message, all narrative fields are already enabled for the z character set and are all repeatable and therefore they all can already accommodate a webb addresses for all narrative types. Moreover a WEBB narrative qualifier is already present in the MT568 in sequence C Additional Information. Since the MT568 is meant to be linked to an MT 564, making the changes in the MT564 on the narrative fields is therefore questionable.</w:t>
            </w:r>
          </w:p>
        </w:tc>
      </w:tr>
    </w:tbl>
    <w:p w:rsidR="005102F5" w:rsidRDefault="005102F5" w:rsidP="00C32764">
      <w:pPr>
        <w:suppressAutoHyphens w:val="0"/>
        <w:spacing w:before="0" w:after="0"/>
        <w:rPr>
          <w:b/>
          <w:sz w:val="28"/>
        </w:rPr>
      </w:pPr>
    </w:p>
    <w:p w:rsidR="005102F5" w:rsidRPr="00623855" w:rsidRDefault="005102F5" w:rsidP="00C32764">
      <w:pPr>
        <w:suppressAutoHyphens w:val="0"/>
        <w:spacing w:before="0" w:after="0"/>
        <w:rPr>
          <w:b/>
          <w:sz w:val="28"/>
        </w:rPr>
      </w:pPr>
      <w:r w:rsidRPr="00623855">
        <w:rPr>
          <w:b/>
          <w:sz w:val="28"/>
        </w:rPr>
        <w:t>Standards Illustration</w:t>
      </w:r>
    </w:p>
    <w:p w:rsidR="005102F5" w:rsidRDefault="005102F5" w:rsidP="00C32764">
      <w:pPr>
        <w:suppressAutoHyphens w:val="0"/>
        <w:spacing w:before="0" w:after="0"/>
      </w:pPr>
    </w:p>
    <w:p w:rsidR="005102F5" w:rsidRPr="00396604" w:rsidRDefault="005102F5" w:rsidP="00C32764">
      <w:pPr>
        <w:pBdr>
          <w:top w:val="single" w:sz="4" w:space="5" w:color="auto"/>
          <w:bottom w:val="single" w:sz="4" w:space="5" w:color="auto"/>
        </w:pBdr>
        <w:spacing w:after="240"/>
        <w:rPr>
          <w:b/>
          <w:sz w:val="32"/>
          <w:szCs w:val="32"/>
        </w:rPr>
      </w:pPr>
      <w:r w:rsidRPr="00396604">
        <w:rPr>
          <w:b/>
          <w:sz w:val="32"/>
          <w:szCs w:val="32"/>
        </w:rPr>
        <w:t>1. ISO 15022 Illustration</w:t>
      </w:r>
    </w:p>
    <w:p w:rsidR="005102F5" w:rsidRDefault="00502B67" w:rsidP="00C32764">
      <w:pPr>
        <w:suppressAutoHyphens w:val="0"/>
        <w:spacing w:before="0" w:after="0"/>
      </w:pPr>
      <w:r>
        <w:t>N/A</w:t>
      </w:r>
    </w:p>
    <w:p w:rsidR="005102F5" w:rsidRPr="009B1E52" w:rsidRDefault="005102F5" w:rsidP="00C32764">
      <w:pPr>
        <w:pBdr>
          <w:top w:val="single" w:sz="4" w:space="5" w:color="auto"/>
          <w:bottom w:val="single" w:sz="4" w:space="5" w:color="auto"/>
        </w:pBdr>
        <w:spacing w:after="240"/>
        <w:rPr>
          <w:b/>
          <w:sz w:val="32"/>
          <w:szCs w:val="32"/>
        </w:rPr>
      </w:pPr>
      <w:r w:rsidRPr="009B1E52">
        <w:rPr>
          <w:b/>
          <w:sz w:val="32"/>
          <w:szCs w:val="32"/>
        </w:rPr>
        <w:t>2. ISO 20022 Illustration</w:t>
      </w:r>
    </w:p>
    <w:p w:rsidR="005102F5" w:rsidRDefault="005102F5" w:rsidP="000A4A0C">
      <w:pPr>
        <w:suppressAutoHyphens w:val="0"/>
        <w:spacing w:before="0" w:after="0"/>
      </w:pPr>
      <w:r w:rsidRPr="000322C7">
        <w:rPr>
          <w:b/>
        </w:rPr>
        <w:t xml:space="preserve">In the seev.031 (CANO </w:t>
      </w:r>
      <w:r>
        <w:rPr>
          <w:b/>
        </w:rPr>
        <w:t xml:space="preserve">- </w:t>
      </w:r>
      <w:r w:rsidRPr="000322C7">
        <w:rPr>
          <w:b/>
        </w:rPr>
        <w:t>Corporate Action Notification) message</w:t>
      </w:r>
      <w:r>
        <w:t xml:space="preserve">, </w:t>
      </w:r>
      <w:r w:rsidR="00EB7BB4">
        <w:t>in sequence</w:t>
      </w:r>
      <w:r>
        <w:t xml:space="preserve"> </w:t>
      </w:r>
      <w:r w:rsidR="000A4A0C">
        <w:t xml:space="preserve">AdditionalInformation, </w:t>
      </w:r>
      <w:r w:rsidR="006F656D">
        <w:t xml:space="preserve">add a new optional </w:t>
      </w:r>
      <w:r w:rsidR="000A4A0C">
        <w:t xml:space="preserve">and repeatable </w:t>
      </w:r>
      <w:r w:rsidR="006F656D">
        <w:t>Web</w:t>
      </w:r>
      <w:r w:rsidR="00EB7BB4">
        <w:t>Site</w:t>
      </w:r>
      <w:r w:rsidR="006F656D">
        <w:t xml:space="preserve">Address </w:t>
      </w:r>
      <w:r w:rsidR="00EB7BB4">
        <w:t>element</w:t>
      </w:r>
      <w:r w:rsidR="000A4A0C">
        <w:t xml:space="preserve"> as defined in ISO 15022 (“</w:t>
      </w:r>
      <w:r w:rsidR="000A4A0C">
        <w:rPr>
          <w:rFonts w:cs="Arial"/>
          <w:color w:val="000000"/>
        </w:rPr>
        <w:t xml:space="preserve">Provides the web address published for the event, that is the address for the Universal Resource Locator (URL), for example, used over the www (HTTP) service.”) </w:t>
      </w:r>
      <w:r w:rsidR="000A4A0C">
        <w:t>with Max8000Text as the data type as illustrated below.</w:t>
      </w:r>
    </w:p>
    <w:p w:rsidR="006F656D" w:rsidRDefault="006F656D" w:rsidP="00A9728F">
      <w:pPr>
        <w:suppressAutoHyphens w:val="0"/>
        <w:spacing w:before="0" w:after="0"/>
      </w:pPr>
    </w:p>
    <w:p w:rsidR="006F656D" w:rsidRDefault="006F656D" w:rsidP="00A9728F">
      <w:pPr>
        <w:suppressAutoHyphens w:val="0"/>
        <w:spacing w:before="0" w:after="0"/>
      </w:pPr>
      <w:r>
        <w:rPr>
          <w:noProof/>
          <w:lang w:eastAsia="en-GB"/>
        </w:rPr>
        <w:lastRenderedPageBreak/>
        <w:drawing>
          <wp:inline distT="0" distB="0" distL="0" distR="0" wp14:anchorId="18742632" wp14:editId="3AE9FE5E">
            <wp:extent cx="5581015" cy="446600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581015" cy="4466005"/>
                    </a:xfrm>
                    <a:prstGeom prst="rect">
                      <a:avLst/>
                    </a:prstGeom>
                  </pic:spPr>
                </pic:pic>
              </a:graphicData>
            </a:graphic>
          </wp:inline>
        </w:drawing>
      </w:r>
    </w:p>
    <w:p w:rsidR="006F656D" w:rsidRDefault="006F656D" w:rsidP="00A9728F">
      <w:pPr>
        <w:suppressAutoHyphens w:val="0"/>
        <w:spacing w:before="0" w:after="0"/>
      </w:pPr>
    </w:p>
    <w:p w:rsidR="005102F5" w:rsidRDefault="005102F5" w:rsidP="00A9728F">
      <w:pPr>
        <w:suppressAutoHyphens w:val="0"/>
        <w:spacing w:before="0" w:after="0"/>
      </w:pPr>
    </w:p>
    <w:p w:rsidR="005102F5" w:rsidRDefault="005102F5" w:rsidP="00A9728F">
      <w:pPr>
        <w:suppressAutoHyphens w:val="0"/>
        <w:spacing w:before="0" w:after="0"/>
        <w:rPr>
          <w:b/>
          <w:sz w:val="28"/>
        </w:rPr>
      </w:pPr>
      <w:r w:rsidRPr="00CE2AB5">
        <w:rPr>
          <w:b/>
          <w:sz w:val="28"/>
        </w:rPr>
        <w:t>Working Group Meeting</w:t>
      </w:r>
    </w:p>
    <w:p w:rsidR="005102F5" w:rsidRPr="00CE2AB5" w:rsidRDefault="005102F5" w:rsidP="00A9728F">
      <w:pPr>
        <w:suppressAutoHyphens w:val="0"/>
        <w:spacing w:before="0" w:after="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54"/>
      </w:tblGrid>
      <w:tr w:rsidR="005102F5" w:rsidRPr="00DB39D9" w:rsidTr="00A9728F">
        <w:tc>
          <w:tcPr>
            <w:tcW w:w="8754" w:type="dxa"/>
            <w:shd w:val="pct5" w:color="auto" w:fill="auto"/>
          </w:tcPr>
          <w:p w:rsidR="005102F5" w:rsidRPr="00D54675" w:rsidRDefault="005102F5" w:rsidP="00A9728F">
            <w:pPr>
              <w:spacing w:before="80" w:after="80"/>
              <w:rPr>
                <w:b/>
                <w:color w:val="800000"/>
              </w:rPr>
            </w:pPr>
            <w:r w:rsidRPr="00D54675">
              <w:rPr>
                <w:b/>
              </w:rPr>
              <w:t>Discussion</w:t>
            </w:r>
          </w:p>
        </w:tc>
      </w:tr>
      <w:tr w:rsidR="005102F5" w:rsidRPr="00E32808" w:rsidTr="00A9728F">
        <w:trPr>
          <w:trHeight w:val="36"/>
        </w:trPr>
        <w:tc>
          <w:tcPr>
            <w:tcW w:w="8754" w:type="dxa"/>
            <w:tcBorders>
              <w:bottom w:val="dotted" w:sz="4" w:space="0" w:color="auto"/>
            </w:tcBorders>
            <w:vAlign w:val="center"/>
          </w:tcPr>
          <w:p w:rsidR="00B80393" w:rsidRDefault="003B50BD" w:rsidP="00B70DB2">
            <w:pPr>
              <w:rPr>
                <w:rFonts w:cs="Arial"/>
              </w:rPr>
            </w:pPr>
            <w:r>
              <w:rPr>
                <w:rFonts w:cs="Arial"/>
              </w:rPr>
              <w:t>The MWG cannot reach consensus o</w:t>
            </w:r>
            <w:r w:rsidR="00B80393">
              <w:rPr>
                <w:rFonts w:cs="Arial"/>
              </w:rPr>
              <w:t xml:space="preserve">n the business case. There is </w:t>
            </w:r>
            <w:r>
              <w:rPr>
                <w:rFonts w:cs="Arial"/>
              </w:rPr>
              <w:t xml:space="preserve">more support for making the Webb address in the MT564 sequence D repeatable </w:t>
            </w:r>
            <w:r w:rsidR="00F24AA2">
              <w:rPr>
                <w:rFonts w:cs="Arial"/>
              </w:rPr>
              <w:t>although</w:t>
            </w:r>
            <w:r>
              <w:rPr>
                <w:rFonts w:cs="Arial"/>
              </w:rPr>
              <w:t xml:space="preserve"> the need is not </w:t>
            </w:r>
            <w:r w:rsidR="00502B67">
              <w:rPr>
                <w:rFonts w:cs="Arial"/>
              </w:rPr>
              <w:t xml:space="preserve">shared by </w:t>
            </w:r>
            <w:r w:rsidR="00F24AA2">
              <w:rPr>
                <w:rFonts w:cs="Arial"/>
              </w:rPr>
              <w:t>all countries either as a</w:t>
            </w:r>
            <w:r>
              <w:rPr>
                <w:rFonts w:cs="Arial"/>
              </w:rPr>
              <w:t xml:space="preserve"> web address could </w:t>
            </w:r>
            <w:r w:rsidR="00B70DB2">
              <w:rPr>
                <w:rFonts w:cs="Arial"/>
              </w:rPr>
              <w:t>very well point to a web page containing several web addresses</w:t>
            </w:r>
            <w:r w:rsidR="00F24AA2">
              <w:rPr>
                <w:rFonts w:cs="Arial"/>
              </w:rPr>
              <w:t xml:space="preserve">, </w:t>
            </w:r>
            <w:r w:rsidR="00B70DB2">
              <w:rPr>
                <w:rFonts w:cs="Arial"/>
              </w:rPr>
              <w:t xml:space="preserve">and that could have </w:t>
            </w:r>
            <w:r w:rsidR="00F24AA2">
              <w:rPr>
                <w:rFonts w:cs="Arial"/>
              </w:rPr>
              <w:t>a similar</w:t>
            </w:r>
            <w:r w:rsidR="00B70DB2">
              <w:rPr>
                <w:rFonts w:cs="Arial"/>
              </w:rPr>
              <w:t xml:space="preserve"> result.</w:t>
            </w:r>
            <w:r w:rsidR="00B80393">
              <w:rPr>
                <w:rFonts w:cs="Arial"/>
              </w:rPr>
              <w:t xml:space="preserve"> </w:t>
            </w:r>
            <w:r w:rsidR="00BA12A1">
              <w:rPr>
                <w:rFonts w:cs="Arial"/>
              </w:rPr>
              <w:t xml:space="preserve">This </w:t>
            </w:r>
            <w:r w:rsidR="00C60E2C">
              <w:rPr>
                <w:rFonts w:cs="Arial"/>
              </w:rPr>
              <w:t xml:space="preserve">workaround </w:t>
            </w:r>
            <w:r w:rsidR="00BA12A1">
              <w:rPr>
                <w:rFonts w:cs="Arial"/>
              </w:rPr>
              <w:t>is working well in other countries.</w:t>
            </w:r>
          </w:p>
          <w:p w:rsidR="00B80393" w:rsidRDefault="00B80393" w:rsidP="00B70DB2">
            <w:pPr>
              <w:rPr>
                <w:rFonts w:cs="Arial"/>
              </w:rPr>
            </w:pPr>
            <w:r>
              <w:rPr>
                <w:rFonts w:cs="Arial"/>
              </w:rPr>
              <w:t>Singapore note that h</w:t>
            </w:r>
            <w:r w:rsidRPr="00B80393">
              <w:rPr>
                <w:rFonts w:cs="Arial"/>
              </w:rPr>
              <w:t>aving too many placeholders</w:t>
            </w:r>
            <w:r>
              <w:rPr>
                <w:rFonts w:cs="Arial"/>
              </w:rPr>
              <w:t xml:space="preserve"> for web addresses c</w:t>
            </w:r>
            <w:r w:rsidRPr="00B80393">
              <w:rPr>
                <w:rFonts w:cs="Arial"/>
              </w:rPr>
              <w:t>ould increase c</w:t>
            </w:r>
            <w:r>
              <w:rPr>
                <w:rFonts w:cs="Arial"/>
              </w:rPr>
              <w:t xml:space="preserve">onfusion; a </w:t>
            </w:r>
            <w:r w:rsidRPr="00B80393">
              <w:rPr>
                <w:rFonts w:cs="Arial"/>
              </w:rPr>
              <w:t>variable number of web</w:t>
            </w:r>
            <w:r>
              <w:rPr>
                <w:rFonts w:cs="Arial"/>
              </w:rPr>
              <w:t xml:space="preserve"> </w:t>
            </w:r>
            <w:r w:rsidRPr="00B80393">
              <w:rPr>
                <w:rFonts w:cs="Arial"/>
              </w:rPr>
              <w:t xml:space="preserve">links </w:t>
            </w:r>
            <w:r>
              <w:rPr>
                <w:rFonts w:cs="Arial"/>
              </w:rPr>
              <w:t xml:space="preserve">may </w:t>
            </w:r>
            <w:r w:rsidRPr="00B80393">
              <w:rPr>
                <w:rFonts w:cs="Arial"/>
              </w:rPr>
              <w:t>create uncertain</w:t>
            </w:r>
            <w:r>
              <w:rPr>
                <w:rFonts w:cs="Arial"/>
              </w:rPr>
              <w:t>ty about completeness certainty.</w:t>
            </w:r>
          </w:p>
          <w:p w:rsidR="00BA12A1" w:rsidRDefault="00C63FDF" w:rsidP="00B70DB2">
            <w:pPr>
              <w:rPr>
                <w:rFonts w:cs="Arial"/>
              </w:rPr>
            </w:pPr>
            <w:r>
              <w:rPr>
                <w:rFonts w:cs="Arial"/>
              </w:rPr>
              <w:t xml:space="preserve">The need to introduce a </w:t>
            </w:r>
            <w:r w:rsidR="00B80393">
              <w:rPr>
                <w:rFonts w:cs="Arial"/>
              </w:rPr>
              <w:t xml:space="preserve">specific </w:t>
            </w:r>
            <w:r>
              <w:rPr>
                <w:rFonts w:cs="Arial"/>
              </w:rPr>
              <w:t xml:space="preserve">web address field in each narrative </w:t>
            </w:r>
            <w:r w:rsidR="00B80393">
              <w:rPr>
                <w:rFonts w:cs="Arial"/>
              </w:rPr>
              <w:t xml:space="preserve">in the MT messages </w:t>
            </w:r>
            <w:r>
              <w:rPr>
                <w:rFonts w:cs="Arial"/>
              </w:rPr>
              <w:t xml:space="preserve">is not much supported either </w:t>
            </w:r>
            <w:r w:rsidR="00BA12A1">
              <w:rPr>
                <w:rFonts w:cs="Arial"/>
              </w:rPr>
              <w:t xml:space="preserve">since web addresses can already be provided in the narratives of the MT568 message as the “z” character set is well supported there. </w:t>
            </w:r>
          </w:p>
          <w:p w:rsidR="00C63FDF" w:rsidRDefault="00BA12A1" w:rsidP="00B70DB2">
            <w:pPr>
              <w:rPr>
                <w:rFonts w:cs="Arial"/>
              </w:rPr>
            </w:pPr>
            <w:r>
              <w:rPr>
                <w:rFonts w:cs="Arial"/>
              </w:rPr>
              <w:t>Moreover, the need to have web addresses fields in the MT566 is not</w:t>
            </w:r>
            <w:r w:rsidR="00E04B3A">
              <w:rPr>
                <w:rFonts w:cs="Arial"/>
              </w:rPr>
              <w:t xml:space="preserve"> much</w:t>
            </w:r>
            <w:r>
              <w:rPr>
                <w:rFonts w:cs="Arial"/>
              </w:rPr>
              <w:t xml:space="preserve"> shared.</w:t>
            </w:r>
          </w:p>
          <w:p w:rsidR="005102F5" w:rsidRDefault="009C0D25" w:rsidP="009C0D25">
            <w:pPr>
              <w:rPr>
                <w:rFonts w:cs="Arial"/>
              </w:rPr>
            </w:pPr>
            <w:r>
              <w:rPr>
                <w:rFonts w:cs="Arial"/>
              </w:rPr>
              <w:t xml:space="preserve">Belgium mentions that there are </w:t>
            </w:r>
            <w:r w:rsidR="00545B4D">
              <w:rPr>
                <w:rFonts w:cs="Arial"/>
              </w:rPr>
              <w:t xml:space="preserve">already </w:t>
            </w:r>
            <w:r w:rsidR="00B80393">
              <w:rPr>
                <w:rFonts w:cs="Arial"/>
              </w:rPr>
              <w:t xml:space="preserve">for MT messages </w:t>
            </w:r>
            <w:r>
              <w:rPr>
                <w:rFonts w:cs="Arial"/>
              </w:rPr>
              <w:t xml:space="preserve">existing workarounds that could be used </w:t>
            </w:r>
            <w:r w:rsidR="00545B4D">
              <w:rPr>
                <w:rFonts w:cs="Arial"/>
              </w:rPr>
              <w:t xml:space="preserve">like using “at” iso “@” or as recommended in </w:t>
            </w:r>
            <w:r w:rsidR="00F24AA2">
              <w:rPr>
                <w:rFonts w:cs="Arial"/>
              </w:rPr>
              <w:t xml:space="preserve">the SWIFT documentation to use the following </w:t>
            </w:r>
            <w:r w:rsidR="00545B4D">
              <w:rPr>
                <w:rFonts w:cs="Arial"/>
              </w:rPr>
              <w:t xml:space="preserve">sequence of characters </w:t>
            </w:r>
            <w:r w:rsidR="00F24AA2">
              <w:rPr>
                <w:rFonts w:cs="Arial"/>
              </w:rPr>
              <w:t xml:space="preserve">“??7C” </w:t>
            </w:r>
            <w:r w:rsidR="00545B4D">
              <w:rPr>
                <w:rFonts w:cs="Arial"/>
              </w:rPr>
              <w:t>to indicate a “@” character</w:t>
            </w:r>
            <w:r w:rsidR="0064213B">
              <w:rPr>
                <w:rFonts w:cs="Arial"/>
              </w:rPr>
              <w:t xml:space="preserve"> as well</w:t>
            </w:r>
            <w:r w:rsidR="00545B4D">
              <w:rPr>
                <w:rFonts w:cs="Arial"/>
              </w:rPr>
              <w:t>.</w:t>
            </w:r>
          </w:p>
          <w:p w:rsidR="00545B4D" w:rsidRDefault="00005731" w:rsidP="00545B4D">
            <w:pPr>
              <w:rPr>
                <w:rFonts w:cs="Arial"/>
              </w:rPr>
            </w:pPr>
            <w:r>
              <w:rPr>
                <w:rFonts w:cs="Arial"/>
              </w:rPr>
              <w:t xml:space="preserve">Nevertheless since some countries are inclined to share some of the HK requirements (on the repeatability of the web address more specifically), the WG agrees to </w:t>
            </w:r>
            <w:r w:rsidR="00545B4D">
              <w:rPr>
                <w:rFonts w:cs="Arial"/>
              </w:rPr>
              <w:t xml:space="preserve">recommend </w:t>
            </w:r>
            <w:r>
              <w:rPr>
                <w:rFonts w:cs="Arial"/>
              </w:rPr>
              <w:t xml:space="preserve">to the SMPG </w:t>
            </w:r>
            <w:r w:rsidR="00545B4D">
              <w:rPr>
                <w:rFonts w:cs="Arial"/>
              </w:rPr>
              <w:lastRenderedPageBreak/>
              <w:t xml:space="preserve">to better analyse </w:t>
            </w:r>
            <w:r>
              <w:rPr>
                <w:rFonts w:cs="Arial"/>
              </w:rPr>
              <w:t>what are t</w:t>
            </w:r>
            <w:r w:rsidR="00545B4D">
              <w:rPr>
                <w:rFonts w:cs="Arial"/>
              </w:rPr>
              <w:t>he business needs globally and then look for the best solution</w:t>
            </w:r>
            <w:r>
              <w:rPr>
                <w:rFonts w:cs="Arial"/>
              </w:rPr>
              <w:t xml:space="preserve"> and submit eventually a CR for  SR 2021.</w:t>
            </w:r>
          </w:p>
          <w:p w:rsidR="00A812A6" w:rsidRDefault="006D747E" w:rsidP="00545B4D">
            <w:pPr>
              <w:rPr>
                <w:rFonts w:cs="Arial"/>
              </w:rPr>
            </w:pPr>
            <w:r>
              <w:rPr>
                <w:rFonts w:cs="Arial"/>
              </w:rPr>
              <w:t>Nevertheless,</w:t>
            </w:r>
            <w:r w:rsidR="00545B4D">
              <w:rPr>
                <w:rFonts w:cs="Arial"/>
              </w:rPr>
              <w:t xml:space="preserve"> </w:t>
            </w:r>
            <w:r w:rsidR="0038218E">
              <w:rPr>
                <w:rFonts w:cs="Arial"/>
              </w:rPr>
              <w:t xml:space="preserve">SWIFT also discovered </w:t>
            </w:r>
            <w:r>
              <w:rPr>
                <w:rFonts w:cs="Arial"/>
              </w:rPr>
              <w:t xml:space="preserve">lately </w:t>
            </w:r>
            <w:r w:rsidR="0038218E">
              <w:rPr>
                <w:rFonts w:cs="Arial"/>
              </w:rPr>
              <w:t>duri</w:t>
            </w:r>
            <w:r>
              <w:rPr>
                <w:rFonts w:cs="Arial"/>
              </w:rPr>
              <w:t xml:space="preserve">ng a more in-depth analysis of the HK CR that the :70a::WEBB </w:t>
            </w:r>
            <w:r w:rsidR="00A812A6">
              <w:rPr>
                <w:rFonts w:cs="Arial"/>
              </w:rPr>
              <w:t xml:space="preserve">(Web Site Address) </w:t>
            </w:r>
            <w:r>
              <w:rPr>
                <w:rFonts w:cs="Arial"/>
              </w:rPr>
              <w:t xml:space="preserve">narrative field in the MT 568 was not mapped to the seev.031 </w:t>
            </w:r>
            <w:r w:rsidR="00A812A6">
              <w:rPr>
                <w:rFonts w:cs="Arial"/>
              </w:rPr>
              <w:t>(</w:t>
            </w:r>
            <w:r>
              <w:rPr>
                <w:rFonts w:cs="Arial"/>
              </w:rPr>
              <w:t>CANO</w:t>
            </w:r>
            <w:r w:rsidR="00A812A6">
              <w:rPr>
                <w:rFonts w:cs="Arial"/>
              </w:rPr>
              <w:t>)</w:t>
            </w:r>
            <w:r w:rsidR="00EB7BB4">
              <w:rPr>
                <w:rFonts w:cs="Arial"/>
              </w:rPr>
              <w:t xml:space="preserve"> </w:t>
            </w:r>
            <w:r>
              <w:rPr>
                <w:rFonts w:cs="Arial"/>
              </w:rPr>
              <w:t>message</w:t>
            </w:r>
            <w:r w:rsidR="00C60E2C">
              <w:rPr>
                <w:rFonts w:cs="Arial"/>
              </w:rPr>
              <w:t xml:space="preserve"> as it should have been</w:t>
            </w:r>
            <w:r w:rsidR="00EB7BB4">
              <w:rPr>
                <w:rFonts w:cs="Arial"/>
              </w:rPr>
              <w:t>.</w:t>
            </w:r>
          </w:p>
          <w:p w:rsidR="0038218E" w:rsidRDefault="00A812A6" w:rsidP="00A812A6">
            <w:pPr>
              <w:rPr>
                <w:rFonts w:cs="Arial"/>
              </w:rPr>
            </w:pPr>
            <w:r>
              <w:rPr>
                <w:rFonts w:cs="Arial"/>
              </w:rPr>
              <w:t xml:space="preserve">Since this change request is directly related to web addresses in the MX messages and since this gives us the opportunity to correct this mapping mistake, the MWG fully agrees to add a repeatable WebAddress in the “AdditionalInformation” sequence of the seev.031 and to wait for the SMPG in-depth analysis of the </w:t>
            </w:r>
            <w:r w:rsidR="00C60E2C">
              <w:rPr>
                <w:rFonts w:cs="Arial"/>
              </w:rPr>
              <w:t xml:space="preserve">HK </w:t>
            </w:r>
            <w:r>
              <w:rPr>
                <w:rFonts w:cs="Arial"/>
              </w:rPr>
              <w:t>requirements to eventually submit a CR for SR2021.</w:t>
            </w:r>
          </w:p>
          <w:p w:rsidR="00A812A6" w:rsidRPr="00D54675" w:rsidRDefault="00C60E2C" w:rsidP="00A812A6">
            <w:pPr>
              <w:rPr>
                <w:rFonts w:cs="Arial"/>
              </w:rPr>
            </w:pPr>
            <w:r w:rsidRPr="00EE0869">
              <w:rPr>
                <w:rFonts w:cs="Arial"/>
                <w:color w:val="FF0000"/>
              </w:rPr>
              <w:t xml:space="preserve">This results in </w:t>
            </w:r>
            <w:r w:rsidR="00A812A6" w:rsidRPr="00EE0869">
              <w:rPr>
                <w:rFonts w:cs="Arial"/>
                <w:color w:val="FF0000"/>
              </w:rPr>
              <w:t>No change</w:t>
            </w:r>
            <w:r w:rsidRPr="00EE0869">
              <w:rPr>
                <w:rFonts w:cs="Arial"/>
                <w:color w:val="FF0000"/>
              </w:rPr>
              <w:t>s</w:t>
            </w:r>
            <w:r w:rsidR="00A812A6" w:rsidRPr="00EE0869">
              <w:rPr>
                <w:rFonts w:cs="Arial"/>
                <w:color w:val="FF0000"/>
              </w:rPr>
              <w:t xml:space="preserve"> in MT messages</w:t>
            </w:r>
            <w:r w:rsidR="00A812A6">
              <w:rPr>
                <w:rFonts w:cs="Arial"/>
              </w:rPr>
              <w:t xml:space="preserve">. </w:t>
            </w:r>
          </w:p>
        </w:tc>
      </w:tr>
      <w:tr w:rsidR="005102F5" w:rsidRPr="00DB39D9" w:rsidTr="00A97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rsidR="005102F5" w:rsidRPr="00D54675" w:rsidRDefault="005102F5" w:rsidP="00A9728F">
            <w:pPr>
              <w:spacing w:before="80" w:after="80"/>
              <w:rPr>
                <w:b/>
                <w:color w:val="800000"/>
              </w:rPr>
            </w:pPr>
            <w:r w:rsidRPr="00D54675">
              <w:rPr>
                <w:b/>
              </w:rPr>
              <w:lastRenderedPageBreak/>
              <w:t>Decision</w:t>
            </w:r>
          </w:p>
        </w:tc>
      </w:tr>
      <w:tr w:rsidR="005102F5" w:rsidRPr="00E32808" w:rsidTr="00A97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rsidR="005102F5" w:rsidRPr="0020728D" w:rsidRDefault="0020728D" w:rsidP="00C60E2C">
            <w:pPr>
              <w:tabs>
                <w:tab w:val="left" w:pos="965"/>
                <w:tab w:val="left" w:pos="1005"/>
              </w:tabs>
              <w:spacing w:after="0"/>
              <w:ind w:left="992" w:hanging="992"/>
              <w:rPr>
                <w:rFonts w:cs="Arial"/>
                <w:b/>
                <w:color w:val="FF0000"/>
              </w:rPr>
            </w:pPr>
            <w:r w:rsidRPr="0020728D">
              <w:rPr>
                <w:rFonts w:cs="Arial"/>
                <w:b/>
                <w:color w:val="00B050"/>
              </w:rPr>
              <w:t xml:space="preserve">Approved with </w:t>
            </w:r>
            <w:r w:rsidR="00C60E2C">
              <w:rPr>
                <w:rFonts w:cs="Arial"/>
                <w:b/>
                <w:color w:val="00B050"/>
              </w:rPr>
              <w:t>a</w:t>
            </w:r>
            <w:r w:rsidRPr="0020728D">
              <w:rPr>
                <w:rFonts w:cs="Arial"/>
                <w:b/>
                <w:color w:val="00B050"/>
              </w:rPr>
              <w:t>lternative</w:t>
            </w:r>
            <w:r w:rsidR="00C60E2C">
              <w:rPr>
                <w:rFonts w:cs="Arial"/>
                <w:b/>
                <w:color w:val="00B050"/>
              </w:rPr>
              <w:t xml:space="preserve"> s</w:t>
            </w:r>
            <w:r w:rsidRPr="0020728D">
              <w:rPr>
                <w:rFonts w:cs="Arial"/>
                <w:b/>
                <w:color w:val="00B050"/>
              </w:rPr>
              <w:t>olution</w:t>
            </w:r>
            <w:r w:rsidR="00EE0869">
              <w:rPr>
                <w:rFonts w:cs="Arial"/>
                <w:b/>
                <w:color w:val="00B050"/>
              </w:rPr>
              <w:t xml:space="preserve"> with impact only on MX messages</w:t>
            </w:r>
          </w:p>
        </w:tc>
      </w:tr>
    </w:tbl>
    <w:p w:rsidR="00DA1560" w:rsidRDefault="00DA1560" w:rsidP="00DA1560">
      <w:pPr>
        <w:suppressAutoHyphens w:val="0"/>
        <w:spacing w:before="140" w:after="0"/>
        <w:rPr>
          <w:b/>
          <w:sz w:val="28"/>
          <w:szCs w:val="28"/>
        </w:rPr>
      </w:pPr>
    </w:p>
    <w:p w:rsidR="00DA1560" w:rsidRDefault="00DA1560" w:rsidP="00DA1560">
      <w:pPr>
        <w:suppressAutoHyphens w:val="0"/>
        <w:spacing w:before="140" w:after="0"/>
        <w:rPr>
          <w:b/>
          <w:sz w:val="28"/>
          <w:szCs w:val="28"/>
        </w:rPr>
      </w:pPr>
      <w:r>
        <w:rPr>
          <w:b/>
          <w:sz w:val="28"/>
          <w:szCs w:val="28"/>
        </w:rPr>
        <w:t>Final decision of the Securities SEG regarding ISO 20022 messages: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559"/>
      </w:tblGrid>
      <w:tr w:rsidR="00DA1560" w:rsidTr="009210F4">
        <w:tc>
          <w:tcPr>
            <w:tcW w:w="1101" w:type="dxa"/>
            <w:tcBorders>
              <w:top w:val="single" w:sz="4" w:space="0" w:color="auto"/>
              <w:left w:val="single" w:sz="4" w:space="0" w:color="auto"/>
              <w:bottom w:val="single" w:sz="4" w:space="0" w:color="auto"/>
              <w:right w:val="single" w:sz="4" w:space="0" w:color="auto"/>
            </w:tcBorders>
            <w:hideMark/>
          </w:tcPr>
          <w:p w:rsidR="00DA1560" w:rsidRDefault="00DA1560" w:rsidP="009210F4">
            <w:pPr>
              <w:rPr>
                <w:szCs w:val="24"/>
              </w:rPr>
            </w:pPr>
            <w:r>
              <w:rPr>
                <w:szCs w:val="24"/>
              </w:rPr>
              <w:t>Approve the MWG decision</w:t>
            </w:r>
          </w:p>
        </w:tc>
        <w:tc>
          <w:tcPr>
            <w:tcW w:w="1559" w:type="dxa"/>
            <w:tcBorders>
              <w:top w:val="single" w:sz="4" w:space="0" w:color="auto"/>
              <w:left w:val="single" w:sz="4" w:space="0" w:color="auto"/>
              <w:bottom w:val="single" w:sz="4" w:space="0" w:color="auto"/>
              <w:right w:val="single" w:sz="4" w:space="0" w:color="auto"/>
            </w:tcBorders>
          </w:tcPr>
          <w:p w:rsidR="00DA1560" w:rsidRDefault="00DA1560" w:rsidP="009210F4">
            <w:pPr>
              <w:rPr>
                <w:szCs w:val="24"/>
              </w:rPr>
            </w:pPr>
            <w:r w:rsidRPr="009701B5">
              <w:rPr>
                <w:color w:val="FF0000"/>
                <w:szCs w:val="24"/>
              </w:rPr>
              <w:t>approved</w:t>
            </w:r>
          </w:p>
        </w:tc>
      </w:tr>
    </w:tbl>
    <w:p w:rsidR="00DA1560" w:rsidRDefault="00DA1560" w:rsidP="00DA1560">
      <w:pPr>
        <w:rPr>
          <w:szCs w:val="24"/>
        </w:rPr>
      </w:pPr>
      <w:r>
        <w:rPr>
          <w:szCs w:val="24"/>
        </w:rPr>
        <w:t>Comments:</w:t>
      </w:r>
    </w:p>
    <w:p w:rsidR="00DA1560" w:rsidRDefault="00DA1560" w:rsidP="00DA1560">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559"/>
      </w:tblGrid>
      <w:tr w:rsidR="00DA1560" w:rsidTr="009210F4">
        <w:tc>
          <w:tcPr>
            <w:tcW w:w="1101" w:type="dxa"/>
            <w:tcBorders>
              <w:top w:val="single" w:sz="4" w:space="0" w:color="auto"/>
              <w:left w:val="single" w:sz="4" w:space="0" w:color="auto"/>
              <w:bottom w:val="single" w:sz="4" w:space="0" w:color="auto"/>
              <w:right w:val="single" w:sz="4" w:space="0" w:color="auto"/>
            </w:tcBorders>
            <w:hideMark/>
          </w:tcPr>
          <w:p w:rsidR="00DA1560" w:rsidRDefault="00DA1560" w:rsidP="009210F4">
            <w:pPr>
              <w:rPr>
                <w:szCs w:val="24"/>
              </w:rPr>
            </w:pPr>
            <w:r>
              <w:rPr>
                <w:szCs w:val="24"/>
              </w:rPr>
              <w:t>Reject the MWG decision</w:t>
            </w:r>
          </w:p>
        </w:tc>
        <w:tc>
          <w:tcPr>
            <w:tcW w:w="1559" w:type="dxa"/>
            <w:tcBorders>
              <w:top w:val="single" w:sz="4" w:space="0" w:color="auto"/>
              <w:left w:val="single" w:sz="4" w:space="0" w:color="auto"/>
              <w:bottom w:val="single" w:sz="4" w:space="0" w:color="auto"/>
              <w:right w:val="single" w:sz="4" w:space="0" w:color="auto"/>
            </w:tcBorders>
          </w:tcPr>
          <w:p w:rsidR="00DA1560" w:rsidRDefault="00DA1560" w:rsidP="009210F4">
            <w:pPr>
              <w:rPr>
                <w:szCs w:val="24"/>
              </w:rPr>
            </w:pPr>
          </w:p>
        </w:tc>
      </w:tr>
    </w:tbl>
    <w:p w:rsidR="00DA1560" w:rsidRDefault="00DA1560" w:rsidP="00DA1560">
      <w:pPr>
        <w:rPr>
          <w:szCs w:val="24"/>
        </w:rPr>
      </w:pPr>
      <w:r>
        <w:rPr>
          <w:szCs w:val="24"/>
        </w:rPr>
        <w:t>Reason for rejection:</w:t>
      </w:r>
    </w:p>
    <w:p w:rsidR="005102F5" w:rsidRPr="00743BF1" w:rsidRDefault="005102F5" w:rsidP="00A9728F">
      <w:pPr>
        <w:suppressAutoHyphens w:val="0"/>
        <w:spacing w:before="0" w:after="0"/>
        <w:rPr>
          <w:lang w:val="en-US"/>
        </w:rPr>
      </w:pPr>
      <w:r>
        <w:rPr>
          <w:lang w:val="en-US"/>
        </w:rPr>
        <w:br w:type="page"/>
      </w:r>
    </w:p>
    <w:p w:rsidR="005102F5" w:rsidRPr="006D68A1" w:rsidRDefault="005102F5" w:rsidP="00A9728F">
      <w:pPr>
        <w:pStyle w:val="Heading2"/>
        <w:tabs>
          <w:tab w:val="clear" w:pos="718"/>
          <w:tab w:val="clear" w:pos="851"/>
          <w:tab w:val="num" w:pos="993"/>
        </w:tabs>
        <w:ind w:left="0" w:firstLine="0"/>
        <w:rPr>
          <w:color w:val="00B050"/>
          <w:lang w:val="en-US"/>
        </w:rPr>
      </w:pPr>
      <w:bookmarkStart w:id="73" w:name="_Toc18482783"/>
      <w:r w:rsidRPr="006D68A1">
        <w:rPr>
          <w:color w:val="00B050"/>
          <w:lang w:val="en-US"/>
        </w:rPr>
        <w:lastRenderedPageBreak/>
        <w:t xml:space="preserve">CR 001531: Change character set to allow e-mail address details </w:t>
      </w:r>
      <w:r w:rsidR="00C60E2C">
        <w:rPr>
          <w:color w:val="00B050"/>
          <w:lang w:val="en-US"/>
        </w:rPr>
        <w:t>for BO</w:t>
      </w:r>
      <w:bookmarkEnd w:id="73"/>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58"/>
        <w:gridCol w:w="6063"/>
      </w:tblGrid>
      <w:tr w:rsidR="005102F5" w:rsidRPr="00D54675" w:rsidTr="00A9728F">
        <w:tc>
          <w:tcPr>
            <w:tcW w:w="8721" w:type="dxa"/>
            <w:gridSpan w:val="2"/>
            <w:shd w:val="pct5" w:color="auto" w:fill="auto"/>
          </w:tcPr>
          <w:p w:rsidR="005102F5" w:rsidRPr="00D54675" w:rsidRDefault="005102F5" w:rsidP="00A9728F">
            <w:pPr>
              <w:spacing w:before="80" w:after="80"/>
              <w:rPr>
                <w:rFonts w:cs="Arial"/>
                <w:b/>
              </w:rPr>
            </w:pPr>
            <w:r w:rsidRPr="00D54675">
              <w:rPr>
                <w:rFonts w:cs="Arial"/>
                <w:b/>
              </w:rPr>
              <w:t>Origin of request</w:t>
            </w:r>
          </w:p>
        </w:tc>
      </w:tr>
      <w:tr w:rsidR="005102F5" w:rsidRPr="001E0CBC" w:rsidTr="00A972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rsidR="005102F5" w:rsidRPr="00746F39" w:rsidRDefault="005102F5" w:rsidP="00A9728F">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Country: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5102F5" w:rsidRPr="001E0CBC" w:rsidRDefault="005102F5" w:rsidP="00A9728F">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UK United Kingdom</w:t>
            </w:r>
          </w:p>
        </w:tc>
      </w:tr>
      <w:tr w:rsidR="005102F5" w:rsidRPr="001E0CBC" w:rsidTr="00A972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rsidR="005102F5" w:rsidRPr="00746F39" w:rsidRDefault="005102F5" w:rsidP="00A9728F">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5102F5" w:rsidRPr="001E0CBC" w:rsidRDefault="005102F5" w:rsidP="00A9728F">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UK NMPG</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Pr>
                <w:b/>
              </w:rPr>
              <w:t>Sponsors</w:t>
            </w:r>
          </w:p>
        </w:tc>
      </w:tr>
      <w:tr w:rsidR="005102F5" w:rsidRPr="003D2503" w:rsidTr="00A9728F">
        <w:tc>
          <w:tcPr>
            <w:tcW w:w="8721" w:type="dxa"/>
            <w:gridSpan w:val="2"/>
            <w:shd w:val="clear" w:color="auto" w:fill="auto"/>
          </w:tcPr>
          <w:p w:rsidR="005102F5" w:rsidRPr="003D2503" w:rsidRDefault="005102F5" w:rsidP="00A9728F">
            <w:pPr>
              <w:spacing w:before="80" w:after="80"/>
            </w:pPr>
            <w:r>
              <w:t>UK NMPG</w:t>
            </w:r>
          </w:p>
        </w:tc>
      </w:tr>
      <w:tr w:rsidR="005102F5" w:rsidRPr="00D54675" w:rsidTr="00A9728F">
        <w:tc>
          <w:tcPr>
            <w:tcW w:w="8721" w:type="dxa"/>
            <w:gridSpan w:val="2"/>
            <w:shd w:val="pct5" w:color="auto" w:fill="auto"/>
          </w:tcPr>
          <w:p w:rsidR="005102F5" w:rsidRPr="00D54675" w:rsidRDefault="005102F5" w:rsidP="00A9728F">
            <w:pPr>
              <w:spacing w:before="80" w:after="80"/>
              <w:rPr>
                <w:color w:val="800000"/>
              </w:rPr>
            </w:pPr>
            <w:r>
              <w:rPr>
                <w:b/>
              </w:rPr>
              <w:t>Message type(s) i</w:t>
            </w:r>
            <w:r w:rsidRPr="00D54675">
              <w:rPr>
                <w:b/>
              </w:rPr>
              <w:t>mpacted</w:t>
            </w:r>
          </w:p>
        </w:tc>
      </w:tr>
      <w:tr w:rsidR="005102F5" w:rsidRPr="00DB39D9" w:rsidTr="00A9728F">
        <w:tc>
          <w:tcPr>
            <w:tcW w:w="8721" w:type="dxa"/>
            <w:gridSpan w:val="2"/>
          </w:tcPr>
          <w:p w:rsidR="005102F5" w:rsidRPr="00DB39D9" w:rsidRDefault="005102F5" w:rsidP="00A9728F">
            <w:pPr>
              <w:spacing w:before="80" w:after="80"/>
            </w:pPr>
            <w:r>
              <w:t>MT 565, seev.033</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sidRPr="003B78DE">
              <w:rPr>
                <w:b/>
              </w:rPr>
              <w:t>Complies with regulation</w:t>
            </w:r>
          </w:p>
        </w:tc>
      </w:tr>
      <w:tr w:rsidR="005102F5" w:rsidRPr="003D2503" w:rsidTr="00A9728F">
        <w:tc>
          <w:tcPr>
            <w:tcW w:w="8721" w:type="dxa"/>
            <w:gridSpan w:val="2"/>
            <w:shd w:val="clear" w:color="auto" w:fill="auto"/>
          </w:tcPr>
          <w:p w:rsidR="005102F5" w:rsidRPr="003D2503" w:rsidRDefault="005102F5" w:rsidP="00A9728F">
            <w:pPr>
              <w:spacing w:before="80" w:after="80"/>
            </w:pPr>
            <w:r>
              <w:t>None</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Pr>
                <w:b/>
              </w:rPr>
              <w:t>Business impact of this request</w:t>
            </w:r>
          </w:p>
        </w:tc>
      </w:tr>
      <w:tr w:rsidR="005102F5" w:rsidRPr="003D2503" w:rsidTr="00A9728F">
        <w:tc>
          <w:tcPr>
            <w:tcW w:w="8721" w:type="dxa"/>
            <w:gridSpan w:val="2"/>
            <w:shd w:val="clear" w:color="auto" w:fill="auto"/>
          </w:tcPr>
          <w:p w:rsidR="005102F5" w:rsidRDefault="005102F5" w:rsidP="00A9728F">
            <w:pPr>
              <w:spacing w:before="80" w:after="80"/>
            </w:pPr>
            <w:r>
              <w:t>MEDIUM</w:t>
            </w:r>
          </w:p>
          <w:p w:rsidR="005102F5" w:rsidRPr="003D2503" w:rsidRDefault="005102F5" w:rsidP="00A9728F">
            <w:pPr>
              <w:spacing w:before="80" w:after="80"/>
            </w:pPr>
            <w:r>
              <w:t>The "@" sign is only allowed in the “Z” character set in 70F (568) and 70G (564 seq. D). We also would like to be added to the MT565 (BENODET sequence) to record the email address of the beneficial owner, if and when requested.</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Pr>
                <w:b/>
              </w:rPr>
              <w:t>Commitment to implement the change</w:t>
            </w:r>
          </w:p>
        </w:tc>
      </w:tr>
      <w:tr w:rsidR="005102F5" w:rsidRPr="00E0620A" w:rsidTr="00A9728F">
        <w:tc>
          <w:tcPr>
            <w:tcW w:w="8721" w:type="dxa"/>
            <w:gridSpan w:val="2"/>
            <w:shd w:val="clear" w:color="auto" w:fill="auto"/>
          </w:tcPr>
          <w:p w:rsidR="005102F5" w:rsidRDefault="005102F5" w:rsidP="00A9728F">
            <w:pPr>
              <w:spacing w:before="80" w:after="80"/>
            </w:pPr>
            <w:r>
              <w:t>Number of messages sent and received: 700000</w:t>
            </w:r>
          </w:p>
          <w:p w:rsidR="005102F5" w:rsidRDefault="005102F5" w:rsidP="00A9728F">
            <w:pPr>
              <w:spacing w:before="80" w:after="80"/>
            </w:pPr>
            <w:r>
              <w:t>Percentage of messages impacted: 10</w:t>
            </w:r>
          </w:p>
          <w:p w:rsidR="005102F5" w:rsidRPr="00E0620A" w:rsidRDefault="005102F5" w:rsidP="00A9728F">
            <w:pPr>
              <w:spacing w:before="80" w:after="80"/>
            </w:pPr>
            <w:r>
              <w:t>Commits to implement and when: UK 2020</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sidRPr="00D54675">
              <w:rPr>
                <w:b/>
              </w:rPr>
              <w:t xml:space="preserve">Business context </w:t>
            </w:r>
          </w:p>
        </w:tc>
      </w:tr>
      <w:tr w:rsidR="005102F5" w:rsidRPr="00DB39D9" w:rsidTr="00A9728F">
        <w:tc>
          <w:tcPr>
            <w:tcW w:w="8721" w:type="dxa"/>
            <w:gridSpan w:val="2"/>
          </w:tcPr>
          <w:p w:rsidR="005102F5" w:rsidRPr="00DB39D9" w:rsidRDefault="005102F5" w:rsidP="00A9728F">
            <w:pPr>
              <w:spacing w:before="80" w:after="80"/>
            </w:pPr>
            <w:r>
              <w:t>The "@" sign is only allowed in the “Z” character set in 70F (568) and 70G (564 seq. D). We also would like to be added to the MT565 (BENODET sequence) to record the email address of the beneficial owner, if and when requested.</w:t>
            </w:r>
          </w:p>
        </w:tc>
      </w:tr>
      <w:tr w:rsidR="005102F5" w:rsidRPr="00D54675" w:rsidTr="00A9728F">
        <w:tc>
          <w:tcPr>
            <w:tcW w:w="8721" w:type="dxa"/>
            <w:gridSpan w:val="2"/>
            <w:shd w:val="pct5" w:color="auto" w:fill="auto"/>
          </w:tcPr>
          <w:p w:rsidR="005102F5" w:rsidRPr="00D54675" w:rsidRDefault="005102F5" w:rsidP="00A9728F">
            <w:pPr>
              <w:spacing w:before="80" w:after="80"/>
              <w:rPr>
                <w:color w:val="800000"/>
              </w:rPr>
            </w:pPr>
            <w:r>
              <w:rPr>
                <w:b/>
              </w:rPr>
              <w:t>Nature of c</w:t>
            </w:r>
            <w:r w:rsidRPr="00D54675">
              <w:rPr>
                <w:b/>
              </w:rPr>
              <w:t>hange</w:t>
            </w:r>
          </w:p>
        </w:tc>
      </w:tr>
      <w:tr w:rsidR="005102F5" w:rsidRPr="00DB39D9" w:rsidTr="00A9728F">
        <w:tc>
          <w:tcPr>
            <w:tcW w:w="8721" w:type="dxa"/>
            <w:gridSpan w:val="2"/>
          </w:tcPr>
          <w:p w:rsidR="005102F5" w:rsidRPr="00DB39D9" w:rsidRDefault="005102F5" w:rsidP="00A9728F">
            <w:pPr>
              <w:spacing w:before="80" w:after="80"/>
            </w:pPr>
            <w:r>
              <w:t>Add the "@" sign to the MT565 (BENODET sequence) to record the email address of the beneficial owner, if and when requested.</w:t>
            </w:r>
          </w:p>
        </w:tc>
      </w:tr>
      <w:tr w:rsidR="005102F5" w:rsidRPr="00D54675" w:rsidTr="00A9728F">
        <w:tc>
          <w:tcPr>
            <w:tcW w:w="8721" w:type="dxa"/>
            <w:gridSpan w:val="2"/>
            <w:shd w:val="pct5" w:color="auto" w:fill="auto"/>
          </w:tcPr>
          <w:p w:rsidR="005102F5" w:rsidRPr="00D54675" w:rsidRDefault="005102F5" w:rsidP="00A9728F">
            <w:pPr>
              <w:spacing w:before="80" w:after="80"/>
              <w:rPr>
                <w:color w:val="800000"/>
              </w:rPr>
            </w:pPr>
            <w:r>
              <w:rPr>
                <w:b/>
              </w:rPr>
              <w:t>Workaround</w:t>
            </w:r>
          </w:p>
        </w:tc>
      </w:tr>
      <w:tr w:rsidR="005102F5" w:rsidRPr="008466D3" w:rsidTr="00A9728F">
        <w:tc>
          <w:tcPr>
            <w:tcW w:w="8721" w:type="dxa"/>
            <w:gridSpan w:val="2"/>
            <w:tcBorders>
              <w:bottom w:val="dotted" w:sz="4" w:space="0" w:color="auto"/>
            </w:tcBorders>
          </w:tcPr>
          <w:p w:rsidR="005102F5" w:rsidRPr="008466D3" w:rsidRDefault="005102F5" w:rsidP="00A9728F">
            <w:pPr>
              <w:spacing w:before="80" w:after="80"/>
              <w:rPr>
                <w:rFonts w:cs="Arial"/>
                <w:color w:val="000000"/>
              </w:rPr>
            </w:pPr>
            <w:r>
              <w:rPr>
                <w:rFonts w:cs="Arial"/>
                <w:color w:val="000000"/>
              </w:rPr>
              <w:t>T</w:t>
            </w:r>
            <w:r w:rsidRPr="00F4693A">
              <w:rPr>
                <w:rFonts w:cs="Arial"/>
                <w:color w:val="000000"/>
              </w:rPr>
              <w:t>he email address is reported using "at" instead of "@"</w:t>
            </w:r>
          </w:p>
        </w:tc>
      </w:tr>
      <w:tr w:rsidR="005102F5" w:rsidRPr="00D54675" w:rsidTr="00A9728F">
        <w:tc>
          <w:tcPr>
            <w:tcW w:w="8721" w:type="dxa"/>
            <w:gridSpan w:val="2"/>
            <w:shd w:val="pct5" w:color="auto" w:fill="auto"/>
          </w:tcPr>
          <w:p w:rsidR="005102F5" w:rsidRPr="00D54675" w:rsidRDefault="005102F5" w:rsidP="00A9728F">
            <w:pPr>
              <w:spacing w:before="80" w:after="80"/>
              <w:rPr>
                <w:color w:val="800000"/>
              </w:rPr>
            </w:pPr>
            <w:r w:rsidRPr="00D54675">
              <w:rPr>
                <w:b/>
              </w:rPr>
              <w:t>Examples</w:t>
            </w:r>
          </w:p>
        </w:tc>
      </w:tr>
      <w:tr w:rsidR="005102F5" w:rsidRPr="008466D3" w:rsidTr="00A9728F">
        <w:tc>
          <w:tcPr>
            <w:tcW w:w="8721" w:type="dxa"/>
            <w:gridSpan w:val="2"/>
            <w:tcBorders>
              <w:bottom w:val="dotted" w:sz="4" w:space="0" w:color="auto"/>
            </w:tcBorders>
          </w:tcPr>
          <w:p w:rsidR="005102F5" w:rsidRPr="008466D3" w:rsidRDefault="005102F5" w:rsidP="00A9728F">
            <w:pPr>
              <w:spacing w:before="80" w:after="80"/>
              <w:rPr>
                <w:rFonts w:cs="Arial"/>
                <w:color w:val="000000"/>
              </w:rPr>
            </w:pPr>
            <w:r>
              <w:rPr>
                <w:rFonts w:cs="Arial"/>
                <w:color w:val="000000"/>
              </w:rPr>
              <w:t>Not provided</w:t>
            </w:r>
          </w:p>
        </w:tc>
      </w:tr>
    </w:tbl>
    <w:p w:rsidR="005102F5" w:rsidRDefault="005102F5" w:rsidP="00A9728F">
      <w:pPr>
        <w:suppressAutoHyphens w:val="0"/>
        <w:spacing w:before="0" w:after="0"/>
        <w:rPr>
          <w:b/>
          <w:sz w:val="28"/>
        </w:rPr>
      </w:pPr>
    </w:p>
    <w:p w:rsidR="005102F5" w:rsidRDefault="005102F5">
      <w:pPr>
        <w:suppressAutoHyphens w:val="0"/>
        <w:spacing w:before="0" w:after="0"/>
        <w:rPr>
          <w:b/>
          <w:sz w:val="28"/>
        </w:rPr>
      </w:pPr>
      <w:r>
        <w:rPr>
          <w:b/>
          <w:sz w:val="28"/>
        </w:rPr>
        <w:br w:type="page"/>
      </w:r>
    </w:p>
    <w:p w:rsidR="005102F5" w:rsidRDefault="005102F5" w:rsidP="00C32764">
      <w:pPr>
        <w:suppressAutoHyphens w:val="0"/>
        <w:spacing w:before="0" w:after="0"/>
        <w:rPr>
          <w:b/>
          <w:sz w:val="28"/>
        </w:rPr>
      </w:pPr>
      <w:r>
        <w:rPr>
          <w:b/>
          <w:sz w:val="28"/>
        </w:rPr>
        <w:lastRenderedPageBreak/>
        <w:t>SWIFT Comment</w:t>
      </w:r>
    </w:p>
    <w:p w:rsidR="005102F5" w:rsidRDefault="005102F5" w:rsidP="00C32764">
      <w:pPr>
        <w:suppressAutoHyphens w:val="0"/>
        <w:spacing w:before="0" w:after="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5102F5" w:rsidRPr="00E32808" w:rsidTr="00DF6CFC">
        <w:tc>
          <w:tcPr>
            <w:tcW w:w="8721" w:type="dxa"/>
            <w:tcBorders>
              <w:bottom w:val="dotted" w:sz="4" w:space="0" w:color="auto"/>
            </w:tcBorders>
          </w:tcPr>
          <w:p w:rsidR="005102F5" w:rsidRPr="008466D3" w:rsidRDefault="005102F5" w:rsidP="00DF6CFC">
            <w:pPr>
              <w:rPr>
                <w:rFonts w:cs="Arial"/>
                <w:color w:val="000000"/>
              </w:rPr>
            </w:pPr>
          </w:p>
        </w:tc>
      </w:tr>
    </w:tbl>
    <w:p w:rsidR="005102F5" w:rsidRDefault="005102F5" w:rsidP="00C32764">
      <w:pPr>
        <w:suppressAutoHyphens w:val="0"/>
        <w:spacing w:before="0" w:after="0"/>
        <w:rPr>
          <w:b/>
          <w:sz w:val="28"/>
        </w:rPr>
      </w:pPr>
    </w:p>
    <w:p w:rsidR="005102F5" w:rsidRPr="00623855" w:rsidRDefault="005102F5" w:rsidP="00C32764">
      <w:pPr>
        <w:suppressAutoHyphens w:val="0"/>
        <w:spacing w:before="0" w:after="0"/>
        <w:rPr>
          <w:b/>
          <w:sz w:val="28"/>
        </w:rPr>
      </w:pPr>
      <w:r w:rsidRPr="00623855">
        <w:rPr>
          <w:b/>
          <w:sz w:val="28"/>
        </w:rPr>
        <w:t>Standards Illustration</w:t>
      </w:r>
    </w:p>
    <w:p w:rsidR="005102F5" w:rsidRDefault="005102F5" w:rsidP="00C32764">
      <w:pPr>
        <w:suppressAutoHyphens w:val="0"/>
        <w:spacing w:before="0" w:after="0"/>
      </w:pPr>
    </w:p>
    <w:p w:rsidR="005102F5" w:rsidRPr="00396604" w:rsidRDefault="005102F5" w:rsidP="00C32764">
      <w:pPr>
        <w:pBdr>
          <w:top w:val="single" w:sz="4" w:space="5" w:color="auto"/>
          <w:bottom w:val="single" w:sz="4" w:space="5" w:color="auto"/>
        </w:pBdr>
        <w:spacing w:after="240"/>
        <w:rPr>
          <w:b/>
          <w:sz w:val="32"/>
          <w:szCs w:val="32"/>
        </w:rPr>
      </w:pPr>
      <w:r w:rsidRPr="00396604">
        <w:rPr>
          <w:b/>
          <w:sz w:val="32"/>
          <w:szCs w:val="32"/>
        </w:rPr>
        <w:t>1. ISO 15022 Illustration</w:t>
      </w:r>
    </w:p>
    <w:p w:rsidR="005102F5" w:rsidRPr="00B80F6B" w:rsidRDefault="005102F5" w:rsidP="00B80F6B">
      <w:pPr>
        <w:rPr>
          <w:b/>
          <w:lang w:eastAsia="en-GB"/>
        </w:rPr>
      </w:pPr>
      <w:r w:rsidRPr="00B80F6B">
        <w:rPr>
          <w:b/>
          <w:lang w:eastAsia="en-GB"/>
        </w:rPr>
        <w:t>In the MT 565</w:t>
      </w:r>
      <w:r>
        <w:rPr>
          <w:b/>
          <w:lang w:eastAsia="en-GB"/>
        </w:rPr>
        <w:t xml:space="preserve">, in sequence C (BENODET), in field 70a, add </w:t>
      </w:r>
      <w:r w:rsidR="00374262">
        <w:rPr>
          <w:b/>
          <w:lang w:eastAsia="en-GB"/>
        </w:rPr>
        <w:t xml:space="preserve">format </w:t>
      </w:r>
      <w:r>
        <w:rPr>
          <w:b/>
          <w:lang w:eastAsia="en-GB"/>
        </w:rPr>
        <w:t>option G allowing for the z character set as illustrated here below:</w:t>
      </w:r>
    </w:p>
    <w:p w:rsidR="005102F5" w:rsidRPr="005F45D1" w:rsidRDefault="005102F5" w:rsidP="005F45D1">
      <w:pPr>
        <w:pBdr>
          <w:bottom w:val="single" w:sz="6" w:space="0" w:color="013B80"/>
        </w:pBdr>
        <w:suppressAutoHyphens w:val="0"/>
        <w:spacing w:before="100" w:beforeAutospacing="1" w:after="100" w:afterAutospacing="1"/>
        <w:outlineLvl w:val="2"/>
        <w:rPr>
          <w:rFonts w:eastAsia="Times New Roman" w:cs="Arial"/>
          <w:b/>
          <w:bCs/>
          <w:color w:val="013B80"/>
          <w:sz w:val="36"/>
          <w:szCs w:val="36"/>
          <w:lang w:eastAsia="en-GB"/>
        </w:rPr>
      </w:pPr>
      <w:r w:rsidRPr="005F45D1">
        <w:rPr>
          <w:rFonts w:eastAsia="Times New Roman" w:cs="Arial"/>
          <w:b/>
          <w:bCs/>
          <w:color w:val="013B80"/>
          <w:sz w:val="36"/>
          <w:szCs w:val="36"/>
          <w:lang w:eastAsia="en-GB"/>
        </w:rPr>
        <w:t>MT 565 Field Specifications</w:t>
      </w:r>
    </w:p>
    <w:p w:rsidR="005102F5" w:rsidRPr="005F45D1" w:rsidRDefault="005102F5" w:rsidP="005F45D1">
      <w:pPr>
        <w:pBdr>
          <w:bottom w:val="single" w:sz="6" w:space="0" w:color="013B80"/>
        </w:pBdr>
        <w:shd w:val="clear" w:color="auto" w:fill="D9D9D9" w:themeFill="background1" w:themeFillShade="D9"/>
        <w:suppressAutoHyphens w:val="0"/>
        <w:spacing w:before="0" w:after="0"/>
        <w:outlineLvl w:val="3"/>
        <w:rPr>
          <w:rFonts w:eastAsia="Times New Roman" w:cs="Arial"/>
          <w:color w:val="013B80"/>
          <w:lang w:eastAsia="en-GB"/>
        </w:rPr>
      </w:pPr>
      <w:r w:rsidRPr="005F45D1">
        <w:rPr>
          <w:rFonts w:eastAsia="Times New Roman" w:cs="Arial"/>
          <w:color w:val="013B80"/>
          <w:lang w:eastAsia="en-GB"/>
        </w:rPr>
        <w:t>35. Field 70</w:t>
      </w:r>
      <w:r w:rsidRPr="005F45D1">
        <w:rPr>
          <w:rFonts w:eastAsia="Times New Roman" w:cs="Arial"/>
          <w:b/>
          <w:strike/>
          <w:color w:val="FF0000"/>
          <w:lang w:eastAsia="en-GB"/>
        </w:rPr>
        <w:t>E</w:t>
      </w:r>
      <w:r w:rsidRPr="005F45D1">
        <w:rPr>
          <w:rFonts w:eastAsia="Times New Roman" w:cs="Arial"/>
          <w:b/>
          <w:color w:val="0000FF"/>
          <w:u w:val="single"/>
          <w:lang w:eastAsia="en-GB"/>
        </w:rPr>
        <w:t>a</w:t>
      </w:r>
      <w:r w:rsidRPr="005F45D1">
        <w:rPr>
          <w:rFonts w:eastAsia="Times New Roman" w:cs="Arial"/>
          <w:color w:val="013B80"/>
          <w:lang w:eastAsia="en-GB"/>
        </w:rPr>
        <w:t xml:space="preserve">: Narrative: </w:t>
      </w:r>
      <w:r w:rsidRPr="005F45D1">
        <w:rPr>
          <w:rFonts w:eastAsia="Times New Roman" w:cs="Arial"/>
          <w:b/>
          <w:strike/>
          <w:color w:val="FF0000"/>
          <w:lang w:eastAsia="en-GB"/>
        </w:rPr>
        <w:t>Certification/Breakdown Narrative</w:t>
      </w:r>
    </w:p>
    <w:p w:rsidR="005102F5" w:rsidRPr="005F45D1" w:rsidRDefault="005102F5" w:rsidP="005F45D1">
      <w:pPr>
        <w:pBdr>
          <w:bottom w:val="single" w:sz="6" w:space="0" w:color="013B80"/>
        </w:pBdr>
        <w:suppressAutoHyphens w:val="0"/>
        <w:spacing w:before="0" w:after="0"/>
        <w:outlineLvl w:val="4"/>
        <w:rPr>
          <w:rFonts w:eastAsia="Times New Roman" w:cs="Arial"/>
          <w:color w:val="013B80"/>
          <w:lang w:eastAsia="en-GB"/>
        </w:rPr>
      </w:pPr>
      <w:r w:rsidRPr="005F45D1">
        <w:rPr>
          <w:rFonts w:eastAsia="Times New Roman" w:cs="Arial"/>
          <w:color w:val="013B80"/>
          <w:lang w:eastAsia="en-GB"/>
        </w:rPr>
        <w:t>FORMAT</w:t>
      </w:r>
    </w:p>
    <w:tbl>
      <w:tblPr>
        <w:tblW w:w="4900" w:type="pct"/>
        <w:tblCellSpacing w:w="15" w:type="dxa"/>
        <w:tblCellMar>
          <w:left w:w="0" w:type="dxa"/>
          <w:right w:w="0" w:type="dxa"/>
        </w:tblCellMar>
        <w:tblLook w:val="04A0" w:firstRow="1" w:lastRow="0" w:firstColumn="1" w:lastColumn="0" w:noHBand="0" w:noVBand="1"/>
      </w:tblPr>
      <w:tblGrid>
        <w:gridCol w:w="1743"/>
        <w:gridCol w:w="2578"/>
        <w:gridCol w:w="4292"/>
      </w:tblGrid>
      <w:tr w:rsidR="005102F5" w:rsidRPr="005F45D1" w:rsidTr="005F45D1">
        <w:trPr>
          <w:tblCellSpacing w:w="15" w:type="dxa"/>
        </w:trPr>
        <w:tc>
          <w:tcPr>
            <w:tcW w:w="986" w:type="pct"/>
            <w:shd w:val="clear" w:color="auto" w:fill="FFFFFF"/>
            <w:hideMark/>
          </w:tcPr>
          <w:p w:rsidR="005102F5" w:rsidRPr="005F45D1" w:rsidRDefault="005102F5" w:rsidP="005F45D1">
            <w:pPr>
              <w:suppressAutoHyphens w:val="0"/>
              <w:spacing w:before="0" w:after="0"/>
              <w:rPr>
                <w:rFonts w:eastAsia="Times New Roman" w:cs="Arial"/>
                <w:color w:val="000000"/>
                <w:lang w:eastAsia="en-GB"/>
              </w:rPr>
            </w:pPr>
            <w:r w:rsidRPr="005F45D1">
              <w:rPr>
                <w:rFonts w:eastAsia="Times New Roman" w:cs="Arial"/>
                <w:color w:val="000000"/>
                <w:lang w:eastAsia="en-GB"/>
              </w:rPr>
              <w:t>Option E</w:t>
            </w:r>
          </w:p>
        </w:tc>
        <w:tc>
          <w:tcPr>
            <w:tcW w:w="1479" w:type="pct"/>
            <w:shd w:val="clear" w:color="auto" w:fill="FFFFFF"/>
            <w:hideMark/>
          </w:tcPr>
          <w:p w:rsidR="005102F5" w:rsidRPr="005F45D1" w:rsidRDefault="005102F5" w:rsidP="005F45D1">
            <w:pPr>
              <w:suppressAutoHyphens w:val="0"/>
              <w:spacing w:before="0" w:after="0"/>
              <w:rPr>
                <w:rFonts w:eastAsia="Times New Roman" w:cs="Arial"/>
                <w:color w:val="000000"/>
                <w:lang w:eastAsia="en-GB"/>
              </w:rPr>
            </w:pPr>
            <w:r w:rsidRPr="005F45D1">
              <w:rPr>
                <w:rFonts w:eastAsia="Times New Roman" w:cs="Arial"/>
                <w:color w:val="000000"/>
                <w:lang w:eastAsia="en-GB"/>
              </w:rPr>
              <w:t>:4!c//10*35x</w:t>
            </w:r>
          </w:p>
        </w:tc>
        <w:tc>
          <w:tcPr>
            <w:tcW w:w="2465" w:type="pct"/>
            <w:shd w:val="clear" w:color="auto" w:fill="FFFFFF"/>
            <w:hideMark/>
          </w:tcPr>
          <w:p w:rsidR="005102F5" w:rsidRPr="005F45D1" w:rsidRDefault="005102F5" w:rsidP="005F45D1">
            <w:pPr>
              <w:suppressAutoHyphens w:val="0"/>
              <w:spacing w:before="0" w:after="0"/>
              <w:rPr>
                <w:rFonts w:eastAsia="Times New Roman" w:cs="Arial"/>
                <w:color w:val="000000"/>
                <w:lang w:eastAsia="en-GB"/>
              </w:rPr>
            </w:pPr>
            <w:r w:rsidRPr="005F45D1">
              <w:rPr>
                <w:rFonts w:eastAsia="Times New Roman" w:cs="Arial"/>
                <w:color w:val="000000"/>
                <w:lang w:eastAsia="en-GB"/>
              </w:rPr>
              <w:t>(Qualifier)(Narrative)</w:t>
            </w:r>
          </w:p>
        </w:tc>
      </w:tr>
      <w:tr w:rsidR="005102F5" w:rsidRPr="00374262" w:rsidTr="005F45D1">
        <w:trPr>
          <w:tblCellSpacing w:w="15" w:type="dxa"/>
        </w:trPr>
        <w:tc>
          <w:tcPr>
            <w:tcW w:w="986" w:type="pct"/>
            <w:shd w:val="clear" w:color="auto" w:fill="D9D9D9" w:themeFill="background1" w:themeFillShade="D9"/>
          </w:tcPr>
          <w:p w:rsidR="005102F5" w:rsidRPr="00374262" w:rsidRDefault="005102F5">
            <w:pPr>
              <w:spacing w:before="0" w:after="0"/>
              <w:rPr>
                <w:rFonts w:cs="Arial"/>
                <w:b/>
                <w:color w:val="0000FF"/>
                <w:sz w:val="24"/>
                <w:szCs w:val="24"/>
                <w:u w:val="single"/>
              </w:rPr>
            </w:pPr>
            <w:r w:rsidRPr="00374262">
              <w:rPr>
                <w:rFonts w:cs="Arial"/>
                <w:b/>
                <w:color w:val="0000FF"/>
                <w:u w:val="single"/>
              </w:rPr>
              <w:t>Option G</w:t>
            </w:r>
          </w:p>
        </w:tc>
        <w:tc>
          <w:tcPr>
            <w:tcW w:w="1479" w:type="pct"/>
            <w:shd w:val="clear" w:color="auto" w:fill="D9D9D9" w:themeFill="background1" w:themeFillShade="D9"/>
          </w:tcPr>
          <w:p w:rsidR="005102F5" w:rsidRPr="00374262" w:rsidRDefault="005102F5">
            <w:pPr>
              <w:spacing w:before="0" w:after="0"/>
              <w:rPr>
                <w:rFonts w:cs="Arial"/>
                <w:b/>
                <w:color w:val="0000FF"/>
                <w:sz w:val="24"/>
                <w:szCs w:val="24"/>
                <w:u w:val="single"/>
              </w:rPr>
            </w:pPr>
            <w:r w:rsidRPr="00374262">
              <w:rPr>
                <w:rFonts w:cs="Arial"/>
                <w:b/>
                <w:color w:val="0000FF"/>
                <w:u w:val="single"/>
              </w:rPr>
              <w:t>:4!c//10*35z</w:t>
            </w:r>
          </w:p>
        </w:tc>
        <w:tc>
          <w:tcPr>
            <w:tcW w:w="2465" w:type="pct"/>
            <w:shd w:val="clear" w:color="auto" w:fill="D9D9D9" w:themeFill="background1" w:themeFillShade="D9"/>
          </w:tcPr>
          <w:p w:rsidR="005102F5" w:rsidRPr="00374262" w:rsidRDefault="005102F5">
            <w:pPr>
              <w:spacing w:before="0" w:after="0"/>
              <w:rPr>
                <w:rFonts w:cs="Arial"/>
                <w:b/>
                <w:color w:val="0000FF"/>
                <w:sz w:val="24"/>
                <w:szCs w:val="24"/>
                <w:u w:val="single"/>
              </w:rPr>
            </w:pPr>
            <w:r w:rsidRPr="00374262">
              <w:rPr>
                <w:rFonts w:cs="Arial"/>
                <w:b/>
                <w:color w:val="0000FF"/>
                <w:u w:val="single"/>
              </w:rPr>
              <w:t>(Qualifier)(Narrative)</w:t>
            </w:r>
          </w:p>
        </w:tc>
      </w:tr>
    </w:tbl>
    <w:p w:rsidR="005102F5" w:rsidRPr="005F45D1" w:rsidRDefault="005102F5" w:rsidP="005F45D1">
      <w:pPr>
        <w:pBdr>
          <w:bottom w:val="single" w:sz="6" w:space="0" w:color="013B80"/>
        </w:pBdr>
        <w:suppressAutoHyphens w:val="0"/>
        <w:spacing w:before="0" w:after="0"/>
        <w:outlineLvl w:val="4"/>
        <w:rPr>
          <w:rFonts w:eastAsia="Times New Roman" w:cs="Arial"/>
          <w:color w:val="013B80"/>
          <w:lang w:eastAsia="en-GB"/>
        </w:rPr>
      </w:pPr>
      <w:r w:rsidRPr="005F45D1">
        <w:rPr>
          <w:rFonts w:eastAsia="Times New Roman" w:cs="Arial"/>
          <w:color w:val="013B80"/>
          <w:lang w:eastAsia="en-GB"/>
        </w:rPr>
        <w:t>PRESENCE</w:t>
      </w:r>
    </w:p>
    <w:p w:rsidR="005102F5" w:rsidRPr="005F45D1" w:rsidRDefault="005102F5" w:rsidP="005F45D1">
      <w:pPr>
        <w:suppressAutoHyphens w:val="0"/>
        <w:spacing w:before="0" w:after="0"/>
        <w:rPr>
          <w:rFonts w:eastAsia="Times New Roman" w:cs="Arial"/>
          <w:color w:val="000000"/>
          <w:lang w:eastAsia="en-GB"/>
        </w:rPr>
      </w:pPr>
      <w:r w:rsidRPr="005F45D1">
        <w:rPr>
          <w:rFonts w:eastAsia="Times New Roman" w:cs="Arial"/>
          <w:color w:val="000000"/>
          <w:lang w:eastAsia="en-GB"/>
        </w:rPr>
        <w:t xml:space="preserve">Optional in optional sequence C </w:t>
      </w:r>
    </w:p>
    <w:p w:rsidR="005102F5" w:rsidRPr="005F45D1" w:rsidRDefault="005102F5" w:rsidP="005F45D1">
      <w:pPr>
        <w:pBdr>
          <w:bottom w:val="single" w:sz="6" w:space="0" w:color="013B80"/>
        </w:pBdr>
        <w:suppressAutoHyphens w:val="0"/>
        <w:spacing w:before="0" w:after="0"/>
        <w:outlineLvl w:val="4"/>
        <w:rPr>
          <w:rFonts w:eastAsia="Times New Roman" w:cs="Arial"/>
          <w:color w:val="013B80"/>
          <w:lang w:eastAsia="en-GB"/>
        </w:rPr>
      </w:pPr>
      <w:r w:rsidRPr="005F45D1">
        <w:rPr>
          <w:rFonts w:eastAsia="Times New Roman" w:cs="Arial"/>
          <w:color w:val="013B80"/>
          <w:lang w:eastAsia="en-GB"/>
        </w:rPr>
        <w:t>QUALIFIER</w:t>
      </w:r>
    </w:p>
    <w:p w:rsidR="005102F5" w:rsidRPr="005F45D1" w:rsidRDefault="005102F5" w:rsidP="005F45D1">
      <w:pPr>
        <w:suppressAutoHyphens w:val="0"/>
        <w:spacing w:before="0" w:after="0"/>
        <w:rPr>
          <w:rFonts w:eastAsia="Times New Roman" w:cs="Arial"/>
          <w:color w:val="000000"/>
          <w:lang w:eastAsia="en-GB"/>
        </w:rPr>
      </w:pPr>
      <w:r w:rsidRPr="005F45D1">
        <w:rPr>
          <w:rFonts w:eastAsia="Times New Roman" w:cs="Arial"/>
          <w:color w:val="000000"/>
          <w:lang w:eastAsia="en-GB"/>
        </w:rPr>
        <w:t xml:space="preserve">(Error code(s): T89)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856"/>
        <w:gridCol w:w="674"/>
        <w:gridCol w:w="1092"/>
        <w:gridCol w:w="555"/>
        <w:gridCol w:w="674"/>
        <w:gridCol w:w="966"/>
        <w:gridCol w:w="3781"/>
      </w:tblGrid>
      <w:tr w:rsidR="005102F5" w:rsidRPr="005F45D1" w:rsidTr="00374262">
        <w:trPr>
          <w:tblHeader/>
          <w:tblCellSpacing w:w="15" w:type="dxa"/>
        </w:trPr>
        <w:tc>
          <w:tcPr>
            <w:tcW w:w="477"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5F45D1" w:rsidRDefault="005102F5" w:rsidP="005F45D1">
            <w:pPr>
              <w:suppressAutoHyphens w:val="0"/>
              <w:spacing w:before="0" w:after="0"/>
              <w:jc w:val="center"/>
              <w:rPr>
                <w:rFonts w:eastAsia="Times New Roman" w:cs="Arial"/>
                <w:b/>
                <w:bCs/>
                <w:color w:val="013B80"/>
                <w:lang w:eastAsia="en-GB"/>
              </w:rPr>
            </w:pPr>
            <w:r w:rsidRPr="005F45D1">
              <w:rPr>
                <w:rFonts w:eastAsia="Times New Roman" w:cs="Arial"/>
                <w:b/>
                <w:bCs/>
                <w:color w:val="013B80"/>
                <w:lang w:eastAsia="en-GB"/>
              </w:rPr>
              <w:t>Order</w:t>
            </w:r>
          </w:p>
        </w:tc>
        <w:tc>
          <w:tcPr>
            <w:tcW w:w="380"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5F45D1" w:rsidRDefault="005102F5" w:rsidP="005F45D1">
            <w:pPr>
              <w:suppressAutoHyphens w:val="0"/>
              <w:spacing w:before="0" w:after="0"/>
              <w:jc w:val="center"/>
              <w:rPr>
                <w:rFonts w:eastAsia="Times New Roman" w:cs="Arial"/>
                <w:b/>
                <w:bCs/>
                <w:color w:val="013B80"/>
                <w:lang w:eastAsia="en-GB"/>
              </w:rPr>
            </w:pPr>
            <w:r w:rsidRPr="005F45D1">
              <w:rPr>
                <w:rFonts w:eastAsia="Times New Roman" w:cs="Arial"/>
                <w:b/>
                <w:bCs/>
                <w:color w:val="013B80"/>
                <w:lang w:eastAsia="en-GB"/>
              </w:rPr>
              <w:t>M/O</w:t>
            </w:r>
          </w:p>
        </w:tc>
        <w:tc>
          <w:tcPr>
            <w:tcW w:w="623"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5F45D1" w:rsidRDefault="005102F5" w:rsidP="005F45D1">
            <w:pPr>
              <w:suppressAutoHyphens w:val="0"/>
              <w:spacing w:before="0" w:after="0"/>
              <w:jc w:val="center"/>
              <w:rPr>
                <w:rFonts w:eastAsia="Times New Roman" w:cs="Arial"/>
                <w:b/>
                <w:bCs/>
                <w:color w:val="013B80"/>
                <w:lang w:eastAsia="en-GB"/>
              </w:rPr>
            </w:pPr>
            <w:r w:rsidRPr="005F45D1">
              <w:rPr>
                <w:rFonts w:eastAsia="Times New Roman" w:cs="Arial"/>
                <w:b/>
                <w:bCs/>
                <w:color w:val="013B80"/>
                <w:lang w:eastAsia="en-GB"/>
              </w:rPr>
              <w:t>Qualifier</w:t>
            </w:r>
          </w:p>
        </w:tc>
        <w:tc>
          <w:tcPr>
            <w:tcW w:w="297"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5F45D1" w:rsidRDefault="005102F5" w:rsidP="005F45D1">
            <w:pPr>
              <w:suppressAutoHyphens w:val="0"/>
              <w:spacing w:before="0" w:after="0"/>
              <w:jc w:val="center"/>
              <w:rPr>
                <w:rFonts w:eastAsia="Times New Roman" w:cs="Arial"/>
                <w:b/>
                <w:bCs/>
                <w:color w:val="013B80"/>
                <w:lang w:eastAsia="en-GB"/>
              </w:rPr>
            </w:pPr>
            <w:r w:rsidRPr="005F45D1">
              <w:rPr>
                <w:rFonts w:eastAsia="Times New Roman" w:cs="Arial"/>
                <w:b/>
                <w:bCs/>
                <w:color w:val="013B80"/>
                <w:lang w:eastAsia="en-GB"/>
              </w:rPr>
              <w:t>R/N</w:t>
            </w:r>
          </w:p>
        </w:tc>
        <w:tc>
          <w:tcPr>
            <w:tcW w:w="380"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5F45D1" w:rsidRDefault="005102F5" w:rsidP="005F45D1">
            <w:pPr>
              <w:suppressAutoHyphens w:val="0"/>
              <w:spacing w:before="0" w:after="0"/>
              <w:jc w:val="center"/>
              <w:rPr>
                <w:rFonts w:eastAsia="Times New Roman" w:cs="Arial"/>
                <w:b/>
                <w:bCs/>
                <w:color w:val="013B80"/>
                <w:lang w:eastAsia="en-GB"/>
              </w:rPr>
            </w:pPr>
            <w:r w:rsidRPr="005F45D1">
              <w:rPr>
                <w:rFonts w:eastAsia="Times New Roman" w:cs="Arial"/>
                <w:b/>
                <w:bCs/>
                <w:color w:val="013B80"/>
                <w:lang w:eastAsia="en-GB"/>
              </w:rPr>
              <w:t>CR</w:t>
            </w:r>
          </w:p>
        </w:tc>
        <w:tc>
          <w:tcPr>
            <w:tcW w:w="529"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5F45D1" w:rsidRDefault="005102F5" w:rsidP="005F45D1">
            <w:pPr>
              <w:suppressAutoHyphens w:val="0"/>
              <w:spacing w:before="0" w:after="0"/>
              <w:jc w:val="center"/>
              <w:rPr>
                <w:rFonts w:eastAsia="Times New Roman" w:cs="Arial"/>
                <w:b/>
                <w:bCs/>
                <w:color w:val="013B80"/>
                <w:lang w:eastAsia="en-GB"/>
              </w:rPr>
            </w:pPr>
            <w:r w:rsidRPr="005F45D1">
              <w:rPr>
                <w:rFonts w:eastAsia="Times New Roman" w:cs="Arial"/>
                <w:b/>
                <w:bCs/>
                <w:color w:val="013B80"/>
                <w:lang w:eastAsia="en-GB"/>
              </w:rPr>
              <w:t>Options</w:t>
            </w:r>
          </w:p>
        </w:tc>
        <w:tc>
          <w:tcPr>
            <w:tcW w:w="2180"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5F45D1" w:rsidRDefault="005102F5" w:rsidP="005F45D1">
            <w:pPr>
              <w:suppressAutoHyphens w:val="0"/>
              <w:spacing w:before="0" w:after="0"/>
              <w:jc w:val="center"/>
              <w:rPr>
                <w:rFonts w:eastAsia="Times New Roman" w:cs="Arial"/>
                <w:b/>
                <w:bCs/>
                <w:color w:val="013B80"/>
                <w:lang w:eastAsia="en-GB"/>
              </w:rPr>
            </w:pPr>
            <w:r w:rsidRPr="005F45D1">
              <w:rPr>
                <w:rFonts w:eastAsia="Times New Roman" w:cs="Arial"/>
                <w:b/>
                <w:bCs/>
                <w:color w:val="013B80"/>
                <w:lang w:eastAsia="en-GB"/>
              </w:rPr>
              <w:t>Qualifier Description</w:t>
            </w:r>
          </w:p>
        </w:tc>
      </w:tr>
      <w:tr w:rsidR="005102F5" w:rsidRPr="005F45D1" w:rsidTr="00374262">
        <w:trPr>
          <w:tblCellSpacing w:w="15" w:type="dxa"/>
        </w:trPr>
        <w:tc>
          <w:tcPr>
            <w:tcW w:w="477"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5F45D1" w:rsidRDefault="005102F5" w:rsidP="005F45D1">
            <w:pPr>
              <w:suppressAutoHyphens w:val="0"/>
              <w:spacing w:before="0" w:after="0"/>
              <w:rPr>
                <w:rFonts w:eastAsia="Times New Roman" w:cs="Arial"/>
                <w:color w:val="000000"/>
                <w:lang w:eastAsia="en-GB"/>
              </w:rPr>
            </w:pPr>
            <w:r w:rsidRPr="005F45D1">
              <w:rPr>
                <w:rFonts w:eastAsia="Times New Roman" w:cs="Arial"/>
                <w:color w:val="000000"/>
                <w:lang w:eastAsia="en-GB"/>
              </w:rPr>
              <w:t>1</w:t>
            </w:r>
          </w:p>
        </w:tc>
        <w:tc>
          <w:tcPr>
            <w:tcW w:w="38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5F45D1" w:rsidRDefault="005102F5" w:rsidP="005F45D1">
            <w:pPr>
              <w:suppressAutoHyphens w:val="0"/>
              <w:spacing w:before="0" w:after="0"/>
              <w:rPr>
                <w:rFonts w:eastAsia="Times New Roman" w:cs="Arial"/>
                <w:color w:val="000000"/>
                <w:lang w:eastAsia="en-GB"/>
              </w:rPr>
            </w:pPr>
            <w:r w:rsidRPr="005F45D1">
              <w:rPr>
                <w:rFonts w:eastAsia="Times New Roman" w:cs="Arial"/>
                <w:color w:val="000000"/>
                <w:lang w:eastAsia="en-GB"/>
              </w:rPr>
              <w:t>O</w:t>
            </w:r>
          </w:p>
        </w:tc>
        <w:tc>
          <w:tcPr>
            <w:tcW w:w="623"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5F45D1" w:rsidRDefault="005102F5" w:rsidP="005F45D1">
            <w:pPr>
              <w:suppressAutoHyphens w:val="0"/>
              <w:spacing w:before="0" w:after="0"/>
              <w:rPr>
                <w:rFonts w:eastAsia="Times New Roman" w:cs="Arial"/>
                <w:color w:val="000000"/>
                <w:lang w:eastAsia="en-GB"/>
              </w:rPr>
            </w:pPr>
            <w:r w:rsidRPr="005F45D1">
              <w:rPr>
                <w:rFonts w:eastAsia="Times New Roman" w:cs="Arial"/>
                <w:color w:val="000000"/>
                <w:lang w:eastAsia="en-GB"/>
              </w:rPr>
              <w:t>CETI</w:t>
            </w:r>
          </w:p>
        </w:tc>
        <w:tc>
          <w:tcPr>
            <w:tcW w:w="297"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5F45D1" w:rsidRDefault="005102F5" w:rsidP="005F45D1">
            <w:pPr>
              <w:suppressAutoHyphens w:val="0"/>
              <w:spacing w:before="0" w:after="0"/>
              <w:rPr>
                <w:rFonts w:eastAsia="Times New Roman" w:cs="Arial"/>
                <w:color w:val="000000"/>
                <w:lang w:eastAsia="en-GB"/>
              </w:rPr>
            </w:pPr>
            <w:r w:rsidRPr="005F45D1">
              <w:rPr>
                <w:rFonts w:eastAsia="Times New Roman" w:cs="Arial"/>
                <w:color w:val="000000"/>
                <w:lang w:eastAsia="en-GB"/>
              </w:rPr>
              <w:t>R</w:t>
            </w:r>
          </w:p>
        </w:tc>
        <w:tc>
          <w:tcPr>
            <w:tcW w:w="38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5F45D1" w:rsidRDefault="005102F5" w:rsidP="005F45D1">
            <w:pPr>
              <w:suppressAutoHyphens w:val="0"/>
              <w:spacing w:before="0" w:after="0"/>
              <w:rPr>
                <w:rFonts w:eastAsia="Times New Roman" w:cs="Arial"/>
                <w:color w:val="000000"/>
                <w:lang w:eastAsia="en-GB"/>
              </w:rPr>
            </w:pPr>
            <w:r w:rsidRPr="005F45D1">
              <w:rPr>
                <w:rFonts w:eastAsia="Times New Roman" w:cs="Arial"/>
                <w:color w:val="000000"/>
                <w:lang w:eastAsia="en-GB"/>
              </w:rPr>
              <w:t> </w:t>
            </w:r>
          </w:p>
        </w:tc>
        <w:tc>
          <w:tcPr>
            <w:tcW w:w="529"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5102F5" w:rsidRPr="005F45D1" w:rsidRDefault="005102F5" w:rsidP="005F45D1">
            <w:pPr>
              <w:suppressAutoHyphens w:val="0"/>
              <w:spacing w:before="0" w:after="0"/>
              <w:rPr>
                <w:rFonts w:eastAsia="Times New Roman" w:cs="Arial"/>
                <w:color w:val="000000"/>
                <w:lang w:eastAsia="en-GB"/>
              </w:rPr>
            </w:pPr>
            <w:r w:rsidRPr="005F45D1">
              <w:rPr>
                <w:rFonts w:eastAsia="Times New Roman" w:cs="Arial"/>
                <w:color w:val="000000"/>
                <w:lang w:eastAsia="en-GB"/>
              </w:rPr>
              <w:t>E</w:t>
            </w:r>
            <w:r w:rsidR="00374262">
              <w:rPr>
                <w:rFonts w:eastAsia="Times New Roman" w:cs="Arial"/>
                <w:color w:val="000000"/>
                <w:lang w:eastAsia="en-GB"/>
              </w:rPr>
              <w:t xml:space="preserve"> </w:t>
            </w:r>
            <w:r w:rsidR="00374262" w:rsidRPr="00374262">
              <w:rPr>
                <w:rFonts w:eastAsia="Times New Roman" w:cs="Arial"/>
                <w:b/>
                <w:color w:val="0000FF"/>
                <w:u w:val="single"/>
                <w:lang w:eastAsia="en-GB"/>
              </w:rPr>
              <w:t>or G</w:t>
            </w:r>
          </w:p>
        </w:tc>
        <w:tc>
          <w:tcPr>
            <w:tcW w:w="218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5F45D1" w:rsidRDefault="005102F5" w:rsidP="005F45D1">
            <w:pPr>
              <w:suppressAutoHyphens w:val="0"/>
              <w:spacing w:before="0" w:after="0"/>
              <w:rPr>
                <w:rFonts w:eastAsia="Times New Roman" w:cs="Arial"/>
                <w:color w:val="000000"/>
                <w:lang w:eastAsia="en-GB"/>
              </w:rPr>
            </w:pPr>
            <w:r w:rsidRPr="005F45D1">
              <w:rPr>
                <w:rFonts w:eastAsia="Times New Roman" w:cs="Arial"/>
                <w:color w:val="000000"/>
                <w:lang w:eastAsia="en-GB"/>
              </w:rPr>
              <w:t>Certification/Breakdown Narrative</w:t>
            </w:r>
          </w:p>
        </w:tc>
      </w:tr>
    </w:tbl>
    <w:p w:rsidR="005102F5" w:rsidRPr="005F45D1" w:rsidRDefault="005102F5" w:rsidP="005F45D1">
      <w:pPr>
        <w:pBdr>
          <w:bottom w:val="single" w:sz="6" w:space="0" w:color="013B80"/>
        </w:pBdr>
        <w:suppressAutoHyphens w:val="0"/>
        <w:spacing w:before="0" w:after="0"/>
        <w:outlineLvl w:val="4"/>
        <w:rPr>
          <w:rFonts w:eastAsia="Times New Roman" w:cs="Arial"/>
          <w:color w:val="013B80"/>
          <w:lang w:eastAsia="en-GB"/>
        </w:rPr>
      </w:pPr>
      <w:r w:rsidRPr="005F45D1">
        <w:rPr>
          <w:rFonts w:eastAsia="Times New Roman" w:cs="Arial"/>
          <w:color w:val="013B80"/>
          <w:lang w:eastAsia="en-GB"/>
        </w:rPr>
        <w:t>DEFINITION</w:t>
      </w:r>
    </w:p>
    <w:p w:rsidR="005102F5" w:rsidRPr="005F45D1" w:rsidRDefault="005102F5" w:rsidP="005F45D1">
      <w:pPr>
        <w:suppressAutoHyphens w:val="0"/>
        <w:spacing w:before="0" w:after="0"/>
        <w:rPr>
          <w:rFonts w:eastAsia="Times New Roman" w:cs="Arial"/>
          <w:color w:val="000000"/>
          <w:lang w:eastAsia="en-GB"/>
        </w:rPr>
      </w:pPr>
      <w:r w:rsidRPr="005F45D1">
        <w:rPr>
          <w:rFonts w:eastAsia="Times New Roman" w:cs="Arial"/>
          <w:color w:val="000000"/>
          <w:lang w:eastAsia="en-GB"/>
        </w:rPr>
        <w:t xml:space="preserve">This qualified generic field specifies: </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866"/>
        <w:gridCol w:w="2293"/>
        <w:gridCol w:w="5454"/>
      </w:tblGrid>
      <w:tr w:rsidR="005102F5" w:rsidRPr="005F45D1" w:rsidTr="00374262">
        <w:trPr>
          <w:tblCellSpacing w:w="15" w:type="dxa"/>
        </w:trPr>
        <w:tc>
          <w:tcPr>
            <w:tcW w:w="493" w:type="pct"/>
            <w:shd w:val="clear" w:color="auto" w:fill="FFFFFF"/>
            <w:hideMark/>
          </w:tcPr>
          <w:p w:rsidR="005102F5" w:rsidRPr="005F45D1" w:rsidRDefault="005102F5" w:rsidP="005F45D1">
            <w:pPr>
              <w:suppressAutoHyphens w:val="0"/>
              <w:spacing w:before="0" w:after="0"/>
              <w:rPr>
                <w:rFonts w:eastAsia="Times New Roman" w:cs="Arial"/>
                <w:color w:val="000000"/>
                <w:lang w:eastAsia="en-GB"/>
              </w:rPr>
            </w:pPr>
            <w:r w:rsidRPr="005F45D1">
              <w:rPr>
                <w:rFonts w:eastAsia="Times New Roman" w:cs="Arial"/>
                <w:color w:val="000000"/>
                <w:lang w:eastAsia="en-GB"/>
              </w:rPr>
              <w:t>CETI</w:t>
            </w:r>
          </w:p>
        </w:tc>
        <w:tc>
          <w:tcPr>
            <w:tcW w:w="1283" w:type="pct"/>
            <w:shd w:val="clear" w:color="auto" w:fill="FFFFFF"/>
            <w:hideMark/>
          </w:tcPr>
          <w:p w:rsidR="005102F5" w:rsidRPr="005F45D1" w:rsidRDefault="005102F5" w:rsidP="005F45D1">
            <w:pPr>
              <w:suppressAutoHyphens w:val="0"/>
              <w:spacing w:before="0" w:after="0"/>
              <w:rPr>
                <w:rFonts w:eastAsia="Times New Roman" w:cs="Arial"/>
                <w:color w:val="000000"/>
                <w:lang w:eastAsia="en-GB"/>
              </w:rPr>
            </w:pPr>
            <w:r w:rsidRPr="005F45D1">
              <w:rPr>
                <w:rFonts w:eastAsia="Times New Roman" w:cs="Arial"/>
                <w:color w:val="000000"/>
                <w:lang w:eastAsia="en-GB"/>
              </w:rPr>
              <w:t>Certification/Breakdown Narrative</w:t>
            </w:r>
          </w:p>
        </w:tc>
        <w:tc>
          <w:tcPr>
            <w:tcW w:w="3156" w:type="pct"/>
            <w:shd w:val="clear" w:color="auto" w:fill="FFFFFF"/>
            <w:hideMark/>
          </w:tcPr>
          <w:p w:rsidR="005102F5" w:rsidRPr="005F45D1" w:rsidRDefault="005102F5" w:rsidP="005F45D1">
            <w:pPr>
              <w:suppressAutoHyphens w:val="0"/>
              <w:spacing w:before="0" w:after="0"/>
              <w:rPr>
                <w:rFonts w:eastAsia="Times New Roman" w:cs="Arial"/>
                <w:color w:val="000000"/>
                <w:lang w:eastAsia="en-GB"/>
              </w:rPr>
            </w:pPr>
            <w:r w:rsidRPr="005F45D1">
              <w:rPr>
                <w:rFonts w:eastAsia="Times New Roman" w:cs="Arial"/>
                <w:color w:val="000000"/>
                <w:lang w:eastAsia="en-GB"/>
              </w:rPr>
              <w:t>Provides additional information about the type of certification/breakdown required.</w:t>
            </w:r>
          </w:p>
        </w:tc>
      </w:tr>
    </w:tbl>
    <w:p w:rsidR="005102F5" w:rsidRPr="005F45D1" w:rsidRDefault="005102F5" w:rsidP="005F45D1">
      <w:pPr>
        <w:pBdr>
          <w:bottom w:val="single" w:sz="6" w:space="0" w:color="013B80"/>
        </w:pBdr>
        <w:suppressAutoHyphens w:val="0"/>
        <w:spacing w:before="0" w:after="0"/>
        <w:outlineLvl w:val="4"/>
        <w:rPr>
          <w:rFonts w:eastAsia="Times New Roman" w:cs="Arial"/>
          <w:color w:val="013B80"/>
          <w:lang w:eastAsia="en-GB"/>
        </w:rPr>
      </w:pPr>
      <w:r w:rsidRPr="005F45D1">
        <w:rPr>
          <w:rFonts w:eastAsia="Times New Roman" w:cs="Arial"/>
          <w:color w:val="013B80"/>
          <w:lang w:eastAsia="en-GB"/>
        </w:rPr>
        <w:t>USAGE RULES</w:t>
      </w:r>
    </w:p>
    <w:p w:rsidR="005102F5" w:rsidRPr="005F45D1" w:rsidRDefault="005102F5" w:rsidP="005F45D1">
      <w:pPr>
        <w:suppressAutoHyphens w:val="0"/>
        <w:spacing w:before="0" w:after="0"/>
        <w:rPr>
          <w:rFonts w:eastAsia="Times New Roman" w:cs="Arial"/>
          <w:color w:val="000000"/>
          <w:lang w:eastAsia="en-GB"/>
        </w:rPr>
      </w:pPr>
      <w:r w:rsidRPr="005F45D1">
        <w:rPr>
          <w:rFonts w:eastAsia="Times New Roman" w:cs="Arial"/>
          <w:color w:val="000000"/>
          <w:lang w:eastAsia="en-GB"/>
        </w:rPr>
        <w:t xml:space="preserve">Unless bilaterally agreed, narrative field 70a must not contain information that can be provided in a structured field. </w:t>
      </w:r>
    </w:p>
    <w:p w:rsidR="005102F5" w:rsidRDefault="005102F5" w:rsidP="00C32764">
      <w:pPr>
        <w:suppressAutoHyphens w:val="0"/>
        <w:spacing w:before="0" w:after="0"/>
      </w:pPr>
    </w:p>
    <w:p w:rsidR="005102F5" w:rsidRPr="009B1E52" w:rsidRDefault="005102F5" w:rsidP="00C32764">
      <w:pPr>
        <w:pBdr>
          <w:top w:val="single" w:sz="4" w:space="5" w:color="auto"/>
          <w:bottom w:val="single" w:sz="4" w:space="5" w:color="auto"/>
        </w:pBdr>
        <w:spacing w:after="240"/>
        <w:rPr>
          <w:b/>
          <w:sz w:val="32"/>
          <w:szCs w:val="32"/>
        </w:rPr>
      </w:pPr>
      <w:r w:rsidRPr="009B1E52">
        <w:rPr>
          <w:b/>
          <w:sz w:val="32"/>
          <w:szCs w:val="32"/>
        </w:rPr>
        <w:t>2. ISO 20022 Illustration</w:t>
      </w:r>
    </w:p>
    <w:p w:rsidR="005102F5" w:rsidRDefault="005102F5" w:rsidP="00C32764">
      <w:pPr>
        <w:suppressAutoHyphens w:val="0"/>
        <w:spacing w:before="0" w:after="0"/>
      </w:pPr>
      <w:r w:rsidRPr="00B46D75">
        <w:rPr>
          <w:b/>
        </w:rPr>
        <w:t>In the seev.033 (CAIN –</w:t>
      </w:r>
      <w:r>
        <w:rPr>
          <w:b/>
        </w:rPr>
        <w:t xml:space="preserve"> CorporateActionIn</w:t>
      </w:r>
      <w:r w:rsidRPr="00B46D75">
        <w:rPr>
          <w:b/>
        </w:rPr>
        <w:t>struction)</w:t>
      </w:r>
      <w:r>
        <w:t xml:space="preserve"> message, in sequence BeneficialOwnerDetails, </w:t>
      </w:r>
      <w:r w:rsidR="009D3ABD">
        <w:t>set the element BeneficialOwnerDetails/CertificationBreakdown as repeatable (since it is the case in the MT565 for the same element) as illustrated below</w:t>
      </w:r>
      <w:r>
        <w:t>:</w:t>
      </w:r>
    </w:p>
    <w:p w:rsidR="005102F5" w:rsidRDefault="005102F5" w:rsidP="00C32764">
      <w:pPr>
        <w:suppressAutoHyphens w:val="0"/>
        <w:spacing w:before="0" w:after="0"/>
      </w:pPr>
    </w:p>
    <w:p w:rsidR="005102F5" w:rsidRDefault="009D3ABD" w:rsidP="00C32764">
      <w:pPr>
        <w:suppressAutoHyphens w:val="0"/>
        <w:spacing w:before="0" w:after="0"/>
      </w:pPr>
      <w:r>
        <w:rPr>
          <w:noProof/>
          <w:lang w:eastAsia="en-GB"/>
        </w:rPr>
        <w:lastRenderedPageBreak/>
        <w:drawing>
          <wp:inline distT="0" distB="0" distL="0" distR="0" wp14:anchorId="756E2A70" wp14:editId="7F37C6C2">
            <wp:extent cx="5581015" cy="4858941"/>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581015" cy="4858941"/>
                    </a:xfrm>
                    <a:prstGeom prst="rect">
                      <a:avLst/>
                    </a:prstGeom>
                  </pic:spPr>
                </pic:pic>
              </a:graphicData>
            </a:graphic>
          </wp:inline>
        </w:drawing>
      </w:r>
    </w:p>
    <w:p w:rsidR="005102F5" w:rsidRDefault="005102F5" w:rsidP="00C32764">
      <w:pPr>
        <w:suppressAutoHyphens w:val="0"/>
        <w:spacing w:before="0" w:after="0"/>
      </w:pPr>
    </w:p>
    <w:p w:rsidR="005102F5" w:rsidRDefault="005102F5" w:rsidP="00C32764">
      <w:pPr>
        <w:suppressAutoHyphens w:val="0"/>
        <w:spacing w:before="0" w:after="0"/>
      </w:pPr>
    </w:p>
    <w:p w:rsidR="005102F5" w:rsidRDefault="005102F5" w:rsidP="00A9728F">
      <w:pPr>
        <w:suppressAutoHyphens w:val="0"/>
        <w:spacing w:before="0" w:after="0"/>
      </w:pPr>
    </w:p>
    <w:p w:rsidR="005102F5" w:rsidRDefault="005102F5" w:rsidP="00A9728F">
      <w:pPr>
        <w:suppressAutoHyphens w:val="0"/>
        <w:spacing w:before="0" w:after="0"/>
        <w:rPr>
          <w:b/>
          <w:sz w:val="28"/>
        </w:rPr>
      </w:pPr>
      <w:r w:rsidRPr="00CE2AB5">
        <w:rPr>
          <w:b/>
          <w:sz w:val="28"/>
        </w:rPr>
        <w:t>Working Group Meeting</w:t>
      </w:r>
    </w:p>
    <w:p w:rsidR="005102F5" w:rsidRPr="00CE2AB5" w:rsidRDefault="005102F5" w:rsidP="00A9728F">
      <w:pPr>
        <w:suppressAutoHyphens w:val="0"/>
        <w:spacing w:before="0" w:after="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54"/>
      </w:tblGrid>
      <w:tr w:rsidR="005102F5" w:rsidRPr="00DB39D9" w:rsidTr="00A9728F">
        <w:tc>
          <w:tcPr>
            <w:tcW w:w="8754" w:type="dxa"/>
            <w:shd w:val="pct5" w:color="auto" w:fill="auto"/>
          </w:tcPr>
          <w:p w:rsidR="005102F5" w:rsidRPr="00D54675" w:rsidRDefault="005102F5" w:rsidP="00A9728F">
            <w:pPr>
              <w:spacing w:before="80" w:after="80"/>
              <w:rPr>
                <w:b/>
                <w:color w:val="800000"/>
              </w:rPr>
            </w:pPr>
            <w:r w:rsidRPr="00D54675">
              <w:rPr>
                <w:b/>
              </w:rPr>
              <w:t>Discussion</w:t>
            </w:r>
          </w:p>
        </w:tc>
      </w:tr>
      <w:tr w:rsidR="005102F5" w:rsidRPr="00E32808" w:rsidTr="00A9728F">
        <w:trPr>
          <w:trHeight w:val="36"/>
        </w:trPr>
        <w:tc>
          <w:tcPr>
            <w:tcW w:w="8754" w:type="dxa"/>
            <w:tcBorders>
              <w:bottom w:val="dotted" w:sz="4" w:space="0" w:color="auto"/>
            </w:tcBorders>
            <w:vAlign w:val="center"/>
          </w:tcPr>
          <w:p w:rsidR="006D68A1" w:rsidRDefault="006D68A1" w:rsidP="006D68A1">
            <w:pPr>
              <w:rPr>
                <w:rFonts w:cs="Arial"/>
              </w:rPr>
            </w:pPr>
            <w:r>
              <w:rPr>
                <w:rFonts w:cs="Arial"/>
              </w:rPr>
              <w:t>The MWG has reached</w:t>
            </w:r>
            <w:r w:rsidR="00C60E2C">
              <w:rPr>
                <w:rFonts w:cs="Arial"/>
              </w:rPr>
              <w:t xml:space="preserve"> consensus on the business case</w:t>
            </w:r>
            <w:r>
              <w:rPr>
                <w:rFonts w:cs="Arial"/>
              </w:rPr>
              <w:t xml:space="preserve"> enabling the insertion of email address into the BENODET sequence, however the proposed solution to add a new 70a qualifier in the BENODET sequence was rejected by some countries. </w:t>
            </w:r>
          </w:p>
          <w:p w:rsidR="006D68A1" w:rsidRDefault="006D68A1" w:rsidP="006D68A1">
            <w:pPr>
              <w:rPr>
                <w:rFonts w:cs="Arial"/>
              </w:rPr>
            </w:pPr>
            <w:r>
              <w:rPr>
                <w:rFonts w:cs="Arial"/>
              </w:rPr>
              <w:t>Neverth</w:t>
            </w:r>
            <w:r w:rsidR="00C60E2C">
              <w:rPr>
                <w:rFonts w:cs="Arial"/>
              </w:rPr>
              <w:t>e</w:t>
            </w:r>
            <w:r>
              <w:rPr>
                <w:rFonts w:cs="Arial"/>
              </w:rPr>
              <w:t>less, the MWG could finally reach consensus on the alternative implementation proposal from Germany i.e. adding the “z” character set to the :70a::CETI qualifier in the BENODET sequence. This solution avoid</w:t>
            </w:r>
            <w:r w:rsidR="0091159B">
              <w:rPr>
                <w:rFonts w:cs="Arial"/>
              </w:rPr>
              <w:t>s</w:t>
            </w:r>
            <w:r>
              <w:rPr>
                <w:rFonts w:cs="Arial"/>
              </w:rPr>
              <w:t xml:space="preserve"> </w:t>
            </w:r>
            <w:r w:rsidR="0091159B">
              <w:rPr>
                <w:rFonts w:cs="Arial"/>
              </w:rPr>
              <w:t>creating</w:t>
            </w:r>
            <w:r>
              <w:rPr>
                <w:rFonts w:cs="Arial"/>
              </w:rPr>
              <w:t xml:space="preserve"> a new </w:t>
            </w:r>
            <w:r w:rsidR="0091159B">
              <w:rPr>
                <w:rFonts w:cs="Arial"/>
              </w:rPr>
              <w:t xml:space="preserve">specific </w:t>
            </w:r>
            <w:r>
              <w:rPr>
                <w:rFonts w:cs="Arial"/>
              </w:rPr>
              <w:t>qualifier</w:t>
            </w:r>
            <w:r w:rsidR="0091159B">
              <w:rPr>
                <w:rFonts w:cs="Arial"/>
              </w:rPr>
              <w:t xml:space="preserve"> for emails and the existing status reason codes for the certification information can be reused. </w:t>
            </w:r>
          </w:p>
          <w:p w:rsidR="005102F5" w:rsidRPr="00D54675" w:rsidRDefault="0091159B" w:rsidP="0091159B">
            <w:pPr>
              <w:rPr>
                <w:rFonts w:cs="Arial"/>
              </w:rPr>
            </w:pPr>
            <w:r>
              <w:rPr>
                <w:rFonts w:cs="Arial"/>
              </w:rPr>
              <w:t xml:space="preserve">In the seev.033 CAIN message, the BeneficialOwnerDetails/Certification element will be made repeatable similarly to the CETI qualifier in the MT 565.  </w:t>
            </w:r>
          </w:p>
        </w:tc>
      </w:tr>
      <w:tr w:rsidR="005102F5" w:rsidRPr="00DB39D9" w:rsidTr="00A97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rsidR="005102F5" w:rsidRPr="00D54675" w:rsidRDefault="005102F5" w:rsidP="00A9728F">
            <w:pPr>
              <w:spacing w:before="80" w:after="80"/>
              <w:rPr>
                <w:b/>
                <w:color w:val="800000"/>
              </w:rPr>
            </w:pPr>
            <w:r w:rsidRPr="00D54675">
              <w:rPr>
                <w:b/>
              </w:rPr>
              <w:t>Decision</w:t>
            </w:r>
          </w:p>
        </w:tc>
      </w:tr>
      <w:tr w:rsidR="005102F5" w:rsidRPr="0091159B" w:rsidTr="00A97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rsidR="005102F5" w:rsidRPr="0091159B" w:rsidRDefault="0091159B" w:rsidP="00A9728F">
            <w:pPr>
              <w:tabs>
                <w:tab w:val="left" w:pos="965"/>
                <w:tab w:val="left" w:pos="1005"/>
              </w:tabs>
              <w:spacing w:after="0"/>
              <w:ind w:left="992" w:hanging="992"/>
              <w:rPr>
                <w:rFonts w:cs="Arial"/>
                <w:b/>
                <w:color w:val="00B050"/>
              </w:rPr>
            </w:pPr>
            <w:r w:rsidRPr="0091159B">
              <w:rPr>
                <w:rFonts w:cs="Arial"/>
                <w:b/>
                <w:color w:val="00B050"/>
              </w:rPr>
              <w:t>Approved with alternative solution</w:t>
            </w:r>
          </w:p>
        </w:tc>
      </w:tr>
    </w:tbl>
    <w:p w:rsidR="00DA1560" w:rsidRDefault="00DA1560" w:rsidP="00DA1560">
      <w:pPr>
        <w:suppressAutoHyphens w:val="0"/>
        <w:spacing w:before="140" w:after="0"/>
        <w:rPr>
          <w:b/>
          <w:sz w:val="28"/>
          <w:szCs w:val="28"/>
        </w:rPr>
      </w:pPr>
      <w:r>
        <w:rPr>
          <w:b/>
          <w:sz w:val="28"/>
          <w:szCs w:val="28"/>
        </w:rPr>
        <w:lastRenderedPageBreak/>
        <w:t>Final decision of the Securities SEG regarding ISO 20022 messages: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559"/>
      </w:tblGrid>
      <w:tr w:rsidR="00DA1560" w:rsidTr="009210F4">
        <w:tc>
          <w:tcPr>
            <w:tcW w:w="1101" w:type="dxa"/>
            <w:tcBorders>
              <w:top w:val="single" w:sz="4" w:space="0" w:color="auto"/>
              <w:left w:val="single" w:sz="4" w:space="0" w:color="auto"/>
              <w:bottom w:val="single" w:sz="4" w:space="0" w:color="auto"/>
              <w:right w:val="single" w:sz="4" w:space="0" w:color="auto"/>
            </w:tcBorders>
            <w:hideMark/>
          </w:tcPr>
          <w:p w:rsidR="00DA1560" w:rsidRDefault="00DA1560" w:rsidP="009210F4">
            <w:pPr>
              <w:rPr>
                <w:szCs w:val="24"/>
              </w:rPr>
            </w:pPr>
            <w:r>
              <w:rPr>
                <w:szCs w:val="24"/>
              </w:rPr>
              <w:t>Approve the MWG decision</w:t>
            </w:r>
          </w:p>
        </w:tc>
        <w:tc>
          <w:tcPr>
            <w:tcW w:w="1559" w:type="dxa"/>
            <w:tcBorders>
              <w:top w:val="single" w:sz="4" w:space="0" w:color="auto"/>
              <w:left w:val="single" w:sz="4" w:space="0" w:color="auto"/>
              <w:bottom w:val="single" w:sz="4" w:space="0" w:color="auto"/>
              <w:right w:val="single" w:sz="4" w:space="0" w:color="auto"/>
            </w:tcBorders>
          </w:tcPr>
          <w:p w:rsidR="00DA1560" w:rsidRDefault="00DA1560" w:rsidP="009210F4">
            <w:pPr>
              <w:rPr>
                <w:szCs w:val="24"/>
              </w:rPr>
            </w:pPr>
            <w:r w:rsidRPr="009701B5">
              <w:rPr>
                <w:color w:val="FF0000"/>
                <w:szCs w:val="24"/>
              </w:rPr>
              <w:t>approved</w:t>
            </w:r>
          </w:p>
        </w:tc>
      </w:tr>
    </w:tbl>
    <w:p w:rsidR="00DA1560" w:rsidRDefault="00DA1560" w:rsidP="00DA1560">
      <w:pPr>
        <w:rPr>
          <w:szCs w:val="24"/>
        </w:rPr>
      </w:pPr>
      <w:r>
        <w:rPr>
          <w:szCs w:val="24"/>
        </w:rPr>
        <w:t>Comments:</w:t>
      </w:r>
    </w:p>
    <w:p w:rsidR="00DA1560" w:rsidRDefault="00DA1560" w:rsidP="00DA1560">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559"/>
      </w:tblGrid>
      <w:tr w:rsidR="00DA1560" w:rsidTr="009210F4">
        <w:tc>
          <w:tcPr>
            <w:tcW w:w="1101" w:type="dxa"/>
            <w:tcBorders>
              <w:top w:val="single" w:sz="4" w:space="0" w:color="auto"/>
              <w:left w:val="single" w:sz="4" w:space="0" w:color="auto"/>
              <w:bottom w:val="single" w:sz="4" w:space="0" w:color="auto"/>
              <w:right w:val="single" w:sz="4" w:space="0" w:color="auto"/>
            </w:tcBorders>
            <w:hideMark/>
          </w:tcPr>
          <w:p w:rsidR="00DA1560" w:rsidRDefault="00DA1560" w:rsidP="009210F4">
            <w:pPr>
              <w:rPr>
                <w:szCs w:val="24"/>
              </w:rPr>
            </w:pPr>
            <w:r>
              <w:rPr>
                <w:szCs w:val="24"/>
              </w:rPr>
              <w:t>Reject the MWG decision</w:t>
            </w:r>
          </w:p>
        </w:tc>
        <w:tc>
          <w:tcPr>
            <w:tcW w:w="1559" w:type="dxa"/>
            <w:tcBorders>
              <w:top w:val="single" w:sz="4" w:space="0" w:color="auto"/>
              <w:left w:val="single" w:sz="4" w:space="0" w:color="auto"/>
              <w:bottom w:val="single" w:sz="4" w:space="0" w:color="auto"/>
              <w:right w:val="single" w:sz="4" w:space="0" w:color="auto"/>
            </w:tcBorders>
          </w:tcPr>
          <w:p w:rsidR="00DA1560" w:rsidRDefault="00DA1560" w:rsidP="009210F4">
            <w:pPr>
              <w:rPr>
                <w:szCs w:val="24"/>
              </w:rPr>
            </w:pPr>
          </w:p>
        </w:tc>
      </w:tr>
    </w:tbl>
    <w:p w:rsidR="00DA1560" w:rsidRDefault="00DA1560" w:rsidP="00DA1560">
      <w:pPr>
        <w:rPr>
          <w:szCs w:val="24"/>
        </w:rPr>
      </w:pPr>
      <w:r>
        <w:rPr>
          <w:szCs w:val="24"/>
        </w:rPr>
        <w:t>Reason for rejection:</w:t>
      </w:r>
    </w:p>
    <w:p w:rsidR="005102F5" w:rsidRPr="00743BF1" w:rsidRDefault="005102F5" w:rsidP="00A9728F">
      <w:pPr>
        <w:suppressAutoHyphens w:val="0"/>
        <w:spacing w:before="0" w:after="0"/>
        <w:rPr>
          <w:lang w:val="en-US"/>
        </w:rPr>
      </w:pPr>
      <w:r>
        <w:rPr>
          <w:lang w:val="en-US"/>
        </w:rPr>
        <w:br w:type="page"/>
      </w:r>
    </w:p>
    <w:p w:rsidR="008A1343" w:rsidRPr="001F5537" w:rsidRDefault="008A1343" w:rsidP="00A9728F">
      <w:pPr>
        <w:pStyle w:val="Heading2"/>
        <w:tabs>
          <w:tab w:val="clear" w:pos="718"/>
          <w:tab w:val="clear" w:pos="851"/>
          <w:tab w:val="num" w:pos="993"/>
        </w:tabs>
        <w:ind w:left="0" w:firstLine="0"/>
        <w:rPr>
          <w:color w:val="00B050"/>
          <w:lang w:val="en-US"/>
        </w:rPr>
      </w:pPr>
      <w:bookmarkStart w:id="74" w:name="_Toc18482784"/>
      <w:r w:rsidRPr="001F5537">
        <w:rPr>
          <w:color w:val="00B050"/>
          <w:lang w:val="en-US"/>
        </w:rPr>
        <w:lastRenderedPageBreak/>
        <w:t xml:space="preserve">CR 001551: </w:t>
      </w:r>
      <w:r w:rsidR="00280143" w:rsidRPr="001F5537">
        <w:rPr>
          <w:color w:val="00B050"/>
          <w:lang w:val="en-US"/>
        </w:rPr>
        <w:t>Add Tax Rate in Instruction for</w:t>
      </w:r>
      <w:r w:rsidRPr="001F5537">
        <w:rPr>
          <w:color w:val="00B050"/>
          <w:lang w:val="en-US"/>
        </w:rPr>
        <w:t xml:space="preserve"> </w:t>
      </w:r>
      <w:r w:rsidR="00280143" w:rsidRPr="001F5537">
        <w:rPr>
          <w:color w:val="00B050"/>
          <w:lang w:val="en-US"/>
        </w:rPr>
        <w:t>T</w:t>
      </w:r>
      <w:r w:rsidRPr="001F5537">
        <w:rPr>
          <w:color w:val="00B050"/>
          <w:lang w:val="en-US"/>
        </w:rPr>
        <w:t xml:space="preserve">ax </w:t>
      </w:r>
      <w:r w:rsidR="00280143" w:rsidRPr="001F5537">
        <w:rPr>
          <w:color w:val="00B050"/>
          <w:lang w:val="en-US"/>
        </w:rPr>
        <w:t>B</w:t>
      </w:r>
      <w:r w:rsidRPr="001F5537">
        <w:rPr>
          <w:color w:val="00B050"/>
          <w:lang w:val="en-US"/>
        </w:rPr>
        <w:t>reakdown</w:t>
      </w:r>
      <w:bookmarkEnd w:id="74"/>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58"/>
        <w:gridCol w:w="6063"/>
      </w:tblGrid>
      <w:tr w:rsidR="008A1343" w:rsidRPr="00D54675" w:rsidTr="00A9728F">
        <w:tc>
          <w:tcPr>
            <w:tcW w:w="8721" w:type="dxa"/>
            <w:gridSpan w:val="2"/>
            <w:shd w:val="pct5" w:color="auto" w:fill="auto"/>
          </w:tcPr>
          <w:p w:rsidR="008A1343" w:rsidRPr="00D54675" w:rsidRDefault="008A1343" w:rsidP="00A9728F">
            <w:pPr>
              <w:spacing w:before="80" w:after="80"/>
              <w:rPr>
                <w:rFonts w:cs="Arial"/>
                <w:b/>
              </w:rPr>
            </w:pPr>
            <w:r w:rsidRPr="00D54675">
              <w:rPr>
                <w:rFonts w:cs="Arial"/>
                <w:b/>
              </w:rPr>
              <w:t>Origin of request</w:t>
            </w:r>
          </w:p>
        </w:tc>
      </w:tr>
      <w:tr w:rsidR="008A1343" w:rsidRPr="001E0CBC" w:rsidTr="00A972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rsidR="008A1343" w:rsidRPr="00746F39" w:rsidRDefault="008A1343" w:rsidP="00A9728F">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8A1343" w:rsidRPr="001E0CBC" w:rsidRDefault="008A1343" w:rsidP="00A9728F">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SMPG</w:t>
            </w:r>
          </w:p>
        </w:tc>
      </w:tr>
      <w:tr w:rsidR="008A1343" w:rsidRPr="00D54675" w:rsidTr="00A9728F">
        <w:tc>
          <w:tcPr>
            <w:tcW w:w="8721" w:type="dxa"/>
            <w:gridSpan w:val="2"/>
            <w:shd w:val="pct5" w:color="auto" w:fill="auto"/>
          </w:tcPr>
          <w:p w:rsidR="008A1343" w:rsidRPr="00D54675" w:rsidRDefault="008A1343" w:rsidP="00A9728F">
            <w:pPr>
              <w:spacing w:before="80" w:after="80"/>
              <w:rPr>
                <w:b/>
              </w:rPr>
            </w:pPr>
            <w:r>
              <w:rPr>
                <w:b/>
              </w:rPr>
              <w:t>Sponsors</w:t>
            </w:r>
          </w:p>
        </w:tc>
      </w:tr>
      <w:tr w:rsidR="008A1343" w:rsidRPr="003D2503" w:rsidTr="00A9728F">
        <w:tc>
          <w:tcPr>
            <w:tcW w:w="8721" w:type="dxa"/>
            <w:gridSpan w:val="2"/>
            <w:shd w:val="clear" w:color="auto" w:fill="auto"/>
          </w:tcPr>
          <w:p w:rsidR="008A1343" w:rsidRPr="003D2503" w:rsidRDefault="008A1343" w:rsidP="00A9728F">
            <w:pPr>
              <w:spacing w:before="80" w:after="80"/>
            </w:pPr>
            <w:r>
              <w:t>SMPG CA WG members</w:t>
            </w:r>
          </w:p>
        </w:tc>
      </w:tr>
      <w:tr w:rsidR="008A1343" w:rsidRPr="00D54675" w:rsidTr="00A9728F">
        <w:tc>
          <w:tcPr>
            <w:tcW w:w="8721" w:type="dxa"/>
            <w:gridSpan w:val="2"/>
            <w:shd w:val="pct5" w:color="auto" w:fill="auto"/>
          </w:tcPr>
          <w:p w:rsidR="008A1343" w:rsidRPr="00D54675" w:rsidRDefault="008A1343" w:rsidP="00A9728F">
            <w:pPr>
              <w:spacing w:before="80" w:after="80"/>
              <w:rPr>
                <w:color w:val="800000"/>
              </w:rPr>
            </w:pPr>
            <w:r>
              <w:rPr>
                <w:b/>
              </w:rPr>
              <w:t>Message type(s) i</w:t>
            </w:r>
            <w:r w:rsidRPr="00D54675">
              <w:rPr>
                <w:b/>
              </w:rPr>
              <w:t>mpacted</w:t>
            </w:r>
          </w:p>
        </w:tc>
      </w:tr>
      <w:tr w:rsidR="008A1343" w:rsidRPr="00DB39D9" w:rsidTr="00A9728F">
        <w:tc>
          <w:tcPr>
            <w:tcW w:w="8721" w:type="dxa"/>
            <w:gridSpan w:val="2"/>
          </w:tcPr>
          <w:p w:rsidR="008A1343" w:rsidRPr="00DB39D9" w:rsidRDefault="008A1343" w:rsidP="00A9728F">
            <w:pPr>
              <w:spacing w:before="80" w:after="80"/>
            </w:pPr>
            <w:r>
              <w:t>MT 565, MT 567</w:t>
            </w:r>
            <w:r w:rsidR="00681A2C">
              <w:t>, seev.033, seev.034</w:t>
            </w:r>
          </w:p>
        </w:tc>
      </w:tr>
      <w:tr w:rsidR="008A1343" w:rsidRPr="00D54675" w:rsidTr="00A9728F">
        <w:tc>
          <w:tcPr>
            <w:tcW w:w="8721" w:type="dxa"/>
            <w:gridSpan w:val="2"/>
            <w:shd w:val="pct5" w:color="auto" w:fill="auto"/>
          </w:tcPr>
          <w:p w:rsidR="008A1343" w:rsidRPr="00D54675" w:rsidRDefault="008A1343" w:rsidP="00A9728F">
            <w:pPr>
              <w:spacing w:before="80" w:after="80"/>
              <w:rPr>
                <w:b/>
              </w:rPr>
            </w:pPr>
            <w:r w:rsidRPr="003B78DE">
              <w:rPr>
                <w:b/>
              </w:rPr>
              <w:t>Complies with regulation</w:t>
            </w:r>
          </w:p>
        </w:tc>
      </w:tr>
      <w:tr w:rsidR="008A1343" w:rsidRPr="003D2503" w:rsidTr="00A9728F">
        <w:tc>
          <w:tcPr>
            <w:tcW w:w="8721" w:type="dxa"/>
            <w:gridSpan w:val="2"/>
            <w:shd w:val="clear" w:color="auto" w:fill="auto"/>
          </w:tcPr>
          <w:p w:rsidR="008A1343" w:rsidRPr="003D2503" w:rsidRDefault="008A1343" w:rsidP="00A9728F">
            <w:pPr>
              <w:spacing w:before="80" w:after="80"/>
            </w:pPr>
            <w:r>
              <w:t>None</w:t>
            </w:r>
          </w:p>
        </w:tc>
      </w:tr>
      <w:tr w:rsidR="008A1343" w:rsidRPr="00D54675" w:rsidTr="00A9728F">
        <w:tc>
          <w:tcPr>
            <w:tcW w:w="8721" w:type="dxa"/>
            <w:gridSpan w:val="2"/>
            <w:shd w:val="pct5" w:color="auto" w:fill="auto"/>
          </w:tcPr>
          <w:p w:rsidR="008A1343" w:rsidRPr="00D54675" w:rsidRDefault="008A1343" w:rsidP="00A9728F">
            <w:pPr>
              <w:spacing w:before="80" w:after="80"/>
              <w:rPr>
                <w:b/>
              </w:rPr>
            </w:pPr>
            <w:r>
              <w:rPr>
                <w:b/>
              </w:rPr>
              <w:t>Business impact of this request</w:t>
            </w:r>
          </w:p>
        </w:tc>
      </w:tr>
      <w:tr w:rsidR="008A1343" w:rsidRPr="003D2503" w:rsidTr="00A9728F">
        <w:tc>
          <w:tcPr>
            <w:tcW w:w="8721" w:type="dxa"/>
            <w:gridSpan w:val="2"/>
            <w:shd w:val="clear" w:color="auto" w:fill="auto"/>
          </w:tcPr>
          <w:p w:rsidR="008A1343" w:rsidRDefault="008A1343" w:rsidP="00A9728F">
            <w:pPr>
              <w:spacing w:before="80" w:after="80"/>
            </w:pPr>
            <w:r>
              <w:t>MEDIUM</w:t>
            </w:r>
          </w:p>
          <w:p w:rsidR="008A1343" w:rsidRPr="003D2503" w:rsidRDefault="008A1343" w:rsidP="00A9728F">
            <w:pPr>
              <w:spacing w:before="80" w:after="80"/>
            </w:pPr>
            <w:r>
              <w:t xml:space="preserve">When an income payment is due in an omnibus account in countries that require a tax breakdown with full disclosure of the beneficial owner (e.g. Italy), the </w:t>
            </w:r>
            <w:r w:rsidR="00D83765">
              <w:t>recipient</w:t>
            </w:r>
            <w:r>
              <w:t xml:space="preserve"> of the income can, in the BENODET sequence of a MT565, indicate the beneficial owner details. However, currently, there is no way to report the tax rate at which the beneficial owner is to be paid.</w:t>
            </w:r>
          </w:p>
        </w:tc>
      </w:tr>
      <w:tr w:rsidR="008A1343" w:rsidRPr="00D54675" w:rsidTr="00A9728F">
        <w:tc>
          <w:tcPr>
            <w:tcW w:w="8721" w:type="dxa"/>
            <w:gridSpan w:val="2"/>
            <w:shd w:val="pct5" w:color="auto" w:fill="auto"/>
          </w:tcPr>
          <w:p w:rsidR="008A1343" w:rsidRPr="00D54675" w:rsidRDefault="008A1343" w:rsidP="00A9728F">
            <w:pPr>
              <w:spacing w:before="80" w:after="80"/>
              <w:rPr>
                <w:b/>
              </w:rPr>
            </w:pPr>
            <w:r>
              <w:rPr>
                <w:b/>
              </w:rPr>
              <w:t>Commitment to implement the change</w:t>
            </w:r>
          </w:p>
        </w:tc>
      </w:tr>
      <w:tr w:rsidR="008A1343" w:rsidRPr="00E0620A" w:rsidTr="00A9728F">
        <w:tc>
          <w:tcPr>
            <w:tcW w:w="8721" w:type="dxa"/>
            <w:gridSpan w:val="2"/>
            <w:shd w:val="clear" w:color="auto" w:fill="auto"/>
          </w:tcPr>
          <w:p w:rsidR="008A1343" w:rsidRDefault="008A1343" w:rsidP="00A9728F">
            <w:pPr>
              <w:spacing w:before="80" w:after="80"/>
            </w:pPr>
            <w:r>
              <w:t>Number of messages sent and received: 35000</w:t>
            </w:r>
          </w:p>
          <w:p w:rsidR="008A1343" w:rsidRDefault="008A1343" w:rsidP="00A9728F">
            <w:pPr>
              <w:spacing w:before="80" w:after="80"/>
            </w:pPr>
            <w:r>
              <w:t>Percentage of messages impacted: 15</w:t>
            </w:r>
          </w:p>
          <w:p w:rsidR="008A1343" w:rsidRPr="00E0620A" w:rsidRDefault="008A1343" w:rsidP="00A9728F">
            <w:pPr>
              <w:spacing w:before="80" w:after="80"/>
            </w:pPr>
            <w:r>
              <w:t>Commits to implement and when: SMPG 2020</w:t>
            </w:r>
          </w:p>
        </w:tc>
      </w:tr>
      <w:tr w:rsidR="008A1343" w:rsidRPr="00D54675" w:rsidTr="00A9728F">
        <w:tc>
          <w:tcPr>
            <w:tcW w:w="8721" w:type="dxa"/>
            <w:gridSpan w:val="2"/>
            <w:shd w:val="pct5" w:color="auto" w:fill="auto"/>
          </w:tcPr>
          <w:p w:rsidR="008A1343" w:rsidRPr="00D54675" w:rsidRDefault="008A1343" w:rsidP="00A9728F">
            <w:pPr>
              <w:spacing w:before="80" w:after="80"/>
              <w:rPr>
                <w:b/>
              </w:rPr>
            </w:pPr>
            <w:r w:rsidRPr="00D54675">
              <w:rPr>
                <w:b/>
              </w:rPr>
              <w:t xml:space="preserve">Business context </w:t>
            </w:r>
          </w:p>
        </w:tc>
      </w:tr>
      <w:tr w:rsidR="008A1343" w:rsidRPr="00DB39D9" w:rsidTr="00A9728F">
        <w:tc>
          <w:tcPr>
            <w:tcW w:w="8721" w:type="dxa"/>
            <w:gridSpan w:val="2"/>
          </w:tcPr>
          <w:p w:rsidR="008A1343" w:rsidRDefault="008A1343" w:rsidP="00A9728F">
            <w:pPr>
              <w:spacing w:before="80" w:after="80"/>
            </w:pPr>
            <w:r>
              <w:t>When an income payment is due in an omnibus account in countries that require a tax breakdown with full disclosure of the beneficial owner (e.g. Italy), the omnibus account holder can, in the BENODET sequence of a MT565, provide the beneficial owner details to its account servicer. However, it is currently not possible to include the tax rate at which the beneficial owner is to be paid.</w:t>
            </w:r>
          </w:p>
          <w:p w:rsidR="008A1343" w:rsidRDefault="008A1343" w:rsidP="00A9728F">
            <w:pPr>
              <w:spacing w:before="80" w:after="80"/>
            </w:pPr>
            <w:r>
              <w:t>Since MT565s cannot be used for all details, users tend to rely on MT599, fax messages or excel spreadsheets.</w:t>
            </w:r>
            <w:r w:rsidR="00D83765">
              <w:t xml:space="preserve"> </w:t>
            </w:r>
            <w:r>
              <w:t xml:space="preserve">To improve STP processing, we would like to add the tax rate to be applied at </w:t>
            </w:r>
            <w:r w:rsidR="00D83765">
              <w:t>beneficial</w:t>
            </w:r>
            <w:r>
              <w:t xml:space="preserve"> owner level in the BENODET sequence. We would also like to add reason codes in the MT567 message to report possible issues with the instruction: </w:t>
            </w:r>
          </w:p>
          <w:p w:rsidR="008A1343" w:rsidRDefault="008A1343" w:rsidP="00A9728F">
            <w:pPr>
              <w:spacing w:before="80" w:after="80"/>
            </w:pPr>
            <w:r>
              <w:t>- a missing tax rate,</w:t>
            </w:r>
          </w:p>
          <w:p w:rsidR="008A1343" w:rsidRDefault="008A1343" w:rsidP="00A9728F">
            <w:pPr>
              <w:spacing w:before="80" w:after="80"/>
            </w:pPr>
            <w:r>
              <w:t>- an incorrect tax rate (e.g. outside the values acceptable for that investment country),</w:t>
            </w:r>
          </w:p>
          <w:p w:rsidR="008A1343" w:rsidRPr="00DB39D9" w:rsidRDefault="008A1343" w:rsidP="00A9728F">
            <w:pPr>
              <w:spacing w:before="80" w:after="80"/>
            </w:pPr>
            <w:r>
              <w:t>- a tax rate that is not consistent with the documentation in place</w:t>
            </w:r>
          </w:p>
        </w:tc>
      </w:tr>
      <w:tr w:rsidR="008A1343" w:rsidRPr="00D54675" w:rsidTr="00A9728F">
        <w:tc>
          <w:tcPr>
            <w:tcW w:w="8721" w:type="dxa"/>
            <w:gridSpan w:val="2"/>
            <w:shd w:val="pct5" w:color="auto" w:fill="auto"/>
          </w:tcPr>
          <w:p w:rsidR="008A1343" w:rsidRPr="00D54675" w:rsidRDefault="008A1343" w:rsidP="00A9728F">
            <w:pPr>
              <w:spacing w:before="80" w:after="80"/>
              <w:rPr>
                <w:color w:val="800000"/>
              </w:rPr>
            </w:pPr>
            <w:r>
              <w:rPr>
                <w:b/>
              </w:rPr>
              <w:t>Nature of c</w:t>
            </w:r>
            <w:r w:rsidRPr="00D54675">
              <w:rPr>
                <w:b/>
              </w:rPr>
              <w:t>hange</w:t>
            </w:r>
          </w:p>
        </w:tc>
      </w:tr>
      <w:tr w:rsidR="008A1343" w:rsidRPr="00DB39D9" w:rsidTr="00A9728F">
        <w:tc>
          <w:tcPr>
            <w:tcW w:w="8721" w:type="dxa"/>
            <w:gridSpan w:val="2"/>
          </w:tcPr>
          <w:p w:rsidR="008A1343" w:rsidRDefault="008A1343" w:rsidP="00A9728F">
            <w:pPr>
              <w:spacing w:before="80" w:after="80"/>
            </w:pPr>
            <w:r>
              <w:t>1. Add TAXR to sequence C (BENODET) of the MT</w:t>
            </w:r>
            <w:r w:rsidR="00D83765">
              <w:t xml:space="preserve"> </w:t>
            </w:r>
            <w:r>
              <w:t>565</w:t>
            </w:r>
          </w:p>
          <w:p w:rsidR="008A1343" w:rsidRDefault="008A1343" w:rsidP="00A9728F">
            <w:pPr>
              <w:spacing w:before="80" w:after="80"/>
            </w:pPr>
            <w:r>
              <w:t>2. Add new reasons code to status PEND and REJT of the MT</w:t>
            </w:r>
            <w:r w:rsidR="00D83765">
              <w:t xml:space="preserve"> </w:t>
            </w:r>
            <w:r>
              <w:t>567 to inform the recipient of:</w:t>
            </w:r>
          </w:p>
          <w:p w:rsidR="008A1343" w:rsidRDefault="008A1343" w:rsidP="00A9728F">
            <w:pPr>
              <w:spacing w:before="80" w:after="80"/>
            </w:pPr>
            <w:r>
              <w:t>- a missing tax rate,</w:t>
            </w:r>
          </w:p>
          <w:p w:rsidR="008A1343" w:rsidRDefault="008A1343" w:rsidP="00A9728F">
            <w:pPr>
              <w:spacing w:before="80" w:after="80"/>
            </w:pPr>
            <w:r>
              <w:t>- an incorrect tax rate (e.g. outside the values acceptable for that investment country),</w:t>
            </w:r>
          </w:p>
          <w:p w:rsidR="008A1343" w:rsidRPr="00DB39D9" w:rsidRDefault="008A1343" w:rsidP="00A9728F">
            <w:pPr>
              <w:spacing w:before="80" w:after="80"/>
            </w:pPr>
            <w:r>
              <w:lastRenderedPageBreak/>
              <w:t>- a tax rate that is not consistent with the documentation in place</w:t>
            </w:r>
          </w:p>
        </w:tc>
      </w:tr>
      <w:tr w:rsidR="00276026" w:rsidRPr="00D54675" w:rsidTr="00A9728F">
        <w:tc>
          <w:tcPr>
            <w:tcW w:w="8721" w:type="dxa"/>
            <w:gridSpan w:val="2"/>
            <w:shd w:val="pct5" w:color="auto" w:fill="auto"/>
          </w:tcPr>
          <w:p w:rsidR="00276026" w:rsidRPr="00D54675" w:rsidRDefault="00276026" w:rsidP="00A9728F">
            <w:pPr>
              <w:spacing w:before="80" w:after="80"/>
              <w:rPr>
                <w:color w:val="800000"/>
              </w:rPr>
            </w:pPr>
            <w:r>
              <w:rPr>
                <w:b/>
              </w:rPr>
              <w:lastRenderedPageBreak/>
              <w:t>Workaround</w:t>
            </w:r>
          </w:p>
        </w:tc>
      </w:tr>
      <w:tr w:rsidR="00276026" w:rsidRPr="008466D3" w:rsidTr="00A9728F">
        <w:tc>
          <w:tcPr>
            <w:tcW w:w="8721" w:type="dxa"/>
            <w:gridSpan w:val="2"/>
            <w:tcBorders>
              <w:bottom w:val="dotted" w:sz="4" w:space="0" w:color="auto"/>
            </w:tcBorders>
          </w:tcPr>
          <w:p w:rsidR="00276026" w:rsidRPr="008466D3" w:rsidRDefault="00D83765" w:rsidP="00A9728F">
            <w:pPr>
              <w:spacing w:before="80" w:after="80"/>
              <w:rPr>
                <w:rFonts w:cs="Arial"/>
                <w:color w:val="000000"/>
              </w:rPr>
            </w:pPr>
            <w:r w:rsidRPr="00D83765">
              <w:rPr>
                <w:rFonts w:cs="Arial"/>
                <w:color w:val="000000"/>
              </w:rPr>
              <w:t>Fax messages, MT</w:t>
            </w:r>
            <w:r>
              <w:rPr>
                <w:rFonts w:cs="Arial"/>
                <w:color w:val="000000"/>
              </w:rPr>
              <w:t xml:space="preserve"> </w:t>
            </w:r>
            <w:r w:rsidRPr="00D83765">
              <w:rPr>
                <w:rFonts w:cs="Arial"/>
                <w:color w:val="000000"/>
              </w:rPr>
              <w:t>599 and excel spreadsheet</w:t>
            </w:r>
          </w:p>
        </w:tc>
      </w:tr>
      <w:tr w:rsidR="008A1343" w:rsidRPr="00D54675" w:rsidTr="00A9728F">
        <w:tc>
          <w:tcPr>
            <w:tcW w:w="8721" w:type="dxa"/>
            <w:gridSpan w:val="2"/>
            <w:shd w:val="pct5" w:color="auto" w:fill="auto"/>
          </w:tcPr>
          <w:p w:rsidR="008A1343" w:rsidRPr="00D54675" w:rsidRDefault="008A1343" w:rsidP="00A9728F">
            <w:pPr>
              <w:spacing w:before="80" w:after="80"/>
              <w:rPr>
                <w:color w:val="800000"/>
              </w:rPr>
            </w:pPr>
            <w:r w:rsidRPr="00D54675">
              <w:rPr>
                <w:b/>
              </w:rPr>
              <w:t>Examples</w:t>
            </w:r>
          </w:p>
        </w:tc>
      </w:tr>
      <w:tr w:rsidR="008A1343" w:rsidRPr="008466D3" w:rsidTr="00A9728F">
        <w:tc>
          <w:tcPr>
            <w:tcW w:w="8721" w:type="dxa"/>
            <w:gridSpan w:val="2"/>
            <w:tcBorders>
              <w:bottom w:val="dotted" w:sz="4" w:space="0" w:color="auto"/>
            </w:tcBorders>
          </w:tcPr>
          <w:p w:rsidR="00D83765" w:rsidRPr="00D83765" w:rsidRDefault="00D83765" w:rsidP="00D83765">
            <w:pPr>
              <w:spacing w:before="80" w:after="80"/>
              <w:rPr>
                <w:rFonts w:cs="Arial"/>
                <w:color w:val="000000"/>
              </w:rPr>
            </w:pPr>
            <w:r w:rsidRPr="00D83765">
              <w:rPr>
                <w:rFonts w:cs="Arial"/>
                <w:color w:val="000000"/>
              </w:rPr>
              <w:t>Cash dividend events in multiple markets are affected by this. Examples include</w:t>
            </w:r>
          </w:p>
          <w:p w:rsidR="00D83765" w:rsidRPr="00D83765" w:rsidRDefault="00D83765" w:rsidP="00D83765">
            <w:pPr>
              <w:spacing w:before="80" w:after="80"/>
              <w:rPr>
                <w:rFonts w:cs="Arial"/>
                <w:color w:val="000000"/>
              </w:rPr>
            </w:pPr>
            <w:r w:rsidRPr="00D83765">
              <w:rPr>
                <w:rFonts w:cs="Arial"/>
                <w:color w:val="000000"/>
              </w:rPr>
              <w:t>IT0003497168 – Telecom Italia</w:t>
            </w:r>
          </w:p>
          <w:p w:rsidR="00D83765" w:rsidRPr="00D83765" w:rsidRDefault="00D83765" w:rsidP="00D83765">
            <w:pPr>
              <w:spacing w:before="80" w:after="80"/>
              <w:rPr>
                <w:rFonts w:cs="Arial"/>
                <w:color w:val="000000"/>
              </w:rPr>
            </w:pPr>
            <w:r w:rsidRPr="00D83765">
              <w:rPr>
                <w:rFonts w:cs="Arial"/>
                <w:color w:val="000000"/>
              </w:rPr>
              <w:t xml:space="preserve">FI0009000681 – Nokia Corporation shares </w:t>
            </w:r>
          </w:p>
          <w:p w:rsidR="008A1343" w:rsidRPr="008466D3" w:rsidRDefault="00D83765" w:rsidP="00D83765">
            <w:pPr>
              <w:spacing w:before="80" w:after="80"/>
              <w:rPr>
                <w:rFonts w:cs="Arial"/>
                <w:color w:val="000000"/>
              </w:rPr>
            </w:pPr>
            <w:r w:rsidRPr="00D83765">
              <w:rPr>
                <w:rFonts w:cs="Arial"/>
                <w:color w:val="000000"/>
              </w:rPr>
              <w:t>JP3885780001 – MIZUHO FINANCIAL GROUP INC</w:t>
            </w:r>
          </w:p>
        </w:tc>
      </w:tr>
    </w:tbl>
    <w:p w:rsidR="008A1343" w:rsidRDefault="008A1343" w:rsidP="00A9728F">
      <w:pPr>
        <w:suppressAutoHyphens w:val="0"/>
        <w:spacing w:before="0" w:after="0"/>
        <w:rPr>
          <w:b/>
          <w:sz w:val="28"/>
        </w:rPr>
      </w:pPr>
    </w:p>
    <w:p w:rsidR="00C32764" w:rsidRDefault="00C32764" w:rsidP="00C32764">
      <w:pPr>
        <w:suppressAutoHyphens w:val="0"/>
        <w:spacing w:before="0" w:after="0"/>
        <w:rPr>
          <w:b/>
          <w:sz w:val="28"/>
        </w:rPr>
      </w:pPr>
      <w:r>
        <w:rPr>
          <w:b/>
          <w:sz w:val="28"/>
        </w:rPr>
        <w:t>SWIFT Comment</w:t>
      </w:r>
    </w:p>
    <w:p w:rsidR="00C32764" w:rsidRDefault="00C32764" w:rsidP="00C32764">
      <w:pPr>
        <w:suppressAutoHyphens w:val="0"/>
        <w:spacing w:before="0" w:after="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C32764" w:rsidRPr="00E32808" w:rsidTr="00DF6CFC">
        <w:tc>
          <w:tcPr>
            <w:tcW w:w="8721" w:type="dxa"/>
            <w:tcBorders>
              <w:bottom w:val="dotted" w:sz="4" w:space="0" w:color="auto"/>
            </w:tcBorders>
          </w:tcPr>
          <w:p w:rsidR="00C32764" w:rsidRPr="008466D3" w:rsidRDefault="00C32764" w:rsidP="00DF6CFC">
            <w:pPr>
              <w:rPr>
                <w:rFonts w:cs="Arial"/>
                <w:color w:val="000000"/>
              </w:rPr>
            </w:pPr>
          </w:p>
        </w:tc>
      </w:tr>
    </w:tbl>
    <w:p w:rsidR="00C32764" w:rsidRDefault="00C32764" w:rsidP="00C32764">
      <w:pPr>
        <w:suppressAutoHyphens w:val="0"/>
        <w:spacing w:before="0" w:after="0"/>
        <w:rPr>
          <w:b/>
          <w:sz w:val="28"/>
        </w:rPr>
      </w:pPr>
    </w:p>
    <w:p w:rsidR="00C32764" w:rsidRPr="00623855" w:rsidRDefault="00C32764" w:rsidP="00C32764">
      <w:pPr>
        <w:suppressAutoHyphens w:val="0"/>
        <w:spacing w:before="0" w:after="0"/>
        <w:rPr>
          <w:b/>
          <w:sz w:val="28"/>
        </w:rPr>
      </w:pPr>
      <w:r w:rsidRPr="00623855">
        <w:rPr>
          <w:b/>
          <w:sz w:val="28"/>
        </w:rPr>
        <w:t>Standards Illustration</w:t>
      </w:r>
    </w:p>
    <w:p w:rsidR="00C32764" w:rsidRDefault="00C32764" w:rsidP="00C32764">
      <w:pPr>
        <w:suppressAutoHyphens w:val="0"/>
        <w:spacing w:before="0" w:after="0"/>
      </w:pPr>
    </w:p>
    <w:p w:rsidR="00C32764" w:rsidRPr="00396604" w:rsidRDefault="00C32764" w:rsidP="00C32764">
      <w:pPr>
        <w:pBdr>
          <w:top w:val="single" w:sz="4" w:space="5" w:color="auto"/>
          <w:bottom w:val="single" w:sz="4" w:space="5" w:color="auto"/>
        </w:pBdr>
        <w:spacing w:after="240"/>
        <w:rPr>
          <w:b/>
          <w:sz w:val="32"/>
          <w:szCs w:val="32"/>
        </w:rPr>
      </w:pPr>
      <w:r w:rsidRPr="00396604">
        <w:rPr>
          <w:b/>
          <w:sz w:val="32"/>
          <w:szCs w:val="32"/>
        </w:rPr>
        <w:t>1. ISO 15022 Illustration</w:t>
      </w:r>
    </w:p>
    <w:p w:rsidR="00C32764" w:rsidRDefault="0046455C" w:rsidP="00C32764">
      <w:pPr>
        <w:suppressAutoHyphens w:val="0"/>
        <w:spacing w:before="0" w:after="0"/>
        <w:rPr>
          <w:b/>
        </w:rPr>
      </w:pPr>
      <w:r>
        <w:rPr>
          <w:b/>
        </w:rPr>
        <w:t xml:space="preserve">1. </w:t>
      </w:r>
      <w:r w:rsidRPr="0046455C">
        <w:rPr>
          <w:b/>
        </w:rPr>
        <w:t xml:space="preserve">In the MT 565, in sequence </w:t>
      </w:r>
      <w:r>
        <w:rPr>
          <w:b/>
        </w:rPr>
        <w:t>C Beneficial Owner Details, add a new optional 92a Rate field with the optional and non-repeatable qualifier TAXR (Withholding Tax Rate) with format options A, F or K and with the following definition:</w:t>
      </w:r>
    </w:p>
    <w:p w:rsidR="0046455C" w:rsidRPr="0046455C" w:rsidRDefault="0046455C" w:rsidP="00C32764">
      <w:pPr>
        <w:suppressAutoHyphens w:val="0"/>
        <w:spacing w:before="0" w:after="0"/>
        <w:rPr>
          <w:i/>
        </w:rPr>
      </w:pPr>
      <w:r>
        <w:rPr>
          <w:rFonts w:eastAsia="Times New Roman" w:cs="Arial"/>
          <w:i/>
          <w:lang w:eastAsia="en-GB"/>
        </w:rPr>
        <w:t>“</w:t>
      </w:r>
      <w:r w:rsidRPr="0046455C">
        <w:rPr>
          <w:rFonts w:eastAsia="Times New Roman" w:cs="Arial"/>
          <w:i/>
          <w:lang w:eastAsia="en-GB"/>
        </w:rPr>
        <w:t>Requested p</w:t>
      </w:r>
      <w:r w:rsidRPr="00CD0D8D">
        <w:rPr>
          <w:rFonts w:eastAsia="Times New Roman" w:cs="Arial"/>
          <w:i/>
          <w:lang w:eastAsia="en-GB"/>
        </w:rPr>
        <w:t>ercentage of a cash distribution that will be withheld by the tax authorities of the jurisdiction of the issuer, for which a relief at source and/or reclaim may be possible.</w:t>
      </w:r>
      <w:r>
        <w:rPr>
          <w:rFonts w:eastAsia="Times New Roman" w:cs="Arial"/>
          <w:i/>
          <w:lang w:eastAsia="en-GB"/>
        </w:rPr>
        <w:t xml:space="preserve">” </w:t>
      </w:r>
      <w:r w:rsidRPr="0046455C">
        <w:rPr>
          <w:rFonts w:eastAsia="Times New Roman" w:cs="Arial"/>
          <w:b/>
          <w:lang w:eastAsia="en-GB"/>
        </w:rPr>
        <w:t>and as illustrated below:</w:t>
      </w:r>
      <w:r w:rsidRPr="0046455C">
        <w:rPr>
          <w:rFonts w:eastAsia="Times New Roman" w:cs="Arial"/>
          <w:i/>
          <w:lang w:eastAsia="en-GB"/>
        </w:rPr>
        <w:t xml:space="preserve"> </w:t>
      </w:r>
    </w:p>
    <w:p w:rsidR="00507F4D" w:rsidRPr="00507F4D" w:rsidRDefault="00507F4D" w:rsidP="00507F4D">
      <w:pPr>
        <w:pBdr>
          <w:bottom w:val="single" w:sz="6" w:space="0" w:color="013B80"/>
        </w:pBdr>
        <w:suppressAutoHyphens w:val="0"/>
        <w:spacing w:before="100" w:beforeAutospacing="1" w:after="100" w:afterAutospacing="1"/>
        <w:outlineLvl w:val="2"/>
        <w:rPr>
          <w:rFonts w:eastAsia="Times New Roman" w:cs="Arial"/>
          <w:b/>
          <w:bCs/>
          <w:color w:val="013B80"/>
          <w:sz w:val="36"/>
          <w:szCs w:val="36"/>
          <w:lang w:eastAsia="en-GB"/>
        </w:rPr>
      </w:pPr>
      <w:bookmarkStart w:id="75" w:name="c0"/>
      <w:bookmarkStart w:id="76" w:name="genalfc"/>
      <w:bookmarkStart w:id="77" w:name="top"/>
      <w:bookmarkEnd w:id="75"/>
      <w:bookmarkEnd w:id="76"/>
      <w:bookmarkEnd w:id="77"/>
      <w:r w:rsidRPr="00507F4D">
        <w:rPr>
          <w:rFonts w:eastAsia="Times New Roman" w:cs="Arial"/>
          <w:b/>
          <w:bCs/>
          <w:color w:val="013B80"/>
          <w:sz w:val="36"/>
          <w:szCs w:val="36"/>
          <w:lang w:eastAsia="en-GB"/>
        </w:rPr>
        <w:t>MT 565 Format Specifications</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837"/>
        <w:gridCol w:w="577"/>
        <w:gridCol w:w="1022"/>
        <w:gridCol w:w="1155"/>
        <w:gridCol w:w="2323"/>
        <w:gridCol w:w="1777"/>
        <w:gridCol w:w="922"/>
      </w:tblGrid>
      <w:tr w:rsidR="00507F4D" w:rsidRPr="00507F4D" w:rsidTr="00507F4D">
        <w:trPr>
          <w:tblHeader/>
          <w:tblCellSpacing w:w="15" w:type="dxa"/>
        </w:trPr>
        <w:tc>
          <w:tcPr>
            <w:tcW w:w="0" w:type="auto"/>
            <w:gridSpan w:val="7"/>
            <w:tcBorders>
              <w:top w:val="nil"/>
              <w:left w:val="nil"/>
              <w:bottom w:val="nil"/>
              <w:right w:val="nil"/>
            </w:tcBorders>
            <w:shd w:val="clear" w:color="auto" w:fill="EEEEEE"/>
            <w:vAlign w:val="center"/>
            <w:hideMark/>
          </w:tcPr>
          <w:p w:rsidR="00507F4D" w:rsidRPr="00507F4D" w:rsidRDefault="00507F4D" w:rsidP="00507F4D">
            <w:pPr>
              <w:suppressAutoHyphens w:val="0"/>
              <w:spacing w:before="0" w:after="0"/>
              <w:rPr>
                <w:rFonts w:eastAsia="Times New Roman" w:cs="Arial"/>
                <w:color w:val="000000"/>
                <w:lang w:eastAsia="en-GB"/>
              </w:rPr>
            </w:pPr>
            <w:r w:rsidRPr="00507F4D">
              <w:rPr>
                <w:rFonts w:eastAsia="Times New Roman" w:cs="Arial"/>
                <w:b/>
                <w:bCs/>
                <w:color w:val="000000"/>
                <w:lang w:eastAsia="en-GB"/>
              </w:rPr>
              <w:t>MT 565 Corporate Action Instruction</w:t>
            </w:r>
          </w:p>
        </w:tc>
      </w:tr>
      <w:tr w:rsidR="00507F4D" w:rsidRPr="00507F4D" w:rsidTr="00CD0D8D">
        <w:trPr>
          <w:tblHeader/>
          <w:tblCellSpacing w:w="15" w:type="dxa"/>
        </w:trPr>
        <w:tc>
          <w:tcPr>
            <w:tcW w:w="449" w:type="pct"/>
            <w:tcBorders>
              <w:top w:val="outset" w:sz="6" w:space="0" w:color="auto"/>
              <w:left w:val="outset" w:sz="6" w:space="0" w:color="auto"/>
              <w:bottom w:val="outset" w:sz="6" w:space="0" w:color="auto"/>
              <w:right w:val="outset" w:sz="6" w:space="0" w:color="auto"/>
            </w:tcBorders>
            <w:shd w:val="clear" w:color="auto" w:fill="EEEEEE"/>
            <w:hideMark/>
          </w:tcPr>
          <w:p w:rsidR="00507F4D" w:rsidRPr="00507F4D" w:rsidRDefault="00507F4D" w:rsidP="00507F4D">
            <w:pPr>
              <w:suppressAutoHyphens w:val="0"/>
              <w:spacing w:before="0" w:after="0"/>
              <w:jc w:val="center"/>
              <w:rPr>
                <w:rFonts w:eastAsia="Times New Roman" w:cs="Arial"/>
                <w:b/>
                <w:bCs/>
                <w:color w:val="013B80"/>
                <w:lang w:eastAsia="en-GB"/>
              </w:rPr>
            </w:pPr>
            <w:r w:rsidRPr="00507F4D">
              <w:rPr>
                <w:rFonts w:eastAsia="Times New Roman" w:cs="Arial"/>
                <w:b/>
                <w:bCs/>
                <w:color w:val="013B80"/>
                <w:lang w:eastAsia="en-GB"/>
              </w:rPr>
              <w:t>Status</w:t>
            </w:r>
          </w:p>
        </w:tc>
        <w:tc>
          <w:tcPr>
            <w:tcW w:w="310" w:type="pct"/>
            <w:tcBorders>
              <w:top w:val="outset" w:sz="6" w:space="0" w:color="auto"/>
              <w:left w:val="outset" w:sz="6" w:space="0" w:color="auto"/>
              <w:bottom w:val="outset" w:sz="6" w:space="0" w:color="auto"/>
              <w:right w:val="outset" w:sz="6" w:space="0" w:color="auto"/>
            </w:tcBorders>
            <w:shd w:val="clear" w:color="auto" w:fill="EEEEEE"/>
            <w:hideMark/>
          </w:tcPr>
          <w:p w:rsidR="00507F4D" w:rsidRPr="00507F4D" w:rsidRDefault="00507F4D" w:rsidP="00507F4D">
            <w:pPr>
              <w:suppressAutoHyphens w:val="0"/>
              <w:spacing w:before="0" w:after="0"/>
              <w:jc w:val="center"/>
              <w:rPr>
                <w:rFonts w:eastAsia="Times New Roman" w:cs="Arial"/>
                <w:b/>
                <w:bCs/>
                <w:color w:val="013B80"/>
                <w:lang w:eastAsia="en-GB"/>
              </w:rPr>
            </w:pPr>
            <w:r w:rsidRPr="00507F4D">
              <w:rPr>
                <w:rFonts w:eastAsia="Times New Roman" w:cs="Arial"/>
                <w:b/>
                <w:bCs/>
                <w:color w:val="013B80"/>
                <w:lang w:eastAsia="en-GB"/>
              </w:rPr>
              <w:t>Tag</w:t>
            </w:r>
          </w:p>
        </w:tc>
        <w:tc>
          <w:tcPr>
            <w:tcW w:w="562" w:type="pct"/>
            <w:tcBorders>
              <w:top w:val="outset" w:sz="6" w:space="0" w:color="auto"/>
              <w:left w:val="outset" w:sz="6" w:space="0" w:color="auto"/>
              <w:bottom w:val="outset" w:sz="6" w:space="0" w:color="auto"/>
              <w:right w:val="outset" w:sz="6" w:space="0" w:color="auto"/>
            </w:tcBorders>
            <w:shd w:val="clear" w:color="auto" w:fill="EEEEEE"/>
            <w:hideMark/>
          </w:tcPr>
          <w:p w:rsidR="00507F4D" w:rsidRPr="00507F4D" w:rsidRDefault="00507F4D" w:rsidP="00507F4D">
            <w:pPr>
              <w:suppressAutoHyphens w:val="0"/>
              <w:spacing w:before="0" w:after="0"/>
              <w:jc w:val="center"/>
              <w:rPr>
                <w:rFonts w:eastAsia="Times New Roman" w:cs="Arial"/>
                <w:b/>
                <w:bCs/>
                <w:color w:val="013B80"/>
                <w:lang w:eastAsia="en-GB"/>
              </w:rPr>
            </w:pPr>
            <w:r w:rsidRPr="00507F4D">
              <w:rPr>
                <w:rFonts w:eastAsia="Times New Roman" w:cs="Arial"/>
                <w:b/>
                <w:bCs/>
                <w:noProof/>
                <w:color w:val="013B80"/>
                <w:lang w:eastAsia="en-GB"/>
              </w:rPr>
              <w:drawing>
                <wp:inline distT="0" distB="0" distL="0" distR="0" wp14:anchorId="0082C1B2" wp14:editId="334D74E6">
                  <wp:extent cx="95250" cy="95250"/>
                  <wp:effectExtent l="0" t="0" r="0" b="0"/>
                  <wp:docPr id="999" name="Picture 999"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3"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b/>
                <w:bCs/>
                <w:color w:val="013B80"/>
                <w:lang w:eastAsia="en-GB"/>
              </w:rPr>
              <w:t>Qualifier</w:t>
            </w:r>
          </w:p>
        </w:tc>
        <w:tc>
          <w:tcPr>
            <w:tcW w:w="693" w:type="pct"/>
            <w:tcBorders>
              <w:top w:val="outset" w:sz="6" w:space="0" w:color="auto"/>
              <w:left w:val="outset" w:sz="6" w:space="0" w:color="auto"/>
              <w:bottom w:val="outset" w:sz="6" w:space="0" w:color="auto"/>
              <w:right w:val="outset" w:sz="6" w:space="0" w:color="auto"/>
            </w:tcBorders>
            <w:shd w:val="clear" w:color="auto" w:fill="EEEEEE"/>
            <w:hideMark/>
          </w:tcPr>
          <w:p w:rsidR="00507F4D" w:rsidRPr="00507F4D" w:rsidRDefault="00507F4D" w:rsidP="00507F4D">
            <w:pPr>
              <w:suppressAutoHyphens w:val="0"/>
              <w:spacing w:before="0" w:after="0"/>
              <w:jc w:val="center"/>
              <w:rPr>
                <w:rFonts w:eastAsia="Times New Roman" w:cs="Arial"/>
                <w:b/>
                <w:bCs/>
                <w:color w:val="013B80"/>
                <w:lang w:eastAsia="en-GB"/>
              </w:rPr>
            </w:pPr>
            <w:r w:rsidRPr="00507F4D">
              <w:rPr>
                <w:rFonts w:eastAsia="Times New Roman" w:cs="Arial"/>
                <w:b/>
                <w:bCs/>
                <w:noProof/>
                <w:color w:val="013B80"/>
                <w:lang w:eastAsia="en-GB"/>
              </w:rPr>
              <w:drawing>
                <wp:inline distT="0" distB="0" distL="0" distR="0" wp14:anchorId="3D8A6DFA" wp14:editId="02A9EDAC">
                  <wp:extent cx="95250" cy="95250"/>
                  <wp:effectExtent l="0" t="0" r="0" b="0"/>
                  <wp:docPr id="998" name="Picture 998"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4"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b/>
                <w:bCs/>
                <w:color w:val="013B80"/>
                <w:lang w:eastAsia="en-GB"/>
              </w:rPr>
              <w:t>Generic Field Name</w:t>
            </w:r>
          </w:p>
        </w:tc>
        <w:tc>
          <w:tcPr>
            <w:tcW w:w="1300" w:type="pct"/>
            <w:tcBorders>
              <w:top w:val="outset" w:sz="6" w:space="0" w:color="auto"/>
              <w:left w:val="outset" w:sz="6" w:space="0" w:color="auto"/>
              <w:bottom w:val="outset" w:sz="6" w:space="0" w:color="auto"/>
              <w:right w:val="outset" w:sz="6" w:space="0" w:color="auto"/>
            </w:tcBorders>
            <w:shd w:val="clear" w:color="auto" w:fill="EEEEEE"/>
            <w:hideMark/>
          </w:tcPr>
          <w:p w:rsidR="00507F4D" w:rsidRPr="00507F4D" w:rsidRDefault="00507F4D" w:rsidP="00507F4D">
            <w:pPr>
              <w:suppressAutoHyphens w:val="0"/>
              <w:spacing w:before="0" w:after="0"/>
              <w:jc w:val="center"/>
              <w:rPr>
                <w:rFonts w:eastAsia="Times New Roman" w:cs="Arial"/>
                <w:b/>
                <w:bCs/>
                <w:color w:val="013B80"/>
                <w:lang w:eastAsia="en-GB"/>
              </w:rPr>
            </w:pPr>
            <w:r w:rsidRPr="00507F4D">
              <w:rPr>
                <w:rFonts w:eastAsia="Times New Roman" w:cs="Arial"/>
                <w:b/>
                <w:bCs/>
                <w:noProof/>
                <w:color w:val="013B80"/>
                <w:lang w:eastAsia="en-GB"/>
              </w:rPr>
              <w:drawing>
                <wp:inline distT="0" distB="0" distL="0" distR="0" wp14:anchorId="4C0F932F" wp14:editId="0C8E58A8">
                  <wp:extent cx="95250" cy="95250"/>
                  <wp:effectExtent l="0" t="0" r="0" b="0"/>
                  <wp:docPr id="997" name="Picture 997"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5"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b/>
                <w:bCs/>
                <w:color w:val="013B80"/>
                <w:lang w:eastAsia="en-GB"/>
              </w:rPr>
              <w:t>Detailed Field Name</w:t>
            </w:r>
          </w:p>
        </w:tc>
        <w:tc>
          <w:tcPr>
            <w:tcW w:w="990" w:type="pct"/>
            <w:tcBorders>
              <w:top w:val="outset" w:sz="6" w:space="0" w:color="auto"/>
              <w:left w:val="outset" w:sz="6" w:space="0" w:color="auto"/>
              <w:bottom w:val="outset" w:sz="6" w:space="0" w:color="auto"/>
              <w:right w:val="outset" w:sz="6" w:space="0" w:color="auto"/>
            </w:tcBorders>
            <w:shd w:val="clear" w:color="auto" w:fill="EEEEEE"/>
            <w:hideMark/>
          </w:tcPr>
          <w:p w:rsidR="00507F4D" w:rsidRPr="00507F4D" w:rsidRDefault="00507F4D" w:rsidP="00507F4D">
            <w:pPr>
              <w:suppressAutoHyphens w:val="0"/>
              <w:spacing w:before="0" w:after="0"/>
              <w:jc w:val="center"/>
              <w:rPr>
                <w:rFonts w:eastAsia="Times New Roman" w:cs="Arial"/>
                <w:b/>
                <w:bCs/>
                <w:color w:val="013B80"/>
                <w:lang w:eastAsia="en-GB"/>
              </w:rPr>
            </w:pPr>
            <w:r w:rsidRPr="00507F4D">
              <w:rPr>
                <w:rFonts w:eastAsia="Times New Roman" w:cs="Arial"/>
                <w:b/>
                <w:bCs/>
                <w:noProof/>
                <w:color w:val="013B80"/>
                <w:lang w:eastAsia="en-GB"/>
              </w:rPr>
              <w:drawing>
                <wp:inline distT="0" distB="0" distL="0" distR="0" wp14:anchorId="4BEBE2B2" wp14:editId="3364B350">
                  <wp:extent cx="95250" cy="95250"/>
                  <wp:effectExtent l="0" t="0" r="0" b="0"/>
                  <wp:docPr id="996" name="Picture 996"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6"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b/>
                <w:bCs/>
                <w:color w:val="013B80"/>
                <w:lang w:eastAsia="en-GB"/>
              </w:rPr>
              <w:t>Content/Options</w:t>
            </w:r>
          </w:p>
        </w:tc>
        <w:tc>
          <w:tcPr>
            <w:tcW w:w="559" w:type="pct"/>
            <w:tcBorders>
              <w:top w:val="outset" w:sz="6" w:space="0" w:color="auto"/>
              <w:left w:val="outset" w:sz="6" w:space="0" w:color="auto"/>
              <w:bottom w:val="outset" w:sz="6" w:space="0" w:color="auto"/>
              <w:right w:val="outset" w:sz="6" w:space="0" w:color="auto"/>
            </w:tcBorders>
            <w:shd w:val="clear" w:color="auto" w:fill="EEEEEE"/>
            <w:hideMark/>
          </w:tcPr>
          <w:p w:rsidR="00507F4D" w:rsidRPr="00507F4D" w:rsidRDefault="00507F4D" w:rsidP="00507F4D">
            <w:pPr>
              <w:suppressAutoHyphens w:val="0"/>
              <w:spacing w:before="0" w:after="0"/>
              <w:jc w:val="center"/>
              <w:rPr>
                <w:rFonts w:eastAsia="Times New Roman" w:cs="Arial"/>
                <w:b/>
                <w:bCs/>
                <w:color w:val="013B80"/>
                <w:lang w:eastAsia="en-GB"/>
              </w:rPr>
            </w:pPr>
            <w:r w:rsidRPr="00507F4D">
              <w:rPr>
                <w:rFonts w:eastAsia="Times New Roman" w:cs="Arial"/>
                <w:b/>
                <w:bCs/>
                <w:i/>
                <w:iCs/>
                <w:noProof/>
                <w:color w:val="013B80"/>
                <w:lang w:eastAsia="en-GB"/>
              </w:rPr>
              <w:drawing>
                <wp:inline distT="0" distB="0" distL="0" distR="0" wp14:anchorId="393FC613" wp14:editId="5E9EA1B7">
                  <wp:extent cx="95250" cy="95250"/>
                  <wp:effectExtent l="0" t="0" r="0" b="0"/>
                  <wp:docPr id="995" name="Picture 995"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7"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b/>
                <w:bCs/>
                <w:i/>
                <w:iCs/>
                <w:color w:val="013B80"/>
                <w:lang w:eastAsia="en-GB"/>
              </w:rPr>
              <w:t>No.</w:t>
            </w:r>
          </w:p>
        </w:tc>
      </w:tr>
      <w:tr w:rsidR="00507F4D" w:rsidRPr="00507F4D" w:rsidTr="00507F4D">
        <w:trPr>
          <w:tblCellSpacing w:w="15" w:type="dxa"/>
        </w:trPr>
        <w:tc>
          <w:tcPr>
            <w:tcW w:w="4966" w:type="pct"/>
            <w:gridSpan w:val="7"/>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507F4D">
            <w:pPr>
              <w:suppressAutoHyphens w:val="0"/>
              <w:spacing w:before="0" w:after="0"/>
              <w:rPr>
                <w:rFonts w:eastAsia="Times New Roman" w:cs="Arial"/>
                <w:color w:val="000000"/>
                <w:lang w:eastAsia="en-GB"/>
              </w:rPr>
            </w:pPr>
            <w:r w:rsidRPr="00507F4D">
              <w:rPr>
                <w:rFonts w:eastAsia="Times New Roman" w:cs="Arial"/>
                <w:b/>
                <w:bCs/>
                <w:color w:val="000000"/>
                <w:lang w:eastAsia="en-GB"/>
              </w:rPr>
              <w:t>Mandatory Sequence A General Information</w:t>
            </w:r>
          </w:p>
        </w:tc>
      </w:tr>
      <w:tr w:rsidR="00CD0D8D" w:rsidRPr="00507F4D" w:rsidTr="00507F4D">
        <w:trPr>
          <w:tblCellSpacing w:w="15" w:type="dxa"/>
        </w:trPr>
        <w:tc>
          <w:tcPr>
            <w:tcW w:w="4966" w:type="pct"/>
            <w:gridSpan w:val="7"/>
            <w:tcBorders>
              <w:top w:val="outset" w:sz="6" w:space="0" w:color="auto"/>
              <w:left w:val="outset" w:sz="6" w:space="0" w:color="auto"/>
              <w:bottom w:val="outset" w:sz="6" w:space="0" w:color="auto"/>
              <w:right w:val="outset" w:sz="6" w:space="0" w:color="auto"/>
            </w:tcBorders>
            <w:shd w:val="clear" w:color="auto" w:fill="FFFFFF"/>
          </w:tcPr>
          <w:p w:rsidR="00CD0D8D" w:rsidRPr="00507F4D" w:rsidRDefault="00CD0D8D" w:rsidP="00507F4D">
            <w:pPr>
              <w:suppressAutoHyphens w:val="0"/>
              <w:spacing w:before="0" w:after="0"/>
              <w:rPr>
                <w:rFonts w:eastAsia="Times New Roman" w:cs="Arial"/>
                <w:b/>
                <w:bCs/>
                <w:noProof/>
                <w:color w:val="000000"/>
                <w:lang w:eastAsia="en-GB"/>
              </w:rPr>
            </w:pPr>
          </w:p>
        </w:tc>
      </w:tr>
      <w:tr w:rsidR="00507F4D" w:rsidRPr="00507F4D" w:rsidTr="00507F4D">
        <w:trPr>
          <w:tblCellSpacing w:w="15" w:type="dxa"/>
        </w:trPr>
        <w:tc>
          <w:tcPr>
            <w:tcW w:w="4966" w:type="pct"/>
            <w:gridSpan w:val="7"/>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507F4D">
            <w:pPr>
              <w:suppressAutoHyphens w:val="0"/>
              <w:spacing w:before="0" w:after="0"/>
              <w:rPr>
                <w:rFonts w:eastAsia="Times New Roman" w:cs="Arial"/>
                <w:color w:val="000000"/>
                <w:lang w:eastAsia="en-GB"/>
              </w:rPr>
            </w:pPr>
            <w:r w:rsidRPr="00507F4D">
              <w:rPr>
                <w:rFonts w:eastAsia="Times New Roman" w:cs="Arial"/>
                <w:b/>
                <w:bCs/>
                <w:color w:val="000000"/>
                <w:lang w:eastAsia="en-GB"/>
              </w:rPr>
              <w:t>End of Sequence A General Information</w:t>
            </w:r>
          </w:p>
        </w:tc>
      </w:tr>
      <w:tr w:rsidR="00CD0D8D" w:rsidRPr="00507F4D" w:rsidTr="00507F4D">
        <w:trPr>
          <w:tblCellSpacing w:w="15" w:type="dxa"/>
        </w:trPr>
        <w:tc>
          <w:tcPr>
            <w:tcW w:w="4966" w:type="pct"/>
            <w:gridSpan w:val="7"/>
            <w:tcBorders>
              <w:top w:val="outset" w:sz="6" w:space="0" w:color="auto"/>
              <w:left w:val="outset" w:sz="6" w:space="0" w:color="auto"/>
              <w:bottom w:val="outset" w:sz="6" w:space="0" w:color="auto"/>
              <w:right w:val="outset" w:sz="6" w:space="0" w:color="auto"/>
            </w:tcBorders>
            <w:shd w:val="clear" w:color="auto" w:fill="FFFFFF"/>
          </w:tcPr>
          <w:p w:rsidR="00CD0D8D" w:rsidRPr="00507F4D" w:rsidRDefault="00CD0D8D" w:rsidP="00507F4D">
            <w:pPr>
              <w:suppressAutoHyphens w:val="0"/>
              <w:spacing w:before="0" w:after="0"/>
              <w:rPr>
                <w:rFonts w:eastAsia="Times New Roman" w:cs="Arial"/>
                <w:b/>
                <w:bCs/>
                <w:noProof/>
                <w:color w:val="000000"/>
                <w:lang w:eastAsia="en-GB"/>
              </w:rPr>
            </w:pPr>
          </w:p>
        </w:tc>
      </w:tr>
      <w:tr w:rsidR="00507F4D" w:rsidRPr="00507F4D" w:rsidTr="00507F4D">
        <w:trPr>
          <w:tblCellSpacing w:w="15" w:type="dxa"/>
        </w:trPr>
        <w:tc>
          <w:tcPr>
            <w:tcW w:w="4966" w:type="pct"/>
            <w:gridSpan w:val="7"/>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b/>
                <w:bCs/>
                <w:color w:val="000000"/>
                <w:lang w:eastAsia="en-GB"/>
              </w:rPr>
              <w:t>-----&gt; Optional Repetitive Sequence C Beneficial Owner Details</w:t>
            </w:r>
          </w:p>
        </w:tc>
      </w:tr>
      <w:tr w:rsidR="00507F4D" w:rsidRPr="00507F4D" w:rsidTr="00CD0D8D">
        <w:trPr>
          <w:tblCellSpacing w:w="15" w:type="dxa"/>
        </w:trPr>
        <w:tc>
          <w:tcPr>
            <w:tcW w:w="449"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color w:val="000000"/>
                <w:lang w:eastAsia="en-GB"/>
              </w:rPr>
              <w:t>M</w:t>
            </w:r>
          </w:p>
        </w:tc>
        <w:tc>
          <w:tcPr>
            <w:tcW w:w="31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color w:val="000000"/>
                <w:lang w:eastAsia="en-GB"/>
              </w:rPr>
              <w:t>16R</w:t>
            </w:r>
          </w:p>
        </w:tc>
        <w:tc>
          <w:tcPr>
            <w:tcW w:w="562"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06AEC905" wp14:editId="7A6268A1">
                  <wp:extent cx="95250" cy="95250"/>
                  <wp:effectExtent l="0" t="0" r="0" b="0"/>
                  <wp:docPr id="738" name="Picture 738"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4"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 </w:t>
            </w:r>
          </w:p>
        </w:tc>
        <w:tc>
          <w:tcPr>
            <w:tcW w:w="693"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2C54E1F3" wp14:editId="4F6CEBB0">
                  <wp:extent cx="95250" cy="95250"/>
                  <wp:effectExtent l="0" t="0" r="0" b="0"/>
                  <wp:docPr id="737" name="Picture 737"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5"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 </w:t>
            </w:r>
          </w:p>
        </w:tc>
        <w:tc>
          <w:tcPr>
            <w:tcW w:w="130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209A928F" wp14:editId="64F546B2">
                  <wp:extent cx="95250" cy="95250"/>
                  <wp:effectExtent l="0" t="0" r="0" b="0"/>
                  <wp:docPr id="736" name="Picture 736"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6"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Start of Block</w:t>
            </w:r>
          </w:p>
        </w:tc>
        <w:tc>
          <w:tcPr>
            <w:tcW w:w="99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30A61732" wp14:editId="6ED4AEA8">
                  <wp:extent cx="95250" cy="95250"/>
                  <wp:effectExtent l="0" t="0" r="0" b="0"/>
                  <wp:docPr id="735" name="Picture 735"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7"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BENODET</w:t>
            </w:r>
          </w:p>
        </w:tc>
        <w:tc>
          <w:tcPr>
            <w:tcW w:w="559"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noProof/>
                <w:color w:val="013B80"/>
                <w:lang w:eastAsia="en-GB"/>
              </w:rPr>
              <w:drawing>
                <wp:inline distT="0" distB="0" distL="0" distR="0" wp14:anchorId="703D4689" wp14:editId="79C7D7FF">
                  <wp:extent cx="133350" cy="133350"/>
                  <wp:effectExtent l="0" t="0" r="0" b="0"/>
                  <wp:docPr id="734" name="Picture 734" descr="See specification">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8" descr="See specification">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507F4D">
              <w:rPr>
                <w:rFonts w:eastAsia="Times New Roman" w:cs="Arial"/>
                <w:noProof/>
                <w:color w:val="000000"/>
                <w:lang w:eastAsia="en-GB"/>
              </w:rPr>
              <w:drawing>
                <wp:inline distT="0" distB="0" distL="0" distR="0" wp14:anchorId="02B656F0" wp14:editId="2831EE0F">
                  <wp:extent cx="95250" cy="95250"/>
                  <wp:effectExtent l="0" t="0" r="0" b="0"/>
                  <wp:docPr id="733" name="Picture 733"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9"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 </w:t>
            </w:r>
            <w:r w:rsidRPr="00507F4D">
              <w:rPr>
                <w:rFonts w:eastAsia="Times New Roman" w:cs="Arial"/>
                <w:i/>
                <w:iCs/>
                <w:color w:val="000000"/>
                <w:lang w:eastAsia="en-GB"/>
              </w:rPr>
              <w:t>30</w:t>
            </w:r>
          </w:p>
        </w:tc>
      </w:tr>
      <w:tr w:rsidR="00507F4D" w:rsidRPr="00507F4D" w:rsidTr="00507F4D">
        <w:trPr>
          <w:tblCellSpacing w:w="15" w:type="dxa"/>
        </w:trPr>
        <w:tc>
          <w:tcPr>
            <w:tcW w:w="4966" w:type="pct"/>
            <w:gridSpan w:val="7"/>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b/>
                <w:bCs/>
                <w:color w:val="000000"/>
                <w:lang w:eastAsia="en-GB"/>
              </w:rPr>
              <w:t xml:space="preserve">-----&gt; </w:t>
            </w:r>
          </w:p>
        </w:tc>
      </w:tr>
      <w:tr w:rsidR="00507F4D" w:rsidRPr="00507F4D" w:rsidTr="00CD0D8D">
        <w:trPr>
          <w:tblCellSpacing w:w="15" w:type="dxa"/>
        </w:trPr>
        <w:tc>
          <w:tcPr>
            <w:tcW w:w="449"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color w:val="000000"/>
                <w:lang w:eastAsia="en-GB"/>
              </w:rPr>
              <w:lastRenderedPageBreak/>
              <w:t>M</w:t>
            </w:r>
          </w:p>
        </w:tc>
        <w:tc>
          <w:tcPr>
            <w:tcW w:w="31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color w:val="000000"/>
                <w:lang w:eastAsia="en-GB"/>
              </w:rPr>
              <w:t>95a</w:t>
            </w:r>
          </w:p>
        </w:tc>
        <w:tc>
          <w:tcPr>
            <w:tcW w:w="562"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1E868A1F" wp14:editId="2A6D9B7C">
                  <wp:extent cx="95250" cy="95250"/>
                  <wp:effectExtent l="0" t="0" r="0" b="0"/>
                  <wp:docPr id="729" name="Picture 729"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3"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4!c</w:t>
            </w:r>
          </w:p>
        </w:tc>
        <w:tc>
          <w:tcPr>
            <w:tcW w:w="693"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49F29DD1" wp14:editId="7B9D367C">
                  <wp:extent cx="95250" cy="95250"/>
                  <wp:effectExtent l="0" t="0" r="0" b="0"/>
                  <wp:docPr id="728" name="Picture 728"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Party</w:t>
            </w:r>
          </w:p>
        </w:tc>
        <w:tc>
          <w:tcPr>
            <w:tcW w:w="130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594031E6" wp14:editId="0EC73254">
                  <wp:extent cx="95250" cy="95250"/>
                  <wp:effectExtent l="0" t="0" r="0" b="0"/>
                  <wp:docPr id="727" name="Picture 727"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5"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(see qualifier description)</w:t>
            </w:r>
          </w:p>
        </w:tc>
        <w:tc>
          <w:tcPr>
            <w:tcW w:w="990" w:type="pct"/>
            <w:tcBorders>
              <w:top w:val="outset" w:sz="6" w:space="0" w:color="auto"/>
              <w:left w:val="outset" w:sz="6" w:space="0" w:color="auto"/>
              <w:bottom w:val="outset" w:sz="6" w:space="0" w:color="auto"/>
              <w:right w:val="outset" w:sz="6" w:space="0" w:color="auto"/>
            </w:tcBorders>
            <w:shd w:val="clear" w:color="auto" w:fill="FFFFFF" w:themeFill="background1"/>
            <w:hideMark/>
          </w:tcPr>
          <w:p w:rsidR="00507F4D" w:rsidRPr="00CD0D8D" w:rsidRDefault="00507F4D" w:rsidP="00CD0D8D">
            <w:pPr>
              <w:suppressAutoHyphens w:val="0"/>
              <w:spacing w:before="0" w:after="0"/>
              <w:rPr>
                <w:rFonts w:eastAsia="Times New Roman" w:cs="Arial"/>
                <w:lang w:eastAsia="en-GB"/>
              </w:rPr>
            </w:pPr>
            <w:r w:rsidRPr="00CD0D8D">
              <w:rPr>
                <w:rFonts w:eastAsia="Times New Roman" w:cs="Arial"/>
                <w:lang w:eastAsia="en-GB"/>
              </w:rPr>
              <w:t>L, P, R, S, or V</w:t>
            </w:r>
          </w:p>
        </w:tc>
        <w:tc>
          <w:tcPr>
            <w:tcW w:w="559"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noProof/>
                <w:color w:val="013B80"/>
                <w:lang w:eastAsia="en-GB"/>
              </w:rPr>
              <w:drawing>
                <wp:inline distT="0" distB="0" distL="0" distR="0" wp14:anchorId="0AE277F7" wp14:editId="2D210218">
                  <wp:extent cx="133350" cy="133350"/>
                  <wp:effectExtent l="0" t="0" r="0" b="0"/>
                  <wp:docPr id="725" name="Picture 725" descr="See specification">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7" descr="See specification">
                            <a:hlinkClick r:id="rId22"/>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507F4D">
              <w:rPr>
                <w:rFonts w:eastAsia="Times New Roman" w:cs="Arial"/>
                <w:noProof/>
                <w:color w:val="000000"/>
                <w:lang w:eastAsia="en-GB"/>
              </w:rPr>
              <w:drawing>
                <wp:inline distT="0" distB="0" distL="0" distR="0" wp14:anchorId="665A1182" wp14:editId="285E8A4F">
                  <wp:extent cx="95250" cy="95250"/>
                  <wp:effectExtent l="0" t="0" r="0" b="0"/>
                  <wp:docPr id="724" name="Picture 724"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8"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 </w:t>
            </w:r>
            <w:r w:rsidRPr="00507F4D">
              <w:rPr>
                <w:rFonts w:eastAsia="Times New Roman" w:cs="Arial"/>
                <w:i/>
                <w:iCs/>
                <w:color w:val="000000"/>
                <w:lang w:eastAsia="en-GB"/>
              </w:rPr>
              <w:t>31</w:t>
            </w:r>
          </w:p>
        </w:tc>
      </w:tr>
      <w:tr w:rsidR="00507F4D" w:rsidRPr="00507F4D" w:rsidTr="00507F4D">
        <w:trPr>
          <w:tblCellSpacing w:w="15" w:type="dxa"/>
        </w:trPr>
        <w:tc>
          <w:tcPr>
            <w:tcW w:w="4966" w:type="pct"/>
            <w:gridSpan w:val="7"/>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b/>
                <w:bCs/>
                <w:color w:val="000000"/>
                <w:lang w:eastAsia="en-GB"/>
              </w:rPr>
              <w:t xml:space="preserve">-----| </w:t>
            </w:r>
          </w:p>
        </w:tc>
      </w:tr>
      <w:tr w:rsidR="00507F4D" w:rsidRPr="00507F4D" w:rsidTr="00507F4D">
        <w:trPr>
          <w:tblCellSpacing w:w="15" w:type="dxa"/>
        </w:trPr>
        <w:tc>
          <w:tcPr>
            <w:tcW w:w="4966" w:type="pct"/>
            <w:gridSpan w:val="7"/>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b/>
                <w:bCs/>
                <w:color w:val="000000"/>
                <w:lang w:eastAsia="en-GB"/>
              </w:rPr>
              <w:t xml:space="preserve">-----&gt; </w:t>
            </w:r>
          </w:p>
        </w:tc>
      </w:tr>
      <w:tr w:rsidR="00507F4D" w:rsidRPr="00507F4D" w:rsidTr="00CD0D8D">
        <w:trPr>
          <w:tblCellSpacing w:w="15" w:type="dxa"/>
        </w:trPr>
        <w:tc>
          <w:tcPr>
            <w:tcW w:w="449"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color w:val="000000"/>
                <w:lang w:eastAsia="en-GB"/>
              </w:rPr>
              <w:t>O</w:t>
            </w:r>
          </w:p>
        </w:tc>
        <w:tc>
          <w:tcPr>
            <w:tcW w:w="31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color w:val="000000"/>
                <w:lang w:eastAsia="en-GB"/>
              </w:rPr>
              <w:t>94C</w:t>
            </w:r>
          </w:p>
        </w:tc>
        <w:tc>
          <w:tcPr>
            <w:tcW w:w="562"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4DECC99F" wp14:editId="0FFFB933">
                  <wp:extent cx="95250" cy="95250"/>
                  <wp:effectExtent l="0" t="0" r="0" b="0"/>
                  <wp:docPr id="719" name="Picture 719"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3"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4!c</w:t>
            </w:r>
          </w:p>
        </w:tc>
        <w:tc>
          <w:tcPr>
            <w:tcW w:w="693"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6070843C" wp14:editId="578DE02A">
                  <wp:extent cx="95250" cy="95250"/>
                  <wp:effectExtent l="0" t="0" r="0" b="0"/>
                  <wp:docPr id="718" name="Picture 718"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4"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Place</w:t>
            </w:r>
          </w:p>
        </w:tc>
        <w:tc>
          <w:tcPr>
            <w:tcW w:w="130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78DD9A73" wp14:editId="687B1CE5">
                  <wp:extent cx="95250" cy="95250"/>
                  <wp:effectExtent l="0" t="0" r="0" b="0"/>
                  <wp:docPr id="717" name="Picture 717"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5"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(see qualifier description)</w:t>
            </w:r>
          </w:p>
        </w:tc>
        <w:tc>
          <w:tcPr>
            <w:tcW w:w="99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5610656A" wp14:editId="4E0F86BF">
                  <wp:extent cx="95250" cy="95250"/>
                  <wp:effectExtent l="0" t="0" r="0" b="0"/>
                  <wp:docPr id="716" name="Picture 716"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6"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:4!c//2!a</w:t>
            </w:r>
          </w:p>
        </w:tc>
        <w:tc>
          <w:tcPr>
            <w:tcW w:w="559"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noProof/>
                <w:color w:val="013B80"/>
                <w:lang w:eastAsia="en-GB"/>
              </w:rPr>
              <w:drawing>
                <wp:inline distT="0" distB="0" distL="0" distR="0" wp14:anchorId="44B1352A" wp14:editId="5D5155B0">
                  <wp:extent cx="133350" cy="133350"/>
                  <wp:effectExtent l="0" t="0" r="0" b="0"/>
                  <wp:docPr id="715" name="Picture 715" descr="See specification">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7" descr="See specification">
                            <a:hlinkClick r:id="rId23"/>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507F4D">
              <w:rPr>
                <w:rFonts w:eastAsia="Times New Roman" w:cs="Arial"/>
                <w:noProof/>
                <w:color w:val="000000"/>
                <w:lang w:eastAsia="en-GB"/>
              </w:rPr>
              <w:drawing>
                <wp:inline distT="0" distB="0" distL="0" distR="0" wp14:anchorId="14511B14" wp14:editId="06889574">
                  <wp:extent cx="95250" cy="95250"/>
                  <wp:effectExtent l="0" t="0" r="0" b="0"/>
                  <wp:docPr id="714" name="Picture 714"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8"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 </w:t>
            </w:r>
            <w:r w:rsidRPr="00507F4D">
              <w:rPr>
                <w:rFonts w:eastAsia="Times New Roman" w:cs="Arial"/>
                <w:i/>
                <w:iCs/>
                <w:color w:val="000000"/>
                <w:lang w:eastAsia="en-GB"/>
              </w:rPr>
              <w:t>32</w:t>
            </w:r>
          </w:p>
        </w:tc>
      </w:tr>
      <w:tr w:rsidR="00507F4D" w:rsidRPr="00507F4D" w:rsidTr="00507F4D">
        <w:trPr>
          <w:tblCellSpacing w:w="15" w:type="dxa"/>
        </w:trPr>
        <w:tc>
          <w:tcPr>
            <w:tcW w:w="4966" w:type="pct"/>
            <w:gridSpan w:val="7"/>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b/>
                <w:bCs/>
                <w:color w:val="000000"/>
                <w:lang w:eastAsia="en-GB"/>
              </w:rPr>
              <w:t xml:space="preserve">-----| </w:t>
            </w:r>
          </w:p>
        </w:tc>
      </w:tr>
      <w:tr w:rsidR="00507F4D" w:rsidRPr="00507F4D" w:rsidTr="00CD0D8D">
        <w:trPr>
          <w:tblCellSpacing w:w="15" w:type="dxa"/>
        </w:trPr>
        <w:tc>
          <w:tcPr>
            <w:tcW w:w="449"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color w:val="000000"/>
                <w:lang w:eastAsia="en-GB"/>
              </w:rPr>
              <w:t>M</w:t>
            </w:r>
          </w:p>
        </w:tc>
        <w:tc>
          <w:tcPr>
            <w:tcW w:w="31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color w:val="000000"/>
                <w:lang w:eastAsia="en-GB"/>
              </w:rPr>
              <w:t>36B</w:t>
            </w:r>
          </w:p>
        </w:tc>
        <w:tc>
          <w:tcPr>
            <w:tcW w:w="562"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40DA25AF" wp14:editId="0BE47A4D">
                  <wp:extent cx="95250" cy="95250"/>
                  <wp:effectExtent l="0" t="0" r="0" b="0"/>
                  <wp:docPr id="710" name="Picture 710"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2"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OWND</w:t>
            </w:r>
          </w:p>
        </w:tc>
        <w:tc>
          <w:tcPr>
            <w:tcW w:w="693"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573499A3" wp14:editId="17F6EEDD">
                  <wp:extent cx="95250" cy="95250"/>
                  <wp:effectExtent l="0" t="0" r="0" b="0"/>
                  <wp:docPr id="709" name="Picture 709"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3"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Quantity of Financial Instrument</w:t>
            </w:r>
          </w:p>
        </w:tc>
        <w:tc>
          <w:tcPr>
            <w:tcW w:w="130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7736564B" wp14:editId="7A997C6B">
                  <wp:extent cx="95250" cy="95250"/>
                  <wp:effectExtent l="0" t="0" r="0" b="0"/>
                  <wp:docPr id="708" name="Picture 708"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4"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Quantity of Securities Owned</w:t>
            </w:r>
          </w:p>
        </w:tc>
        <w:tc>
          <w:tcPr>
            <w:tcW w:w="99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6D471AC4" wp14:editId="5BDAC1D2">
                  <wp:extent cx="95250" cy="95250"/>
                  <wp:effectExtent l="0" t="0" r="0" b="0"/>
                  <wp:docPr id="707" name="Picture 707"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5"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:4!c//4!c/15d</w:t>
            </w:r>
          </w:p>
        </w:tc>
        <w:tc>
          <w:tcPr>
            <w:tcW w:w="559"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noProof/>
                <w:color w:val="013B80"/>
                <w:lang w:eastAsia="en-GB"/>
              </w:rPr>
              <w:drawing>
                <wp:inline distT="0" distB="0" distL="0" distR="0" wp14:anchorId="724A6F6D" wp14:editId="2CA19625">
                  <wp:extent cx="133350" cy="133350"/>
                  <wp:effectExtent l="0" t="0" r="0" b="0"/>
                  <wp:docPr id="706" name="Picture 706" descr="See specification">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6" descr="See specification">
                            <a:hlinkClick r:id="rId24"/>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507F4D">
              <w:rPr>
                <w:rFonts w:eastAsia="Times New Roman" w:cs="Arial"/>
                <w:noProof/>
                <w:color w:val="000000"/>
                <w:lang w:eastAsia="en-GB"/>
              </w:rPr>
              <w:drawing>
                <wp:inline distT="0" distB="0" distL="0" distR="0" wp14:anchorId="4E09D27F" wp14:editId="69DD2FCB">
                  <wp:extent cx="95250" cy="95250"/>
                  <wp:effectExtent l="0" t="0" r="0" b="0"/>
                  <wp:docPr id="705" name="Picture 705"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7"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 </w:t>
            </w:r>
            <w:r w:rsidRPr="00507F4D">
              <w:rPr>
                <w:rFonts w:eastAsia="Times New Roman" w:cs="Arial"/>
                <w:i/>
                <w:iCs/>
                <w:color w:val="000000"/>
                <w:lang w:eastAsia="en-GB"/>
              </w:rPr>
              <w:t>33</w:t>
            </w:r>
          </w:p>
        </w:tc>
      </w:tr>
      <w:tr w:rsidR="00507F4D" w:rsidRPr="00507F4D" w:rsidTr="00507F4D">
        <w:trPr>
          <w:tblCellSpacing w:w="15" w:type="dxa"/>
        </w:trPr>
        <w:tc>
          <w:tcPr>
            <w:tcW w:w="4966" w:type="pct"/>
            <w:gridSpan w:val="7"/>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b/>
                <w:bCs/>
                <w:color w:val="000000"/>
                <w:lang w:eastAsia="en-GB"/>
              </w:rPr>
              <w:t xml:space="preserve">-----&gt; </w:t>
            </w:r>
          </w:p>
        </w:tc>
      </w:tr>
      <w:tr w:rsidR="00507F4D" w:rsidRPr="00507F4D" w:rsidTr="00CD0D8D">
        <w:trPr>
          <w:tblCellSpacing w:w="15" w:type="dxa"/>
        </w:trPr>
        <w:tc>
          <w:tcPr>
            <w:tcW w:w="449"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color w:val="000000"/>
                <w:lang w:eastAsia="en-GB"/>
              </w:rPr>
              <w:t>O</w:t>
            </w:r>
          </w:p>
        </w:tc>
        <w:tc>
          <w:tcPr>
            <w:tcW w:w="31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color w:val="000000"/>
                <w:lang w:eastAsia="en-GB"/>
              </w:rPr>
              <w:t>22F</w:t>
            </w:r>
          </w:p>
        </w:tc>
        <w:tc>
          <w:tcPr>
            <w:tcW w:w="562"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657F80E5" wp14:editId="6780BE96">
                  <wp:extent cx="95250" cy="95250"/>
                  <wp:effectExtent l="0" t="0" r="0" b="0"/>
                  <wp:docPr id="701" name="Picture 701"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1"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CETI</w:t>
            </w:r>
          </w:p>
        </w:tc>
        <w:tc>
          <w:tcPr>
            <w:tcW w:w="693"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511C61D3" wp14:editId="48E1B39E">
                  <wp:extent cx="95250" cy="95250"/>
                  <wp:effectExtent l="0" t="0" r="0" b="0"/>
                  <wp:docPr id="700" name="Picture 700"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2"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Indicator</w:t>
            </w:r>
          </w:p>
        </w:tc>
        <w:tc>
          <w:tcPr>
            <w:tcW w:w="130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15B497AE" wp14:editId="4C2BBB89">
                  <wp:extent cx="95250" cy="95250"/>
                  <wp:effectExtent l="0" t="0" r="0" b="0"/>
                  <wp:docPr id="699" name="Picture 699"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3"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Certification Type Indicator</w:t>
            </w:r>
          </w:p>
        </w:tc>
        <w:tc>
          <w:tcPr>
            <w:tcW w:w="99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44C661FE" wp14:editId="09AA2458">
                  <wp:extent cx="95250" cy="95250"/>
                  <wp:effectExtent l="0" t="0" r="0" b="0"/>
                  <wp:docPr id="698" name="Picture 698"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4"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:4!c/[8c]/4!c</w:t>
            </w:r>
          </w:p>
        </w:tc>
        <w:tc>
          <w:tcPr>
            <w:tcW w:w="559"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noProof/>
                <w:color w:val="013B80"/>
                <w:lang w:eastAsia="en-GB"/>
              </w:rPr>
              <w:drawing>
                <wp:inline distT="0" distB="0" distL="0" distR="0" wp14:anchorId="5F40F9FE" wp14:editId="5AC35DB0">
                  <wp:extent cx="133350" cy="133350"/>
                  <wp:effectExtent l="0" t="0" r="0" b="0"/>
                  <wp:docPr id="697" name="Picture 697" descr="See specification">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5" descr="See specification">
                            <a:hlinkClick r:id="rId25"/>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507F4D">
              <w:rPr>
                <w:rFonts w:eastAsia="Times New Roman" w:cs="Arial"/>
                <w:noProof/>
                <w:color w:val="000000"/>
                <w:lang w:eastAsia="en-GB"/>
              </w:rPr>
              <w:drawing>
                <wp:inline distT="0" distB="0" distL="0" distR="0" wp14:anchorId="13EE0FAB" wp14:editId="2EDBC7B9">
                  <wp:extent cx="95250" cy="95250"/>
                  <wp:effectExtent l="0" t="0" r="0" b="0"/>
                  <wp:docPr id="696" name="Picture 696"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6"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 </w:t>
            </w:r>
            <w:r w:rsidRPr="00507F4D">
              <w:rPr>
                <w:rFonts w:eastAsia="Times New Roman" w:cs="Arial"/>
                <w:i/>
                <w:iCs/>
                <w:color w:val="000000"/>
                <w:lang w:eastAsia="en-GB"/>
              </w:rPr>
              <w:t>34</w:t>
            </w:r>
          </w:p>
        </w:tc>
      </w:tr>
      <w:tr w:rsidR="00507F4D" w:rsidRPr="00507F4D" w:rsidTr="00507F4D">
        <w:trPr>
          <w:tblCellSpacing w:w="15" w:type="dxa"/>
        </w:trPr>
        <w:tc>
          <w:tcPr>
            <w:tcW w:w="4966" w:type="pct"/>
            <w:gridSpan w:val="7"/>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b/>
                <w:bCs/>
                <w:color w:val="000000"/>
                <w:lang w:eastAsia="en-GB"/>
              </w:rPr>
              <w:t xml:space="preserve">-----| </w:t>
            </w:r>
          </w:p>
        </w:tc>
      </w:tr>
      <w:tr w:rsidR="00CD0D8D" w:rsidRPr="00507F4D" w:rsidTr="00CD0D8D">
        <w:trPr>
          <w:tblCellSpacing w:w="15" w:type="dxa"/>
        </w:trPr>
        <w:tc>
          <w:tcPr>
            <w:tcW w:w="449"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CD0D8D" w:rsidRPr="00CD0D8D" w:rsidRDefault="00CD0D8D" w:rsidP="00AF4695">
            <w:pPr>
              <w:suppressAutoHyphens w:val="0"/>
              <w:spacing w:before="0" w:after="0"/>
              <w:jc w:val="center"/>
              <w:rPr>
                <w:rFonts w:eastAsia="Times New Roman" w:cs="Arial"/>
                <w:b/>
                <w:color w:val="0000FF"/>
                <w:u w:val="single"/>
                <w:lang w:eastAsia="en-GB"/>
              </w:rPr>
            </w:pPr>
            <w:r w:rsidRPr="00CD0D8D">
              <w:rPr>
                <w:rFonts w:eastAsia="Times New Roman" w:cs="Arial"/>
                <w:b/>
                <w:color w:val="0000FF"/>
                <w:u w:val="single"/>
                <w:lang w:eastAsia="en-GB"/>
              </w:rPr>
              <w:t>O</w:t>
            </w:r>
          </w:p>
        </w:tc>
        <w:tc>
          <w:tcPr>
            <w:tcW w:w="310"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CD0D8D" w:rsidRPr="00CD0D8D" w:rsidRDefault="00CD0D8D" w:rsidP="00AF4695">
            <w:pPr>
              <w:suppressAutoHyphens w:val="0"/>
              <w:spacing w:before="0" w:after="0"/>
              <w:jc w:val="center"/>
              <w:rPr>
                <w:rFonts w:eastAsia="Times New Roman" w:cs="Arial"/>
                <w:b/>
                <w:color w:val="0000FF"/>
                <w:u w:val="single"/>
                <w:lang w:eastAsia="en-GB"/>
              </w:rPr>
            </w:pPr>
            <w:r>
              <w:rPr>
                <w:rFonts w:eastAsia="Times New Roman" w:cs="Arial"/>
                <w:b/>
                <w:color w:val="0000FF"/>
                <w:u w:val="single"/>
                <w:lang w:eastAsia="en-GB"/>
              </w:rPr>
              <w:t>92a</w:t>
            </w:r>
          </w:p>
        </w:tc>
        <w:tc>
          <w:tcPr>
            <w:tcW w:w="562"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CD0D8D" w:rsidRPr="00CD0D8D" w:rsidRDefault="00CD0D8D" w:rsidP="00AF4695">
            <w:pPr>
              <w:suppressAutoHyphens w:val="0"/>
              <w:spacing w:before="0" w:after="0"/>
              <w:rPr>
                <w:rFonts w:eastAsia="Times New Roman" w:cs="Arial"/>
                <w:b/>
                <w:color w:val="0000FF"/>
                <w:u w:val="single"/>
                <w:lang w:eastAsia="en-GB"/>
              </w:rPr>
            </w:pPr>
            <w:r>
              <w:rPr>
                <w:rFonts w:eastAsia="Times New Roman" w:cs="Arial"/>
                <w:b/>
                <w:color w:val="0000FF"/>
                <w:u w:val="single"/>
                <w:lang w:eastAsia="en-GB"/>
              </w:rPr>
              <w:t>TAXR</w:t>
            </w:r>
          </w:p>
        </w:tc>
        <w:tc>
          <w:tcPr>
            <w:tcW w:w="693"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CD0D8D" w:rsidRPr="00CD0D8D" w:rsidRDefault="00CD0D8D" w:rsidP="00AF4695">
            <w:pPr>
              <w:suppressAutoHyphens w:val="0"/>
              <w:spacing w:before="0" w:after="0"/>
              <w:rPr>
                <w:rFonts w:eastAsia="Times New Roman" w:cs="Arial"/>
                <w:b/>
                <w:color w:val="0000FF"/>
                <w:u w:val="single"/>
                <w:lang w:eastAsia="en-GB"/>
              </w:rPr>
            </w:pPr>
            <w:r>
              <w:rPr>
                <w:rFonts w:eastAsia="Times New Roman" w:cs="Arial"/>
                <w:b/>
                <w:noProof/>
                <w:color w:val="0000FF"/>
                <w:u w:val="single"/>
                <w:lang w:eastAsia="en-GB"/>
              </w:rPr>
              <w:t>Rate</w:t>
            </w:r>
          </w:p>
        </w:tc>
        <w:tc>
          <w:tcPr>
            <w:tcW w:w="1300"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CD0D8D" w:rsidRPr="00CD0D8D" w:rsidRDefault="00CD0D8D" w:rsidP="00AF4695">
            <w:pPr>
              <w:suppressAutoHyphens w:val="0"/>
              <w:spacing w:before="0" w:after="0"/>
              <w:rPr>
                <w:rFonts w:eastAsia="Times New Roman" w:cs="Arial"/>
                <w:b/>
                <w:color w:val="0000FF"/>
                <w:u w:val="single"/>
                <w:lang w:eastAsia="en-GB"/>
              </w:rPr>
            </w:pPr>
            <w:r>
              <w:rPr>
                <w:rFonts w:eastAsia="Times New Roman" w:cs="Arial"/>
                <w:b/>
                <w:color w:val="0000FF"/>
                <w:u w:val="single"/>
                <w:lang w:eastAsia="en-GB"/>
              </w:rPr>
              <w:t>Withholding Tax Rate</w:t>
            </w:r>
          </w:p>
        </w:tc>
        <w:tc>
          <w:tcPr>
            <w:tcW w:w="990"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CD0D8D" w:rsidRPr="00CD0D8D" w:rsidRDefault="0046455C" w:rsidP="00AF4695">
            <w:pPr>
              <w:suppressAutoHyphens w:val="0"/>
              <w:spacing w:before="0" w:after="0"/>
              <w:rPr>
                <w:rFonts w:eastAsia="Times New Roman" w:cs="Arial"/>
                <w:b/>
                <w:color w:val="0000FF"/>
                <w:u w:val="single"/>
                <w:lang w:eastAsia="en-GB"/>
              </w:rPr>
            </w:pPr>
            <w:r>
              <w:rPr>
                <w:rFonts w:eastAsia="Times New Roman" w:cs="Arial"/>
                <w:b/>
                <w:noProof/>
                <w:color w:val="0000FF"/>
                <w:u w:val="single"/>
                <w:lang w:eastAsia="en-GB"/>
              </w:rPr>
              <w:t xml:space="preserve">A,F or </w:t>
            </w:r>
            <w:r w:rsidR="00CD0D8D">
              <w:rPr>
                <w:rFonts w:eastAsia="Times New Roman" w:cs="Arial"/>
                <w:b/>
                <w:noProof/>
                <w:color w:val="0000FF"/>
                <w:u w:val="single"/>
                <w:lang w:eastAsia="en-GB"/>
              </w:rPr>
              <w:t>K</w:t>
            </w:r>
          </w:p>
        </w:tc>
        <w:tc>
          <w:tcPr>
            <w:tcW w:w="559"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CD0D8D" w:rsidRPr="00CD0D8D" w:rsidRDefault="00CD0D8D" w:rsidP="00AF4695">
            <w:pPr>
              <w:suppressAutoHyphens w:val="0"/>
              <w:spacing w:before="0" w:after="0"/>
              <w:jc w:val="center"/>
              <w:rPr>
                <w:rFonts w:eastAsia="Times New Roman" w:cs="Arial"/>
                <w:b/>
                <w:color w:val="0000FF"/>
                <w:u w:val="single"/>
                <w:lang w:eastAsia="en-GB"/>
              </w:rPr>
            </w:pPr>
            <w:r w:rsidRPr="00CD0D8D">
              <w:rPr>
                <w:rFonts w:eastAsia="Times New Roman" w:cs="Arial"/>
                <w:b/>
                <w:noProof/>
                <w:color w:val="0000FF"/>
                <w:u w:val="single"/>
                <w:lang w:eastAsia="en-GB"/>
              </w:rPr>
              <w:drawing>
                <wp:inline distT="0" distB="0" distL="0" distR="0" wp14:anchorId="4089CB50" wp14:editId="0149A45E">
                  <wp:extent cx="133350" cy="133350"/>
                  <wp:effectExtent l="0" t="0" r="0" b="0"/>
                  <wp:docPr id="1006" name="Picture 1006" descr="See specification">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5" descr="See specification">
                            <a:hlinkClick r:id="rId25"/>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CD0D8D">
              <w:rPr>
                <w:rFonts w:eastAsia="Times New Roman" w:cs="Arial"/>
                <w:b/>
                <w:noProof/>
                <w:color w:val="0000FF"/>
                <w:u w:val="single"/>
                <w:lang w:eastAsia="en-GB"/>
              </w:rPr>
              <w:drawing>
                <wp:inline distT="0" distB="0" distL="0" distR="0" wp14:anchorId="013357A2" wp14:editId="29B59F25">
                  <wp:extent cx="95250" cy="95250"/>
                  <wp:effectExtent l="0" t="0" r="0" b="0"/>
                  <wp:docPr id="1007" name="Picture 1007"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6"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CD0D8D">
              <w:rPr>
                <w:rFonts w:eastAsia="Times New Roman" w:cs="Arial"/>
                <w:b/>
                <w:color w:val="0000FF"/>
                <w:u w:val="single"/>
                <w:lang w:eastAsia="en-GB"/>
              </w:rPr>
              <w:t> </w:t>
            </w:r>
            <w:r>
              <w:rPr>
                <w:rFonts w:eastAsia="Times New Roman" w:cs="Arial"/>
                <w:b/>
                <w:i/>
                <w:iCs/>
                <w:color w:val="0000FF"/>
                <w:u w:val="single"/>
                <w:lang w:eastAsia="en-GB"/>
              </w:rPr>
              <w:t>35</w:t>
            </w:r>
          </w:p>
        </w:tc>
      </w:tr>
      <w:tr w:rsidR="00507F4D" w:rsidRPr="00507F4D" w:rsidTr="00507F4D">
        <w:trPr>
          <w:tblCellSpacing w:w="15" w:type="dxa"/>
        </w:trPr>
        <w:tc>
          <w:tcPr>
            <w:tcW w:w="4966" w:type="pct"/>
            <w:gridSpan w:val="7"/>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b/>
                <w:bCs/>
                <w:color w:val="000000"/>
                <w:lang w:eastAsia="en-GB"/>
              </w:rPr>
              <w:t xml:space="preserve">-----&gt; </w:t>
            </w:r>
          </w:p>
        </w:tc>
      </w:tr>
      <w:tr w:rsidR="00507F4D" w:rsidRPr="00507F4D" w:rsidTr="00CD0D8D">
        <w:trPr>
          <w:tblCellSpacing w:w="15" w:type="dxa"/>
        </w:trPr>
        <w:tc>
          <w:tcPr>
            <w:tcW w:w="449"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color w:val="000000"/>
                <w:lang w:eastAsia="en-GB"/>
              </w:rPr>
              <w:t>O</w:t>
            </w:r>
          </w:p>
        </w:tc>
        <w:tc>
          <w:tcPr>
            <w:tcW w:w="31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color w:val="000000"/>
                <w:lang w:eastAsia="en-GB"/>
              </w:rPr>
              <w:t>70E</w:t>
            </w:r>
          </w:p>
        </w:tc>
        <w:tc>
          <w:tcPr>
            <w:tcW w:w="562"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37A723BF" wp14:editId="221324A7">
                  <wp:extent cx="95250" cy="95250"/>
                  <wp:effectExtent l="0" t="0" r="0" b="0"/>
                  <wp:docPr id="691" name="Picture 691"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1"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CETI</w:t>
            </w:r>
          </w:p>
        </w:tc>
        <w:tc>
          <w:tcPr>
            <w:tcW w:w="693"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5371D6C2" wp14:editId="5148C43D">
                  <wp:extent cx="95250" cy="95250"/>
                  <wp:effectExtent l="0" t="0" r="0" b="0"/>
                  <wp:docPr id="690" name="Picture 690"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Narrative</w:t>
            </w:r>
          </w:p>
        </w:tc>
        <w:tc>
          <w:tcPr>
            <w:tcW w:w="130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6F9D4A59" wp14:editId="003A31A5">
                  <wp:extent cx="95250" cy="95250"/>
                  <wp:effectExtent l="0" t="0" r="0" b="0"/>
                  <wp:docPr id="689" name="Picture 689"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Certification/Breakdown Narrative</w:t>
            </w:r>
          </w:p>
        </w:tc>
        <w:tc>
          <w:tcPr>
            <w:tcW w:w="99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538F3D6A" wp14:editId="3933E75F">
                  <wp:extent cx="95250" cy="95250"/>
                  <wp:effectExtent l="0" t="0" r="0" b="0"/>
                  <wp:docPr id="688" name="Picture 688"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4"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:4!c//10*35x</w:t>
            </w:r>
          </w:p>
        </w:tc>
        <w:tc>
          <w:tcPr>
            <w:tcW w:w="559"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noProof/>
                <w:color w:val="013B80"/>
                <w:lang w:eastAsia="en-GB"/>
              </w:rPr>
              <w:drawing>
                <wp:inline distT="0" distB="0" distL="0" distR="0" wp14:anchorId="174003E7" wp14:editId="0DE266F9">
                  <wp:extent cx="133350" cy="133350"/>
                  <wp:effectExtent l="0" t="0" r="0" b="0"/>
                  <wp:docPr id="687" name="Picture 687" descr="See specification">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5" descr="See specification">
                            <a:hlinkClick r:id="rId26"/>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507F4D">
              <w:rPr>
                <w:rFonts w:eastAsia="Times New Roman" w:cs="Arial"/>
                <w:noProof/>
                <w:color w:val="000000"/>
                <w:lang w:eastAsia="en-GB"/>
              </w:rPr>
              <w:drawing>
                <wp:inline distT="0" distB="0" distL="0" distR="0" wp14:anchorId="41951ED2" wp14:editId="10CC3941">
                  <wp:extent cx="95250" cy="95250"/>
                  <wp:effectExtent l="0" t="0" r="0" b="0"/>
                  <wp:docPr id="686" name="Picture 686"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6"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 </w:t>
            </w:r>
            <w:r w:rsidRPr="00507F4D">
              <w:rPr>
                <w:rFonts w:eastAsia="Times New Roman" w:cs="Arial"/>
                <w:i/>
                <w:iCs/>
                <w:color w:val="000000"/>
                <w:lang w:eastAsia="en-GB"/>
              </w:rPr>
              <w:t>35</w:t>
            </w:r>
          </w:p>
        </w:tc>
      </w:tr>
      <w:tr w:rsidR="00507F4D" w:rsidRPr="00507F4D" w:rsidTr="00507F4D">
        <w:trPr>
          <w:tblCellSpacing w:w="15" w:type="dxa"/>
        </w:trPr>
        <w:tc>
          <w:tcPr>
            <w:tcW w:w="4966" w:type="pct"/>
            <w:gridSpan w:val="7"/>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b/>
                <w:bCs/>
                <w:color w:val="000000"/>
                <w:lang w:eastAsia="en-GB"/>
              </w:rPr>
              <w:t xml:space="preserve">-----| </w:t>
            </w:r>
          </w:p>
        </w:tc>
      </w:tr>
      <w:tr w:rsidR="00507F4D" w:rsidRPr="00507F4D" w:rsidTr="00CD0D8D">
        <w:trPr>
          <w:tblCellSpacing w:w="15" w:type="dxa"/>
        </w:trPr>
        <w:tc>
          <w:tcPr>
            <w:tcW w:w="449"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color w:val="000000"/>
                <w:lang w:eastAsia="en-GB"/>
              </w:rPr>
              <w:t>M</w:t>
            </w:r>
          </w:p>
        </w:tc>
        <w:tc>
          <w:tcPr>
            <w:tcW w:w="31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color w:val="000000"/>
                <w:lang w:eastAsia="en-GB"/>
              </w:rPr>
              <w:t>16S</w:t>
            </w:r>
          </w:p>
        </w:tc>
        <w:tc>
          <w:tcPr>
            <w:tcW w:w="562"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05BD39B9" wp14:editId="475C3025">
                  <wp:extent cx="95250" cy="95250"/>
                  <wp:effectExtent l="0" t="0" r="0" b="0"/>
                  <wp:docPr id="682" name="Picture 682"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0"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 </w:t>
            </w:r>
          </w:p>
        </w:tc>
        <w:tc>
          <w:tcPr>
            <w:tcW w:w="693"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36AFCF49" wp14:editId="11B0072D">
                  <wp:extent cx="95250" cy="95250"/>
                  <wp:effectExtent l="0" t="0" r="0" b="0"/>
                  <wp:docPr id="681" name="Picture 681"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 </w:t>
            </w:r>
          </w:p>
        </w:tc>
        <w:tc>
          <w:tcPr>
            <w:tcW w:w="130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29101327" wp14:editId="68BB95C8">
                  <wp:extent cx="95250" cy="95250"/>
                  <wp:effectExtent l="0" t="0" r="0" b="0"/>
                  <wp:docPr id="680" name="Picture 680"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2"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End of Block</w:t>
            </w:r>
          </w:p>
        </w:tc>
        <w:tc>
          <w:tcPr>
            <w:tcW w:w="990"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7F6E18F5" wp14:editId="3DC06025">
                  <wp:extent cx="95250" cy="95250"/>
                  <wp:effectExtent l="0" t="0" r="0" b="0"/>
                  <wp:docPr id="679" name="Picture 679"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3"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BENODET</w:t>
            </w:r>
          </w:p>
        </w:tc>
        <w:tc>
          <w:tcPr>
            <w:tcW w:w="559" w:type="pct"/>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jc w:val="center"/>
              <w:rPr>
                <w:rFonts w:eastAsia="Times New Roman" w:cs="Arial"/>
                <w:color w:val="000000"/>
                <w:lang w:eastAsia="en-GB"/>
              </w:rPr>
            </w:pPr>
            <w:r w:rsidRPr="00507F4D">
              <w:rPr>
                <w:rFonts w:eastAsia="Times New Roman" w:cs="Arial"/>
                <w:noProof/>
                <w:color w:val="013B80"/>
                <w:lang w:eastAsia="en-GB"/>
              </w:rPr>
              <w:drawing>
                <wp:inline distT="0" distB="0" distL="0" distR="0" wp14:anchorId="18355013" wp14:editId="504D9A34">
                  <wp:extent cx="133350" cy="133350"/>
                  <wp:effectExtent l="0" t="0" r="0" b="0"/>
                  <wp:docPr id="678" name="Picture 678" descr="See specification">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4" descr="See specification">
                            <a:hlinkClick r:id="rId27"/>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507F4D">
              <w:rPr>
                <w:rFonts w:eastAsia="Times New Roman" w:cs="Arial"/>
                <w:noProof/>
                <w:color w:val="000000"/>
                <w:lang w:eastAsia="en-GB"/>
              </w:rPr>
              <w:drawing>
                <wp:inline distT="0" distB="0" distL="0" distR="0" wp14:anchorId="4C21AAA9" wp14:editId="429CF334">
                  <wp:extent cx="95250" cy="95250"/>
                  <wp:effectExtent l="0" t="0" r="0" b="0"/>
                  <wp:docPr id="677" name="Picture 677"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5"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 </w:t>
            </w:r>
            <w:r w:rsidRPr="00507F4D">
              <w:rPr>
                <w:rFonts w:eastAsia="Times New Roman" w:cs="Arial"/>
                <w:i/>
                <w:iCs/>
                <w:color w:val="000000"/>
                <w:lang w:eastAsia="en-GB"/>
              </w:rPr>
              <w:t>36</w:t>
            </w:r>
          </w:p>
        </w:tc>
      </w:tr>
      <w:tr w:rsidR="00507F4D" w:rsidRPr="00507F4D" w:rsidTr="00507F4D">
        <w:trPr>
          <w:tblCellSpacing w:w="15" w:type="dxa"/>
        </w:trPr>
        <w:tc>
          <w:tcPr>
            <w:tcW w:w="4966" w:type="pct"/>
            <w:gridSpan w:val="7"/>
            <w:tcBorders>
              <w:top w:val="outset" w:sz="6" w:space="0" w:color="auto"/>
              <w:left w:val="outset" w:sz="6" w:space="0" w:color="auto"/>
              <w:bottom w:val="outset" w:sz="6" w:space="0" w:color="auto"/>
              <w:right w:val="outset" w:sz="6" w:space="0" w:color="auto"/>
            </w:tcBorders>
            <w:shd w:val="clear" w:color="auto" w:fill="FFFFFF"/>
            <w:hideMark/>
          </w:tcPr>
          <w:p w:rsidR="00507F4D" w:rsidRPr="00507F4D" w:rsidRDefault="00507F4D" w:rsidP="00CD0D8D">
            <w:pPr>
              <w:suppressAutoHyphens w:val="0"/>
              <w:spacing w:before="0" w:after="0"/>
              <w:rPr>
                <w:rFonts w:eastAsia="Times New Roman" w:cs="Arial"/>
                <w:color w:val="000000"/>
                <w:lang w:eastAsia="en-GB"/>
              </w:rPr>
            </w:pPr>
            <w:r w:rsidRPr="00507F4D">
              <w:rPr>
                <w:rFonts w:eastAsia="Times New Roman" w:cs="Arial"/>
                <w:b/>
                <w:bCs/>
                <w:color w:val="000000"/>
                <w:lang w:eastAsia="en-GB"/>
              </w:rPr>
              <w:t>-----| End of Sequence C Beneficial Owner Details</w:t>
            </w:r>
          </w:p>
        </w:tc>
      </w:tr>
    </w:tbl>
    <w:p w:rsidR="00507F4D" w:rsidRDefault="00507F4D" w:rsidP="00C32764">
      <w:pPr>
        <w:suppressAutoHyphens w:val="0"/>
        <w:spacing w:before="0" w:after="0"/>
      </w:pPr>
    </w:p>
    <w:p w:rsidR="00507F4D" w:rsidRDefault="00507F4D" w:rsidP="00C32764">
      <w:pPr>
        <w:suppressAutoHyphens w:val="0"/>
        <w:spacing w:before="0" w:after="0"/>
      </w:pP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816"/>
        <w:gridCol w:w="574"/>
        <w:gridCol w:w="996"/>
        <w:gridCol w:w="1300"/>
        <w:gridCol w:w="2277"/>
        <w:gridCol w:w="1732"/>
        <w:gridCol w:w="903"/>
      </w:tblGrid>
      <w:tr w:rsidR="00CD0D8D" w:rsidRPr="00507F4D" w:rsidTr="00AF4695">
        <w:trPr>
          <w:tblCellSpacing w:w="15" w:type="dxa"/>
        </w:trPr>
        <w:tc>
          <w:tcPr>
            <w:tcW w:w="449" w:type="pct"/>
            <w:tcBorders>
              <w:top w:val="outset" w:sz="6" w:space="0" w:color="auto"/>
              <w:left w:val="outset" w:sz="6" w:space="0" w:color="auto"/>
              <w:bottom w:val="outset" w:sz="6" w:space="0" w:color="auto"/>
              <w:right w:val="outset" w:sz="6" w:space="0" w:color="auto"/>
            </w:tcBorders>
            <w:shd w:val="clear" w:color="auto" w:fill="FFFFFF"/>
            <w:hideMark/>
          </w:tcPr>
          <w:p w:rsidR="00CD0D8D" w:rsidRPr="00507F4D" w:rsidRDefault="00CD0D8D" w:rsidP="00AF4695">
            <w:pPr>
              <w:suppressAutoHyphens w:val="0"/>
              <w:spacing w:before="0" w:after="0"/>
              <w:jc w:val="center"/>
              <w:rPr>
                <w:rFonts w:eastAsia="Times New Roman" w:cs="Arial"/>
                <w:color w:val="000000"/>
                <w:lang w:eastAsia="en-GB"/>
              </w:rPr>
            </w:pPr>
            <w:r w:rsidRPr="00507F4D">
              <w:rPr>
                <w:rFonts w:eastAsia="Times New Roman" w:cs="Arial"/>
                <w:color w:val="000000"/>
                <w:lang w:eastAsia="en-GB"/>
              </w:rPr>
              <w:t>O</w:t>
            </w:r>
          </w:p>
        </w:tc>
        <w:tc>
          <w:tcPr>
            <w:tcW w:w="317" w:type="pct"/>
            <w:tcBorders>
              <w:top w:val="outset" w:sz="6" w:space="0" w:color="auto"/>
              <w:left w:val="outset" w:sz="6" w:space="0" w:color="auto"/>
              <w:bottom w:val="outset" w:sz="6" w:space="0" w:color="auto"/>
              <w:right w:val="outset" w:sz="6" w:space="0" w:color="auto"/>
            </w:tcBorders>
            <w:shd w:val="clear" w:color="auto" w:fill="FFFFFF"/>
            <w:hideMark/>
          </w:tcPr>
          <w:p w:rsidR="00CD0D8D" w:rsidRPr="00507F4D" w:rsidRDefault="00CD0D8D" w:rsidP="00AF4695">
            <w:pPr>
              <w:suppressAutoHyphens w:val="0"/>
              <w:spacing w:before="0" w:after="0"/>
              <w:jc w:val="center"/>
              <w:rPr>
                <w:rFonts w:eastAsia="Times New Roman" w:cs="Arial"/>
                <w:color w:val="000000"/>
                <w:lang w:eastAsia="en-GB"/>
              </w:rPr>
            </w:pPr>
            <w:r w:rsidRPr="00507F4D">
              <w:rPr>
                <w:rFonts w:eastAsia="Times New Roman" w:cs="Arial"/>
                <w:color w:val="000000"/>
                <w:lang w:eastAsia="en-GB"/>
              </w:rPr>
              <w:t>22F</w:t>
            </w:r>
          </w:p>
        </w:tc>
        <w:tc>
          <w:tcPr>
            <w:tcW w:w="562" w:type="pct"/>
            <w:tcBorders>
              <w:top w:val="outset" w:sz="6" w:space="0" w:color="auto"/>
              <w:left w:val="outset" w:sz="6" w:space="0" w:color="auto"/>
              <w:bottom w:val="outset" w:sz="6" w:space="0" w:color="auto"/>
              <w:right w:val="outset" w:sz="6" w:space="0" w:color="auto"/>
            </w:tcBorders>
            <w:shd w:val="clear" w:color="auto" w:fill="FFFFFF"/>
            <w:hideMark/>
          </w:tcPr>
          <w:p w:rsidR="00CD0D8D" w:rsidRPr="00507F4D" w:rsidRDefault="00CD0D8D" w:rsidP="00AF4695">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1A2AFB9E" wp14:editId="7E039B2F">
                  <wp:extent cx="95250" cy="95250"/>
                  <wp:effectExtent l="0" t="0" r="0" b="0"/>
                  <wp:docPr id="1008" name="Picture 1008"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1"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CETI</w:t>
            </w:r>
          </w:p>
        </w:tc>
        <w:tc>
          <w:tcPr>
            <w:tcW w:w="739" w:type="pct"/>
            <w:tcBorders>
              <w:top w:val="outset" w:sz="6" w:space="0" w:color="auto"/>
              <w:left w:val="outset" w:sz="6" w:space="0" w:color="auto"/>
              <w:bottom w:val="outset" w:sz="6" w:space="0" w:color="auto"/>
              <w:right w:val="outset" w:sz="6" w:space="0" w:color="auto"/>
            </w:tcBorders>
            <w:shd w:val="clear" w:color="auto" w:fill="FFFFFF"/>
            <w:hideMark/>
          </w:tcPr>
          <w:p w:rsidR="00CD0D8D" w:rsidRPr="00507F4D" w:rsidRDefault="00CD0D8D" w:rsidP="00AF4695">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6B656284" wp14:editId="2B815951">
                  <wp:extent cx="95250" cy="95250"/>
                  <wp:effectExtent l="0" t="0" r="0" b="0"/>
                  <wp:docPr id="1009" name="Picture 1009"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2"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Indicator</w:t>
            </w:r>
          </w:p>
        </w:tc>
        <w:tc>
          <w:tcPr>
            <w:tcW w:w="1307" w:type="pct"/>
            <w:tcBorders>
              <w:top w:val="outset" w:sz="6" w:space="0" w:color="auto"/>
              <w:left w:val="outset" w:sz="6" w:space="0" w:color="auto"/>
              <w:bottom w:val="outset" w:sz="6" w:space="0" w:color="auto"/>
              <w:right w:val="outset" w:sz="6" w:space="0" w:color="auto"/>
            </w:tcBorders>
            <w:shd w:val="clear" w:color="auto" w:fill="FFFFFF"/>
            <w:hideMark/>
          </w:tcPr>
          <w:p w:rsidR="00CD0D8D" w:rsidRPr="00507F4D" w:rsidRDefault="00CD0D8D" w:rsidP="00AF4695">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1C4C398A" wp14:editId="3348370E">
                  <wp:extent cx="95250" cy="95250"/>
                  <wp:effectExtent l="0" t="0" r="0" b="0"/>
                  <wp:docPr id="1010" name="Picture 1010"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3"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Certification Type Indicator</w:t>
            </w:r>
          </w:p>
        </w:tc>
        <w:tc>
          <w:tcPr>
            <w:tcW w:w="990" w:type="pct"/>
            <w:tcBorders>
              <w:top w:val="outset" w:sz="6" w:space="0" w:color="auto"/>
              <w:left w:val="outset" w:sz="6" w:space="0" w:color="auto"/>
              <w:bottom w:val="outset" w:sz="6" w:space="0" w:color="auto"/>
              <w:right w:val="outset" w:sz="6" w:space="0" w:color="auto"/>
            </w:tcBorders>
            <w:shd w:val="clear" w:color="auto" w:fill="FFFFFF"/>
            <w:hideMark/>
          </w:tcPr>
          <w:p w:rsidR="00CD0D8D" w:rsidRPr="00507F4D" w:rsidRDefault="00CD0D8D" w:rsidP="00AF4695">
            <w:pPr>
              <w:suppressAutoHyphens w:val="0"/>
              <w:spacing w:before="0" w:after="0"/>
              <w:rPr>
                <w:rFonts w:eastAsia="Times New Roman" w:cs="Arial"/>
                <w:color w:val="000000"/>
                <w:lang w:eastAsia="en-GB"/>
              </w:rPr>
            </w:pPr>
            <w:r w:rsidRPr="00507F4D">
              <w:rPr>
                <w:rFonts w:eastAsia="Times New Roman" w:cs="Arial"/>
                <w:noProof/>
                <w:color w:val="000000"/>
                <w:lang w:eastAsia="en-GB"/>
              </w:rPr>
              <w:drawing>
                <wp:inline distT="0" distB="0" distL="0" distR="0" wp14:anchorId="7474D858" wp14:editId="419C9404">
                  <wp:extent cx="95250" cy="95250"/>
                  <wp:effectExtent l="0" t="0" r="0" b="0"/>
                  <wp:docPr id="1011" name="Picture 1011"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4"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:4!c/[8c]/4!c</w:t>
            </w:r>
          </w:p>
        </w:tc>
        <w:tc>
          <w:tcPr>
            <w:tcW w:w="499" w:type="pct"/>
            <w:tcBorders>
              <w:top w:val="outset" w:sz="6" w:space="0" w:color="auto"/>
              <w:left w:val="outset" w:sz="6" w:space="0" w:color="auto"/>
              <w:bottom w:val="outset" w:sz="6" w:space="0" w:color="auto"/>
              <w:right w:val="outset" w:sz="6" w:space="0" w:color="auto"/>
            </w:tcBorders>
            <w:shd w:val="clear" w:color="auto" w:fill="FFFFFF"/>
            <w:hideMark/>
          </w:tcPr>
          <w:p w:rsidR="00CD0D8D" w:rsidRPr="00507F4D" w:rsidRDefault="00CD0D8D" w:rsidP="00AF4695">
            <w:pPr>
              <w:suppressAutoHyphens w:val="0"/>
              <w:spacing w:before="0" w:after="0"/>
              <w:jc w:val="center"/>
              <w:rPr>
                <w:rFonts w:eastAsia="Times New Roman" w:cs="Arial"/>
                <w:color w:val="000000"/>
                <w:lang w:eastAsia="en-GB"/>
              </w:rPr>
            </w:pPr>
            <w:r w:rsidRPr="00507F4D">
              <w:rPr>
                <w:rFonts w:eastAsia="Times New Roman" w:cs="Arial"/>
                <w:noProof/>
                <w:color w:val="013B80"/>
                <w:lang w:eastAsia="en-GB"/>
              </w:rPr>
              <w:drawing>
                <wp:inline distT="0" distB="0" distL="0" distR="0" wp14:anchorId="2EE73499" wp14:editId="76D98E92">
                  <wp:extent cx="133350" cy="133350"/>
                  <wp:effectExtent l="0" t="0" r="0" b="0"/>
                  <wp:docPr id="1012" name="Picture 1012" descr="See specification">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5" descr="See specification">
                            <a:hlinkClick r:id="rId25"/>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507F4D">
              <w:rPr>
                <w:rFonts w:eastAsia="Times New Roman" w:cs="Arial"/>
                <w:noProof/>
                <w:color w:val="000000"/>
                <w:lang w:eastAsia="en-GB"/>
              </w:rPr>
              <w:drawing>
                <wp:inline distT="0" distB="0" distL="0" distR="0" wp14:anchorId="133F71B3" wp14:editId="03F9A0D8">
                  <wp:extent cx="95250" cy="95250"/>
                  <wp:effectExtent l="0" t="0" r="0" b="0"/>
                  <wp:docPr id="1013" name="Picture 1013" descr="C:\No_Backup\DOCUMENTATION\SR2019\books\us5mc\cursor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6" descr="C:\No_Backup\DOCUMENTATION\SR2019\books\us5mc\cursor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07F4D">
              <w:rPr>
                <w:rFonts w:eastAsia="Times New Roman" w:cs="Arial"/>
                <w:color w:val="000000"/>
                <w:lang w:eastAsia="en-GB"/>
              </w:rPr>
              <w:t> </w:t>
            </w:r>
            <w:r w:rsidRPr="00507F4D">
              <w:rPr>
                <w:rFonts w:eastAsia="Times New Roman" w:cs="Arial"/>
                <w:i/>
                <w:iCs/>
                <w:color w:val="000000"/>
                <w:lang w:eastAsia="en-GB"/>
              </w:rPr>
              <w:t>34</w:t>
            </w:r>
          </w:p>
        </w:tc>
      </w:tr>
    </w:tbl>
    <w:p w:rsidR="00CD0D8D" w:rsidRDefault="00CD0D8D" w:rsidP="00C32764">
      <w:pPr>
        <w:suppressAutoHyphens w:val="0"/>
        <w:spacing w:before="0" w:after="0"/>
      </w:pPr>
    </w:p>
    <w:p w:rsidR="00CD0D8D" w:rsidRPr="00CD0D8D" w:rsidRDefault="00CD0D8D" w:rsidP="00CD0D8D">
      <w:pPr>
        <w:pBdr>
          <w:bottom w:val="single" w:sz="6" w:space="0" w:color="013B80"/>
        </w:pBdr>
        <w:shd w:val="clear" w:color="auto" w:fill="D9D9D9" w:themeFill="background1" w:themeFillShade="D9"/>
        <w:suppressAutoHyphens w:val="0"/>
        <w:spacing w:before="100" w:beforeAutospacing="1" w:after="100" w:afterAutospacing="1"/>
        <w:outlineLvl w:val="2"/>
        <w:rPr>
          <w:rFonts w:eastAsia="Times New Roman" w:cs="Arial"/>
          <w:b/>
          <w:bCs/>
          <w:color w:val="0000FF"/>
          <w:sz w:val="36"/>
          <w:szCs w:val="36"/>
          <w:u w:val="single"/>
          <w:lang w:eastAsia="en-GB"/>
        </w:rPr>
      </w:pPr>
      <w:r w:rsidRPr="00CD0D8D">
        <w:rPr>
          <w:rFonts w:eastAsia="Times New Roman" w:cs="Arial"/>
          <w:b/>
          <w:bCs/>
          <w:color w:val="0000FF"/>
          <w:sz w:val="36"/>
          <w:szCs w:val="36"/>
          <w:u w:val="single"/>
          <w:lang w:eastAsia="en-GB"/>
        </w:rPr>
        <w:t>MT 56</w:t>
      </w:r>
      <w:r w:rsidRPr="0046455C">
        <w:rPr>
          <w:rFonts w:eastAsia="Times New Roman" w:cs="Arial"/>
          <w:b/>
          <w:bCs/>
          <w:color w:val="0000FF"/>
          <w:sz w:val="36"/>
          <w:szCs w:val="36"/>
          <w:u w:val="single"/>
          <w:lang w:eastAsia="en-GB"/>
        </w:rPr>
        <w:t>5</w:t>
      </w:r>
      <w:r w:rsidRPr="00CD0D8D">
        <w:rPr>
          <w:rFonts w:eastAsia="Times New Roman" w:cs="Arial"/>
          <w:b/>
          <w:bCs/>
          <w:color w:val="0000FF"/>
          <w:sz w:val="36"/>
          <w:szCs w:val="36"/>
          <w:u w:val="single"/>
          <w:lang w:eastAsia="en-GB"/>
        </w:rPr>
        <w:t xml:space="preserve"> Field Specifications</w:t>
      </w:r>
    </w:p>
    <w:p w:rsidR="00CD0D8D" w:rsidRPr="00CD0D8D" w:rsidRDefault="00CD0D8D" w:rsidP="00CD0D8D">
      <w:pPr>
        <w:pBdr>
          <w:bottom w:val="single" w:sz="6" w:space="0" w:color="013B80"/>
        </w:pBdr>
        <w:shd w:val="clear" w:color="auto" w:fill="D9D9D9" w:themeFill="background1" w:themeFillShade="D9"/>
        <w:suppressAutoHyphens w:val="0"/>
        <w:spacing w:before="0" w:after="0"/>
        <w:outlineLvl w:val="3"/>
        <w:rPr>
          <w:rFonts w:eastAsia="Times New Roman" w:cs="Arial"/>
          <w:b/>
          <w:color w:val="0000FF"/>
          <w:u w:val="single"/>
          <w:lang w:eastAsia="en-GB"/>
        </w:rPr>
      </w:pPr>
      <w:r w:rsidRPr="0046455C">
        <w:rPr>
          <w:rFonts w:eastAsia="Times New Roman" w:cs="Arial"/>
          <w:b/>
          <w:color w:val="0000FF"/>
          <w:u w:val="single"/>
          <w:lang w:eastAsia="en-GB"/>
        </w:rPr>
        <w:t>3</w:t>
      </w:r>
      <w:r w:rsidRPr="00CD0D8D">
        <w:rPr>
          <w:rFonts w:eastAsia="Times New Roman" w:cs="Arial"/>
          <w:b/>
          <w:color w:val="0000FF"/>
          <w:u w:val="single"/>
          <w:lang w:eastAsia="en-GB"/>
        </w:rPr>
        <w:t>5. Field 92a: Rate</w:t>
      </w:r>
    </w:p>
    <w:p w:rsidR="00CD0D8D" w:rsidRPr="00CD0D8D" w:rsidRDefault="00CD0D8D" w:rsidP="00CD0D8D">
      <w:pPr>
        <w:pBdr>
          <w:bottom w:val="single" w:sz="6" w:space="0" w:color="013B80"/>
        </w:pBdr>
        <w:shd w:val="clear" w:color="auto" w:fill="D9D9D9" w:themeFill="background1" w:themeFillShade="D9"/>
        <w:suppressAutoHyphens w:val="0"/>
        <w:spacing w:before="0" w:after="0"/>
        <w:outlineLvl w:val="4"/>
        <w:rPr>
          <w:rFonts w:eastAsia="Times New Roman" w:cs="Arial"/>
          <w:b/>
          <w:color w:val="0000FF"/>
          <w:u w:val="single"/>
          <w:lang w:eastAsia="en-GB"/>
        </w:rPr>
      </w:pPr>
      <w:r w:rsidRPr="00CD0D8D">
        <w:rPr>
          <w:rFonts w:eastAsia="Times New Roman" w:cs="Arial"/>
          <w:b/>
          <w:color w:val="0000FF"/>
          <w:u w:val="single"/>
          <w:lang w:eastAsia="en-GB"/>
        </w:rPr>
        <w:t>FORMAT</w:t>
      </w:r>
    </w:p>
    <w:tbl>
      <w:tblPr>
        <w:tblW w:w="4900" w:type="pct"/>
        <w:tblCellSpacing w:w="15" w:type="dxa"/>
        <w:tblCellMar>
          <w:left w:w="0" w:type="dxa"/>
          <w:right w:w="0" w:type="dxa"/>
        </w:tblCellMar>
        <w:tblLook w:val="04A0" w:firstRow="1" w:lastRow="0" w:firstColumn="1" w:lastColumn="0" w:noHBand="0" w:noVBand="1"/>
      </w:tblPr>
      <w:tblGrid>
        <w:gridCol w:w="1743"/>
        <w:gridCol w:w="2578"/>
        <w:gridCol w:w="4292"/>
      </w:tblGrid>
      <w:tr w:rsidR="0046455C" w:rsidRPr="0046455C" w:rsidTr="00CD0D8D">
        <w:trPr>
          <w:tblCellSpacing w:w="15" w:type="dxa"/>
        </w:trPr>
        <w:tc>
          <w:tcPr>
            <w:tcW w:w="986" w:type="pct"/>
            <w:shd w:val="clear" w:color="auto" w:fill="FFFFFF"/>
            <w:hideMark/>
          </w:tcPr>
          <w:p w:rsidR="00CD0D8D" w:rsidRPr="00CD0D8D" w:rsidRDefault="00CD0D8D" w:rsidP="00CD0D8D">
            <w:pPr>
              <w:shd w:val="clear" w:color="auto" w:fill="D9D9D9" w:themeFill="background1" w:themeFillShade="D9"/>
              <w:suppressAutoHyphens w:val="0"/>
              <w:spacing w:before="0" w:after="0"/>
              <w:rPr>
                <w:rFonts w:eastAsia="Times New Roman" w:cs="Arial"/>
                <w:b/>
                <w:color w:val="0000FF"/>
                <w:u w:val="single"/>
                <w:lang w:eastAsia="en-GB"/>
              </w:rPr>
            </w:pPr>
            <w:r w:rsidRPr="00CD0D8D">
              <w:rPr>
                <w:rFonts w:eastAsia="Times New Roman" w:cs="Arial"/>
                <w:b/>
                <w:color w:val="0000FF"/>
                <w:u w:val="single"/>
                <w:lang w:eastAsia="en-GB"/>
              </w:rPr>
              <w:lastRenderedPageBreak/>
              <w:t>Option A</w:t>
            </w:r>
          </w:p>
        </w:tc>
        <w:tc>
          <w:tcPr>
            <w:tcW w:w="1479" w:type="pct"/>
            <w:shd w:val="clear" w:color="auto" w:fill="FFFFFF"/>
            <w:hideMark/>
          </w:tcPr>
          <w:p w:rsidR="00CD0D8D" w:rsidRPr="00CD0D8D" w:rsidRDefault="00CD0D8D" w:rsidP="00CD0D8D">
            <w:pPr>
              <w:shd w:val="clear" w:color="auto" w:fill="D9D9D9" w:themeFill="background1" w:themeFillShade="D9"/>
              <w:suppressAutoHyphens w:val="0"/>
              <w:spacing w:before="0" w:after="0"/>
              <w:rPr>
                <w:rFonts w:eastAsia="Times New Roman" w:cs="Arial"/>
                <w:b/>
                <w:color w:val="0000FF"/>
                <w:u w:val="single"/>
                <w:lang w:eastAsia="en-GB"/>
              </w:rPr>
            </w:pPr>
            <w:r w:rsidRPr="00CD0D8D">
              <w:rPr>
                <w:rFonts w:eastAsia="Times New Roman" w:cs="Arial"/>
                <w:b/>
                <w:color w:val="0000FF"/>
                <w:u w:val="single"/>
                <w:lang w:eastAsia="en-GB"/>
              </w:rPr>
              <w:t>:4!c//[N]15d</w:t>
            </w:r>
          </w:p>
        </w:tc>
        <w:tc>
          <w:tcPr>
            <w:tcW w:w="2465" w:type="pct"/>
            <w:shd w:val="clear" w:color="auto" w:fill="FFFFFF"/>
            <w:hideMark/>
          </w:tcPr>
          <w:p w:rsidR="00CD0D8D" w:rsidRPr="00CD0D8D" w:rsidRDefault="00CD0D8D" w:rsidP="00CD0D8D">
            <w:pPr>
              <w:shd w:val="clear" w:color="auto" w:fill="D9D9D9" w:themeFill="background1" w:themeFillShade="D9"/>
              <w:suppressAutoHyphens w:val="0"/>
              <w:spacing w:before="0" w:after="0"/>
              <w:rPr>
                <w:rFonts w:eastAsia="Times New Roman" w:cs="Arial"/>
                <w:b/>
                <w:color w:val="0000FF"/>
                <w:u w:val="single"/>
                <w:lang w:eastAsia="en-GB"/>
              </w:rPr>
            </w:pPr>
            <w:r w:rsidRPr="00CD0D8D">
              <w:rPr>
                <w:rFonts w:eastAsia="Times New Roman" w:cs="Arial"/>
                <w:b/>
                <w:color w:val="0000FF"/>
                <w:u w:val="single"/>
                <w:lang w:eastAsia="en-GB"/>
              </w:rPr>
              <w:t>(Qualifier)(Sign)(Rate)</w:t>
            </w:r>
          </w:p>
        </w:tc>
      </w:tr>
      <w:tr w:rsidR="0046455C" w:rsidRPr="0046455C" w:rsidTr="00CD0D8D">
        <w:trPr>
          <w:tblCellSpacing w:w="15" w:type="dxa"/>
        </w:trPr>
        <w:tc>
          <w:tcPr>
            <w:tcW w:w="986" w:type="pct"/>
            <w:shd w:val="clear" w:color="auto" w:fill="FFFFFF"/>
            <w:hideMark/>
          </w:tcPr>
          <w:p w:rsidR="00CD0D8D" w:rsidRPr="00CD0D8D" w:rsidRDefault="00CD0D8D" w:rsidP="00CD0D8D">
            <w:pPr>
              <w:shd w:val="clear" w:color="auto" w:fill="D9D9D9" w:themeFill="background1" w:themeFillShade="D9"/>
              <w:suppressAutoHyphens w:val="0"/>
              <w:spacing w:before="0" w:after="0"/>
              <w:rPr>
                <w:rFonts w:eastAsia="Times New Roman" w:cs="Arial"/>
                <w:b/>
                <w:color w:val="0000FF"/>
                <w:u w:val="single"/>
                <w:lang w:eastAsia="en-GB"/>
              </w:rPr>
            </w:pPr>
            <w:r w:rsidRPr="00CD0D8D">
              <w:rPr>
                <w:rFonts w:eastAsia="Times New Roman" w:cs="Arial"/>
                <w:b/>
                <w:color w:val="0000FF"/>
                <w:u w:val="single"/>
                <w:lang w:eastAsia="en-GB"/>
              </w:rPr>
              <w:t>Option F</w:t>
            </w:r>
          </w:p>
        </w:tc>
        <w:tc>
          <w:tcPr>
            <w:tcW w:w="1479" w:type="pct"/>
            <w:shd w:val="clear" w:color="auto" w:fill="FFFFFF"/>
            <w:hideMark/>
          </w:tcPr>
          <w:p w:rsidR="00CD0D8D" w:rsidRPr="00CD0D8D" w:rsidRDefault="00CD0D8D" w:rsidP="00CD0D8D">
            <w:pPr>
              <w:shd w:val="clear" w:color="auto" w:fill="D9D9D9" w:themeFill="background1" w:themeFillShade="D9"/>
              <w:suppressAutoHyphens w:val="0"/>
              <w:spacing w:before="0" w:after="0"/>
              <w:rPr>
                <w:rFonts w:eastAsia="Times New Roman" w:cs="Arial"/>
                <w:b/>
                <w:color w:val="0000FF"/>
                <w:u w:val="single"/>
                <w:lang w:eastAsia="en-GB"/>
              </w:rPr>
            </w:pPr>
            <w:r w:rsidRPr="00CD0D8D">
              <w:rPr>
                <w:rFonts w:eastAsia="Times New Roman" w:cs="Arial"/>
                <w:b/>
                <w:color w:val="0000FF"/>
                <w:u w:val="single"/>
                <w:lang w:eastAsia="en-GB"/>
              </w:rPr>
              <w:t>:4!c//3!a15d</w:t>
            </w:r>
          </w:p>
        </w:tc>
        <w:tc>
          <w:tcPr>
            <w:tcW w:w="2465" w:type="pct"/>
            <w:shd w:val="clear" w:color="auto" w:fill="FFFFFF"/>
            <w:hideMark/>
          </w:tcPr>
          <w:p w:rsidR="00CD0D8D" w:rsidRPr="00CD0D8D" w:rsidRDefault="00CD0D8D" w:rsidP="00CD0D8D">
            <w:pPr>
              <w:shd w:val="clear" w:color="auto" w:fill="D9D9D9" w:themeFill="background1" w:themeFillShade="D9"/>
              <w:suppressAutoHyphens w:val="0"/>
              <w:spacing w:before="0" w:after="0"/>
              <w:rPr>
                <w:rFonts w:eastAsia="Times New Roman" w:cs="Arial"/>
                <w:b/>
                <w:color w:val="0000FF"/>
                <w:u w:val="single"/>
                <w:lang w:eastAsia="en-GB"/>
              </w:rPr>
            </w:pPr>
            <w:r w:rsidRPr="00CD0D8D">
              <w:rPr>
                <w:rFonts w:eastAsia="Times New Roman" w:cs="Arial"/>
                <w:b/>
                <w:color w:val="0000FF"/>
                <w:u w:val="single"/>
                <w:lang w:eastAsia="en-GB"/>
              </w:rPr>
              <w:t>(Qualifier)(Currency Code)(Amount)</w:t>
            </w:r>
          </w:p>
        </w:tc>
      </w:tr>
      <w:tr w:rsidR="0046455C" w:rsidRPr="0046455C" w:rsidTr="00CD0D8D">
        <w:trPr>
          <w:tblCellSpacing w:w="15" w:type="dxa"/>
        </w:trPr>
        <w:tc>
          <w:tcPr>
            <w:tcW w:w="986" w:type="pct"/>
            <w:shd w:val="clear" w:color="auto" w:fill="FFFFFF"/>
            <w:hideMark/>
          </w:tcPr>
          <w:p w:rsidR="00CD0D8D" w:rsidRPr="00CD0D8D" w:rsidRDefault="00CD0D8D" w:rsidP="00CD0D8D">
            <w:pPr>
              <w:shd w:val="clear" w:color="auto" w:fill="D9D9D9" w:themeFill="background1" w:themeFillShade="D9"/>
              <w:suppressAutoHyphens w:val="0"/>
              <w:spacing w:before="0" w:after="0"/>
              <w:rPr>
                <w:rFonts w:eastAsia="Times New Roman" w:cs="Arial"/>
                <w:b/>
                <w:color w:val="0000FF"/>
                <w:u w:val="single"/>
                <w:lang w:eastAsia="en-GB"/>
              </w:rPr>
            </w:pPr>
            <w:r w:rsidRPr="00CD0D8D">
              <w:rPr>
                <w:rFonts w:eastAsia="Times New Roman" w:cs="Arial"/>
                <w:b/>
                <w:color w:val="0000FF"/>
                <w:u w:val="single"/>
                <w:lang w:eastAsia="en-GB"/>
              </w:rPr>
              <w:t>Option K</w:t>
            </w:r>
          </w:p>
        </w:tc>
        <w:tc>
          <w:tcPr>
            <w:tcW w:w="1479" w:type="pct"/>
            <w:shd w:val="clear" w:color="auto" w:fill="FFFFFF"/>
            <w:hideMark/>
          </w:tcPr>
          <w:p w:rsidR="00CD0D8D" w:rsidRPr="00CD0D8D" w:rsidRDefault="00CD0D8D" w:rsidP="00CD0D8D">
            <w:pPr>
              <w:shd w:val="clear" w:color="auto" w:fill="D9D9D9" w:themeFill="background1" w:themeFillShade="D9"/>
              <w:suppressAutoHyphens w:val="0"/>
              <w:spacing w:before="0" w:after="0"/>
              <w:rPr>
                <w:rFonts w:eastAsia="Times New Roman" w:cs="Arial"/>
                <w:b/>
                <w:color w:val="0000FF"/>
                <w:u w:val="single"/>
                <w:lang w:eastAsia="en-GB"/>
              </w:rPr>
            </w:pPr>
            <w:r w:rsidRPr="00CD0D8D">
              <w:rPr>
                <w:rFonts w:eastAsia="Times New Roman" w:cs="Arial"/>
                <w:b/>
                <w:color w:val="0000FF"/>
                <w:u w:val="single"/>
                <w:lang w:eastAsia="en-GB"/>
              </w:rPr>
              <w:t>:4!c//4!c</w:t>
            </w:r>
          </w:p>
        </w:tc>
        <w:tc>
          <w:tcPr>
            <w:tcW w:w="2465" w:type="pct"/>
            <w:shd w:val="clear" w:color="auto" w:fill="FFFFFF"/>
            <w:hideMark/>
          </w:tcPr>
          <w:p w:rsidR="00CD0D8D" w:rsidRPr="00CD0D8D" w:rsidRDefault="00CD0D8D" w:rsidP="00CD0D8D">
            <w:pPr>
              <w:shd w:val="clear" w:color="auto" w:fill="D9D9D9" w:themeFill="background1" w:themeFillShade="D9"/>
              <w:suppressAutoHyphens w:val="0"/>
              <w:spacing w:before="0" w:after="0"/>
              <w:rPr>
                <w:rFonts w:eastAsia="Times New Roman" w:cs="Arial"/>
                <w:b/>
                <w:color w:val="0000FF"/>
                <w:u w:val="single"/>
                <w:lang w:eastAsia="en-GB"/>
              </w:rPr>
            </w:pPr>
            <w:r w:rsidRPr="00CD0D8D">
              <w:rPr>
                <w:rFonts w:eastAsia="Times New Roman" w:cs="Arial"/>
                <w:b/>
                <w:color w:val="0000FF"/>
                <w:u w:val="single"/>
                <w:lang w:eastAsia="en-GB"/>
              </w:rPr>
              <w:t>(Qualifier)(Rate Type Code)</w:t>
            </w:r>
          </w:p>
        </w:tc>
      </w:tr>
    </w:tbl>
    <w:p w:rsidR="00CD0D8D" w:rsidRPr="00CD0D8D" w:rsidRDefault="00CD0D8D" w:rsidP="00CD0D8D">
      <w:pPr>
        <w:pBdr>
          <w:bottom w:val="single" w:sz="6" w:space="0" w:color="013B80"/>
        </w:pBdr>
        <w:shd w:val="clear" w:color="auto" w:fill="D9D9D9" w:themeFill="background1" w:themeFillShade="D9"/>
        <w:suppressAutoHyphens w:val="0"/>
        <w:spacing w:before="0" w:after="0"/>
        <w:outlineLvl w:val="4"/>
        <w:rPr>
          <w:rFonts w:eastAsia="Times New Roman" w:cs="Arial"/>
          <w:b/>
          <w:color w:val="0000FF"/>
          <w:u w:val="single"/>
          <w:lang w:eastAsia="en-GB"/>
        </w:rPr>
      </w:pPr>
      <w:r w:rsidRPr="00CD0D8D">
        <w:rPr>
          <w:rFonts w:eastAsia="Times New Roman" w:cs="Arial"/>
          <w:b/>
          <w:color w:val="0000FF"/>
          <w:u w:val="single"/>
          <w:lang w:eastAsia="en-GB"/>
        </w:rPr>
        <w:t>PRESENCE</w:t>
      </w:r>
    </w:p>
    <w:p w:rsidR="00CD0D8D" w:rsidRPr="00CD0D8D" w:rsidRDefault="00CD0D8D" w:rsidP="00CD0D8D">
      <w:pPr>
        <w:shd w:val="clear" w:color="auto" w:fill="D9D9D9" w:themeFill="background1" w:themeFillShade="D9"/>
        <w:suppressAutoHyphens w:val="0"/>
        <w:spacing w:before="0" w:after="0"/>
        <w:rPr>
          <w:rFonts w:eastAsia="Times New Roman" w:cs="Arial"/>
          <w:b/>
          <w:color w:val="0000FF"/>
          <w:u w:val="single"/>
          <w:lang w:eastAsia="en-GB"/>
        </w:rPr>
      </w:pPr>
      <w:r w:rsidRPr="00CD0D8D">
        <w:rPr>
          <w:rFonts w:eastAsia="Times New Roman" w:cs="Arial"/>
          <w:b/>
          <w:color w:val="0000FF"/>
          <w:u w:val="single"/>
          <w:lang w:eastAsia="en-GB"/>
        </w:rPr>
        <w:t xml:space="preserve">Optional in optional subsequence E2 </w:t>
      </w:r>
    </w:p>
    <w:p w:rsidR="00CD0D8D" w:rsidRPr="00CD0D8D" w:rsidRDefault="00CD0D8D" w:rsidP="00CD0D8D">
      <w:pPr>
        <w:pBdr>
          <w:bottom w:val="single" w:sz="6" w:space="0" w:color="013B80"/>
        </w:pBdr>
        <w:shd w:val="clear" w:color="auto" w:fill="D9D9D9" w:themeFill="background1" w:themeFillShade="D9"/>
        <w:suppressAutoHyphens w:val="0"/>
        <w:spacing w:before="0" w:after="0"/>
        <w:outlineLvl w:val="4"/>
        <w:rPr>
          <w:rFonts w:eastAsia="Times New Roman" w:cs="Arial"/>
          <w:b/>
          <w:color w:val="0000FF"/>
          <w:u w:val="single"/>
          <w:lang w:eastAsia="en-GB"/>
        </w:rPr>
      </w:pPr>
      <w:r w:rsidRPr="00CD0D8D">
        <w:rPr>
          <w:rFonts w:eastAsia="Times New Roman" w:cs="Arial"/>
          <w:b/>
          <w:color w:val="0000FF"/>
          <w:u w:val="single"/>
          <w:lang w:eastAsia="en-GB"/>
        </w:rPr>
        <w:t>QUALIFIER</w:t>
      </w:r>
    </w:p>
    <w:p w:rsidR="00CD0D8D" w:rsidRPr="00CD0D8D" w:rsidRDefault="00CD0D8D" w:rsidP="00CD0D8D">
      <w:pPr>
        <w:shd w:val="clear" w:color="auto" w:fill="D9D9D9" w:themeFill="background1" w:themeFillShade="D9"/>
        <w:suppressAutoHyphens w:val="0"/>
        <w:spacing w:before="0" w:after="0"/>
        <w:rPr>
          <w:rFonts w:eastAsia="Times New Roman" w:cs="Arial"/>
          <w:b/>
          <w:color w:val="0000FF"/>
          <w:u w:val="single"/>
          <w:lang w:eastAsia="en-GB"/>
        </w:rPr>
      </w:pPr>
      <w:r w:rsidRPr="0046455C">
        <w:rPr>
          <w:rFonts w:eastAsia="Times New Roman" w:cs="Arial"/>
          <w:b/>
          <w:color w:val="0000FF"/>
          <w:u w:val="single"/>
          <w:lang w:eastAsia="en-GB"/>
        </w:rPr>
        <w:t>(Error code(s): T89)</w:t>
      </w:r>
      <w:r w:rsidRPr="00CD0D8D">
        <w:rPr>
          <w:rFonts w:eastAsia="Times New Roman" w:cs="Arial"/>
          <w:b/>
          <w:color w:val="0000FF"/>
          <w:u w:val="single"/>
          <w:lang w:eastAsia="en-GB"/>
        </w:rPr>
        <w:t xml:space="preserve">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857"/>
        <w:gridCol w:w="675"/>
        <w:gridCol w:w="1091"/>
        <w:gridCol w:w="555"/>
        <w:gridCol w:w="674"/>
        <w:gridCol w:w="966"/>
        <w:gridCol w:w="3780"/>
      </w:tblGrid>
      <w:tr w:rsidR="0046455C" w:rsidRPr="0046455C" w:rsidTr="00CD0D8D">
        <w:trPr>
          <w:tblHeader/>
          <w:tblCellSpacing w:w="15" w:type="dxa"/>
        </w:trPr>
        <w:tc>
          <w:tcPr>
            <w:tcW w:w="478" w:type="pct"/>
            <w:tcBorders>
              <w:top w:val="outset" w:sz="6" w:space="0" w:color="auto"/>
              <w:left w:val="outset" w:sz="6" w:space="0" w:color="auto"/>
              <w:bottom w:val="outset" w:sz="6" w:space="0" w:color="auto"/>
              <w:right w:val="outset" w:sz="6" w:space="0" w:color="auto"/>
            </w:tcBorders>
            <w:shd w:val="clear" w:color="auto" w:fill="EEEEEE"/>
            <w:hideMark/>
          </w:tcPr>
          <w:p w:rsidR="00CD0D8D" w:rsidRPr="00CD0D8D" w:rsidRDefault="00CD0D8D" w:rsidP="00CD0D8D">
            <w:pPr>
              <w:shd w:val="clear" w:color="auto" w:fill="D9D9D9" w:themeFill="background1" w:themeFillShade="D9"/>
              <w:suppressAutoHyphens w:val="0"/>
              <w:spacing w:before="0" w:after="0"/>
              <w:jc w:val="center"/>
              <w:rPr>
                <w:rFonts w:eastAsia="Times New Roman" w:cs="Arial"/>
                <w:b/>
                <w:bCs/>
                <w:color w:val="0000FF"/>
                <w:u w:val="single"/>
                <w:lang w:eastAsia="en-GB"/>
              </w:rPr>
            </w:pPr>
            <w:r w:rsidRPr="00CD0D8D">
              <w:rPr>
                <w:rFonts w:eastAsia="Times New Roman" w:cs="Arial"/>
                <w:b/>
                <w:bCs/>
                <w:color w:val="0000FF"/>
                <w:u w:val="single"/>
                <w:lang w:eastAsia="en-GB"/>
              </w:rPr>
              <w:t>Order</w:t>
            </w:r>
          </w:p>
        </w:tc>
        <w:tc>
          <w:tcPr>
            <w:tcW w:w="380" w:type="pct"/>
            <w:tcBorders>
              <w:top w:val="outset" w:sz="6" w:space="0" w:color="auto"/>
              <w:left w:val="outset" w:sz="6" w:space="0" w:color="auto"/>
              <w:bottom w:val="outset" w:sz="6" w:space="0" w:color="auto"/>
              <w:right w:val="outset" w:sz="6" w:space="0" w:color="auto"/>
            </w:tcBorders>
            <w:shd w:val="clear" w:color="auto" w:fill="EEEEEE"/>
            <w:hideMark/>
          </w:tcPr>
          <w:p w:rsidR="00CD0D8D" w:rsidRPr="00CD0D8D" w:rsidRDefault="00CD0D8D" w:rsidP="00CD0D8D">
            <w:pPr>
              <w:shd w:val="clear" w:color="auto" w:fill="D9D9D9" w:themeFill="background1" w:themeFillShade="D9"/>
              <w:suppressAutoHyphens w:val="0"/>
              <w:spacing w:before="0" w:after="0"/>
              <w:jc w:val="center"/>
              <w:rPr>
                <w:rFonts w:eastAsia="Times New Roman" w:cs="Arial"/>
                <w:b/>
                <w:bCs/>
                <w:color w:val="0000FF"/>
                <w:u w:val="single"/>
                <w:lang w:eastAsia="en-GB"/>
              </w:rPr>
            </w:pPr>
            <w:r w:rsidRPr="00CD0D8D">
              <w:rPr>
                <w:rFonts w:eastAsia="Times New Roman" w:cs="Arial"/>
                <w:b/>
                <w:bCs/>
                <w:color w:val="0000FF"/>
                <w:u w:val="single"/>
                <w:lang w:eastAsia="en-GB"/>
              </w:rPr>
              <w:t>M/O</w:t>
            </w:r>
          </w:p>
        </w:tc>
        <w:tc>
          <w:tcPr>
            <w:tcW w:w="623" w:type="pct"/>
            <w:tcBorders>
              <w:top w:val="outset" w:sz="6" w:space="0" w:color="auto"/>
              <w:left w:val="outset" w:sz="6" w:space="0" w:color="auto"/>
              <w:bottom w:val="outset" w:sz="6" w:space="0" w:color="auto"/>
              <w:right w:val="outset" w:sz="6" w:space="0" w:color="auto"/>
            </w:tcBorders>
            <w:shd w:val="clear" w:color="auto" w:fill="EEEEEE"/>
            <w:hideMark/>
          </w:tcPr>
          <w:p w:rsidR="00CD0D8D" w:rsidRPr="00CD0D8D" w:rsidRDefault="00CD0D8D" w:rsidP="00CD0D8D">
            <w:pPr>
              <w:shd w:val="clear" w:color="auto" w:fill="D9D9D9" w:themeFill="background1" w:themeFillShade="D9"/>
              <w:suppressAutoHyphens w:val="0"/>
              <w:spacing w:before="0" w:after="0"/>
              <w:jc w:val="center"/>
              <w:rPr>
                <w:rFonts w:eastAsia="Times New Roman" w:cs="Arial"/>
                <w:b/>
                <w:bCs/>
                <w:color w:val="0000FF"/>
                <w:u w:val="single"/>
                <w:lang w:eastAsia="en-GB"/>
              </w:rPr>
            </w:pPr>
            <w:r w:rsidRPr="00CD0D8D">
              <w:rPr>
                <w:rFonts w:eastAsia="Times New Roman" w:cs="Arial"/>
                <w:b/>
                <w:bCs/>
                <w:color w:val="0000FF"/>
                <w:u w:val="single"/>
                <w:lang w:eastAsia="en-GB"/>
              </w:rPr>
              <w:t>Qualifier</w:t>
            </w:r>
          </w:p>
        </w:tc>
        <w:tc>
          <w:tcPr>
            <w:tcW w:w="297" w:type="pct"/>
            <w:tcBorders>
              <w:top w:val="outset" w:sz="6" w:space="0" w:color="auto"/>
              <w:left w:val="outset" w:sz="6" w:space="0" w:color="auto"/>
              <w:bottom w:val="outset" w:sz="6" w:space="0" w:color="auto"/>
              <w:right w:val="outset" w:sz="6" w:space="0" w:color="auto"/>
            </w:tcBorders>
            <w:shd w:val="clear" w:color="auto" w:fill="EEEEEE"/>
            <w:hideMark/>
          </w:tcPr>
          <w:p w:rsidR="00CD0D8D" w:rsidRPr="00CD0D8D" w:rsidRDefault="00CD0D8D" w:rsidP="00CD0D8D">
            <w:pPr>
              <w:shd w:val="clear" w:color="auto" w:fill="D9D9D9" w:themeFill="background1" w:themeFillShade="D9"/>
              <w:suppressAutoHyphens w:val="0"/>
              <w:spacing w:before="0" w:after="0"/>
              <w:jc w:val="center"/>
              <w:rPr>
                <w:rFonts w:eastAsia="Times New Roman" w:cs="Arial"/>
                <w:b/>
                <w:bCs/>
                <w:color w:val="0000FF"/>
                <w:u w:val="single"/>
                <w:lang w:eastAsia="en-GB"/>
              </w:rPr>
            </w:pPr>
            <w:r w:rsidRPr="00CD0D8D">
              <w:rPr>
                <w:rFonts w:eastAsia="Times New Roman" w:cs="Arial"/>
                <w:b/>
                <w:bCs/>
                <w:color w:val="0000FF"/>
                <w:u w:val="single"/>
                <w:lang w:eastAsia="en-GB"/>
              </w:rPr>
              <w:t>R/N</w:t>
            </w:r>
          </w:p>
        </w:tc>
        <w:tc>
          <w:tcPr>
            <w:tcW w:w="379" w:type="pct"/>
            <w:tcBorders>
              <w:top w:val="outset" w:sz="6" w:space="0" w:color="auto"/>
              <w:left w:val="outset" w:sz="6" w:space="0" w:color="auto"/>
              <w:bottom w:val="outset" w:sz="6" w:space="0" w:color="auto"/>
              <w:right w:val="outset" w:sz="6" w:space="0" w:color="auto"/>
            </w:tcBorders>
            <w:shd w:val="clear" w:color="auto" w:fill="EEEEEE"/>
            <w:hideMark/>
          </w:tcPr>
          <w:p w:rsidR="00CD0D8D" w:rsidRPr="00CD0D8D" w:rsidRDefault="00CD0D8D" w:rsidP="00CD0D8D">
            <w:pPr>
              <w:shd w:val="clear" w:color="auto" w:fill="D9D9D9" w:themeFill="background1" w:themeFillShade="D9"/>
              <w:suppressAutoHyphens w:val="0"/>
              <w:spacing w:before="0" w:after="0"/>
              <w:jc w:val="center"/>
              <w:rPr>
                <w:rFonts w:eastAsia="Times New Roman" w:cs="Arial"/>
                <w:b/>
                <w:bCs/>
                <w:color w:val="0000FF"/>
                <w:u w:val="single"/>
                <w:lang w:eastAsia="en-GB"/>
              </w:rPr>
            </w:pPr>
            <w:r w:rsidRPr="00CD0D8D">
              <w:rPr>
                <w:rFonts w:eastAsia="Times New Roman" w:cs="Arial"/>
                <w:b/>
                <w:bCs/>
                <w:color w:val="0000FF"/>
                <w:u w:val="single"/>
                <w:lang w:eastAsia="en-GB"/>
              </w:rPr>
              <w:t>CR</w:t>
            </w:r>
          </w:p>
        </w:tc>
        <w:tc>
          <w:tcPr>
            <w:tcW w:w="529" w:type="pct"/>
            <w:tcBorders>
              <w:top w:val="outset" w:sz="6" w:space="0" w:color="auto"/>
              <w:left w:val="outset" w:sz="6" w:space="0" w:color="auto"/>
              <w:bottom w:val="outset" w:sz="6" w:space="0" w:color="auto"/>
              <w:right w:val="outset" w:sz="6" w:space="0" w:color="auto"/>
            </w:tcBorders>
            <w:shd w:val="clear" w:color="auto" w:fill="EEEEEE"/>
            <w:hideMark/>
          </w:tcPr>
          <w:p w:rsidR="00CD0D8D" w:rsidRPr="00CD0D8D" w:rsidRDefault="00CD0D8D" w:rsidP="00CD0D8D">
            <w:pPr>
              <w:shd w:val="clear" w:color="auto" w:fill="D9D9D9" w:themeFill="background1" w:themeFillShade="D9"/>
              <w:suppressAutoHyphens w:val="0"/>
              <w:spacing w:before="0" w:after="0"/>
              <w:jc w:val="center"/>
              <w:rPr>
                <w:rFonts w:eastAsia="Times New Roman" w:cs="Arial"/>
                <w:b/>
                <w:bCs/>
                <w:color w:val="0000FF"/>
                <w:u w:val="single"/>
                <w:lang w:eastAsia="en-GB"/>
              </w:rPr>
            </w:pPr>
            <w:r w:rsidRPr="00CD0D8D">
              <w:rPr>
                <w:rFonts w:eastAsia="Times New Roman" w:cs="Arial"/>
                <w:b/>
                <w:bCs/>
                <w:color w:val="0000FF"/>
                <w:u w:val="single"/>
                <w:lang w:eastAsia="en-GB"/>
              </w:rPr>
              <w:t>Options</w:t>
            </w:r>
          </w:p>
        </w:tc>
        <w:tc>
          <w:tcPr>
            <w:tcW w:w="2179" w:type="pct"/>
            <w:tcBorders>
              <w:top w:val="outset" w:sz="6" w:space="0" w:color="auto"/>
              <w:left w:val="outset" w:sz="6" w:space="0" w:color="auto"/>
              <w:bottom w:val="outset" w:sz="6" w:space="0" w:color="auto"/>
              <w:right w:val="outset" w:sz="6" w:space="0" w:color="auto"/>
            </w:tcBorders>
            <w:shd w:val="clear" w:color="auto" w:fill="EEEEEE"/>
            <w:hideMark/>
          </w:tcPr>
          <w:p w:rsidR="00CD0D8D" w:rsidRPr="00CD0D8D" w:rsidRDefault="00CD0D8D" w:rsidP="00CD0D8D">
            <w:pPr>
              <w:shd w:val="clear" w:color="auto" w:fill="D9D9D9" w:themeFill="background1" w:themeFillShade="D9"/>
              <w:suppressAutoHyphens w:val="0"/>
              <w:spacing w:before="0" w:after="0"/>
              <w:jc w:val="center"/>
              <w:rPr>
                <w:rFonts w:eastAsia="Times New Roman" w:cs="Arial"/>
                <w:b/>
                <w:bCs/>
                <w:color w:val="0000FF"/>
                <w:u w:val="single"/>
                <w:lang w:eastAsia="en-GB"/>
              </w:rPr>
            </w:pPr>
            <w:r w:rsidRPr="00CD0D8D">
              <w:rPr>
                <w:rFonts w:eastAsia="Times New Roman" w:cs="Arial"/>
                <w:b/>
                <w:bCs/>
                <w:color w:val="0000FF"/>
                <w:u w:val="single"/>
                <w:lang w:eastAsia="en-GB"/>
              </w:rPr>
              <w:t>Qualifier Description</w:t>
            </w:r>
          </w:p>
        </w:tc>
      </w:tr>
      <w:tr w:rsidR="0046455C" w:rsidRPr="0046455C" w:rsidTr="00CD0D8D">
        <w:trPr>
          <w:tblCellSpacing w:w="15" w:type="dxa"/>
        </w:trPr>
        <w:tc>
          <w:tcPr>
            <w:tcW w:w="478" w:type="pct"/>
            <w:tcBorders>
              <w:top w:val="outset" w:sz="6" w:space="0" w:color="auto"/>
              <w:left w:val="outset" w:sz="6" w:space="0" w:color="auto"/>
              <w:bottom w:val="outset" w:sz="6" w:space="0" w:color="auto"/>
              <w:right w:val="outset" w:sz="6" w:space="0" w:color="auto"/>
            </w:tcBorders>
            <w:shd w:val="clear" w:color="auto" w:fill="FFFFFF"/>
            <w:hideMark/>
          </w:tcPr>
          <w:p w:rsidR="00CD0D8D" w:rsidRPr="00CD0D8D" w:rsidRDefault="00CD0D8D" w:rsidP="00CD0D8D">
            <w:pPr>
              <w:shd w:val="clear" w:color="auto" w:fill="D9D9D9" w:themeFill="background1" w:themeFillShade="D9"/>
              <w:suppressAutoHyphens w:val="0"/>
              <w:spacing w:before="0" w:after="0"/>
              <w:rPr>
                <w:rFonts w:eastAsia="Times New Roman" w:cs="Arial"/>
                <w:b/>
                <w:color w:val="0000FF"/>
                <w:u w:val="single"/>
                <w:lang w:eastAsia="en-GB"/>
              </w:rPr>
            </w:pPr>
            <w:r w:rsidRPr="0046455C">
              <w:rPr>
                <w:rFonts w:eastAsia="Times New Roman" w:cs="Arial"/>
                <w:b/>
                <w:color w:val="0000FF"/>
                <w:u w:val="single"/>
                <w:lang w:eastAsia="en-GB"/>
              </w:rPr>
              <w:t>1</w:t>
            </w:r>
          </w:p>
        </w:tc>
        <w:tc>
          <w:tcPr>
            <w:tcW w:w="380" w:type="pct"/>
            <w:tcBorders>
              <w:top w:val="outset" w:sz="6" w:space="0" w:color="auto"/>
              <w:left w:val="outset" w:sz="6" w:space="0" w:color="auto"/>
              <w:bottom w:val="outset" w:sz="6" w:space="0" w:color="auto"/>
              <w:right w:val="outset" w:sz="6" w:space="0" w:color="auto"/>
            </w:tcBorders>
            <w:shd w:val="clear" w:color="auto" w:fill="FFFFFF"/>
            <w:hideMark/>
          </w:tcPr>
          <w:p w:rsidR="00CD0D8D" w:rsidRPr="00CD0D8D" w:rsidRDefault="00CD0D8D" w:rsidP="00CD0D8D">
            <w:pPr>
              <w:shd w:val="clear" w:color="auto" w:fill="D9D9D9" w:themeFill="background1" w:themeFillShade="D9"/>
              <w:suppressAutoHyphens w:val="0"/>
              <w:spacing w:before="0" w:after="0"/>
              <w:rPr>
                <w:rFonts w:eastAsia="Times New Roman" w:cs="Arial"/>
                <w:b/>
                <w:color w:val="0000FF"/>
                <w:u w:val="single"/>
                <w:lang w:eastAsia="en-GB"/>
              </w:rPr>
            </w:pPr>
            <w:r w:rsidRPr="00CD0D8D">
              <w:rPr>
                <w:rFonts w:eastAsia="Times New Roman" w:cs="Arial"/>
                <w:b/>
                <w:color w:val="0000FF"/>
                <w:u w:val="single"/>
                <w:lang w:eastAsia="en-GB"/>
              </w:rPr>
              <w:t>O</w:t>
            </w:r>
          </w:p>
        </w:tc>
        <w:tc>
          <w:tcPr>
            <w:tcW w:w="623" w:type="pct"/>
            <w:tcBorders>
              <w:top w:val="outset" w:sz="6" w:space="0" w:color="auto"/>
              <w:left w:val="outset" w:sz="6" w:space="0" w:color="auto"/>
              <w:bottom w:val="outset" w:sz="6" w:space="0" w:color="auto"/>
              <w:right w:val="outset" w:sz="6" w:space="0" w:color="auto"/>
            </w:tcBorders>
            <w:shd w:val="clear" w:color="auto" w:fill="FFFFFF"/>
            <w:hideMark/>
          </w:tcPr>
          <w:p w:rsidR="00CD0D8D" w:rsidRPr="00CD0D8D" w:rsidRDefault="00CD0D8D" w:rsidP="00CD0D8D">
            <w:pPr>
              <w:shd w:val="clear" w:color="auto" w:fill="D9D9D9" w:themeFill="background1" w:themeFillShade="D9"/>
              <w:suppressAutoHyphens w:val="0"/>
              <w:spacing w:before="0" w:after="0"/>
              <w:rPr>
                <w:rFonts w:eastAsia="Times New Roman" w:cs="Arial"/>
                <w:b/>
                <w:color w:val="0000FF"/>
                <w:u w:val="single"/>
                <w:lang w:eastAsia="en-GB"/>
              </w:rPr>
            </w:pPr>
            <w:r w:rsidRPr="00CD0D8D">
              <w:rPr>
                <w:rFonts w:eastAsia="Times New Roman" w:cs="Arial"/>
                <w:b/>
                <w:color w:val="0000FF"/>
                <w:u w:val="single"/>
                <w:lang w:eastAsia="en-GB"/>
              </w:rPr>
              <w:t>TAXR</w:t>
            </w:r>
          </w:p>
        </w:tc>
        <w:tc>
          <w:tcPr>
            <w:tcW w:w="297" w:type="pct"/>
            <w:tcBorders>
              <w:top w:val="outset" w:sz="6" w:space="0" w:color="auto"/>
              <w:left w:val="outset" w:sz="6" w:space="0" w:color="auto"/>
              <w:bottom w:val="outset" w:sz="6" w:space="0" w:color="auto"/>
              <w:right w:val="outset" w:sz="6" w:space="0" w:color="auto"/>
            </w:tcBorders>
            <w:shd w:val="clear" w:color="auto" w:fill="FFFFFF"/>
            <w:hideMark/>
          </w:tcPr>
          <w:p w:rsidR="00CD0D8D" w:rsidRPr="00CD0D8D" w:rsidRDefault="0046455C" w:rsidP="00CD0D8D">
            <w:pPr>
              <w:shd w:val="clear" w:color="auto" w:fill="D9D9D9" w:themeFill="background1" w:themeFillShade="D9"/>
              <w:suppressAutoHyphens w:val="0"/>
              <w:spacing w:before="0" w:after="0"/>
              <w:rPr>
                <w:rFonts w:eastAsia="Times New Roman" w:cs="Arial"/>
                <w:b/>
                <w:color w:val="0000FF"/>
                <w:u w:val="single"/>
                <w:lang w:eastAsia="en-GB"/>
              </w:rPr>
            </w:pPr>
            <w:r w:rsidRPr="0046455C">
              <w:rPr>
                <w:rFonts w:eastAsia="Times New Roman" w:cs="Arial"/>
                <w:b/>
                <w:color w:val="0000FF"/>
                <w:u w:val="single"/>
                <w:lang w:eastAsia="en-GB"/>
              </w:rPr>
              <w:t>N</w:t>
            </w:r>
          </w:p>
        </w:tc>
        <w:tc>
          <w:tcPr>
            <w:tcW w:w="379" w:type="pct"/>
            <w:tcBorders>
              <w:top w:val="outset" w:sz="6" w:space="0" w:color="auto"/>
              <w:left w:val="outset" w:sz="6" w:space="0" w:color="auto"/>
              <w:bottom w:val="outset" w:sz="6" w:space="0" w:color="auto"/>
              <w:right w:val="outset" w:sz="6" w:space="0" w:color="auto"/>
            </w:tcBorders>
            <w:shd w:val="clear" w:color="auto" w:fill="FFFFFF"/>
            <w:hideMark/>
          </w:tcPr>
          <w:p w:rsidR="00CD0D8D" w:rsidRPr="00CD0D8D" w:rsidRDefault="00CD0D8D" w:rsidP="00CD0D8D">
            <w:pPr>
              <w:shd w:val="clear" w:color="auto" w:fill="D9D9D9" w:themeFill="background1" w:themeFillShade="D9"/>
              <w:suppressAutoHyphens w:val="0"/>
              <w:spacing w:before="0" w:after="0"/>
              <w:rPr>
                <w:rFonts w:eastAsia="Times New Roman" w:cs="Arial"/>
                <w:b/>
                <w:color w:val="0000FF"/>
                <w:u w:val="single"/>
                <w:lang w:eastAsia="en-GB"/>
              </w:rPr>
            </w:pPr>
          </w:p>
        </w:tc>
        <w:tc>
          <w:tcPr>
            <w:tcW w:w="529" w:type="pct"/>
            <w:tcBorders>
              <w:top w:val="outset" w:sz="6" w:space="0" w:color="auto"/>
              <w:left w:val="outset" w:sz="6" w:space="0" w:color="auto"/>
              <w:bottom w:val="outset" w:sz="6" w:space="0" w:color="auto"/>
              <w:right w:val="outset" w:sz="6" w:space="0" w:color="auto"/>
            </w:tcBorders>
            <w:shd w:val="clear" w:color="auto" w:fill="FFFFFF"/>
            <w:hideMark/>
          </w:tcPr>
          <w:p w:rsidR="00CD0D8D" w:rsidRPr="00CD0D8D" w:rsidRDefault="00CD0D8D" w:rsidP="0046455C">
            <w:pPr>
              <w:shd w:val="clear" w:color="auto" w:fill="D9D9D9" w:themeFill="background1" w:themeFillShade="D9"/>
              <w:suppressAutoHyphens w:val="0"/>
              <w:spacing w:before="0" w:after="0"/>
              <w:rPr>
                <w:rFonts w:eastAsia="Times New Roman" w:cs="Arial"/>
                <w:b/>
                <w:color w:val="0000FF"/>
                <w:u w:val="single"/>
                <w:lang w:eastAsia="en-GB"/>
              </w:rPr>
            </w:pPr>
            <w:r w:rsidRPr="00CD0D8D">
              <w:rPr>
                <w:rFonts w:eastAsia="Times New Roman" w:cs="Arial"/>
                <w:b/>
                <w:color w:val="0000FF"/>
                <w:u w:val="single"/>
                <w:lang w:eastAsia="en-GB"/>
              </w:rPr>
              <w:t xml:space="preserve">A, F, </w:t>
            </w:r>
            <w:r w:rsidR="0046455C">
              <w:rPr>
                <w:rFonts w:eastAsia="Times New Roman" w:cs="Arial"/>
                <w:b/>
                <w:color w:val="0000FF"/>
                <w:u w:val="single"/>
                <w:lang w:eastAsia="en-GB"/>
              </w:rPr>
              <w:t xml:space="preserve">or </w:t>
            </w:r>
            <w:r w:rsidRPr="00CD0D8D">
              <w:rPr>
                <w:rFonts w:eastAsia="Times New Roman" w:cs="Arial"/>
                <w:b/>
                <w:color w:val="0000FF"/>
                <w:u w:val="single"/>
                <w:lang w:eastAsia="en-GB"/>
              </w:rPr>
              <w:t>K</w:t>
            </w:r>
          </w:p>
        </w:tc>
        <w:tc>
          <w:tcPr>
            <w:tcW w:w="2179" w:type="pct"/>
            <w:tcBorders>
              <w:top w:val="outset" w:sz="6" w:space="0" w:color="auto"/>
              <w:left w:val="outset" w:sz="6" w:space="0" w:color="auto"/>
              <w:bottom w:val="outset" w:sz="6" w:space="0" w:color="auto"/>
              <w:right w:val="outset" w:sz="6" w:space="0" w:color="auto"/>
            </w:tcBorders>
            <w:shd w:val="clear" w:color="auto" w:fill="FFFFFF"/>
            <w:hideMark/>
          </w:tcPr>
          <w:p w:rsidR="00CD0D8D" w:rsidRPr="00CD0D8D" w:rsidRDefault="00CD0D8D" w:rsidP="00CD0D8D">
            <w:pPr>
              <w:shd w:val="clear" w:color="auto" w:fill="D9D9D9" w:themeFill="background1" w:themeFillShade="D9"/>
              <w:suppressAutoHyphens w:val="0"/>
              <w:spacing w:before="0" w:after="0"/>
              <w:rPr>
                <w:rFonts w:eastAsia="Times New Roman" w:cs="Arial"/>
                <w:b/>
                <w:color w:val="0000FF"/>
                <w:u w:val="single"/>
                <w:lang w:eastAsia="en-GB"/>
              </w:rPr>
            </w:pPr>
            <w:r w:rsidRPr="00CD0D8D">
              <w:rPr>
                <w:rFonts w:eastAsia="Times New Roman" w:cs="Arial"/>
                <w:b/>
                <w:color w:val="0000FF"/>
                <w:u w:val="single"/>
                <w:lang w:eastAsia="en-GB"/>
              </w:rPr>
              <w:t>Withholding Tax Rate</w:t>
            </w:r>
          </w:p>
        </w:tc>
      </w:tr>
    </w:tbl>
    <w:p w:rsidR="00CD0D8D" w:rsidRPr="00CD0D8D" w:rsidRDefault="00CD0D8D" w:rsidP="00CD0D8D">
      <w:pPr>
        <w:pBdr>
          <w:bottom w:val="single" w:sz="6" w:space="0" w:color="013B80"/>
        </w:pBdr>
        <w:shd w:val="clear" w:color="auto" w:fill="D9D9D9" w:themeFill="background1" w:themeFillShade="D9"/>
        <w:suppressAutoHyphens w:val="0"/>
        <w:spacing w:before="0" w:after="0"/>
        <w:outlineLvl w:val="4"/>
        <w:rPr>
          <w:rFonts w:eastAsia="Times New Roman" w:cs="Arial"/>
          <w:b/>
          <w:color w:val="0000FF"/>
          <w:u w:val="single"/>
          <w:lang w:eastAsia="en-GB"/>
        </w:rPr>
      </w:pPr>
      <w:r w:rsidRPr="00CD0D8D">
        <w:rPr>
          <w:rFonts w:eastAsia="Times New Roman" w:cs="Arial"/>
          <w:b/>
          <w:color w:val="0000FF"/>
          <w:u w:val="single"/>
          <w:lang w:eastAsia="en-GB"/>
        </w:rPr>
        <w:t>DEFINITION</w:t>
      </w:r>
    </w:p>
    <w:p w:rsidR="00CD0D8D" w:rsidRPr="00CD0D8D" w:rsidRDefault="00CD0D8D" w:rsidP="00CD0D8D">
      <w:pPr>
        <w:shd w:val="clear" w:color="auto" w:fill="D9D9D9" w:themeFill="background1" w:themeFillShade="D9"/>
        <w:suppressAutoHyphens w:val="0"/>
        <w:spacing w:before="0" w:after="0"/>
        <w:rPr>
          <w:rFonts w:eastAsia="Times New Roman" w:cs="Arial"/>
          <w:b/>
          <w:color w:val="0000FF"/>
          <w:u w:val="single"/>
          <w:lang w:eastAsia="en-GB"/>
        </w:rPr>
      </w:pPr>
      <w:r w:rsidRPr="00CD0D8D">
        <w:rPr>
          <w:rFonts w:eastAsia="Times New Roman" w:cs="Arial"/>
          <w:b/>
          <w:color w:val="0000FF"/>
          <w:u w:val="single"/>
          <w:lang w:eastAsia="en-GB"/>
        </w:rPr>
        <w:t xml:space="preserve">This qualified generic field specifies: </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1148"/>
        <w:gridCol w:w="1730"/>
        <w:gridCol w:w="5735"/>
      </w:tblGrid>
      <w:tr w:rsidR="0046455C" w:rsidRPr="0046455C" w:rsidTr="0046455C">
        <w:trPr>
          <w:tblCellSpacing w:w="15" w:type="dxa"/>
        </w:trPr>
        <w:tc>
          <w:tcPr>
            <w:tcW w:w="641" w:type="pct"/>
            <w:shd w:val="clear" w:color="auto" w:fill="FFFFFF"/>
            <w:hideMark/>
          </w:tcPr>
          <w:p w:rsidR="00CD0D8D" w:rsidRPr="00CD0D8D" w:rsidRDefault="00CD0D8D" w:rsidP="00CD0D8D">
            <w:pPr>
              <w:shd w:val="clear" w:color="auto" w:fill="D9D9D9" w:themeFill="background1" w:themeFillShade="D9"/>
              <w:suppressAutoHyphens w:val="0"/>
              <w:spacing w:before="0" w:after="0"/>
              <w:rPr>
                <w:rFonts w:eastAsia="Times New Roman" w:cs="Arial"/>
                <w:b/>
                <w:color w:val="0000FF"/>
                <w:u w:val="single"/>
                <w:lang w:eastAsia="en-GB"/>
              </w:rPr>
            </w:pPr>
            <w:r w:rsidRPr="00CD0D8D">
              <w:rPr>
                <w:rFonts w:eastAsia="Times New Roman" w:cs="Arial"/>
                <w:b/>
                <w:color w:val="0000FF"/>
                <w:u w:val="single"/>
                <w:lang w:eastAsia="en-GB"/>
              </w:rPr>
              <w:t>TAXR</w:t>
            </w:r>
          </w:p>
        </w:tc>
        <w:tc>
          <w:tcPr>
            <w:tcW w:w="987" w:type="pct"/>
            <w:shd w:val="clear" w:color="auto" w:fill="FFFFFF"/>
            <w:hideMark/>
          </w:tcPr>
          <w:p w:rsidR="00CD0D8D" w:rsidRPr="00CD0D8D" w:rsidRDefault="00CD0D8D" w:rsidP="00CD0D8D">
            <w:pPr>
              <w:shd w:val="clear" w:color="auto" w:fill="D9D9D9" w:themeFill="background1" w:themeFillShade="D9"/>
              <w:suppressAutoHyphens w:val="0"/>
              <w:spacing w:before="0" w:after="0"/>
              <w:rPr>
                <w:rFonts w:eastAsia="Times New Roman" w:cs="Arial"/>
                <w:b/>
                <w:color w:val="0000FF"/>
                <w:u w:val="single"/>
                <w:lang w:eastAsia="en-GB"/>
              </w:rPr>
            </w:pPr>
            <w:r w:rsidRPr="00CD0D8D">
              <w:rPr>
                <w:rFonts w:eastAsia="Times New Roman" w:cs="Arial"/>
                <w:b/>
                <w:color w:val="0000FF"/>
                <w:u w:val="single"/>
                <w:lang w:eastAsia="en-GB"/>
              </w:rPr>
              <w:t>Withholding Tax Rate</w:t>
            </w:r>
          </w:p>
        </w:tc>
        <w:tc>
          <w:tcPr>
            <w:tcW w:w="3304" w:type="pct"/>
            <w:shd w:val="clear" w:color="auto" w:fill="FFFFFF"/>
            <w:hideMark/>
          </w:tcPr>
          <w:p w:rsidR="00CD0D8D" w:rsidRPr="00CD0D8D" w:rsidRDefault="0046455C" w:rsidP="0046455C">
            <w:pPr>
              <w:shd w:val="clear" w:color="auto" w:fill="D9D9D9" w:themeFill="background1" w:themeFillShade="D9"/>
              <w:suppressAutoHyphens w:val="0"/>
              <w:spacing w:before="0" w:after="0"/>
              <w:rPr>
                <w:rFonts w:eastAsia="Times New Roman" w:cs="Arial"/>
                <w:b/>
                <w:color w:val="0000FF"/>
                <w:u w:val="single"/>
                <w:lang w:eastAsia="en-GB"/>
              </w:rPr>
            </w:pPr>
            <w:r>
              <w:rPr>
                <w:rFonts w:eastAsia="Times New Roman" w:cs="Arial"/>
                <w:b/>
                <w:color w:val="0000FF"/>
                <w:u w:val="single"/>
                <w:lang w:eastAsia="en-GB"/>
              </w:rPr>
              <w:t>Requested p</w:t>
            </w:r>
            <w:r w:rsidR="00CD0D8D" w:rsidRPr="00CD0D8D">
              <w:rPr>
                <w:rFonts w:eastAsia="Times New Roman" w:cs="Arial"/>
                <w:b/>
                <w:color w:val="0000FF"/>
                <w:u w:val="single"/>
                <w:lang w:eastAsia="en-GB"/>
              </w:rPr>
              <w:t>ercentage of a cash distribution that will be withheld by the tax authorities of the jurisdiction of the issuer, for which a relief at source and/or reclaim may be possible.</w:t>
            </w:r>
          </w:p>
        </w:tc>
      </w:tr>
    </w:tbl>
    <w:p w:rsidR="00CD0D8D" w:rsidRDefault="00CD0D8D" w:rsidP="00C32764">
      <w:pPr>
        <w:suppressAutoHyphens w:val="0"/>
        <w:spacing w:before="0" w:after="0"/>
      </w:pPr>
    </w:p>
    <w:p w:rsidR="0046455C" w:rsidRPr="0046455C" w:rsidRDefault="0046455C" w:rsidP="0046455C">
      <w:pPr>
        <w:pBdr>
          <w:bottom w:val="single" w:sz="6" w:space="0" w:color="013B80"/>
        </w:pBdr>
        <w:shd w:val="clear" w:color="auto" w:fill="D9D9D9" w:themeFill="background1" w:themeFillShade="D9"/>
        <w:suppressAutoHyphens w:val="0"/>
        <w:spacing w:before="0" w:after="0"/>
        <w:outlineLvl w:val="4"/>
        <w:rPr>
          <w:rFonts w:eastAsia="Times New Roman" w:cs="Arial"/>
          <w:b/>
          <w:color w:val="0000FF"/>
          <w:u w:val="single"/>
          <w:lang w:eastAsia="en-GB"/>
        </w:rPr>
      </w:pPr>
      <w:r w:rsidRPr="0046455C">
        <w:rPr>
          <w:rFonts w:eastAsia="Times New Roman" w:cs="Arial"/>
          <w:b/>
          <w:color w:val="0000FF"/>
          <w:u w:val="single"/>
          <w:lang w:eastAsia="en-GB"/>
        </w:rPr>
        <w:t>CODES</w:t>
      </w:r>
    </w:p>
    <w:p w:rsidR="0046455C" w:rsidRPr="0046455C" w:rsidRDefault="0046455C" w:rsidP="0046455C">
      <w:pPr>
        <w:shd w:val="clear" w:color="auto" w:fill="D9D9D9" w:themeFill="background1" w:themeFillShade="D9"/>
        <w:suppressAutoHyphens w:val="0"/>
        <w:spacing w:before="0" w:after="0"/>
        <w:rPr>
          <w:rFonts w:eastAsia="Times New Roman" w:cs="Arial"/>
          <w:b/>
          <w:color w:val="0000FF"/>
          <w:u w:val="single"/>
          <w:lang w:eastAsia="en-GB"/>
        </w:rPr>
      </w:pPr>
      <w:r w:rsidRPr="0046455C">
        <w:rPr>
          <w:rFonts w:eastAsia="Times New Roman" w:cs="Arial"/>
          <w:b/>
          <w:color w:val="0000FF"/>
          <w:u w:val="single"/>
          <w:lang w:eastAsia="en-GB"/>
        </w:rPr>
        <w:t xml:space="preserve">In option K, if Qualifier is TAXR, Rate Type Code must contain the following code (Error code(s): K92): </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1149"/>
        <w:gridCol w:w="1729"/>
        <w:gridCol w:w="5735"/>
      </w:tblGrid>
      <w:tr w:rsidR="0046455C" w:rsidRPr="0046455C" w:rsidTr="0046455C">
        <w:trPr>
          <w:tblCellSpacing w:w="15" w:type="dxa"/>
        </w:trPr>
        <w:tc>
          <w:tcPr>
            <w:tcW w:w="650" w:type="pct"/>
            <w:shd w:val="clear" w:color="auto" w:fill="FFFFFF"/>
            <w:hideMark/>
          </w:tcPr>
          <w:p w:rsidR="0046455C" w:rsidRPr="0046455C" w:rsidRDefault="0046455C" w:rsidP="0046455C">
            <w:pPr>
              <w:shd w:val="clear" w:color="auto" w:fill="D9D9D9" w:themeFill="background1" w:themeFillShade="D9"/>
              <w:suppressAutoHyphens w:val="0"/>
              <w:spacing w:before="0" w:after="0"/>
              <w:rPr>
                <w:rFonts w:eastAsia="Times New Roman" w:cs="Arial"/>
                <w:b/>
                <w:color w:val="0000FF"/>
                <w:u w:val="single"/>
                <w:lang w:eastAsia="en-GB"/>
              </w:rPr>
            </w:pPr>
            <w:r w:rsidRPr="0046455C">
              <w:rPr>
                <w:rFonts w:eastAsia="Times New Roman" w:cs="Arial"/>
                <w:b/>
                <w:color w:val="0000FF"/>
                <w:u w:val="single"/>
                <w:lang w:eastAsia="en-GB"/>
              </w:rPr>
              <w:t>UKWN</w:t>
            </w:r>
          </w:p>
        </w:tc>
        <w:tc>
          <w:tcPr>
            <w:tcW w:w="1000" w:type="pct"/>
            <w:shd w:val="clear" w:color="auto" w:fill="FFFFFF"/>
            <w:hideMark/>
          </w:tcPr>
          <w:p w:rsidR="0046455C" w:rsidRPr="0046455C" w:rsidRDefault="0046455C" w:rsidP="0046455C">
            <w:pPr>
              <w:shd w:val="clear" w:color="auto" w:fill="D9D9D9" w:themeFill="background1" w:themeFillShade="D9"/>
              <w:suppressAutoHyphens w:val="0"/>
              <w:spacing w:before="0" w:after="0"/>
              <w:rPr>
                <w:rFonts w:eastAsia="Times New Roman" w:cs="Arial"/>
                <w:b/>
                <w:color w:val="0000FF"/>
                <w:u w:val="single"/>
                <w:lang w:eastAsia="en-GB"/>
              </w:rPr>
            </w:pPr>
            <w:r w:rsidRPr="0046455C">
              <w:rPr>
                <w:rFonts w:eastAsia="Times New Roman" w:cs="Arial"/>
                <w:b/>
                <w:color w:val="0000FF"/>
                <w:u w:val="single"/>
                <w:lang w:eastAsia="en-GB"/>
              </w:rPr>
              <w:t>Unknown Rate</w:t>
            </w:r>
          </w:p>
        </w:tc>
        <w:tc>
          <w:tcPr>
            <w:tcW w:w="3350" w:type="pct"/>
            <w:shd w:val="clear" w:color="auto" w:fill="FFFFFF"/>
            <w:hideMark/>
          </w:tcPr>
          <w:p w:rsidR="0046455C" w:rsidRPr="0046455C" w:rsidRDefault="0046455C" w:rsidP="0046455C">
            <w:pPr>
              <w:shd w:val="clear" w:color="auto" w:fill="D9D9D9" w:themeFill="background1" w:themeFillShade="D9"/>
              <w:suppressAutoHyphens w:val="0"/>
              <w:spacing w:before="0" w:after="0"/>
              <w:rPr>
                <w:rFonts w:eastAsia="Times New Roman" w:cs="Arial"/>
                <w:b/>
                <w:color w:val="0000FF"/>
                <w:u w:val="single"/>
                <w:lang w:eastAsia="en-GB"/>
              </w:rPr>
            </w:pPr>
            <w:r w:rsidRPr="0046455C">
              <w:rPr>
                <w:rFonts w:eastAsia="Times New Roman" w:cs="Arial"/>
                <w:b/>
                <w:color w:val="0000FF"/>
                <w:u w:val="single"/>
                <w:lang w:eastAsia="en-GB"/>
              </w:rPr>
              <w:t>Rate is unknown by the sender or has not been established.</w:t>
            </w:r>
          </w:p>
        </w:tc>
      </w:tr>
    </w:tbl>
    <w:p w:rsidR="00CD0D8D" w:rsidRDefault="00CD0D8D" w:rsidP="00C32764">
      <w:pPr>
        <w:suppressAutoHyphens w:val="0"/>
        <w:spacing w:before="0" w:after="0"/>
      </w:pPr>
    </w:p>
    <w:p w:rsidR="0046455C" w:rsidRPr="0046455C" w:rsidRDefault="0046455C" w:rsidP="0046455C">
      <w:pPr>
        <w:pBdr>
          <w:bottom w:val="single" w:sz="6" w:space="0" w:color="013B80"/>
        </w:pBdr>
        <w:shd w:val="clear" w:color="auto" w:fill="D9D9D9" w:themeFill="background1" w:themeFillShade="D9"/>
        <w:suppressAutoHyphens w:val="0"/>
        <w:spacing w:before="0" w:after="0"/>
        <w:outlineLvl w:val="4"/>
        <w:rPr>
          <w:rFonts w:eastAsia="Times New Roman" w:cs="Arial"/>
          <w:b/>
          <w:color w:val="0000FF"/>
          <w:u w:val="single"/>
          <w:lang w:eastAsia="en-GB"/>
        </w:rPr>
      </w:pPr>
      <w:r w:rsidRPr="0046455C">
        <w:rPr>
          <w:rFonts w:eastAsia="Times New Roman" w:cs="Arial"/>
          <w:b/>
          <w:color w:val="0000FF"/>
          <w:u w:val="single"/>
          <w:lang w:eastAsia="en-GB"/>
        </w:rPr>
        <w:t>NETWORK VALIDATED RULES</w:t>
      </w:r>
    </w:p>
    <w:p w:rsidR="0046455C" w:rsidRPr="0046455C" w:rsidRDefault="0046455C" w:rsidP="0046455C">
      <w:pPr>
        <w:shd w:val="clear" w:color="auto" w:fill="D9D9D9" w:themeFill="background1" w:themeFillShade="D9"/>
        <w:suppressAutoHyphens w:val="0"/>
        <w:spacing w:before="0" w:after="0"/>
        <w:rPr>
          <w:rFonts w:eastAsia="Times New Roman" w:cs="Arial"/>
          <w:b/>
          <w:color w:val="0000FF"/>
          <w:u w:val="single"/>
          <w:lang w:eastAsia="en-GB"/>
        </w:rPr>
      </w:pPr>
      <w:r w:rsidRPr="0046455C">
        <w:rPr>
          <w:rFonts w:eastAsia="Times New Roman" w:cs="Arial"/>
          <w:b/>
          <w:color w:val="0000FF"/>
          <w:u w:val="single"/>
          <w:lang w:eastAsia="en-GB"/>
        </w:rPr>
        <w:t xml:space="preserve">The integer part of Rate must contain at least one digit. A decimal comma is mandatory and is included in the maximum length (Error code(s): T40,T43). </w:t>
      </w:r>
    </w:p>
    <w:p w:rsidR="0046455C" w:rsidRPr="0046455C" w:rsidRDefault="0046455C" w:rsidP="0046455C">
      <w:pPr>
        <w:shd w:val="clear" w:color="auto" w:fill="D9D9D9" w:themeFill="background1" w:themeFillShade="D9"/>
        <w:suppressAutoHyphens w:val="0"/>
        <w:spacing w:before="0" w:after="0"/>
        <w:rPr>
          <w:rFonts w:eastAsia="Times New Roman" w:cs="Arial"/>
          <w:b/>
          <w:color w:val="0000FF"/>
          <w:u w:val="single"/>
          <w:lang w:eastAsia="en-GB"/>
        </w:rPr>
      </w:pPr>
      <w:r w:rsidRPr="0046455C">
        <w:rPr>
          <w:rFonts w:eastAsia="Times New Roman" w:cs="Arial"/>
          <w:b/>
          <w:color w:val="0000FF"/>
          <w:u w:val="single"/>
          <w:lang w:eastAsia="en-GB"/>
        </w:rPr>
        <w:t xml:space="preserve">If Rate is zero, Sign must not be present (Error code(s): T14). </w:t>
      </w:r>
    </w:p>
    <w:p w:rsidR="0046455C" w:rsidRPr="0046455C" w:rsidRDefault="0046455C" w:rsidP="0046455C">
      <w:pPr>
        <w:shd w:val="clear" w:color="auto" w:fill="D9D9D9" w:themeFill="background1" w:themeFillShade="D9"/>
        <w:suppressAutoHyphens w:val="0"/>
        <w:spacing w:before="0" w:after="0"/>
        <w:rPr>
          <w:rFonts w:eastAsia="Times New Roman" w:cs="Arial"/>
          <w:b/>
          <w:color w:val="0000FF"/>
          <w:u w:val="single"/>
          <w:lang w:eastAsia="en-GB"/>
        </w:rPr>
      </w:pPr>
      <w:r w:rsidRPr="0046455C">
        <w:rPr>
          <w:rFonts w:eastAsia="Times New Roman" w:cs="Arial"/>
          <w:b/>
          <w:color w:val="0000FF"/>
          <w:u w:val="single"/>
          <w:lang w:eastAsia="en-GB"/>
        </w:rPr>
        <w:t xml:space="preserve">Currency Code, must be valid ISO 4217 currency codes (Error code(s): T52). </w:t>
      </w:r>
    </w:p>
    <w:p w:rsidR="0046455C" w:rsidRPr="0046455C" w:rsidRDefault="0046455C" w:rsidP="0046455C">
      <w:pPr>
        <w:pBdr>
          <w:bottom w:val="single" w:sz="6" w:space="0" w:color="013B80"/>
        </w:pBdr>
        <w:shd w:val="clear" w:color="auto" w:fill="D9D9D9" w:themeFill="background1" w:themeFillShade="D9"/>
        <w:suppressAutoHyphens w:val="0"/>
        <w:spacing w:before="0" w:after="0"/>
        <w:outlineLvl w:val="4"/>
        <w:rPr>
          <w:rFonts w:eastAsia="Times New Roman" w:cs="Arial"/>
          <w:b/>
          <w:color w:val="0000FF"/>
          <w:u w:val="single"/>
          <w:lang w:eastAsia="en-GB"/>
        </w:rPr>
      </w:pPr>
      <w:r w:rsidRPr="0046455C">
        <w:rPr>
          <w:rFonts w:eastAsia="Times New Roman" w:cs="Arial"/>
          <w:b/>
          <w:color w:val="0000FF"/>
          <w:u w:val="single"/>
          <w:lang w:eastAsia="en-GB"/>
        </w:rPr>
        <w:t>USAGE RULES</w:t>
      </w:r>
    </w:p>
    <w:p w:rsidR="00E83E1F" w:rsidRPr="0046455C" w:rsidRDefault="0046455C" w:rsidP="0046455C">
      <w:pPr>
        <w:shd w:val="clear" w:color="auto" w:fill="D9D9D9" w:themeFill="background1" w:themeFillShade="D9"/>
        <w:suppressAutoHyphens w:val="0"/>
        <w:spacing w:before="0" w:after="0"/>
        <w:rPr>
          <w:rFonts w:eastAsia="Times New Roman" w:cs="Arial"/>
          <w:b/>
          <w:color w:val="0000FF"/>
          <w:u w:val="single"/>
          <w:lang w:eastAsia="en-GB"/>
        </w:rPr>
      </w:pPr>
      <w:r w:rsidRPr="0046455C">
        <w:rPr>
          <w:rFonts w:eastAsia="Times New Roman" w:cs="Arial"/>
          <w:b/>
          <w:color w:val="0000FF"/>
          <w:u w:val="single"/>
          <w:lang w:eastAsia="en-GB"/>
        </w:rPr>
        <w:t xml:space="preserve">Sign must be present when Rate is negative. </w:t>
      </w:r>
    </w:p>
    <w:p w:rsidR="00C32764" w:rsidRDefault="00C32764" w:rsidP="00C32764">
      <w:pPr>
        <w:suppressAutoHyphens w:val="0"/>
        <w:spacing w:before="0" w:after="0"/>
      </w:pPr>
    </w:p>
    <w:p w:rsidR="00C32764" w:rsidRDefault="00C32764" w:rsidP="00C32764">
      <w:pPr>
        <w:suppressAutoHyphens w:val="0"/>
        <w:spacing w:before="0" w:after="0"/>
      </w:pPr>
    </w:p>
    <w:p w:rsidR="00E83E1F" w:rsidRPr="00D73A63" w:rsidRDefault="00D73A63" w:rsidP="00C32764">
      <w:pPr>
        <w:suppressAutoHyphens w:val="0"/>
        <w:spacing w:before="0" w:after="0"/>
        <w:rPr>
          <w:b/>
        </w:rPr>
      </w:pPr>
      <w:r w:rsidRPr="00D73A63">
        <w:rPr>
          <w:b/>
        </w:rPr>
        <w:t xml:space="preserve">2. In the MT 567, in subsequence A2A, in field :24B: Reason Code, add the three new Reason code values TAXM (Missing Tax Rate), TAXI (Incorrect Tax Rate), TAXN (Inconsistent Tax Rate) for the Pending (PEND) and Reject (REJT) qualifier as defined and illustrated below: </w:t>
      </w:r>
    </w:p>
    <w:p w:rsidR="00E83E1F" w:rsidRDefault="00E83E1F" w:rsidP="00C32764">
      <w:pPr>
        <w:suppressAutoHyphens w:val="0"/>
        <w:spacing w:before="0" w:after="0"/>
      </w:pPr>
    </w:p>
    <w:p w:rsidR="00D73A63" w:rsidRPr="00D73A63" w:rsidRDefault="00D73A63" w:rsidP="00D73A63">
      <w:pPr>
        <w:pBdr>
          <w:bottom w:val="single" w:sz="6" w:space="0" w:color="013B80"/>
        </w:pBdr>
        <w:suppressAutoHyphens w:val="0"/>
        <w:spacing w:before="100" w:beforeAutospacing="1" w:after="100" w:afterAutospacing="1"/>
        <w:outlineLvl w:val="2"/>
        <w:rPr>
          <w:rFonts w:eastAsia="Times New Roman" w:cs="Arial"/>
          <w:b/>
          <w:bCs/>
          <w:color w:val="013B80"/>
          <w:sz w:val="36"/>
          <w:szCs w:val="36"/>
          <w:lang w:eastAsia="en-GB"/>
        </w:rPr>
      </w:pPr>
      <w:r w:rsidRPr="00D73A63">
        <w:rPr>
          <w:rFonts w:eastAsia="Times New Roman" w:cs="Arial"/>
          <w:b/>
          <w:bCs/>
          <w:color w:val="013B80"/>
          <w:sz w:val="36"/>
          <w:szCs w:val="36"/>
          <w:lang w:eastAsia="en-GB"/>
        </w:rPr>
        <w:t>MT 567 Field Specifications</w:t>
      </w:r>
    </w:p>
    <w:p w:rsidR="00D73A63" w:rsidRPr="00D73A63" w:rsidRDefault="00D73A63" w:rsidP="00D73A63">
      <w:pPr>
        <w:pBdr>
          <w:bottom w:val="single" w:sz="6" w:space="0" w:color="013B80"/>
        </w:pBdr>
        <w:suppressAutoHyphens w:val="0"/>
        <w:spacing w:before="0" w:after="0"/>
        <w:outlineLvl w:val="3"/>
        <w:rPr>
          <w:rFonts w:eastAsia="Times New Roman" w:cs="Arial"/>
          <w:color w:val="013B80"/>
          <w:lang w:eastAsia="en-GB"/>
        </w:rPr>
      </w:pPr>
      <w:r w:rsidRPr="00D73A63">
        <w:rPr>
          <w:rFonts w:eastAsia="Times New Roman" w:cs="Arial"/>
          <w:color w:val="013B80"/>
          <w:lang w:eastAsia="en-GB"/>
        </w:rPr>
        <w:t>13. Field 24B: Reason Code</w:t>
      </w:r>
    </w:p>
    <w:p w:rsidR="00D73A63" w:rsidRPr="00D73A63" w:rsidRDefault="00D73A63" w:rsidP="00D73A63">
      <w:pPr>
        <w:pBdr>
          <w:bottom w:val="single" w:sz="6" w:space="0" w:color="013B80"/>
        </w:pBdr>
        <w:suppressAutoHyphens w:val="0"/>
        <w:spacing w:before="0" w:after="0"/>
        <w:outlineLvl w:val="4"/>
        <w:rPr>
          <w:rFonts w:eastAsia="Times New Roman" w:cs="Arial"/>
          <w:color w:val="013B80"/>
          <w:lang w:eastAsia="en-GB"/>
        </w:rPr>
      </w:pPr>
      <w:r w:rsidRPr="00D73A63">
        <w:rPr>
          <w:rFonts w:eastAsia="Times New Roman" w:cs="Arial"/>
          <w:color w:val="013B80"/>
          <w:lang w:eastAsia="en-GB"/>
        </w:rPr>
        <w:t>FORMAT</w:t>
      </w:r>
    </w:p>
    <w:tbl>
      <w:tblPr>
        <w:tblW w:w="4900" w:type="pct"/>
        <w:tblCellSpacing w:w="15" w:type="dxa"/>
        <w:tblCellMar>
          <w:left w:w="0" w:type="dxa"/>
          <w:right w:w="0" w:type="dxa"/>
        </w:tblCellMar>
        <w:tblLook w:val="04A0" w:firstRow="1" w:lastRow="0" w:firstColumn="1" w:lastColumn="0" w:noHBand="0" w:noVBand="1"/>
      </w:tblPr>
      <w:tblGrid>
        <w:gridCol w:w="1743"/>
        <w:gridCol w:w="2578"/>
        <w:gridCol w:w="4292"/>
      </w:tblGrid>
      <w:tr w:rsidR="00D73A63" w:rsidRPr="00D73A63" w:rsidTr="00D73A63">
        <w:trPr>
          <w:tblCellSpacing w:w="15" w:type="dxa"/>
        </w:trPr>
        <w:tc>
          <w:tcPr>
            <w:tcW w:w="100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Option B</w:t>
            </w:r>
          </w:p>
        </w:tc>
        <w:tc>
          <w:tcPr>
            <w:tcW w:w="150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:4!c/[8c]/4!c</w:t>
            </w:r>
          </w:p>
        </w:tc>
        <w:tc>
          <w:tcPr>
            <w:tcW w:w="250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(Qualifier)(Data Source Scheme)(Reason Code)</w:t>
            </w:r>
          </w:p>
        </w:tc>
      </w:tr>
    </w:tbl>
    <w:p w:rsidR="00D73A63" w:rsidRPr="00D73A63" w:rsidRDefault="00D73A63" w:rsidP="00D73A63">
      <w:pPr>
        <w:pBdr>
          <w:bottom w:val="single" w:sz="6" w:space="0" w:color="013B80"/>
        </w:pBdr>
        <w:suppressAutoHyphens w:val="0"/>
        <w:spacing w:before="0" w:after="0"/>
        <w:outlineLvl w:val="4"/>
        <w:rPr>
          <w:rFonts w:eastAsia="Times New Roman" w:cs="Arial"/>
          <w:color w:val="013B80"/>
          <w:lang w:eastAsia="en-GB"/>
        </w:rPr>
      </w:pPr>
      <w:r w:rsidRPr="00D73A63">
        <w:rPr>
          <w:rFonts w:eastAsia="Times New Roman" w:cs="Arial"/>
          <w:color w:val="013B80"/>
          <w:lang w:eastAsia="en-GB"/>
        </w:rPr>
        <w:t>PRESENCE</w:t>
      </w:r>
    </w:p>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 xml:space="preserve">Mandatory in optional subsequence A2a </w:t>
      </w:r>
    </w:p>
    <w:p w:rsidR="00D73A63" w:rsidRPr="00D73A63" w:rsidRDefault="00D73A63" w:rsidP="00D73A63">
      <w:pPr>
        <w:pBdr>
          <w:bottom w:val="single" w:sz="6" w:space="0" w:color="013B80"/>
        </w:pBdr>
        <w:suppressAutoHyphens w:val="0"/>
        <w:spacing w:before="0" w:after="0"/>
        <w:outlineLvl w:val="4"/>
        <w:rPr>
          <w:rFonts w:eastAsia="Times New Roman" w:cs="Arial"/>
          <w:color w:val="013B80"/>
          <w:lang w:eastAsia="en-GB"/>
        </w:rPr>
      </w:pPr>
      <w:r w:rsidRPr="00D73A63">
        <w:rPr>
          <w:rFonts w:eastAsia="Times New Roman" w:cs="Arial"/>
          <w:color w:val="013B80"/>
          <w:lang w:eastAsia="en-GB"/>
        </w:rPr>
        <w:t>QUALIFIER</w:t>
      </w:r>
    </w:p>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 xml:space="preserve">(Error code(s): T89)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856"/>
        <w:gridCol w:w="674"/>
        <w:gridCol w:w="1092"/>
        <w:gridCol w:w="555"/>
        <w:gridCol w:w="674"/>
        <w:gridCol w:w="966"/>
        <w:gridCol w:w="3781"/>
      </w:tblGrid>
      <w:tr w:rsidR="00D73A63" w:rsidRPr="00D73A63" w:rsidTr="00D73A63">
        <w:trPr>
          <w:tblHeade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EEEEEE"/>
            <w:hideMark/>
          </w:tcPr>
          <w:p w:rsidR="00D73A63" w:rsidRPr="00D73A63" w:rsidRDefault="00D73A63" w:rsidP="00D73A63">
            <w:pPr>
              <w:suppressAutoHyphens w:val="0"/>
              <w:spacing w:before="0" w:after="0"/>
              <w:jc w:val="center"/>
              <w:rPr>
                <w:rFonts w:eastAsia="Times New Roman" w:cs="Arial"/>
                <w:b/>
                <w:bCs/>
                <w:color w:val="013B80"/>
                <w:lang w:eastAsia="en-GB"/>
              </w:rPr>
            </w:pPr>
            <w:r w:rsidRPr="00D73A63">
              <w:rPr>
                <w:rFonts w:eastAsia="Times New Roman" w:cs="Arial"/>
                <w:b/>
                <w:bCs/>
                <w:color w:val="013B80"/>
                <w:lang w:eastAsia="en-GB"/>
              </w:rPr>
              <w:lastRenderedPageBreak/>
              <w:t>Order</w:t>
            </w:r>
          </w:p>
        </w:tc>
        <w:tc>
          <w:tcPr>
            <w:tcW w:w="400" w:type="pct"/>
            <w:tcBorders>
              <w:top w:val="outset" w:sz="6" w:space="0" w:color="auto"/>
              <w:left w:val="outset" w:sz="6" w:space="0" w:color="auto"/>
              <w:bottom w:val="outset" w:sz="6" w:space="0" w:color="auto"/>
              <w:right w:val="outset" w:sz="6" w:space="0" w:color="auto"/>
            </w:tcBorders>
            <w:shd w:val="clear" w:color="auto" w:fill="EEEEEE"/>
            <w:hideMark/>
          </w:tcPr>
          <w:p w:rsidR="00D73A63" w:rsidRPr="00D73A63" w:rsidRDefault="00D73A63" w:rsidP="00D73A63">
            <w:pPr>
              <w:suppressAutoHyphens w:val="0"/>
              <w:spacing w:before="0" w:after="0"/>
              <w:jc w:val="center"/>
              <w:rPr>
                <w:rFonts w:eastAsia="Times New Roman" w:cs="Arial"/>
                <w:b/>
                <w:bCs/>
                <w:color w:val="013B80"/>
                <w:lang w:eastAsia="en-GB"/>
              </w:rPr>
            </w:pPr>
            <w:r w:rsidRPr="00D73A63">
              <w:rPr>
                <w:rFonts w:eastAsia="Times New Roman" w:cs="Arial"/>
                <w:b/>
                <w:bCs/>
                <w:color w:val="013B80"/>
                <w:lang w:eastAsia="en-GB"/>
              </w:rPr>
              <w:t>M/O</w:t>
            </w:r>
          </w:p>
        </w:tc>
        <w:tc>
          <w:tcPr>
            <w:tcW w:w="650" w:type="pct"/>
            <w:tcBorders>
              <w:top w:val="outset" w:sz="6" w:space="0" w:color="auto"/>
              <w:left w:val="outset" w:sz="6" w:space="0" w:color="auto"/>
              <w:bottom w:val="outset" w:sz="6" w:space="0" w:color="auto"/>
              <w:right w:val="outset" w:sz="6" w:space="0" w:color="auto"/>
            </w:tcBorders>
            <w:shd w:val="clear" w:color="auto" w:fill="EEEEEE"/>
            <w:hideMark/>
          </w:tcPr>
          <w:p w:rsidR="00D73A63" w:rsidRPr="00D73A63" w:rsidRDefault="00D73A63" w:rsidP="00D73A63">
            <w:pPr>
              <w:suppressAutoHyphens w:val="0"/>
              <w:spacing w:before="0" w:after="0"/>
              <w:jc w:val="center"/>
              <w:rPr>
                <w:rFonts w:eastAsia="Times New Roman" w:cs="Arial"/>
                <w:b/>
                <w:bCs/>
                <w:color w:val="013B80"/>
                <w:lang w:eastAsia="en-GB"/>
              </w:rPr>
            </w:pPr>
            <w:r w:rsidRPr="00D73A63">
              <w:rPr>
                <w:rFonts w:eastAsia="Times New Roman" w:cs="Arial"/>
                <w:b/>
                <w:bCs/>
                <w:color w:val="013B80"/>
                <w:lang w:eastAsia="en-GB"/>
              </w:rPr>
              <w:t>Qualifier</w:t>
            </w:r>
          </w:p>
        </w:tc>
        <w:tc>
          <w:tcPr>
            <w:tcW w:w="300" w:type="pct"/>
            <w:tcBorders>
              <w:top w:val="outset" w:sz="6" w:space="0" w:color="auto"/>
              <w:left w:val="outset" w:sz="6" w:space="0" w:color="auto"/>
              <w:bottom w:val="outset" w:sz="6" w:space="0" w:color="auto"/>
              <w:right w:val="outset" w:sz="6" w:space="0" w:color="auto"/>
            </w:tcBorders>
            <w:shd w:val="clear" w:color="auto" w:fill="EEEEEE"/>
            <w:hideMark/>
          </w:tcPr>
          <w:p w:rsidR="00D73A63" w:rsidRPr="00D73A63" w:rsidRDefault="00D73A63" w:rsidP="00D73A63">
            <w:pPr>
              <w:suppressAutoHyphens w:val="0"/>
              <w:spacing w:before="0" w:after="0"/>
              <w:jc w:val="center"/>
              <w:rPr>
                <w:rFonts w:eastAsia="Times New Roman" w:cs="Arial"/>
                <w:b/>
                <w:bCs/>
                <w:color w:val="013B80"/>
                <w:lang w:eastAsia="en-GB"/>
              </w:rPr>
            </w:pPr>
            <w:r w:rsidRPr="00D73A63">
              <w:rPr>
                <w:rFonts w:eastAsia="Times New Roman" w:cs="Arial"/>
                <w:b/>
                <w:bCs/>
                <w:color w:val="013B80"/>
                <w:lang w:eastAsia="en-GB"/>
              </w:rPr>
              <w:t>R/N</w:t>
            </w:r>
          </w:p>
        </w:tc>
        <w:tc>
          <w:tcPr>
            <w:tcW w:w="400" w:type="pct"/>
            <w:tcBorders>
              <w:top w:val="outset" w:sz="6" w:space="0" w:color="auto"/>
              <w:left w:val="outset" w:sz="6" w:space="0" w:color="auto"/>
              <w:bottom w:val="outset" w:sz="6" w:space="0" w:color="auto"/>
              <w:right w:val="outset" w:sz="6" w:space="0" w:color="auto"/>
            </w:tcBorders>
            <w:shd w:val="clear" w:color="auto" w:fill="EEEEEE"/>
            <w:hideMark/>
          </w:tcPr>
          <w:p w:rsidR="00D73A63" w:rsidRPr="00D73A63" w:rsidRDefault="00D73A63" w:rsidP="00D73A63">
            <w:pPr>
              <w:suppressAutoHyphens w:val="0"/>
              <w:spacing w:before="0" w:after="0"/>
              <w:jc w:val="center"/>
              <w:rPr>
                <w:rFonts w:eastAsia="Times New Roman" w:cs="Arial"/>
                <w:b/>
                <w:bCs/>
                <w:color w:val="013B80"/>
                <w:lang w:eastAsia="en-GB"/>
              </w:rPr>
            </w:pPr>
            <w:r w:rsidRPr="00D73A63">
              <w:rPr>
                <w:rFonts w:eastAsia="Times New Roman" w:cs="Arial"/>
                <w:b/>
                <w:bCs/>
                <w:color w:val="013B80"/>
                <w:lang w:eastAsia="en-GB"/>
              </w:rPr>
              <w:t>CR</w:t>
            </w:r>
          </w:p>
        </w:tc>
        <w:tc>
          <w:tcPr>
            <w:tcW w:w="500" w:type="pct"/>
            <w:tcBorders>
              <w:top w:val="outset" w:sz="6" w:space="0" w:color="auto"/>
              <w:left w:val="outset" w:sz="6" w:space="0" w:color="auto"/>
              <w:bottom w:val="outset" w:sz="6" w:space="0" w:color="auto"/>
              <w:right w:val="outset" w:sz="6" w:space="0" w:color="auto"/>
            </w:tcBorders>
            <w:shd w:val="clear" w:color="auto" w:fill="EEEEEE"/>
            <w:hideMark/>
          </w:tcPr>
          <w:p w:rsidR="00D73A63" w:rsidRPr="00D73A63" w:rsidRDefault="00D73A63" w:rsidP="00D73A63">
            <w:pPr>
              <w:suppressAutoHyphens w:val="0"/>
              <w:spacing w:before="0" w:after="0"/>
              <w:jc w:val="center"/>
              <w:rPr>
                <w:rFonts w:eastAsia="Times New Roman" w:cs="Arial"/>
                <w:b/>
                <w:bCs/>
                <w:color w:val="013B80"/>
                <w:lang w:eastAsia="en-GB"/>
              </w:rPr>
            </w:pPr>
            <w:r w:rsidRPr="00D73A63">
              <w:rPr>
                <w:rFonts w:eastAsia="Times New Roman" w:cs="Arial"/>
                <w:b/>
                <w:bCs/>
                <w:color w:val="013B80"/>
                <w:lang w:eastAsia="en-GB"/>
              </w:rPr>
              <w:t>Options</w:t>
            </w:r>
          </w:p>
        </w:tc>
        <w:tc>
          <w:tcPr>
            <w:tcW w:w="2250" w:type="pct"/>
            <w:tcBorders>
              <w:top w:val="outset" w:sz="6" w:space="0" w:color="auto"/>
              <w:left w:val="outset" w:sz="6" w:space="0" w:color="auto"/>
              <w:bottom w:val="outset" w:sz="6" w:space="0" w:color="auto"/>
              <w:right w:val="outset" w:sz="6" w:space="0" w:color="auto"/>
            </w:tcBorders>
            <w:shd w:val="clear" w:color="auto" w:fill="EEEEEE"/>
            <w:hideMark/>
          </w:tcPr>
          <w:p w:rsidR="00D73A63" w:rsidRPr="00D73A63" w:rsidRDefault="00D73A63" w:rsidP="00D73A63">
            <w:pPr>
              <w:suppressAutoHyphens w:val="0"/>
              <w:spacing w:before="0" w:after="0"/>
              <w:jc w:val="center"/>
              <w:rPr>
                <w:rFonts w:eastAsia="Times New Roman" w:cs="Arial"/>
                <w:b/>
                <w:bCs/>
                <w:color w:val="013B80"/>
                <w:lang w:eastAsia="en-GB"/>
              </w:rPr>
            </w:pPr>
            <w:r w:rsidRPr="00D73A63">
              <w:rPr>
                <w:rFonts w:eastAsia="Times New Roman" w:cs="Arial"/>
                <w:b/>
                <w:bCs/>
                <w:color w:val="013B80"/>
                <w:lang w:eastAsia="en-GB"/>
              </w:rPr>
              <w:t>Qualifier Description</w:t>
            </w:r>
          </w:p>
        </w:tc>
      </w:tr>
      <w:tr w:rsidR="00D73A63" w:rsidRPr="00D73A63" w:rsidTr="00D73A63">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1</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M</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PEND</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C1</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B</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Pending Reason</w:t>
            </w:r>
          </w:p>
        </w:tc>
      </w:tr>
      <w:tr w:rsidR="00D73A63" w:rsidRPr="00D73A63" w:rsidTr="00D73A63">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 </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or</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REJT</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C1</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B</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Rejection Reason</w:t>
            </w:r>
          </w:p>
        </w:tc>
      </w:tr>
      <w:tr w:rsidR="00D73A63" w:rsidRPr="00D73A63" w:rsidTr="00D73A63">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 </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or</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CAND</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C1</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B</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Cancellation Reason</w:t>
            </w:r>
          </w:p>
        </w:tc>
      </w:tr>
      <w:tr w:rsidR="00D73A63" w:rsidRPr="00D73A63" w:rsidTr="00D73A63">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 </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or</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CANP</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C1</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B</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Cancellation Pending Reason</w:t>
            </w:r>
          </w:p>
        </w:tc>
      </w:tr>
      <w:tr w:rsidR="00D73A63" w:rsidRPr="00D73A63" w:rsidTr="00D73A63">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 </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or</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PACK</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C1</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B</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Accepted Reason</w:t>
            </w:r>
          </w:p>
        </w:tc>
      </w:tr>
    </w:tbl>
    <w:p w:rsidR="00D73A63" w:rsidRDefault="00D73A63" w:rsidP="00D73A63">
      <w:pPr>
        <w:pBdr>
          <w:bottom w:val="single" w:sz="6" w:space="0" w:color="013B80"/>
        </w:pBdr>
        <w:suppressAutoHyphens w:val="0"/>
        <w:spacing w:before="0" w:after="0"/>
        <w:outlineLvl w:val="4"/>
        <w:rPr>
          <w:rFonts w:eastAsia="Times New Roman" w:cs="Arial"/>
          <w:color w:val="013B80"/>
          <w:lang w:eastAsia="en-GB"/>
        </w:rPr>
      </w:pPr>
    </w:p>
    <w:p w:rsidR="00D73A63" w:rsidRDefault="00D73A63" w:rsidP="00D73A63">
      <w:pPr>
        <w:pBdr>
          <w:bottom w:val="single" w:sz="6" w:space="0" w:color="013B80"/>
        </w:pBdr>
        <w:suppressAutoHyphens w:val="0"/>
        <w:spacing w:before="0" w:after="0"/>
        <w:outlineLvl w:val="4"/>
        <w:rPr>
          <w:rFonts w:eastAsia="Times New Roman" w:cs="Arial"/>
          <w:color w:val="013B80"/>
          <w:lang w:eastAsia="en-GB"/>
        </w:rPr>
      </w:pPr>
    </w:p>
    <w:p w:rsidR="00D73A63" w:rsidRPr="00D73A63" w:rsidRDefault="00D73A63" w:rsidP="00D73A63">
      <w:pPr>
        <w:pBdr>
          <w:bottom w:val="single" w:sz="6" w:space="0" w:color="013B80"/>
        </w:pBdr>
        <w:suppressAutoHyphens w:val="0"/>
        <w:spacing w:before="0" w:after="0"/>
        <w:outlineLvl w:val="4"/>
        <w:rPr>
          <w:rFonts w:eastAsia="Times New Roman" w:cs="Arial"/>
          <w:color w:val="013B80"/>
          <w:lang w:eastAsia="en-GB"/>
        </w:rPr>
      </w:pPr>
      <w:r w:rsidRPr="00D73A63">
        <w:rPr>
          <w:rFonts w:eastAsia="Times New Roman" w:cs="Arial"/>
          <w:color w:val="013B80"/>
          <w:lang w:eastAsia="en-GB"/>
        </w:rPr>
        <w:t>CODES</w:t>
      </w:r>
    </w:p>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 xml:space="preserve">If Qualifier is PEND and Data Source Scheme is not present, Reason Code must contain one of the following codes (Error code(s): K24): </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1149"/>
        <w:gridCol w:w="1729"/>
        <w:gridCol w:w="5735"/>
      </w:tblGrid>
      <w:tr w:rsidR="00D73A63" w:rsidRPr="00D73A63" w:rsidTr="00D73A63">
        <w:trPr>
          <w:tblCellSpacing w:w="15" w:type="dxa"/>
        </w:trPr>
        <w:tc>
          <w:tcPr>
            <w:tcW w:w="6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ADEA</w:t>
            </w:r>
          </w:p>
        </w:tc>
        <w:tc>
          <w:tcPr>
            <w:tcW w:w="100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Account Servicer Deadline Missed</w:t>
            </w:r>
          </w:p>
        </w:tc>
        <w:tc>
          <w:tcPr>
            <w:tcW w:w="33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Received after the account servicer's deadline. Processed on best effort basis.</w:t>
            </w:r>
          </w:p>
        </w:tc>
      </w:tr>
      <w:tr w:rsidR="00D73A63" w:rsidRPr="00D73A63" w:rsidTr="00D73A63">
        <w:trPr>
          <w:tblCellSpacing w:w="15" w:type="dxa"/>
        </w:trPr>
        <w:tc>
          <w:tcPr>
            <w:tcW w:w="6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AUTH</w:t>
            </w:r>
          </w:p>
        </w:tc>
        <w:tc>
          <w:tcPr>
            <w:tcW w:w="100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Sent to Tax Authorities</w:t>
            </w:r>
          </w:p>
        </w:tc>
        <w:tc>
          <w:tcPr>
            <w:tcW w:w="33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For tax reclaim, the event is pending because the reclaim is sent to the tax authorities.</w:t>
            </w:r>
          </w:p>
        </w:tc>
      </w:tr>
      <w:tr w:rsidR="00D73A63" w:rsidRPr="00D73A63" w:rsidTr="00D73A63">
        <w:trPr>
          <w:tblCellSpacing w:w="15" w:type="dxa"/>
        </w:trPr>
        <w:tc>
          <w:tcPr>
            <w:tcW w:w="6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CERT</w:t>
            </w:r>
          </w:p>
        </w:tc>
        <w:tc>
          <w:tcPr>
            <w:tcW w:w="100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Incorrect Certification</w:t>
            </w:r>
          </w:p>
        </w:tc>
        <w:tc>
          <w:tcPr>
            <w:tcW w:w="33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The provided certification is incorrect or incomplete.</w:t>
            </w:r>
          </w:p>
        </w:tc>
      </w:tr>
      <w:tr w:rsidR="00D73A63" w:rsidRPr="00D73A63" w:rsidTr="00D73A63">
        <w:trPr>
          <w:tblCellSpacing w:w="15" w:type="dxa"/>
        </w:trPr>
        <w:tc>
          <w:tcPr>
            <w:tcW w:w="6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DQCS</w:t>
            </w:r>
          </w:p>
        </w:tc>
        <w:tc>
          <w:tcPr>
            <w:tcW w:w="100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Disagreement on Cash Amount</w:t>
            </w:r>
          </w:p>
        </w:tc>
        <w:tc>
          <w:tcPr>
            <w:tcW w:w="33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Unrecognised or invalid instructed cash amount.</w:t>
            </w:r>
          </w:p>
        </w:tc>
      </w:tr>
      <w:tr w:rsidR="00D73A63" w:rsidRPr="00D73A63" w:rsidTr="00D73A63">
        <w:trPr>
          <w:tblCellSpacing w:w="15" w:type="dxa"/>
        </w:trPr>
        <w:tc>
          <w:tcPr>
            <w:tcW w:w="6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DQUA</w:t>
            </w:r>
          </w:p>
        </w:tc>
        <w:tc>
          <w:tcPr>
            <w:tcW w:w="100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Disagreement on Quantity</w:t>
            </w:r>
          </w:p>
        </w:tc>
        <w:tc>
          <w:tcPr>
            <w:tcW w:w="33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Unrecognised or invalid instructed quantity.</w:t>
            </w:r>
          </w:p>
        </w:tc>
      </w:tr>
      <w:tr w:rsidR="00D73A63" w:rsidRPr="00D73A63" w:rsidTr="00D73A63">
        <w:trPr>
          <w:tblCellSpacing w:w="15" w:type="dxa"/>
        </w:trPr>
        <w:tc>
          <w:tcPr>
            <w:tcW w:w="6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FULL</w:t>
            </w:r>
          </w:p>
        </w:tc>
        <w:tc>
          <w:tcPr>
            <w:tcW w:w="100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Pending Beneficiary Owner Details</w:t>
            </w:r>
          </w:p>
        </w:tc>
        <w:tc>
          <w:tcPr>
            <w:tcW w:w="33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Pending receipt of beneficiary owner details.</w:t>
            </w:r>
          </w:p>
        </w:tc>
      </w:tr>
      <w:tr w:rsidR="00D73A63" w:rsidRPr="00D73A63" w:rsidTr="00D73A63">
        <w:trPr>
          <w:tblCellSpacing w:w="15" w:type="dxa"/>
        </w:trPr>
        <w:tc>
          <w:tcPr>
            <w:tcW w:w="6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LACK</w:t>
            </w:r>
          </w:p>
        </w:tc>
        <w:tc>
          <w:tcPr>
            <w:tcW w:w="100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Lack of Securities</w:t>
            </w:r>
          </w:p>
        </w:tc>
        <w:tc>
          <w:tcPr>
            <w:tcW w:w="33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Insufficient financial instruments in your account.</w:t>
            </w:r>
          </w:p>
        </w:tc>
      </w:tr>
      <w:tr w:rsidR="00D73A63" w:rsidRPr="00D73A63" w:rsidTr="00D73A63">
        <w:trPr>
          <w:tblCellSpacing w:w="15" w:type="dxa"/>
        </w:trPr>
        <w:tc>
          <w:tcPr>
            <w:tcW w:w="6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LATE</w:t>
            </w:r>
          </w:p>
        </w:tc>
        <w:tc>
          <w:tcPr>
            <w:tcW w:w="100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Market Deadline Missed</w:t>
            </w:r>
          </w:p>
        </w:tc>
        <w:tc>
          <w:tcPr>
            <w:tcW w:w="33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Instruction was received after market deadline.</w:t>
            </w:r>
          </w:p>
        </w:tc>
      </w:tr>
      <w:tr w:rsidR="00D73A63" w:rsidRPr="00D73A63" w:rsidTr="00D73A63">
        <w:trPr>
          <w:tblCellSpacing w:w="15" w:type="dxa"/>
        </w:trPr>
        <w:tc>
          <w:tcPr>
            <w:tcW w:w="6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MCER</w:t>
            </w:r>
          </w:p>
        </w:tc>
        <w:tc>
          <w:tcPr>
            <w:tcW w:w="100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Missing or Invalid Certification</w:t>
            </w:r>
          </w:p>
        </w:tc>
        <w:tc>
          <w:tcPr>
            <w:tcW w:w="33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Awaiting receipt of adequate certification.</w:t>
            </w:r>
          </w:p>
        </w:tc>
      </w:tr>
      <w:tr w:rsidR="00D73A63" w:rsidRPr="00D73A63" w:rsidTr="00D73A63">
        <w:trPr>
          <w:tblCellSpacing w:w="15" w:type="dxa"/>
        </w:trPr>
        <w:tc>
          <w:tcPr>
            <w:tcW w:w="6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MONY</w:t>
            </w:r>
          </w:p>
        </w:tc>
        <w:tc>
          <w:tcPr>
            <w:tcW w:w="100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Insufficient Cash</w:t>
            </w:r>
          </w:p>
        </w:tc>
        <w:tc>
          <w:tcPr>
            <w:tcW w:w="33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Insufficient cash in your account.</w:t>
            </w:r>
          </w:p>
        </w:tc>
      </w:tr>
      <w:tr w:rsidR="00D73A63" w:rsidRPr="00D73A63" w:rsidTr="00D73A63">
        <w:trPr>
          <w:tblCellSpacing w:w="15" w:type="dxa"/>
        </w:trPr>
        <w:tc>
          <w:tcPr>
            <w:tcW w:w="6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NARR</w:t>
            </w:r>
          </w:p>
        </w:tc>
        <w:tc>
          <w:tcPr>
            <w:tcW w:w="100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Narrative Reason</w:t>
            </w:r>
          </w:p>
        </w:tc>
        <w:tc>
          <w:tcPr>
            <w:tcW w:w="33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See narrative field for reason.</w:t>
            </w:r>
          </w:p>
        </w:tc>
      </w:tr>
      <w:tr w:rsidR="00D73A63" w:rsidRPr="00D73A63" w:rsidTr="00D73A63">
        <w:trPr>
          <w:tblCellSpacing w:w="15" w:type="dxa"/>
        </w:trPr>
        <w:tc>
          <w:tcPr>
            <w:tcW w:w="6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NPAY</w:t>
            </w:r>
          </w:p>
        </w:tc>
        <w:tc>
          <w:tcPr>
            <w:tcW w:w="100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Payment Not Made</w:t>
            </w:r>
          </w:p>
        </w:tc>
        <w:tc>
          <w:tcPr>
            <w:tcW w:w="33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Payment has not been made by issuer.</w:t>
            </w:r>
          </w:p>
        </w:tc>
      </w:tr>
      <w:tr w:rsidR="00D73A63" w:rsidRPr="00D73A63" w:rsidTr="00D73A63">
        <w:trPr>
          <w:tblCellSpacing w:w="15" w:type="dxa"/>
        </w:trPr>
        <w:tc>
          <w:tcPr>
            <w:tcW w:w="6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NSEC</w:t>
            </w:r>
          </w:p>
        </w:tc>
        <w:tc>
          <w:tcPr>
            <w:tcW w:w="100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Securities Not Delivered</w:t>
            </w:r>
          </w:p>
        </w:tc>
        <w:tc>
          <w:tcPr>
            <w:tcW w:w="33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Financial instruments have not been delivered by the issuer.</w:t>
            </w:r>
          </w:p>
        </w:tc>
      </w:tr>
      <w:tr w:rsidR="00D73A63" w:rsidRPr="00D73A63" w:rsidTr="00D73A63">
        <w:trPr>
          <w:tblCellSpacing w:w="15" w:type="dxa"/>
        </w:trPr>
        <w:tc>
          <w:tcPr>
            <w:tcW w:w="6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PENR</w:t>
            </w:r>
          </w:p>
        </w:tc>
        <w:tc>
          <w:tcPr>
            <w:tcW w:w="100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Pending Receipt</w:t>
            </w:r>
          </w:p>
        </w:tc>
        <w:tc>
          <w:tcPr>
            <w:tcW w:w="33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The instruction is pending receipt of securities, for example, from a purchase, loan etc.</w:t>
            </w:r>
          </w:p>
        </w:tc>
      </w:tr>
      <w:tr w:rsidR="00D73A63" w:rsidRPr="00D73A63" w:rsidTr="00D73A63">
        <w:trPr>
          <w:tblCellSpacing w:w="15" w:type="dxa"/>
        </w:trPr>
        <w:tc>
          <w:tcPr>
            <w:tcW w:w="650" w:type="pct"/>
            <w:shd w:val="clear" w:color="auto" w:fill="D9D9D9" w:themeFill="background1" w:themeFillShade="D9"/>
          </w:tcPr>
          <w:p w:rsidR="00D73A63" w:rsidRPr="00D73A63" w:rsidRDefault="00D73A63" w:rsidP="00D73A63">
            <w:pPr>
              <w:suppressAutoHyphens w:val="0"/>
              <w:spacing w:before="0" w:after="0"/>
              <w:rPr>
                <w:rFonts w:eastAsia="Times New Roman" w:cs="Arial"/>
                <w:b/>
                <w:color w:val="0000FF"/>
                <w:u w:val="single"/>
                <w:lang w:eastAsia="en-GB"/>
              </w:rPr>
            </w:pPr>
            <w:r w:rsidRPr="00D73A63">
              <w:rPr>
                <w:rFonts w:eastAsia="Times New Roman" w:cs="Arial"/>
                <w:b/>
                <w:color w:val="0000FF"/>
                <w:u w:val="single"/>
                <w:lang w:eastAsia="en-GB"/>
              </w:rPr>
              <w:lastRenderedPageBreak/>
              <w:t>TAXI</w:t>
            </w:r>
          </w:p>
        </w:tc>
        <w:tc>
          <w:tcPr>
            <w:tcW w:w="1000" w:type="pct"/>
            <w:shd w:val="clear" w:color="auto" w:fill="D9D9D9" w:themeFill="background1" w:themeFillShade="D9"/>
          </w:tcPr>
          <w:p w:rsidR="00D73A63" w:rsidRPr="00D73A63" w:rsidRDefault="00D73A63" w:rsidP="00D73A63">
            <w:pPr>
              <w:suppressAutoHyphens w:val="0"/>
              <w:spacing w:before="0" w:after="0"/>
              <w:rPr>
                <w:rFonts w:eastAsia="Times New Roman" w:cs="Arial"/>
                <w:b/>
                <w:color w:val="0000FF"/>
                <w:u w:val="single"/>
                <w:lang w:eastAsia="en-GB"/>
              </w:rPr>
            </w:pPr>
            <w:r>
              <w:rPr>
                <w:rFonts w:eastAsia="Times New Roman" w:cs="Arial"/>
                <w:b/>
                <w:color w:val="0000FF"/>
                <w:u w:val="single"/>
                <w:lang w:eastAsia="en-GB"/>
              </w:rPr>
              <w:t>Incorrect Tax Rate</w:t>
            </w:r>
          </w:p>
        </w:tc>
        <w:tc>
          <w:tcPr>
            <w:tcW w:w="3350" w:type="pct"/>
            <w:shd w:val="clear" w:color="auto" w:fill="D9D9D9" w:themeFill="background1" w:themeFillShade="D9"/>
          </w:tcPr>
          <w:p w:rsidR="00D73A63" w:rsidRPr="00D73A63" w:rsidRDefault="00D73A63" w:rsidP="00D73A63">
            <w:pPr>
              <w:suppressAutoHyphens w:val="0"/>
              <w:spacing w:before="0" w:after="0"/>
              <w:rPr>
                <w:rFonts w:eastAsia="Times New Roman" w:cs="Arial"/>
                <w:b/>
                <w:color w:val="0000FF"/>
                <w:u w:val="single"/>
                <w:lang w:eastAsia="en-GB"/>
              </w:rPr>
            </w:pPr>
            <w:r>
              <w:rPr>
                <w:rFonts w:eastAsia="Times New Roman" w:cs="Arial"/>
                <w:b/>
                <w:color w:val="0000FF"/>
                <w:u w:val="single"/>
                <w:lang w:eastAsia="en-GB"/>
              </w:rPr>
              <w:t>Tax rate provided is incorrect. It falls outside the acceptable values for that investment country.</w:t>
            </w:r>
          </w:p>
        </w:tc>
      </w:tr>
      <w:tr w:rsidR="00D73A63" w:rsidRPr="00D73A63" w:rsidTr="00D73A63">
        <w:trPr>
          <w:tblCellSpacing w:w="15" w:type="dxa"/>
        </w:trPr>
        <w:tc>
          <w:tcPr>
            <w:tcW w:w="650" w:type="pct"/>
            <w:shd w:val="clear" w:color="auto" w:fill="D9D9D9" w:themeFill="background1" w:themeFillShade="D9"/>
          </w:tcPr>
          <w:p w:rsidR="00D73A63" w:rsidRPr="00D73A63" w:rsidRDefault="00D73A63" w:rsidP="00D73A63">
            <w:pPr>
              <w:suppressAutoHyphens w:val="0"/>
              <w:spacing w:before="0" w:after="0"/>
              <w:rPr>
                <w:rFonts w:eastAsia="Times New Roman" w:cs="Arial"/>
                <w:b/>
                <w:color w:val="0000FF"/>
                <w:u w:val="single"/>
                <w:lang w:eastAsia="en-GB"/>
              </w:rPr>
            </w:pPr>
            <w:r>
              <w:rPr>
                <w:rFonts w:eastAsia="Times New Roman" w:cs="Arial"/>
                <w:b/>
                <w:color w:val="0000FF"/>
                <w:u w:val="single"/>
                <w:lang w:eastAsia="en-GB"/>
              </w:rPr>
              <w:t>TAXM</w:t>
            </w:r>
          </w:p>
        </w:tc>
        <w:tc>
          <w:tcPr>
            <w:tcW w:w="1000" w:type="pct"/>
            <w:shd w:val="clear" w:color="auto" w:fill="D9D9D9" w:themeFill="background1" w:themeFillShade="D9"/>
          </w:tcPr>
          <w:p w:rsidR="00D73A63" w:rsidRPr="00D73A63" w:rsidRDefault="00D73A63" w:rsidP="00D73A63">
            <w:pPr>
              <w:suppressAutoHyphens w:val="0"/>
              <w:spacing w:before="0" w:after="0"/>
              <w:rPr>
                <w:rFonts w:eastAsia="Times New Roman" w:cs="Arial"/>
                <w:b/>
                <w:color w:val="0000FF"/>
                <w:u w:val="single"/>
                <w:lang w:eastAsia="en-GB"/>
              </w:rPr>
            </w:pPr>
            <w:r>
              <w:rPr>
                <w:rFonts w:eastAsia="Times New Roman" w:cs="Arial"/>
                <w:b/>
                <w:color w:val="0000FF"/>
                <w:u w:val="single"/>
                <w:lang w:eastAsia="en-GB"/>
              </w:rPr>
              <w:t>Missing Tax Rate</w:t>
            </w:r>
          </w:p>
        </w:tc>
        <w:tc>
          <w:tcPr>
            <w:tcW w:w="3350" w:type="pct"/>
            <w:shd w:val="clear" w:color="auto" w:fill="D9D9D9" w:themeFill="background1" w:themeFillShade="D9"/>
          </w:tcPr>
          <w:p w:rsidR="00D73A63" w:rsidRPr="00D73A63" w:rsidRDefault="00D73A63" w:rsidP="00D73A63">
            <w:pPr>
              <w:suppressAutoHyphens w:val="0"/>
              <w:spacing w:before="0" w:after="0"/>
              <w:rPr>
                <w:rFonts w:eastAsia="Times New Roman" w:cs="Arial"/>
                <w:b/>
                <w:color w:val="0000FF"/>
                <w:u w:val="single"/>
                <w:lang w:eastAsia="en-GB"/>
              </w:rPr>
            </w:pPr>
            <w:r>
              <w:rPr>
                <w:rFonts w:eastAsia="Times New Roman" w:cs="Arial"/>
                <w:b/>
                <w:color w:val="0000FF"/>
                <w:u w:val="single"/>
                <w:lang w:eastAsia="en-GB"/>
              </w:rPr>
              <w:t>Tax rate is missing.</w:t>
            </w:r>
          </w:p>
        </w:tc>
      </w:tr>
      <w:tr w:rsidR="00D73A63" w:rsidRPr="00D73A63" w:rsidTr="00D73A63">
        <w:trPr>
          <w:tblCellSpacing w:w="15" w:type="dxa"/>
        </w:trPr>
        <w:tc>
          <w:tcPr>
            <w:tcW w:w="650" w:type="pct"/>
            <w:shd w:val="clear" w:color="auto" w:fill="D9D9D9" w:themeFill="background1" w:themeFillShade="D9"/>
          </w:tcPr>
          <w:p w:rsidR="00D73A63" w:rsidRPr="00D73A63" w:rsidRDefault="00D73A63" w:rsidP="00D73A63">
            <w:pPr>
              <w:suppressAutoHyphens w:val="0"/>
              <w:spacing w:before="0" w:after="0"/>
              <w:rPr>
                <w:rFonts w:eastAsia="Times New Roman" w:cs="Arial"/>
                <w:b/>
                <w:color w:val="0000FF"/>
                <w:u w:val="single"/>
                <w:lang w:eastAsia="en-GB"/>
              </w:rPr>
            </w:pPr>
            <w:r>
              <w:rPr>
                <w:rFonts w:eastAsia="Times New Roman" w:cs="Arial"/>
                <w:b/>
                <w:color w:val="0000FF"/>
                <w:u w:val="single"/>
                <w:lang w:eastAsia="en-GB"/>
              </w:rPr>
              <w:t>TAXN</w:t>
            </w:r>
          </w:p>
        </w:tc>
        <w:tc>
          <w:tcPr>
            <w:tcW w:w="1000" w:type="pct"/>
            <w:shd w:val="clear" w:color="auto" w:fill="D9D9D9" w:themeFill="background1" w:themeFillShade="D9"/>
          </w:tcPr>
          <w:p w:rsidR="00D73A63" w:rsidRPr="00D73A63" w:rsidRDefault="00D73A63" w:rsidP="00D73A63">
            <w:pPr>
              <w:suppressAutoHyphens w:val="0"/>
              <w:spacing w:before="0" w:after="0"/>
              <w:rPr>
                <w:rFonts w:eastAsia="Times New Roman" w:cs="Arial"/>
                <w:b/>
                <w:color w:val="0000FF"/>
                <w:u w:val="single"/>
                <w:lang w:eastAsia="en-GB"/>
              </w:rPr>
            </w:pPr>
            <w:r>
              <w:rPr>
                <w:rFonts w:eastAsia="Times New Roman" w:cs="Arial"/>
                <w:b/>
                <w:color w:val="0000FF"/>
                <w:u w:val="single"/>
                <w:lang w:eastAsia="en-GB"/>
              </w:rPr>
              <w:t>Inconsistent Tax Rate</w:t>
            </w:r>
          </w:p>
        </w:tc>
        <w:tc>
          <w:tcPr>
            <w:tcW w:w="3350" w:type="pct"/>
            <w:shd w:val="clear" w:color="auto" w:fill="D9D9D9" w:themeFill="background1" w:themeFillShade="D9"/>
          </w:tcPr>
          <w:p w:rsidR="00D73A63" w:rsidRPr="00D73A63" w:rsidRDefault="00D73A63" w:rsidP="00D73A63">
            <w:pPr>
              <w:suppressAutoHyphens w:val="0"/>
              <w:spacing w:before="0" w:after="0"/>
              <w:rPr>
                <w:rFonts w:eastAsia="Times New Roman" w:cs="Arial"/>
                <w:b/>
                <w:color w:val="0000FF"/>
                <w:u w:val="single"/>
                <w:lang w:eastAsia="en-GB"/>
              </w:rPr>
            </w:pPr>
            <w:r>
              <w:rPr>
                <w:rFonts w:eastAsia="Times New Roman" w:cs="Arial"/>
                <w:b/>
                <w:color w:val="0000FF"/>
                <w:u w:val="single"/>
                <w:lang w:eastAsia="en-GB"/>
              </w:rPr>
              <w:t>Tax rate is not consistent with the documentation in place.</w:t>
            </w:r>
          </w:p>
        </w:tc>
      </w:tr>
      <w:tr w:rsidR="00D73A63" w:rsidRPr="00D73A63" w:rsidTr="00D73A63">
        <w:trPr>
          <w:tblCellSpacing w:w="15" w:type="dxa"/>
        </w:trPr>
        <w:tc>
          <w:tcPr>
            <w:tcW w:w="6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VLDA</w:t>
            </w:r>
          </w:p>
        </w:tc>
        <w:tc>
          <w:tcPr>
            <w:tcW w:w="100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Valid for Tax Authorities</w:t>
            </w:r>
          </w:p>
        </w:tc>
        <w:tc>
          <w:tcPr>
            <w:tcW w:w="3350"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For tax reclaim, the event is pending, the tax reclaim is valid for the tax authorities.</w:t>
            </w:r>
          </w:p>
        </w:tc>
      </w:tr>
    </w:tbl>
    <w:p w:rsidR="00D73A63" w:rsidRPr="00D73A63" w:rsidRDefault="00D73A63" w:rsidP="00D73A63">
      <w:pPr>
        <w:pBdr>
          <w:bottom w:val="single" w:sz="6" w:space="0" w:color="013B80"/>
        </w:pBdr>
        <w:suppressAutoHyphens w:val="0"/>
        <w:spacing w:before="0" w:after="0"/>
        <w:outlineLvl w:val="4"/>
        <w:rPr>
          <w:rFonts w:eastAsia="Times New Roman" w:cs="Arial"/>
          <w:color w:val="013B80"/>
          <w:lang w:eastAsia="en-GB"/>
        </w:rPr>
      </w:pPr>
      <w:r w:rsidRPr="00D73A63">
        <w:rPr>
          <w:rFonts w:eastAsia="Times New Roman" w:cs="Arial"/>
          <w:color w:val="013B80"/>
          <w:lang w:eastAsia="en-GB"/>
        </w:rPr>
        <w:t>CODES</w:t>
      </w:r>
    </w:p>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 xml:space="preserve">If Qualifier is REJT and Data Source Scheme is not present, Reason Code must contain one of the following codes (Error code(s): K24): </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1148"/>
        <w:gridCol w:w="1730"/>
        <w:gridCol w:w="5735"/>
      </w:tblGrid>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ADEA</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Account Servicer Deadline Missed</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Received after the account servicer's deadline.</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CANC</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Cancelled</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Option is not valid; it has been cancelled by the market or service provider, and cannot be responded to. Any responses already processed against this option are considered void and new responses will be required.</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CERT</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Incorrect Certification</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Instruction is rejected since the provided certification is incorrect or incomplete.</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DCAN</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Rejected Since Already Cancelled</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Cancellation request was rejected since the instruction has already been cancelled.</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DPRG</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Rejected Since In Progress</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Cancellation request has been rejected because the instruction process is in progress or has been processed.</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DQAM</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Instruction Type Rejection</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Invalid use of instructed amount (QCAS) or of instructed quantity (QINS) qualifiers .</w:t>
            </w:r>
          </w:p>
        </w:tc>
      </w:tr>
      <w:tr w:rsidR="00D73A63" w:rsidRPr="00D73A63" w:rsidTr="00D73A63">
        <w:trPr>
          <w:tblCellSpacing w:w="15" w:type="dxa"/>
        </w:trPr>
        <w:tc>
          <w:tcPr>
            <w:tcW w:w="641" w:type="pct"/>
            <w:shd w:val="clear" w:color="auto" w:fill="FFFFFF" w:themeFill="background1"/>
            <w:hideMark/>
          </w:tcPr>
          <w:p w:rsidR="00D73A63" w:rsidRPr="00D73A63" w:rsidRDefault="00D73A63" w:rsidP="00D73A63">
            <w:pPr>
              <w:suppressAutoHyphens w:val="0"/>
              <w:spacing w:before="0" w:after="0"/>
              <w:rPr>
                <w:rFonts w:eastAsia="Times New Roman" w:cs="Arial"/>
                <w:lang w:eastAsia="en-GB"/>
              </w:rPr>
            </w:pPr>
            <w:r w:rsidRPr="00D73A63">
              <w:rPr>
                <w:rFonts w:eastAsia="Times New Roman" w:cs="Arial"/>
                <w:lang w:eastAsia="en-GB"/>
              </w:rPr>
              <w:t xml:space="preserve">DQBI </w:t>
            </w:r>
          </w:p>
        </w:tc>
        <w:tc>
          <w:tcPr>
            <w:tcW w:w="987" w:type="pct"/>
            <w:shd w:val="clear" w:color="auto" w:fill="FFFFFF" w:themeFill="background1"/>
            <w:hideMark/>
          </w:tcPr>
          <w:p w:rsidR="00D73A63" w:rsidRPr="00D73A63" w:rsidRDefault="00D73A63" w:rsidP="00D73A63">
            <w:pPr>
              <w:suppressAutoHyphens w:val="0"/>
              <w:spacing w:before="0" w:after="0"/>
              <w:rPr>
                <w:rFonts w:eastAsia="Times New Roman" w:cs="Arial"/>
                <w:lang w:eastAsia="en-GB"/>
              </w:rPr>
            </w:pPr>
            <w:r w:rsidRPr="00D73A63">
              <w:rPr>
                <w:rFonts w:eastAsia="Times New Roman" w:cs="Arial"/>
                <w:lang w:eastAsia="en-GB"/>
              </w:rPr>
              <w:t xml:space="preserve">Invalid Bid Increment </w:t>
            </w:r>
          </w:p>
        </w:tc>
        <w:tc>
          <w:tcPr>
            <w:tcW w:w="3304" w:type="pct"/>
            <w:shd w:val="clear" w:color="auto" w:fill="FFFFFF" w:themeFill="background1"/>
            <w:hideMark/>
          </w:tcPr>
          <w:p w:rsidR="00D73A63" w:rsidRPr="00D73A63" w:rsidRDefault="00D73A63" w:rsidP="00D73A63">
            <w:pPr>
              <w:suppressAutoHyphens w:val="0"/>
              <w:spacing w:before="0" w:after="0"/>
              <w:rPr>
                <w:rFonts w:eastAsia="Times New Roman" w:cs="Arial"/>
                <w:lang w:eastAsia="en-GB"/>
              </w:rPr>
            </w:pPr>
            <w:r w:rsidRPr="00D73A63">
              <w:rPr>
                <w:rFonts w:eastAsia="Times New Roman" w:cs="Arial"/>
                <w:lang w:eastAsia="en-GB"/>
              </w:rPr>
              <w:t xml:space="preserve">Bid price/basis points/percentage increments rejected due to invalid bid increment for the event (generally used in Dutch Auctions or Bid Tenders). </w:t>
            </w:r>
          </w:p>
        </w:tc>
      </w:tr>
      <w:tr w:rsidR="00D73A63" w:rsidRPr="00D73A63" w:rsidTr="00D73A63">
        <w:trPr>
          <w:tblCellSpacing w:w="15" w:type="dxa"/>
        </w:trPr>
        <w:tc>
          <w:tcPr>
            <w:tcW w:w="641" w:type="pct"/>
            <w:shd w:val="clear" w:color="auto" w:fill="FFFFFF" w:themeFill="background1"/>
            <w:hideMark/>
          </w:tcPr>
          <w:p w:rsidR="00D73A63" w:rsidRPr="00D73A63" w:rsidRDefault="00D73A63" w:rsidP="00D73A63">
            <w:pPr>
              <w:suppressAutoHyphens w:val="0"/>
              <w:spacing w:before="0" w:after="0"/>
              <w:rPr>
                <w:rFonts w:eastAsia="Times New Roman" w:cs="Arial"/>
                <w:lang w:eastAsia="en-GB"/>
              </w:rPr>
            </w:pPr>
            <w:r w:rsidRPr="00D73A63">
              <w:rPr>
                <w:rFonts w:eastAsia="Times New Roman" w:cs="Arial"/>
                <w:lang w:eastAsia="en-GB"/>
              </w:rPr>
              <w:t xml:space="preserve">DQBV </w:t>
            </w:r>
          </w:p>
        </w:tc>
        <w:tc>
          <w:tcPr>
            <w:tcW w:w="987" w:type="pct"/>
            <w:shd w:val="clear" w:color="auto" w:fill="FFFFFF" w:themeFill="background1"/>
            <w:hideMark/>
          </w:tcPr>
          <w:p w:rsidR="00D73A63" w:rsidRPr="00D73A63" w:rsidRDefault="00D73A63" w:rsidP="00D73A63">
            <w:pPr>
              <w:suppressAutoHyphens w:val="0"/>
              <w:spacing w:before="0" w:after="0"/>
              <w:rPr>
                <w:rFonts w:eastAsia="Times New Roman" w:cs="Arial"/>
                <w:lang w:eastAsia="en-GB"/>
              </w:rPr>
            </w:pPr>
            <w:r w:rsidRPr="00D73A63">
              <w:rPr>
                <w:rFonts w:eastAsia="Times New Roman" w:cs="Arial"/>
                <w:lang w:eastAsia="en-GB"/>
              </w:rPr>
              <w:t xml:space="preserve">Invalid Bid Value </w:t>
            </w:r>
          </w:p>
        </w:tc>
        <w:tc>
          <w:tcPr>
            <w:tcW w:w="3304" w:type="pct"/>
            <w:shd w:val="clear" w:color="auto" w:fill="FFFFFF" w:themeFill="background1"/>
            <w:hideMark/>
          </w:tcPr>
          <w:p w:rsidR="00D73A63" w:rsidRPr="00D73A63" w:rsidRDefault="00D73A63" w:rsidP="00D73A63">
            <w:pPr>
              <w:suppressAutoHyphens w:val="0"/>
              <w:spacing w:before="0" w:after="0"/>
              <w:rPr>
                <w:rFonts w:eastAsia="Times New Roman" w:cs="Arial"/>
                <w:lang w:eastAsia="en-GB"/>
              </w:rPr>
            </w:pPr>
            <w:r w:rsidRPr="00D73A63">
              <w:rPr>
                <w:rFonts w:eastAsia="Times New Roman" w:cs="Arial"/>
                <w:lang w:eastAsia="en-GB"/>
              </w:rPr>
              <w:t xml:space="preserve">Bid price/basis points/percentage falls outside of bid range for the event (generally used in Dutch Auctions or Bid Tenders). </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DQCC</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Currency Rejection</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Invalid instructed currency.</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DQCS</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Amount Rejection</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Unrecognised or invalid instructed cash amount.</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DQUA</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Quantity Rejection</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Unrecognised or invalid instructed quantity.</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DSEC</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Security Rejection</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Unrecognised or invalid financial instrument identification.</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EVNM</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 xml:space="preserve">Unrecognised Corporate Action </w:t>
            </w:r>
            <w:r w:rsidRPr="00D73A63">
              <w:rPr>
                <w:rFonts w:eastAsia="Times New Roman" w:cs="Arial"/>
                <w:color w:val="000000"/>
                <w:lang w:eastAsia="en-GB"/>
              </w:rPr>
              <w:lastRenderedPageBreak/>
              <w:t>Event Number Rejection</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lastRenderedPageBreak/>
              <w:t>Unrecognised corporate action event number.</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FULL</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Missing Beneficiary Owner Details</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Rejected due to missing beneficiary owner details.</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INIR</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Instruction Irrevocable</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The instruction is irrevocable.</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INTV</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Inactive</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Option is not active and can no longer be responded to. Any responses already processed against this option will remain valid, for example, expired option.</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INVA</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Invalid for Tax Authorities</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For tax reclaim, the reclaim is invalid for the tax authorities.</w:t>
            </w:r>
          </w:p>
        </w:tc>
      </w:tr>
      <w:tr w:rsidR="00D73A63" w:rsidRPr="00D73A63" w:rsidTr="00D73A63">
        <w:trPr>
          <w:tblCellSpacing w:w="15" w:type="dxa"/>
        </w:trPr>
        <w:tc>
          <w:tcPr>
            <w:tcW w:w="641" w:type="pct"/>
            <w:shd w:val="clear" w:color="auto" w:fill="FFFFFF" w:themeFill="background1"/>
            <w:hideMark/>
          </w:tcPr>
          <w:p w:rsidR="00D73A63" w:rsidRPr="00D73A63" w:rsidRDefault="00D73A63" w:rsidP="00D73A63">
            <w:pPr>
              <w:suppressAutoHyphens w:val="0"/>
              <w:spacing w:before="0" w:after="0"/>
              <w:rPr>
                <w:rFonts w:eastAsia="Times New Roman" w:cs="Arial"/>
                <w:lang w:eastAsia="en-GB"/>
              </w:rPr>
            </w:pPr>
            <w:r w:rsidRPr="00D73A63">
              <w:rPr>
                <w:rFonts w:eastAsia="Times New Roman" w:cs="Arial"/>
                <w:lang w:eastAsia="en-GB"/>
              </w:rPr>
              <w:t xml:space="preserve">IRDQ </w:t>
            </w:r>
          </w:p>
        </w:tc>
        <w:tc>
          <w:tcPr>
            <w:tcW w:w="987" w:type="pct"/>
            <w:shd w:val="clear" w:color="auto" w:fill="FFFFFF" w:themeFill="background1"/>
            <w:hideMark/>
          </w:tcPr>
          <w:p w:rsidR="00D73A63" w:rsidRPr="00D73A63" w:rsidRDefault="00D73A63" w:rsidP="00D73A63">
            <w:pPr>
              <w:suppressAutoHyphens w:val="0"/>
              <w:spacing w:before="0" w:after="0"/>
              <w:rPr>
                <w:rFonts w:eastAsia="Times New Roman" w:cs="Arial"/>
                <w:lang w:eastAsia="en-GB"/>
              </w:rPr>
            </w:pPr>
            <w:r w:rsidRPr="00D73A63">
              <w:rPr>
                <w:rFonts w:eastAsia="Times New Roman" w:cs="Arial"/>
                <w:lang w:eastAsia="en-GB"/>
              </w:rPr>
              <w:t xml:space="preserve">Invalid Use Round Up Quantity </w:t>
            </w:r>
          </w:p>
        </w:tc>
        <w:tc>
          <w:tcPr>
            <w:tcW w:w="3304" w:type="pct"/>
            <w:shd w:val="clear" w:color="auto" w:fill="FFFFFF" w:themeFill="background1"/>
            <w:hideMark/>
          </w:tcPr>
          <w:p w:rsidR="00D73A63" w:rsidRPr="00D73A63" w:rsidRDefault="00D73A63" w:rsidP="00D73A63">
            <w:pPr>
              <w:suppressAutoHyphens w:val="0"/>
              <w:spacing w:before="0" w:after="0"/>
              <w:rPr>
                <w:rFonts w:eastAsia="Times New Roman" w:cs="Arial"/>
                <w:lang w:eastAsia="en-GB"/>
              </w:rPr>
            </w:pPr>
            <w:r w:rsidRPr="00D73A63">
              <w:rPr>
                <w:rFonts w:eastAsia="Times New Roman" w:cs="Arial"/>
                <w:lang w:eastAsia="en-GB"/>
              </w:rPr>
              <w:t xml:space="preserve">Instruction is rejected due to invalid use of additional round up quantity (RDUQ). </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LACK</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Lack of Securities</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Instructed position exceeds the eligible balance.</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LATE</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Market Deadline Missed</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Received after market deadline.</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NARR</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Narrative Reason</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See narrative field for reason.</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NMTY</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Mismatch Option Number and Option Type Rejection</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Mismatch between option number and option type.</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OPNM</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Option Number Rejection</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Unrecognised option number.</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OPTY</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Option Type Rejection</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Invalid option type.</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REFT</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Refused by the Tax Authorities</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Reclaim is refused by the tax authorities.</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SAFE</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Safekeeping Account Rejection</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Unrecognised or invalid message sender's safekeeping account.</w:t>
            </w:r>
          </w:p>
        </w:tc>
      </w:tr>
      <w:tr w:rsidR="00D73A63" w:rsidRPr="00D73A63" w:rsidTr="00D73A63">
        <w:trPr>
          <w:tblCellSpacing w:w="15" w:type="dxa"/>
        </w:trPr>
        <w:tc>
          <w:tcPr>
            <w:tcW w:w="641" w:type="pct"/>
            <w:shd w:val="clear" w:color="auto" w:fill="FFFFFF" w:themeFill="background1"/>
            <w:hideMark/>
          </w:tcPr>
          <w:p w:rsidR="00D73A63" w:rsidRPr="00D73A63" w:rsidRDefault="00D73A63" w:rsidP="00D73A63">
            <w:pPr>
              <w:suppressAutoHyphens w:val="0"/>
              <w:spacing w:before="0" w:after="0"/>
              <w:rPr>
                <w:rFonts w:eastAsia="Times New Roman" w:cs="Arial"/>
                <w:lang w:eastAsia="en-GB"/>
              </w:rPr>
            </w:pPr>
            <w:r w:rsidRPr="00D73A63">
              <w:rPr>
                <w:rFonts w:eastAsia="Times New Roman" w:cs="Arial"/>
                <w:lang w:eastAsia="en-GB"/>
              </w:rPr>
              <w:t xml:space="preserve">SHAR </w:t>
            </w:r>
          </w:p>
        </w:tc>
        <w:tc>
          <w:tcPr>
            <w:tcW w:w="987" w:type="pct"/>
            <w:shd w:val="clear" w:color="auto" w:fill="FFFFFF" w:themeFill="background1"/>
            <w:hideMark/>
          </w:tcPr>
          <w:p w:rsidR="00D73A63" w:rsidRPr="00D73A63" w:rsidRDefault="00D73A63" w:rsidP="00D73A63">
            <w:pPr>
              <w:suppressAutoHyphens w:val="0"/>
              <w:spacing w:before="0" w:after="0"/>
              <w:rPr>
                <w:rFonts w:eastAsia="Times New Roman" w:cs="Arial"/>
                <w:lang w:eastAsia="en-GB"/>
              </w:rPr>
            </w:pPr>
            <w:r w:rsidRPr="00D73A63">
              <w:rPr>
                <w:rFonts w:eastAsia="Times New Roman" w:cs="Arial"/>
                <w:lang w:eastAsia="en-GB"/>
              </w:rPr>
              <w:t xml:space="preserve">Shareholder Number Missing </w:t>
            </w:r>
          </w:p>
        </w:tc>
        <w:tc>
          <w:tcPr>
            <w:tcW w:w="3304" w:type="pct"/>
            <w:shd w:val="clear" w:color="auto" w:fill="FFFFFF" w:themeFill="background1"/>
            <w:hideMark/>
          </w:tcPr>
          <w:p w:rsidR="00D73A63" w:rsidRPr="00D73A63" w:rsidRDefault="00D73A63" w:rsidP="00D73A63">
            <w:pPr>
              <w:suppressAutoHyphens w:val="0"/>
              <w:spacing w:before="0" w:after="0"/>
              <w:rPr>
                <w:rFonts w:eastAsia="Times New Roman" w:cs="Arial"/>
                <w:lang w:eastAsia="en-GB"/>
              </w:rPr>
            </w:pPr>
            <w:r w:rsidRPr="00D73A63">
              <w:rPr>
                <w:rFonts w:eastAsia="Times New Roman" w:cs="Arial"/>
                <w:lang w:eastAsia="en-GB"/>
              </w:rPr>
              <w:t xml:space="preserve">Shareholder number or reference is missing. </w:t>
            </w:r>
          </w:p>
        </w:tc>
      </w:tr>
      <w:tr w:rsidR="00D73A63" w:rsidRPr="00D73A63" w:rsidTr="00D73A63">
        <w:trPr>
          <w:tblCellSpacing w:w="15" w:type="dxa"/>
        </w:trPr>
        <w:tc>
          <w:tcPr>
            <w:tcW w:w="641" w:type="pct"/>
            <w:shd w:val="clear" w:color="auto" w:fill="D9D9D9" w:themeFill="background1" w:themeFillShade="D9"/>
            <w:hideMark/>
          </w:tcPr>
          <w:p w:rsidR="00D73A63" w:rsidRPr="00D73A63" w:rsidRDefault="00D73A63" w:rsidP="00AF4695">
            <w:pPr>
              <w:suppressAutoHyphens w:val="0"/>
              <w:spacing w:before="0" w:after="0"/>
              <w:rPr>
                <w:rFonts w:eastAsia="Times New Roman" w:cs="Arial"/>
                <w:b/>
                <w:color w:val="0000FF"/>
                <w:u w:val="single"/>
                <w:lang w:eastAsia="en-GB"/>
              </w:rPr>
            </w:pPr>
            <w:r w:rsidRPr="00D73A63">
              <w:rPr>
                <w:rFonts w:eastAsia="Times New Roman" w:cs="Arial"/>
                <w:b/>
                <w:color w:val="0000FF"/>
                <w:u w:val="single"/>
                <w:lang w:eastAsia="en-GB"/>
              </w:rPr>
              <w:t>TAXI</w:t>
            </w:r>
          </w:p>
        </w:tc>
        <w:tc>
          <w:tcPr>
            <w:tcW w:w="987" w:type="pct"/>
            <w:shd w:val="clear" w:color="auto" w:fill="D9D9D9" w:themeFill="background1" w:themeFillShade="D9"/>
            <w:hideMark/>
          </w:tcPr>
          <w:p w:rsidR="00D73A63" w:rsidRPr="00D73A63" w:rsidRDefault="00D73A63" w:rsidP="00AF4695">
            <w:pPr>
              <w:suppressAutoHyphens w:val="0"/>
              <w:spacing w:before="0" w:after="0"/>
              <w:rPr>
                <w:rFonts w:eastAsia="Times New Roman" w:cs="Arial"/>
                <w:b/>
                <w:color w:val="0000FF"/>
                <w:u w:val="single"/>
                <w:lang w:eastAsia="en-GB"/>
              </w:rPr>
            </w:pPr>
            <w:r w:rsidRPr="00D73A63">
              <w:rPr>
                <w:rFonts w:eastAsia="Times New Roman" w:cs="Arial"/>
                <w:b/>
                <w:color w:val="0000FF"/>
                <w:u w:val="single"/>
                <w:lang w:eastAsia="en-GB"/>
              </w:rPr>
              <w:t>Incorrect Tax Rate</w:t>
            </w:r>
          </w:p>
        </w:tc>
        <w:tc>
          <w:tcPr>
            <w:tcW w:w="3304" w:type="pct"/>
            <w:shd w:val="clear" w:color="auto" w:fill="D9D9D9" w:themeFill="background1" w:themeFillShade="D9"/>
            <w:hideMark/>
          </w:tcPr>
          <w:p w:rsidR="00D73A63" w:rsidRPr="00D73A63" w:rsidRDefault="00D73A63" w:rsidP="00AF4695">
            <w:pPr>
              <w:suppressAutoHyphens w:val="0"/>
              <w:spacing w:before="0" w:after="0"/>
              <w:rPr>
                <w:rFonts w:eastAsia="Times New Roman" w:cs="Arial"/>
                <w:b/>
                <w:color w:val="0000FF"/>
                <w:u w:val="single"/>
                <w:lang w:eastAsia="en-GB"/>
              </w:rPr>
            </w:pPr>
            <w:r w:rsidRPr="00D73A63">
              <w:rPr>
                <w:rFonts w:eastAsia="Times New Roman" w:cs="Arial"/>
                <w:b/>
                <w:color w:val="0000FF"/>
                <w:u w:val="single"/>
                <w:lang w:eastAsia="en-GB"/>
              </w:rPr>
              <w:t>Tax rate provided is incorrect. It falls outside the acceptable values for that investment country.</w:t>
            </w:r>
          </w:p>
        </w:tc>
      </w:tr>
      <w:tr w:rsidR="00D73A63" w:rsidRPr="00D73A63" w:rsidTr="00D73A63">
        <w:trPr>
          <w:tblCellSpacing w:w="15" w:type="dxa"/>
        </w:trPr>
        <w:tc>
          <w:tcPr>
            <w:tcW w:w="641" w:type="pct"/>
            <w:shd w:val="clear" w:color="auto" w:fill="D9D9D9" w:themeFill="background1" w:themeFillShade="D9"/>
            <w:hideMark/>
          </w:tcPr>
          <w:p w:rsidR="00D73A63" w:rsidRPr="00D73A63" w:rsidRDefault="00D73A63" w:rsidP="00AF4695">
            <w:pPr>
              <w:suppressAutoHyphens w:val="0"/>
              <w:spacing w:before="0" w:after="0"/>
              <w:rPr>
                <w:rFonts w:eastAsia="Times New Roman" w:cs="Arial"/>
                <w:b/>
                <w:color w:val="0000FF"/>
                <w:u w:val="single"/>
                <w:lang w:eastAsia="en-GB"/>
              </w:rPr>
            </w:pPr>
            <w:r w:rsidRPr="00D73A63">
              <w:rPr>
                <w:rFonts w:eastAsia="Times New Roman" w:cs="Arial"/>
                <w:b/>
                <w:color w:val="0000FF"/>
                <w:u w:val="single"/>
                <w:lang w:eastAsia="en-GB"/>
              </w:rPr>
              <w:t>TAXM</w:t>
            </w:r>
          </w:p>
        </w:tc>
        <w:tc>
          <w:tcPr>
            <w:tcW w:w="987" w:type="pct"/>
            <w:shd w:val="clear" w:color="auto" w:fill="D9D9D9" w:themeFill="background1" w:themeFillShade="D9"/>
            <w:hideMark/>
          </w:tcPr>
          <w:p w:rsidR="00D73A63" w:rsidRPr="00D73A63" w:rsidRDefault="00D73A63" w:rsidP="00AF4695">
            <w:pPr>
              <w:suppressAutoHyphens w:val="0"/>
              <w:spacing w:before="0" w:after="0"/>
              <w:rPr>
                <w:rFonts w:eastAsia="Times New Roman" w:cs="Arial"/>
                <w:b/>
                <w:color w:val="0000FF"/>
                <w:u w:val="single"/>
                <w:lang w:eastAsia="en-GB"/>
              </w:rPr>
            </w:pPr>
            <w:r w:rsidRPr="00D73A63">
              <w:rPr>
                <w:rFonts w:eastAsia="Times New Roman" w:cs="Arial"/>
                <w:b/>
                <w:color w:val="0000FF"/>
                <w:u w:val="single"/>
                <w:lang w:eastAsia="en-GB"/>
              </w:rPr>
              <w:t>Missing Tax Rate</w:t>
            </w:r>
          </w:p>
        </w:tc>
        <w:tc>
          <w:tcPr>
            <w:tcW w:w="3304" w:type="pct"/>
            <w:shd w:val="clear" w:color="auto" w:fill="D9D9D9" w:themeFill="background1" w:themeFillShade="D9"/>
            <w:hideMark/>
          </w:tcPr>
          <w:p w:rsidR="00D73A63" w:rsidRPr="00D73A63" w:rsidRDefault="00D73A63" w:rsidP="00AF4695">
            <w:pPr>
              <w:suppressAutoHyphens w:val="0"/>
              <w:spacing w:before="0" w:after="0"/>
              <w:rPr>
                <w:rFonts w:eastAsia="Times New Roman" w:cs="Arial"/>
                <w:b/>
                <w:color w:val="0000FF"/>
                <w:u w:val="single"/>
                <w:lang w:eastAsia="en-GB"/>
              </w:rPr>
            </w:pPr>
            <w:r w:rsidRPr="00D73A63">
              <w:rPr>
                <w:rFonts w:eastAsia="Times New Roman" w:cs="Arial"/>
                <w:b/>
                <w:color w:val="0000FF"/>
                <w:u w:val="single"/>
                <w:lang w:eastAsia="en-GB"/>
              </w:rPr>
              <w:t>Tax rate is missing.</w:t>
            </w:r>
          </w:p>
        </w:tc>
      </w:tr>
      <w:tr w:rsidR="00D73A63" w:rsidRPr="00D73A63" w:rsidTr="00D73A63">
        <w:trPr>
          <w:tblCellSpacing w:w="15" w:type="dxa"/>
        </w:trPr>
        <w:tc>
          <w:tcPr>
            <w:tcW w:w="641" w:type="pct"/>
            <w:shd w:val="clear" w:color="auto" w:fill="D9D9D9" w:themeFill="background1" w:themeFillShade="D9"/>
            <w:hideMark/>
          </w:tcPr>
          <w:p w:rsidR="00D73A63" w:rsidRPr="00D73A63" w:rsidRDefault="00D73A63" w:rsidP="00AF4695">
            <w:pPr>
              <w:suppressAutoHyphens w:val="0"/>
              <w:spacing w:before="0" w:after="0"/>
              <w:rPr>
                <w:rFonts w:eastAsia="Times New Roman" w:cs="Arial"/>
                <w:b/>
                <w:color w:val="0000FF"/>
                <w:u w:val="single"/>
                <w:lang w:eastAsia="en-GB"/>
              </w:rPr>
            </w:pPr>
            <w:r w:rsidRPr="00D73A63">
              <w:rPr>
                <w:rFonts w:eastAsia="Times New Roman" w:cs="Arial"/>
                <w:b/>
                <w:color w:val="0000FF"/>
                <w:u w:val="single"/>
                <w:lang w:eastAsia="en-GB"/>
              </w:rPr>
              <w:t>TAXN</w:t>
            </w:r>
          </w:p>
        </w:tc>
        <w:tc>
          <w:tcPr>
            <w:tcW w:w="987" w:type="pct"/>
            <w:shd w:val="clear" w:color="auto" w:fill="D9D9D9" w:themeFill="background1" w:themeFillShade="D9"/>
            <w:hideMark/>
          </w:tcPr>
          <w:p w:rsidR="00D73A63" w:rsidRPr="00D73A63" w:rsidRDefault="00D73A63" w:rsidP="00AF4695">
            <w:pPr>
              <w:suppressAutoHyphens w:val="0"/>
              <w:spacing w:before="0" w:after="0"/>
              <w:rPr>
                <w:rFonts w:eastAsia="Times New Roman" w:cs="Arial"/>
                <w:b/>
                <w:color w:val="0000FF"/>
                <w:u w:val="single"/>
                <w:lang w:eastAsia="en-GB"/>
              </w:rPr>
            </w:pPr>
            <w:r w:rsidRPr="00D73A63">
              <w:rPr>
                <w:rFonts w:eastAsia="Times New Roman" w:cs="Arial"/>
                <w:b/>
                <w:color w:val="0000FF"/>
                <w:u w:val="single"/>
                <w:lang w:eastAsia="en-GB"/>
              </w:rPr>
              <w:t>Inconsistent Tax Rate</w:t>
            </w:r>
          </w:p>
        </w:tc>
        <w:tc>
          <w:tcPr>
            <w:tcW w:w="3304" w:type="pct"/>
            <w:shd w:val="clear" w:color="auto" w:fill="D9D9D9" w:themeFill="background1" w:themeFillShade="D9"/>
            <w:hideMark/>
          </w:tcPr>
          <w:p w:rsidR="00D73A63" w:rsidRPr="00D73A63" w:rsidRDefault="00D73A63" w:rsidP="00AF4695">
            <w:pPr>
              <w:suppressAutoHyphens w:val="0"/>
              <w:spacing w:before="0" w:after="0"/>
              <w:rPr>
                <w:rFonts w:eastAsia="Times New Roman" w:cs="Arial"/>
                <w:b/>
                <w:color w:val="0000FF"/>
                <w:u w:val="single"/>
                <w:lang w:eastAsia="en-GB"/>
              </w:rPr>
            </w:pPr>
            <w:r w:rsidRPr="00D73A63">
              <w:rPr>
                <w:rFonts w:eastAsia="Times New Roman" w:cs="Arial"/>
                <w:b/>
                <w:color w:val="0000FF"/>
                <w:u w:val="single"/>
                <w:lang w:eastAsia="en-GB"/>
              </w:rPr>
              <w:t>Tax rate is not consistent with the documentation in place.</w:t>
            </w:r>
          </w:p>
        </w:tc>
      </w:tr>
      <w:tr w:rsidR="00D73A63" w:rsidRPr="00D73A63" w:rsidTr="00D73A63">
        <w:trPr>
          <w:tblCellSpacing w:w="15" w:type="dxa"/>
        </w:trPr>
        <w:tc>
          <w:tcPr>
            <w:tcW w:w="641"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lastRenderedPageBreak/>
              <w:t>ULNK</w:t>
            </w:r>
          </w:p>
        </w:tc>
        <w:tc>
          <w:tcPr>
            <w:tcW w:w="987"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Unknown</w:t>
            </w:r>
          </w:p>
        </w:tc>
        <w:tc>
          <w:tcPr>
            <w:tcW w:w="3304" w:type="pct"/>
            <w:shd w:val="clear" w:color="auto" w:fill="FFFFFF"/>
            <w:hideMark/>
          </w:tcPr>
          <w:p w:rsidR="00D73A63" w:rsidRPr="00D73A63" w:rsidRDefault="00D73A63" w:rsidP="00D73A63">
            <w:pPr>
              <w:suppressAutoHyphens w:val="0"/>
              <w:spacing w:before="0" w:after="0"/>
              <w:rPr>
                <w:rFonts w:eastAsia="Times New Roman" w:cs="Arial"/>
                <w:color w:val="000000"/>
                <w:lang w:eastAsia="en-GB"/>
              </w:rPr>
            </w:pPr>
            <w:r w:rsidRPr="00D73A63">
              <w:rPr>
                <w:rFonts w:eastAsia="Times New Roman" w:cs="Arial"/>
                <w:color w:val="000000"/>
                <w:lang w:eastAsia="en-GB"/>
              </w:rPr>
              <w:t>Linked reference is unknown.</w:t>
            </w:r>
          </w:p>
        </w:tc>
      </w:tr>
    </w:tbl>
    <w:p w:rsidR="00E83E1F" w:rsidRDefault="00E83E1F" w:rsidP="00C32764">
      <w:pPr>
        <w:suppressAutoHyphens w:val="0"/>
        <w:spacing w:before="0" w:after="0"/>
      </w:pPr>
    </w:p>
    <w:p w:rsidR="00D73A63" w:rsidRDefault="00D73A63" w:rsidP="00C32764">
      <w:pPr>
        <w:suppressAutoHyphens w:val="0"/>
        <w:spacing w:before="0" w:after="0"/>
      </w:pPr>
    </w:p>
    <w:p w:rsidR="00E83E1F" w:rsidRPr="009B1E52" w:rsidRDefault="00E83E1F" w:rsidP="00E83E1F">
      <w:pPr>
        <w:pBdr>
          <w:top w:val="single" w:sz="4" w:space="5" w:color="auto"/>
          <w:bottom w:val="single" w:sz="4" w:space="5" w:color="auto"/>
        </w:pBdr>
        <w:spacing w:after="240"/>
        <w:rPr>
          <w:b/>
          <w:sz w:val="32"/>
          <w:szCs w:val="32"/>
        </w:rPr>
      </w:pPr>
      <w:r w:rsidRPr="009B1E52">
        <w:rPr>
          <w:b/>
          <w:sz w:val="32"/>
          <w:szCs w:val="32"/>
        </w:rPr>
        <w:t>2. ISO 20022 Illustration</w:t>
      </w:r>
    </w:p>
    <w:p w:rsidR="00C32764" w:rsidRDefault="00C80B91" w:rsidP="00C32764">
      <w:pPr>
        <w:suppressAutoHyphens w:val="0"/>
        <w:spacing w:before="0" w:after="0"/>
      </w:pPr>
      <w:r>
        <w:rPr>
          <w:b/>
        </w:rPr>
        <w:t xml:space="preserve">1. </w:t>
      </w:r>
      <w:r w:rsidR="00BC2D56" w:rsidRPr="00F0564F">
        <w:rPr>
          <w:b/>
        </w:rPr>
        <w:t>In the seev.033 (CAIN – CorporateActionInstruction) message</w:t>
      </w:r>
      <w:r w:rsidR="00BC2D56">
        <w:t xml:space="preserve">, </w:t>
      </w:r>
      <w:r w:rsidR="00F0564F">
        <w:t xml:space="preserve">in sequence BeneficialOwnerDetails, add a new optional and non-repeatable element </w:t>
      </w:r>
      <w:r w:rsidR="00F8743F">
        <w:t>W</w:t>
      </w:r>
      <w:r w:rsidR="00F0564F">
        <w:t xml:space="preserve">ithholdingTaxRate typed with RateAndAmountFormat37Choice providing the rate as a choice between a percentage rate, a unknown rate value as the code UKWN and a rate as an amount as </w:t>
      </w:r>
      <w:r w:rsidR="00F8743F">
        <w:t>illustrated</w:t>
      </w:r>
      <w:r w:rsidR="00F0564F">
        <w:t xml:space="preserve"> here below and as defined in ISO 15022 above: </w:t>
      </w:r>
    </w:p>
    <w:p w:rsidR="00BC2D56" w:rsidRDefault="00BC2D56" w:rsidP="00C32764">
      <w:pPr>
        <w:suppressAutoHyphens w:val="0"/>
        <w:spacing w:before="0" w:after="0"/>
      </w:pPr>
    </w:p>
    <w:p w:rsidR="00BC2D56" w:rsidRDefault="00BC2D56" w:rsidP="00C32764">
      <w:pPr>
        <w:suppressAutoHyphens w:val="0"/>
        <w:spacing w:before="0" w:after="0"/>
      </w:pPr>
      <w:r>
        <w:rPr>
          <w:noProof/>
          <w:lang w:eastAsia="en-GB"/>
        </w:rPr>
        <w:drawing>
          <wp:inline distT="0" distB="0" distL="0" distR="0" wp14:anchorId="1A9C3685" wp14:editId="75E43AB2">
            <wp:extent cx="5581015" cy="3323566"/>
            <wp:effectExtent l="0" t="0" r="635" b="0"/>
            <wp:docPr id="1427" name="Picture 1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581015" cy="3323566"/>
                    </a:xfrm>
                    <a:prstGeom prst="rect">
                      <a:avLst/>
                    </a:prstGeom>
                  </pic:spPr>
                </pic:pic>
              </a:graphicData>
            </a:graphic>
          </wp:inline>
        </w:drawing>
      </w:r>
    </w:p>
    <w:p w:rsidR="00BC2D56" w:rsidRDefault="00BC2D56" w:rsidP="00C32764">
      <w:pPr>
        <w:suppressAutoHyphens w:val="0"/>
        <w:spacing w:before="0" w:after="0"/>
      </w:pPr>
    </w:p>
    <w:p w:rsidR="008A1343" w:rsidRDefault="008A1343" w:rsidP="00A9728F">
      <w:pPr>
        <w:suppressAutoHyphens w:val="0"/>
        <w:spacing w:before="0" w:after="0"/>
      </w:pPr>
    </w:p>
    <w:p w:rsidR="004350F6" w:rsidRDefault="00C80B91" w:rsidP="00A9728F">
      <w:pPr>
        <w:suppressAutoHyphens w:val="0"/>
        <w:spacing w:before="0" w:after="0"/>
      </w:pPr>
      <w:r>
        <w:rPr>
          <w:b/>
        </w:rPr>
        <w:t xml:space="preserve">2. </w:t>
      </w:r>
      <w:r w:rsidR="004350F6" w:rsidRPr="00AA3941">
        <w:rPr>
          <w:b/>
        </w:rPr>
        <w:t>In the seev.034 (CAIS – CorporateActionInstructionStatusAdvice) message</w:t>
      </w:r>
      <w:r w:rsidR="004350F6">
        <w:t xml:space="preserve">, </w:t>
      </w:r>
      <w:r w:rsidR="00AA3941">
        <w:t xml:space="preserve">add 3 new rejection reason code TAXI, TAXM, TAXN as defined in ISO 15022 above in the data type code list RejectedReason48Code typing the element “Code” in the sequence InstructionProcessingStatus/Rejected/Reason/ReasonCode and also in the data type code list PendingReason14code typing the element “Code” in sequence InstructionProcessingStatus/Pending/Reason/ReasonCode as illustrated here </w:t>
      </w:r>
      <w:r w:rsidR="00F8743F">
        <w:t>below</w:t>
      </w:r>
      <w:r w:rsidR="00AA3941">
        <w:t>:</w:t>
      </w:r>
    </w:p>
    <w:p w:rsidR="00AA3941" w:rsidRDefault="00AA3941" w:rsidP="00A9728F">
      <w:pPr>
        <w:suppressAutoHyphens w:val="0"/>
        <w:spacing w:before="0" w:after="0"/>
      </w:pPr>
    </w:p>
    <w:p w:rsidR="00AA3941" w:rsidRDefault="00AA3941" w:rsidP="00A9728F">
      <w:pPr>
        <w:suppressAutoHyphens w:val="0"/>
        <w:spacing w:before="0" w:after="0"/>
      </w:pPr>
    </w:p>
    <w:p w:rsidR="00AA3941" w:rsidRDefault="008B4F77" w:rsidP="00A9728F">
      <w:pPr>
        <w:suppressAutoHyphens w:val="0"/>
        <w:spacing w:before="0" w:after="0"/>
      </w:pPr>
      <w:r>
        <w:rPr>
          <w:noProof/>
          <w:lang w:eastAsia="en-GB"/>
        </w:rPr>
        <w:lastRenderedPageBreak/>
        <w:drawing>
          <wp:inline distT="0" distB="0" distL="0" distR="0" wp14:anchorId="4FACA936" wp14:editId="2DE461D9">
            <wp:extent cx="5581015" cy="2685565"/>
            <wp:effectExtent l="0" t="0" r="635" b="635"/>
            <wp:docPr id="1428" name="Picture 1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581015" cy="2685565"/>
                    </a:xfrm>
                    <a:prstGeom prst="rect">
                      <a:avLst/>
                    </a:prstGeom>
                  </pic:spPr>
                </pic:pic>
              </a:graphicData>
            </a:graphic>
          </wp:inline>
        </w:drawing>
      </w:r>
    </w:p>
    <w:p w:rsidR="00AA3941" w:rsidRDefault="00AA3941" w:rsidP="00A9728F">
      <w:pPr>
        <w:suppressAutoHyphens w:val="0"/>
        <w:spacing w:before="0" w:after="0"/>
      </w:pPr>
    </w:p>
    <w:p w:rsidR="004350F6" w:rsidRDefault="008B4F77" w:rsidP="00A9728F">
      <w:pPr>
        <w:suppressAutoHyphens w:val="0"/>
        <w:spacing w:before="0" w:after="0"/>
      </w:pPr>
      <w:r>
        <w:rPr>
          <w:noProof/>
          <w:lang w:eastAsia="en-GB"/>
        </w:rPr>
        <w:drawing>
          <wp:inline distT="0" distB="0" distL="0" distR="0" wp14:anchorId="2D8A8485" wp14:editId="360AAF1E">
            <wp:extent cx="5581015" cy="2308728"/>
            <wp:effectExtent l="0" t="0" r="635" b="0"/>
            <wp:docPr id="1429" name="Picture 1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5581015" cy="2308728"/>
                    </a:xfrm>
                    <a:prstGeom prst="rect">
                      <a:avLst/>
                    </a:prstGeom>
                  </pic:spPr>
                </pic:pic>
              </a:graphicData>
            </a:graphic>
          </wp:inline>
        </w:drawing>
      </w:r>
    </w:p>
    <w:p w:rsidR="008A1343" w:rsidRDefault="008A1343" w:rsidP="00A9728F">
      <w:pPr>
        <w:suppressAutoHyphens w:val="0"/>
        <w:spacing w:before="0" w:after="0"/>
      </w:pPr>
    </w:p>
    <w:p w:rsidR="008A1343" w:rsidRDefault="008A1343" w:rsidP="00A9728F">
      <w:pPr>
        <w:suppressAutoHyphens w:val="0"/>
        <w:spacing w:before="0" w:after="0"/>
        <w:rPr>
          <w:b/>
          <w:sz w:val="28"/>
        </w:rPr>
      </w:pPr>
      <w:r w:rsidRPr="00CE2AB5">
        <w:rPr>
          <w:b/>
          <w:sz w:val="28"/>
        </w:rPr>
        <w:t>Working Group Meeting</w:t>
      </w:r>
    </w:p>
    <w:p w:rsidR="008A1343" w:rsidRPr="00CE2AB5" w:rsidRDefault="008A1343" w:rsidP="00A9728F">
      <w:pPr>
        <w:suppressAutoHyphens w:val="0"/>
        <w:spacing w:before="0" w:after="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54"/>
      </w:tblGrid>
      <w:tr w:rsidR="008A1343" w:rsidRPr="00DB39D9" w:rsidTr="00A9728F">
        <w:tc>
          <w:tcPr>
            <w:tcW w:w="8754" w:type="dxa"/>
            <w:shd w:val="pct5" w:color="auto" w:fill="auto"/>
          </w:tcPr>
          <w:p w:rsidR="008A1343" w:rsidRPr="00D54675" w:rsidRDefault="008A1343" w:rsidP="00A9728F">
            <w:pPr>
              <w:spacing w:before="80" w:after="80"/>
              <w:rPr>
                <w:b/>
                <w:color w:val="800000"/>
              </w:rPr>
            </w:pPr>
            <w:r w:rsidRPr="00D54675">
              <w:rPr>
                <w:b/>
              </w:rPr>
              <w:t>Discussion</w:t>
            </w:r>
          </w:p>
        </w:tc>
      </w:tr>
      <w:tr w:rsidR="008A1343" w:rsidRPr="00E32808" w:rsidTr="00A9728F">
        <w:trPr>
          <w:trHeight w:val="36"/>
        </w:trPr>
        <w:tc>
          <w:tcPr>
            <w:tcW w:w="8754" w:type="dxa"/>
            <w:tcBorders>
              <w:bottom w:val="dotted" w:sz="4" w:space="0" w:color="auto"/>
            </w:tcBorders>
            <w:vAlign w:val="center"/>
          </w:tcPr>
          <w:p w:rsidR="008A1343" w:rsidRDefault="00BD0BDC" w:rsidP="00105799">
            <w:pPr>
              <w:rPr>
                <w:rFonts w:cs="Arial"/>
              </w:rPr>
            </w:pPr>
            <w:r>
              <w:rPr>
                <w:rFonts w:cs="Arial"/>
              </w:rPr>
              <w:t>A majority of the cou</w:t>
            </w:r>
            <w:r w:rsidR="00105799">
              <w:rPr>
                <w:rFonts w:cs="Arial"/>
              </w:rPr>
              <w:t>ntries agreed</w:t>
            </w:r>
            <w:r>
              <w:rPr>
                <w:rFonts w:cs="Arial"/>
              </w:rPr>
              <w:t xml:space="preserve"> with the business case and </w:t>
            </w:r>
            <w:r w:rsidR="00105799">
              <w:rPr>
                <w:rFonts w:cs="Arial"/>
              </w:rPr>
              <w:t xml:space="preserve">some </w:t>
            </w:r>
            <w:r>
              <w:rPr>
                <w:rFonts w:cs="Arial"/>
              </w:rPr>
              <w:t>concerns raised by France and th</w:t>
            </w:r>
            <w:r w:rsidR="00105799">
              <w:rPr>
                <w:rFonts w:cs="Arial"/>
              </w:rPr>
              <w:t>e US about the message flows</w:t>
            </w:r>
            <w:r w:rsidR="009655D0">
              <w:rPr>
                <w:rFonts w:cs="Arial"/>
              </w:rPr>
              <w:t xml:space="preserve"> and usage </w:t>
            </w:r>
            <w:r w:rsidR="00105799">
              <w:rPr>
                <w:rFonts w:cs="Arial"/>
              </w:rPr>
              <w:t>were clarified at the meeting.</w:t>
            </w:r>
          </w:p>
          <w:p w:rsidR="009655D0" w:rsidRDefault="009655D0" w:rsidP="00105799">
            <w:pPr>
              <w:rPr>
                <w:rFonts w:cs="Arial"/>
              </w:rPr>
            </w:pPr>
            <w:r>
              <w:rPr>
                <w:rFonts w:cs="Arial"/>
              </w:rPr>
              <w:t>The usage of the TAXR rates in the MT565 would be for specific use cases and it should not be used directly with income MAND event but rather in the context of WTRC events linked to mandatory income events.</w:t>
            </w:r>
          </w:p>
          <w:p w:rsidR="00105799" w:rsidRPr="00D54675" w:rsidRDefault="009655D0" w:rsidP="009655D0">
            <w:pPr>
              <w:rPr>
                <w:rFonts w:cs="Arial"/>
              </w:rPr>
            </w:pPr>
            <w:r>
              <w:rPr>
                <w:rFonts w:cs="Arial"/>
              </w:rPr>
              <w:t xml:space="preserve">Based on the above clarification, the MWG agrees with the business case and the proposed solution as illustrated above. However the MWG recommends to the SMPG to create a market practice to clarify the usage of the new TAXR element in the MT565 </w:t>
            </w:r>
            <w:r w:rsidR="00D021CA">
              <w:rPr>
                <w:rFonts w:cs="Arial"/>
              </w:rPr>
              <w:t>and the related message flows.</w:t>
            </w:r>
          </w:p>
        </w:tc>
      </w:tr>
      <w:tr w:rsidR="008A1343" w:rsidRPr="00DB39D9" w:rsidTr="00A97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rsidR="008A1343" w:rsidRPr="00D54675" w:rsidRDefault="008A1343" w:rsidP="00A9728F">
            <w:pPr>
              <w:spacing w:before="80" w:after="80"/>
              <w:rPr>
                <w:b/>
                <w:color w:val="800000"/>
              </w:rPr>
            </w:pPr>
            <w:r w:rsidRPr="00D54675">
              <w:rPr>
                <w:b/>
              </w:rPr>
              <w:t>Decision</w:t>
            </w:r>
          </w:p>
        </w:tc>
      </w:tr>
      <w:tr w:rsidR="008A1343" w:rsidRPr="00D021CA" w:rsidTr="00A97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rsidR="008A1343" w:rsidRPr="00D021CA" w:rsidRDefault="00D021CA" w:rsidP="00A9728F">
            <w:pPr>
              <w:tabs>
                <w:tab w:val="left" w:pos="965"/>
                <w:tab w:val="left" w:pos="1005"/>
              </w:tabs>
              <w:spacing w:after="0"/>
              <w:ind w:left="992" w:hanging="992"/>
              <w:rPr>
                <w:rFonts w:cs="Arial"/>
                <w:b/>
                <w:color w:val="00B050"/>
              </w:rPr>
            </w:pPr>
            <w:r w:rsidRPr="00D021CA">
              <w:rPr>
                <w:rFonts w:cs="Arial"/>
                <w:b/>
                <w:color w:val="00B050"/>
              </w:rPr>
              <w:t>Approved</w:t>
            </w:r>
          </w:p>
        </w:tc>
      </w:tr>
    </w:tbl>
    <w:p w:rsidR="00DA1560" w:rsidRDefault="00DA1560" w:rsidP="00DA1560">
      <w:pPr>
        <w:suppressAutoHyphens w:val="0"/>
        <w:spacing w:before="140" w:after="0"/>
        <w:rPr>
          <w:b/>
          <w:sz w:val="28"/>
          <w:szCs w:val="28"/>
        </w:rPr>
      </w:pPr>
      <w:r>
        <w:rPr>
          <w:b/>
          <w:sz w:val="28"/>
          <w:szCs w:val="28"/>
        </w:rPr>
        <w:lastRenderedPageBreak/>
        <w:t>Final decision of the Securities SEG regarding ISO 20022 messages: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559"/>
      </w:tblGrid>
      <w:tr w:rsidR="00DA1560" w:rsidTr="009210F4">
        <w:tc>
          <w:tcPr>
            <w:tcW w:w="1101" w:type="dxa"/>
            <w:tcBorders>
              <w:top w:val="single" w:sz="4" w:space="0" w:color="auto"/>
              <w:left w:val="single" w:sz="4" w:space="0" w:color="auto"/>
              <w:bottom w:val="single" w:sz="4" w:space="0" w:color="auto"/>
              <w:right w:val="single" w:sz="4" w:space="0" w:color="auto"/>
            </w:tcBorders>
            <w:hideMark/>
          </w:tcPr>
          <w:p w:rsidR="00DA1560" w:rsidRDefault="00DA1560" w:rsidP="009210F4">
            <w:pPr>
              <w:rPr>
                <w:szCs w:val="24"/>
              </w:rPr>
            </w:pPr>
            <w:r>
              <w:rPr>
                <w:szCs w:val="24"/>
              </w:rPr>
              <w:t>Approve the MWG decision</w:t>
            </w:r>
          </w:p>
        </w:tc>
        <w:tc>
          <w:tcPr>
            <w:tcW w:w="1559" w:type="dxa"/>
            <w:tcBorders>
              <w:top w:val="single" w:sz="4" w:space="0" w:color="auto"/>
              <w:left w:val="single" w:sz="4" w:space="0" w:color="auto"/>
              <w:bottom w:val="single" w:sz="4" w:space="0" w:color="auto"/>
              <w:right w:val="single" w:sz="4" w:space="0" w:color="auto"/>
            </w:tcBorders>
          </w:tcPr>
          <w:p w:rsidR="00DA1560" w:rsidRDefault="00DA1560" w:rsidP="009210F4">
            <w:pPr>
              <w:rPr>
                <w:szCs w:val="24"/>
              </w:rPr>
            </w:pPr>
            <w:r w:rsidRPr="009701B5">
              <w:rPr>
                <w:color w:val="FF0000"/>
                <w:szCs w:val="24"/>
              </w:rPr>
              <w:t>approved</w:t>
            </w:r>
          </w:p>
        </w:tc>
      </w:tr>
    </w:tbl>
    <w:p w:rsidR="00DA1560" w:rsidRDefault="00DA1560" w:rsidP="00DA1560">
      <w:pPr>
        <w:rPr>
          <w:szCs w:val="24"/>
        </w:rPr>
      </w:pPr>
      <w:r>
        <w:rPr>
          <w:szCs w:val="24"/>
        </w:rPr>
        <w:t>Comments:</w:t>
      </w:r>
    </w:p>
    <w:p w:rsidR="00DA1560" w:rsidRDefault="00DA1560" w:rsidP="00DA1560">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559"/>
      </w:tblGrid>
      <w:tr w:rsidR="00DA1560" w:rsidTr="009210F4">
        <w:tc>
          <w:tcPr>
            <w:tcW w:w="1101" w:type="dxa"/>
            <w:tcBorders>
              <w:top w:val="single" w:sz="4" w:space="0" w:color="auto"/>
              <w:left w:val="single" w:sz="4" w:space="0" w:color="auto"/>
              <w:bottom w:val="single" w:sz="4" w:space="0" w:color="auto"/>
              <w:right w:val="single" w:sz="4" w:space="0" w:color="auto"/>
            </w:tcBorders>
            <w:hideMark/>
          </w:tcPr>
          <w:p w:rsidR="00DA1560" w:rsidRDefault="00DA1560" w:rsidP="009210F4">
            <w:pPr>
              <w:rPr>
                <w:szCs w:val="24"/>
              </w:rPr>
            </w:pPr>
            <w:r>
              <w:rPr>
                <w:szCs w:val="24"/>
              </w:rPr>
              <w:t>Reject the MWG decision</w:t>
            </w:r>
          </w:p>
        </w:tc>
        <w:tc>
          <w:tcPr>
            <w:tcW w:w="1559" w:type="dxa"/>
            <w:tcBorders>
              <w:top w:val="single" w:sz="4" w:space="0" w:color="auto"/>
              <w:left w:val="single" w:sz="4" w:space="0" w:color="auto"/>
              <w:bottom w:val="single" w:sz="4" w:space="0" w:color="auto"/>
              <w:right w:val="single" w:sz="4" w:space="0" w:color="auto"/>
            </w:tcBorders>
          </w:tcPr>
          <w:p w:rsidR="00DA1560" w:rsidRDefault="00DA1560" w:rsidP="009210F4">
            <w:pPr>
              <w:rPr>
                <w:szCs w:val="24"/>
              </w:rPr>
            </w:pPr>
          </w:p>
        </w:tc>
      </w:tr>
    </w:tbl>
    <w:p w:rsidR="00DA1560" w:rsidRDefault="00DA1560" w:rsidP="00DA1560">
      <w:pPr>
        <w:rPr>
          <w:szCs w:val="24"/>
        </w:rPr>
      </w:pPr>
      <w:r>
        <w:rPr>
          <w:szCs w:val="24"/>
        </w:rPr>
        <w:t>Reason for rejection:</w:t>
      </w:r>
    </w:p>
    <w:p w:rsidR="00DA1560" w:rsidRDefault="00DA1560">
      <w:pPr>
        <w:suppressAutoHyphens w:val="0"/>
        <w:spacing w:before="0" w:after="0"/>
        <w:rPr>
          <w:lang w:val="en-US"/>
        </w:rPr>
      </w:pPr>
      <w:r>
        <w:rPr>
          <w:lang w:val="en-US"/>
        </w:rPr>
        <w:br w:type="page"/>
      </w:r>
    </w:p>
    <w:p w:rsidR="00280143" w:rsidRDefault="00280143" w:rsidP="00A9728F">
      <w:pPr>
        <w:suppressAutoHyphens w:val="0"/>
        <w:spacing w:before="0" w:after="0"/>
        <w:rPr>
          <w:lang w:val="en-US"/>
        </w:rPr>
      </w:pPr>
    </w:p>
    <w:p w:rsidR="005102F5" w:rsidRPr="000F4EAE" w:rsidRDefault="005102F5" w:rsidP="00A9728F">
      <w:pPr>
        <w:pStyle w:val="Heading2"/>
        <w:tabs>
          <w:tab w:val="clear" w:pos="718"/>
          <w:tab w:val="clear" w:pos="851"/>
          <w:tab w:val="num" w:pos="993"/>
        </w:tabs>
        <w:ind w:left="0" w:firstLine="0"/>
        <w:rPr>
          <w:color w:val="FF0000"/>
          <w:lang w:val="en-US"/>
        </w:rPr>
      </w:pPr>
      <w:bookmarkStart w:id="78" w:name="_Toc18482785"/>
      <w:r w:rsidRPr="000F4EAE">
        <w:rPr>
          <w:color w:val="FF0000"/>
          <w:lang w:val="en-US"/>
        </w:rPr>
        <w:t>CR 001533: Add code for OPTF in DTCH events</w:t>
      </w:r>
      <w:bookmarkEnd w:id="78"/>
      <w:r w:rsidRPr="000F4EAE">
        <w:rPr>
          <w:color w:val="FF0000"/>
          <w:lang w:val="en-US"/>
        </w:rPr>
        <w:t xml:space="preserve"> </w:t>
      </w: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58"/>
        <w:gridCol w:w="6063"/>
      </w:tblGrid>
      <w:tr w:rsidR="005102F5" w:rsidRPr="00D54675" w:rsidTr="00A9728F">
        <w:tc>
          <w:tcPr>
            <w:tcW w:w="8721" w:type="dxa"/>
            <w:gridSpan w:val="2"/>
            <w:shd w:val="pct5" w:color="auto" w:fill="auto"/>
          </w:tcPr>
          <w:p w:rsidR="005102F5" w:rsidRPr="00D54675" w:rsidRDefault="005102F5" w:rsidP="00A9728F">
            <w:pPr>
              <w:spacing w:before="80" w:after="80"/>
              <w:rPr>
                <w:rFonts w:cs="Arial"/>
                <w:b/>
              </w:rPr>
            </w:pPr>
            <w:r w:rsidRPr="00D54675">
              <w:rPr>
                <w:rFonts w:cs="Arial"/>
                <w:b/>
              </w:rPr>
              <w:t>Origin of request</w:t>
            </w:r>
          </w:p>
        </w:tc>
      </w:tr>
      <w:tr w:rsidR="005102F5" w:rsidRPr="001E0CBC" w:rsidTr="00A972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rsidR="005102F5" w:rsidRPr="00746F39" w:rsidRDefault="005102F5" w:rsidP="00A9728F">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Country: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5102F5" w:rsidRPr="001E0CBC" w:rsidRDefault="005102F5" w:rsidP="00A9728F">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LU Luxembourg</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Pr>
                <w:b/>
              </w:rPr>
              <w:t>Sponsors</w:t>
            </w:r>
          </w:p>
        </w:tc>
      </w:tr>
      <w:tr w:rsidR="005102F5" w:rsidRPr="003D2503" w:rsidTr="00A9728F">
        <w:tc>
          <w:tcPr>
            <w:tcW w:w="8721" w:type="dxa"/>
            <w:gridSpan w:val="2"/>
            <w:shd w:val="clear" w:color="auto" w:fill="auto"/>
          </w:tcPr>
          <w:p w:rsidR="005102F5" w:rsidRPr="003D2503" w:rsidRDefault="005102F5" w:rsidP="00A9728F">
            <w:pPr>
              <w:spacing w:before="80" w:after="80"/>
            </w:pPr>
            <w:r>
              <w:t>CLEARSTREAM</w:t>
            </w:r>
          </w:p>
        </w:tc>
      </w:tr>
      <w:tr w:rsidR="005102F5" w:rsidRPr="00D54675" w:rsidTr="00A9728F">
        <w:tc>
          <w:tcPr>
            <w:tcW w:w="8721" w:type="dxa"/>
            <w:gridSpan w:val="2"/>
            <w:shd w:val="pct5" w:color="auto" w:fill="auto"/>
          </w:tcPr>
          <w:p w:rsidR="005102F5" w:rsidRPr="00D54675" w:rsidRDefault="005102F5" w:rsidP="00A9728F">
            <w:pPr>
              <w:spacing w:before="80" w:after="80"/>
              <w:rPr>
                <w:color w:val="800000"/>
              </w:rPr>
            </w:pPr>
            <w:r>
              <w:rPr>
                <w:b/>
              </w:rPr>
              <w:t>Message type(s) i</w:t>
            </w:r>
            <w:r w:rsidRPr="00D54675">
              <w:rPr>
                <w:b/>
              </w:rPr>
              <w:t>mpacted</w:t>
            </w:r>
          </w:p>
        </w:tc>
      </w:tr>
      <w:tr w:rsidR="005102F5" w:rsidRPr="00DB39D9" w:rsidTr="00A9728F">
        <w:tc>
          <w:tcPr>
            <w:tcW w:w="8721" w:type="dxa"/>
            <w:gridSpan w:val="2"/>
          </w:tcPr>
          <w:p w:rsidR="005102F5" w:rsidRPr="00DB39D9" w:rsidRDefault="00FF5254" w:rsidP="00FF5254">
            <w:pPr>
              <w:tabs>
                <w:tab w:val="left" w:pos="7455"/>
              </w:tabs>
              <w:spacing w:before="80" w:after="80"/>
            </w:pPr>
            <w:r>
              <w:t>MT 564, seev.031, seev.035</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sidRPr="003B78DE">
              <w:rPr>
                <w:b/>
              </w:rPr>
              <w:t>Complies with regulation</w:t>
            </w:r>
          </w:p>
        </w:tc>
      </w:tr>
      <w:tr w:rsidR="005102F5" w:rsidRPr="003D2503" w:rsidTr="00A9728F">
        <w:tc>
          <w:tcPr>
            <w:tcW w:w="8721" w:type="dxa"/>
            <w:gridSpan w:val="2"/>
            <w:shd w:val="clear" w:color="auto" w:fill="auto"/>
          </w:tcPr>
          <w:p w:rsidR="005102F5" w:rsidRPr="003D2503" w:rsidRDefault="005102F5" w:rsidP="00A9728F">
            <w:pPr>
              <w:spacing w:before="80" w:after="80"/>
            </w:pPr>
            <w:r>
              <w:t>None</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Pr>
                <w:b/>
              </w:rPr>
              <w:t>Business impact of this request</w:t>
            </w:r>
          </w:p>
        </w:tc>
      </w:tr>
      <w:tr w:rsidR="005102F5" w:rsidRPr="003D2503" w:rsidTr="00A9728F">
        <w:tc>
          <w:tcPr>
            <w:tcW w:w="8721" w:type="dxa"/>
            <w:gridSpan w:val="2"/>
            <w:shd w:val="clear" w:color="auto" w:fill="auto"/>
          </w:tcPr>
          <w:p w:rsidR="005102F5" w:rsidRDefault="005102F5" w:rsidP="00A9728F">
            <w:pPr>
              <w:spacing w:before="80" w:after="80"/>
            </w:pPr>
            <w:r>
              <w:t>MEDIUM</w:t>
            </w:r>
          </w:p>
          <w:p w:rsidR="005102F5" w:rsidRPr="003D2503" w:rsidRDefault="005102F5" w:rsidP="00A9728F">
            <w:pPr>
              <w:spacing w:before="80" w:after="80"/>
            </w:pPr>
            <w:r>
              <w:t>Back-end and front-end systems will need to be adapted</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Pr>
                <w:b/>
              </w:rPr>
              <w:t>Commitment to implement the change</w:t>
            </w:r>
          </w:p>
        </w:tc>
      </w:tr>
      <w:tr w:rsidR="005102F5" w:rsidRPr="00E0620A" w:rsidTr="00A9728F">
        <w:tc>
          <w:tcPr>
            <w:tcW w:w="8721" w:type="dxa"/>
            <w:gridSpan w:val="2"/>
            <w:shd w:val="clear" w:color="auto" w:fill="auto"/>
          </w:tcPr>
          <w:p w:rsidR="005102F5" w:rsidRDefault="005102F5" w:rsidP="00A9728F">
            <w:pPr>
              <w:spacing w:before="80" w:after="80"/>
            </w:pPr>
            <w:r>
              <w:t>Number of messages sent and received: 40</w:t>
            </w:r>
          </w:p>
          <w:p w:rsidR="005102F5" w:rsidRDefault="005102F5" w:rsidP="00A9728F">
            <w:pPr>
              <w:spacing w:before="80" w:after="80"/>
            </w:pPr>
            <w:r>
              <w:t>Percentage of messages impacted: 1</w:t>
            </w:r>
          </w:p>
          <w:p w:rsidR="005102F5" w:rsidRPr="00E0620A" w:rsidRDefault="005102F5" w:rsidP="00A9728F">
            <w:pPr>
              <w:spacing w:before="80" w:after="80"/>
            </w:pPr>
            <w:r>
              <w:t>Commits to implement and when: LU in 2020</w:t>
            </w:r>
          </w:p>
        </w:tc>
      </w:tr>
      <w:tr w:rsidR="005102F5" w:rsidRPr="00D54675" w:rsidTr="00A9728F">
        <w:tc>
          <w:tcPr>
            <w:tcW w:w="8721" w:type="dxa"/>
            <w:gridSpan w:val="2"/>
            <w:shd w:val="pct5" w:color="auto" w:fill="auto"/>
          </w:tcPr>
          <w:p w:rsidR="005102F5" w:rsidRPr="00D54675" w:rsidRDefault="005102F5" w:rsidP="00A9728F">
            <w:pPr>
              <w:spacing w:before="80" w:after="80"/>
              <w:rPr>
                <w:b/>
              </w:rPr>
            </w:pPr>
            <w:r w:rsidRPr="00D54675">
              <w:rPr>
                <w:b/>
              </w:rPr>
              <w:t xml:space="preserve">Business context </w:t>
            </w:r>
          </w:p>
        </w:tc>
      </w:tr>
      <w:tr w:rsidR="005102F5" w:rsidRPr="00DB39D9" w:rsidTr="00A9728F">
        <w:tc>
          <w:tcPr>
            <w:tcW w:w="8721" w:type="dxa"/>
            <w:gridSpan w:val="2"/>
          </w:tcPr>
          <w:p w:rsidR="00FF5254" w:rsidRDefault="00FF5254" w:rsidP="00FF5254">
            <w:pPr>
              <w:spacing w:before="80" w:after="80"/>
            </w:pPr>
            <w:r>
              <w:t>1. Will increase the transparency of MT 564 CAN messages for Dutch Action (DTCH) events.</w:t>
            </w:r>
          </w:p>
          <w:p w:rsidR="00FF5254" w:rsidRDefault="00FF5254" w:rsidP="00FF5254">
            <w:pPr>
              <w:spacing w:before="80" w:after="80"/>
            </w:pPr>
            <w:r>
              <w:t>2. The change is needed in order to inform the users whether an OFFR needs to be put in an MT 565 CA instruction (competitive option) or not (non-competitive option).</w:t>
            </w:r>
          </w:p>
          <w:p w:rsidR="00FF5254" w:rsidRDefault="00FF5254" w:rsidP="00FF5254">
            <w:pPr>
              <w:spacing w:before="80" w:after="80"/>
            </w:pPr>
            <w:r>
              <w:t>Business justification: increasing number of modified Dutch Auction events that include both competitive and non-competitive options.</w:t>
            </w:r>
          </w:p>
          <w:p w:rsidR="005102F5" w:rsidRPr="00DB39D9" w:rsidRDefault="00FF5254" w:rsidP="00FF5254">
            <w:pPr>
              <w:spacing w:before="80" w:after="80"/>
            </w:pPr>
            <w:r>
              <w:t>Replacing that text by a structured field will increase the standardization and allows to further increase according system validations.</w:t>
            </w:r>
          </w:p>
        </w:tc>
      </w:tr>
      <w:tr w:rsidR="005102F5" w:rsidRPr="00D54675" w:rsidTr="00A9728F">
        <w:tc>
          <w:tcPr>
            <w:tcW w:w="8721" w:type="dxa"/>
            <w:gridSpan w:val="2"/>
            <w:shd w:val="pct5" w:color="auto" w:fill="auto"/>
          </w:tcPr>
          <w:p w:rsidR="005102F5" w:rsidRPr="00D54675" w:rsidRDefault="005102F5" w:rsidP="00A9728F">
            <w:pPr>
              <w:spacing w:before="80" w:after="80"/>
              <w:rPr>
                <w:color w:val="800000"/>
              </w:rPr>
            </w:pPr>
            <w:r>
              <w:rPr>
                <w:b/>
              </w:rPr>
              <w:t>Nature of c</w:t>
            </w:r>
            <w:r w:rsidRPr="00D54675">
              <w:rPr>
                <w:b/>
              </w:rPr>
              <w:t>hange</w:t>
            </w:r>
          </w:p>
        </w:tc>
      </w:tr>
      <w:tr w:rsidR="005102F5" w:rsidRPr="00DB39D9" w:rsidTr="00A9728F">
        <w:tc>
          <w:tcPr>
            <w:tcW w:w="8721" w:type="dxa"/>
            <w:gridSpan w:val="2"/>
          </w:tcPr>
          <w:p w:rsidR="00DA6BEE" w:rsidRDefault="00DA6BEE" w:rsidP="00DA6BEE">
            <w:pPr>
              <w:spacing w:before="80" w:after="80"/>
            </w:pPr>
            <w:r>
              <w:t xml:space="preserve">Add a code to the qualifier OPTF in MT 564 in case of DTCH competitive offer; </w:t>
            </w:r>
          </w:p>
          <w:p w:rsidR="005102F5" w:rsidRPr="00DB39D9" w:rsidRDefault="00DA6BEE" w:rsidP="00DA6BEE">
            <w:pPr>
              <w:spacing w:before="80" w:after="80"/>
            </w:pPr>
            <w:r>
              <w:t>Offer price can be indicated in the existing field OFFR in MT 565 (no change), in case 564 CAON option expected a competitive offer price, an MT 567 rejects the received MT 565 if no price is indicated, with existing rejection code.</w:t>
            </w:r>
          </w:p>
        </w:tc>
      </w:tr>
      <w:tr w:rsidR="005102F5" w:rsidRPr="00D54675" w:rsidTr="00A9728F">
        <w:tc>
          <w:tcPr>
            <w:tcW w:w="8721" w:type="dxa"/>
            <w:gridSpan w:val="2"/>
            <w:shd w:val="pct5" w:color="auto" w:fill="auto"/>
          </w:tcPr>
          <w:p w:rsidR="005102F5" w:rsidRPr="00D54675" w:rsidRDefault="005102F5" w:rsidP="00A9728F">
            <w:pPr>
              <w:spacing w:before="80" w:after="80"/>
              <w:rPr>
                <w:color w:val="800000"/>
              </w:rPr>
            </w:pPr>
            <w:r>
              <w:rPr>
                <w:b/>
              </w:rPr>
              <w:t>Workaround</w:t>
            </w:r>
          </w:p>
        </w:tc>
      </w:tr>
      <w:tr w:rsidR="005102F5" w:rsidRPr="008466D3" w:rsidTr="00A9728F">
        <w:tc>
          <w:tcPr>
            <w:tcW w:w="8721" w:type="dxa"/>
            <w:gridSpan w:val="2"/>
            <w:tcBorders>
              <w:bottom w:val="dotted" w:sz="4" w:space="0" w:color="auto"/>
            </w:tcBorders>
          </w:tcPr>
          <w:p w:rsidR="00DA6BEE" w:rsidRPr="00F4693A" w:rsidRDefault="00DA6BEE" w:rsidP="00DA6BEE">
            <w:pPr>
              <w:spacing w:before="80" w:after="80"/>
              <w:rPr>
                <w:rFonts w:cs="Arial"/>
                <w:color w:val="000000"/>
              </w:rPr>
            </w:pPr>
            <w:r w:rsidRPr="00F4693A">
              <w:rPr>
                <w:rFonts w:cs="Arial"/>
                <w:color w:val="000000"/>
              </w:rPr>
              <w:t xml:space="preserve">Currently this has to be 'explained' by a </w:t>
            </w:r>
            <w:r>
              <w:rPr>
                <w:rFonts w:cs="Arial"/>
                <w:color w:val="000000"/>
              </w:rPr>
              <w:t>narrative comment</w:t>
            </w:r>
            <w:r w:rsidRPr="00F4693A">
              <w:rPr>
                <w:rFonts w:cs="Arial"/>
                <w:color w:val="000000"/>
              </w:rPr>
              <w:t xml:space="preserve"> at option level (INCO).</w:t>
            </w:r>
          </w:p>
          <w:p w:rsidR="005102F5" w:rsidRPr="008466D3" w:rsidRDefault="00DA6BEE" w:rsidP="00DA6BEE">
            <w:pPr>
              <w:spacing w:before="80" w:after="80"/>
              <w:rPr>
                <w:rFonts w:cs="Arial"/>
                <w:color w:val="000000"/>
              </w:rPr>
            </w:pPr>
            <w:r w:rsidRPr="00F4693A">
              <w:rPr>
                <w:rFonts w:cs="Arial"/>
                <w:color w:val="000000"/>
              </w:rPr>
              <w:t>Replacing that text by a structured field will increase the standardization and allows to further increase according system validations.</w:t>
            </w:r>
          </w:p>
        </w:tc>
      </w:tr>
      <w:tr w:rsidR="005102F5" w:rsidRPr="00D54675" w:rsidTr="00A9728F">
        <w:tc>
          <w:tcPr>
            <w:tcW w:w="8721" w:type="dxa"/>
            <w:gridSpan w:val="2"/>
            <w:shd w:val="pct5" w:color="auto" w:fill="auto"/>
          </w:tcPr>
          <w:p w:rsidR="005102F5" w:rsidRPr="00D54675" w:rsidRDefault="005102F5" w:rsidP="00A9728F">
            <w:pPr>
              <w:spacing w:before="80" w:after="80"/>
              <w:rPr>
                <w:color w:val="800000"/>
              </w:rPr>
            </w:pPr>
            <w:r w:rsidRPr="00D54675">
              <w:rPr>
                <w:b/>
              </w:rPr>
              <w:lastRenderedPageBreak/>
              <w:t>Examples</w:t>
            </w:r>
          </w:p>
        </w:tc>
      </w:tr>
      <w:tr w:rsidR="005102F5" w:rsidRPr="008466D3" w:rsidTr="00A9728F">
        <w:tc>
          <w:tcPr>
            <w:tcW w:w="8721" w:type="dxa"/>
            <w:gridSpan w:val="2"/>
            <w:tcBorders>
              <w:bottom w:val="dotted" w:sz="4" w:space="0" w:color="auto"/>
            </w:tcBorders>
          </w:tcPr>
          <w:p w:rsidR="00DA6BEE" w:rsidRPr="00DA6BEE" w:rsidRDefault="00DA6BEE" w:rsidP="00DA6BEE">
            <w:pPr>
              <w:spacing w:before="0" w:after="0"/>
              <w:rPr>
                <w:rFonts w:cs="Arial"/>
                <w:color w:val="000000"/>
                <w:sz w:val="18"/>
                <w:szCs w:val="18"/>
              </w:rPr>
            </w:pPr>
            <w:r w:rsidRPr="00DA6BEE">
              <w:rPr>
                <w:rFonts w:cs="Arial"/>
                <w:color w:val="000000"/>
                <w:sz w:val="18"/>
                <w:szCs w:val="18"/>
              </w:rPr>
              <w:t>159907805 - XS1599078059 MONGOLIAN MINING  Modified DTCH</w:t>
            </w:r>
          </w:p>
          <w:p w:rsidR="00DA6BEE" w:rsidRPr="00DA6BEE" w:rsidRDefault="00DA6BEE" w:rsidP="00DA6BEE">
            <w:pPr>
              <w:spacing w:before="0" w:after="0"/>
              <w:rPr>
                <w:rFonts w:cs="Arial"/>
                <w:color w:val="000000"/>
                <w:sz w:val="18"/>
                <w:szCs w:val="18"/>
              </w:rPr>
            </w:pPr>
          </w:p>
          <w:p w:rsidR="00DA6BEE" w:rsidRPr="00DA6BEE" w:rsidRDefault="00DA6BEE" w:rsidP="00DA6BEE">
            <w:pPr>
              <w:spacing w:before="0" w:after="0"/>
              <w:rPr>
                <w:rFonts w:cs="Arial"/>
                <w:color w:val="000000"/>
                <w:sz w:val="18"/>
                <w:szCs w:val="18"/>
              </w:rPr>
            </w:pPr>
            <w:r w:rsidRPr="00DA6BEE">
              <w:rPr>
                <w:rFonts w:cs="Arial"/>
                <w:color w:val="000000"/>
                <w:sz w:val="18"/>
                <w:szCs w:val="18"/>
              </w:rPr>
              <w:t>Hereafter is a notification example of a modified DTCH</w:t>
            </w:r>
          </w:p>
          <w:p w:rsidR="00DA6BEE" w:rsidRPr="00DA6BEE" w:rsidRDefault="00DA6BEE" w:rsidP="00DA6BEE">
            <w:pPr>
              <w:spacing w:before="0" w:after="0"/>
              <w:rPr>
                <w:rFonts w:cs="Arial"/>
                <w:color w:val="000000"/>
                <w:sz w:val="18"/>
                <w:szCs w:val="18"/>
              </w:rPr>
            </w:pPr>
            <w:r w:rsidRPr="00DA6BEE">
              <w:rPr>
                <w:rFonts w:cs="Arial"/>
                <w:color w:val="000000"/>
                <w:sz w:val="18"/>
                <w:szCs w:val="18"/>
              </w:rPr>
              <w:t xml:space="preserve">Option 1 is a competitive option: INCO currently at narrative level to be replaced by OPTF/CPTT; MT 565 with CAON 1 is rejected via MT 567 if no bid present in MT 565 </w:t>
            </w:r>
          </w:p>
          <w:p w:rsidR="00DA6BEE" w:rsidRPr="00DA6BEE" w:rsidRDefault="00DA6BEE" w:rsidP="00DA6BEE">
            <w:pPr>
              <w:spacing w:before="0" w:after="0"/>
              <w:rPr>
                <w:rFonts w:cs="Arial"/>
                <w:color w:val="000000"/>
                <w:sz w:val="18"/>
                <w:szCs w:val="18"/>
              </w:rPr>
            </w:pPr>
            <w:r w:rsidRPr="00DA6BEE">
              <w:rPr>
                <w:rFonts w:cs="Arial"/>
                <w:color w:val="000000"/>
                <w:sz w:val="18"/>
                <w:szCs w:val="18"/>
              </w:rPr>
              <w:t>Option 2 and 3 no competitive offer, therefore no validation on MT 565</w:t>
            </w:r>
          </w:p>
          <w:p w:rsidR="00DA6BEE" w:rsidRPr="00DA6BEE" w:rsidRDefault="00DA6BEE" w:rsidP="00DA6BEE">
            <w:pPr>
              <w:spacing w:before="0" w:after="0"/>
              <w:rPr>
                <w:rFonts w:cs="Arial"/>
                <w:color w:val="000000"/>
                <w:sz w:val="18"/>
                <w:szCs w:val="18"/>
              </w:rPr>
            </w:pPr>
          </w:p>
          <w:p w:rsidR="00DA6BEE" w:rsidRPr="00DA6BEE" w:rsidRDefault="00DA6BEE" w:rsidP="00DA6BEE">
            <w:pPr>
              <w:spacing w:before="0" w:after="0"/>
              <w:rPr>
                <w:sz w:val="18"/>
                <w:szCs w:val="18"/>
                <w:lang w:val="pt-PT"/>
              </w:rPr>
            </w:pPr>
            <w:r w:rsidRPr="00DA6BEE">
              <w:rPr>
                <w:sz w:val="18"/>
                <w:szCs w:val="18"/>
                <w:lang w:val="pt-PT"/>
              </w:rPr>
              <w:t>:16R:GENL</w:t>
            </w:r>
          </w:p>
          <w:p w:rsidR="00DA6BEE" w:rsidRPr="00DA6BEE" w:rsidRDefault="00DA6BEE" w:rsidP="00DA6BEE">
            <w:pPr>
              <w:spacing w:before="0" w:after="0"/>
              <w:rPr>
                <w:sz w:val="18"/>
                <w:szCs w:val="18"/>
                <w:lang w:val="pt-PT"/>
              </w:rPr>
            </w:pPr>
            <w:r w:rsidRPr="00DA6BEE">
              <w:rPr>
                <w:sz w:val="18"/>
                <w:szCs w:val="18"/>
                <w:lang w:val="pt-PT"/>
              </w:rPr>
              <w:t>:20C::CORP//0000000111111111</w:t>
            </w:r>
          </w:p>
          <w:p w:rsidR="00DA6BEE" w:rsidRPr="00DA6BEE" w:rsidRDefault="00DA6BEE" w:rsidP="00DA6BEE">
            <w:pPr>
              <w:spacing w:before="0" w:after="0"/>
              <w:rPr>
                <w:sz w:val="18"/>
                <w:szCs w:val="18"/>
                <w:lang w:val="pt-PT"/>
              </w:rPr>
            </w:pPr>
            <w:r w:rsidRPr="00DA6BEE">
              <w:rPr>
                <w:sz w:val="18"/>
                <w:szCs w:val="18"/>
                <w:lang w:val="pt-PT"/>
              </w:rPr>
              <w:t>:20C::SEME//000000000000001S</w:t>
            </w:r>
          </w:p>
          <w:p w:rsidR="00DA6BEE" w:rsidRPr="00DA6BEE" w:rsidRDefault="00DA6BEE" w:rsidP="00DA6BEE">
            <w:pPr>
              <w:spacing w:before="0" w:after="0"/>
              <w:rPr>
                <w:sz w:val="18"/>
                <w:szCs w:val="18"/>
              </w:rPr>
            </w:pPr>
            <w:r w:rsidRPr="00DA6BEE">
              <w:rPr>
                <w:sz w:val="18"/>
                <w:szCs w:val="18"/>
              </w:rPr>
              <w:t>:23G:NEWM</w:t>
            </w:r>
          </w:p>
          <w:p w:rsidR="00DA6BEE" w:rsidRPr="00DA6BEE" w:rsidRDefault="00DA6BEE" w:rsidP="00DA6BEE">
            <w:pPr>
              <w:spacing w:before="0" w:after="0"/>
              <w:rPr>
                <w:sz w:val="18"/>
                <w:szCs w:val="18"/>
              </w:rPr>
            </w:pPr>
            <w:r w:rsidRPr="00DA6BEE">
              <w:rPr>
                <w:sz w:val="18"/>
                <w:szCs w:val="18"/>
              </w:rPr>
              <w:t>:22F::CAEV//DTCH</w:t>
            </w:r>
          </w:p>
          <w:p w:rsidR="00DA6BEE" w:rsidRPr="00DA6BEE" w:rsidRDefault="00DA6BEE" w:rsidP="00DA6BEE">
            <w:pPr>
              <w:spacing w:before="0" w:after="0"/>
              <w:rPr>
                <w:sz w:val="18"/>
                <w:szCs w:val="18"/>
              </w:rPr>
            </w:pPr>
            <w:r w:rsidRPr="00DA6BEE">
              <w:rPr>
                <w:sz w:val="18"/>
                <w:szCs w:val="18"/>
              </w:rPr>
              <w:t>:22F::CAMV//VOLU</w:t>
            </w:r>
          </w:p>
          <w:p w:rsidR="00DA6BEE" w:rsidRPr="00DA6BEE" w:rsidRDefault="00DA6BEE" w:rsidP="00DA6BEE">
            <w:pPr>
              <w:spacing w:before="0" w:after="0"/>
              <w:rPr>
                <w:sz w:val="18"/>
                <w:szCs w:val="18"/>
              </w:rPr>
            </w:pPr>
            <w:r w:rsidRPr="00DA6BEE">
              <w:rPr>
                <w:sz w:val="18"/>
                <w:szCs w:val="18"/>
              </w:rPr>
              <w:t>:98C::PREP//</w:t>
            </w:r>
          </w:p>
          <w:p w:rsidR="00DA6BEE" w:rsidRPr="00DA6BEE" w:rsidRDefault="00DA6BEE" w:rsidP="00DA6BEE">
            <w:pPr>
              <w:spacing w:before="0" w:after="0"/>
              <w:rPr>
                <w:sz w:val="18"/>
                <w:szCs w:val="18"/>
              </w:rPr>
            </w:pPr>
            <w:r w:rsidRPr="00DA6BEE">
              <w:rPr>
                <w:sz w:val="18"/>
                <w:szCs w:val="18"/>
              </w:rPr>
              <w:t>:25D::PROC//COMP</w:t>
            </w:r>
          </w:p>
          <w:p w:rsidR="00DA6BEE" w:rsidRPr="00DA6BEE" w:rsidRDefault="00DA6BEE" w:rsidP="00DA6BEE">
            <w:pPr>
              <w:spacing w:before="0" w:after="0"/>
              <w:rPr>
                <w:sz w:val="18"/>
                <w:szCs w:val="18"/>
              </w:rPr>
            </w:pPr>
            <w:r w:rsidRPr="00DA6BEE">
              <w:rPr>
                <w:sz w:val="18"/>
                <w:szCs w:val="18"/>
              </w:rPr>
              <w:t>:16S:GENL</w:t>
            </w:r>
          </w:p>
          <w:p w:rsidR="00DA6BEE" w:rsidRPr="00DA6BEE" w:rsidRDefault="00DA6BEE" w:rsidP="00DA6BEE">
            <w:pPr>
              <w:spacing w:before="0" w:after="0"/>
              <w:rPr>
                <w:sz w:val="18"/>
                <w:szCs w:val="18"/>
              </w:rPr>
            </w:pPr>
            <w:r w:rsidRPr="00DA6BEE">
              <w:rPr>
                <w:sz w:val="18"/>
                <w:szCs w:val="18"/>
              </w:rPr>
              <w:t>:16R:USECU</w:t>
            </w:r>
          </w:p>
          <w:p w:rsidR="00DA6BEE" w:rsidRPr="00DA6BEE" w:rsidRDefault="00DA6BEE" w:rsidP="00DA6BEE">
            <w:pPr>
              <w:spacing w:before="0" w:after="0"/>
              <w:rPr>
                <w:sz w:val="18"/>
                <w:szCs w:val="18"/>
              </w:rPr>
            </w:pPr>
            <w:r w:rsidRPr="00DA6BEE">
              <w:rPr>
                <w:sz w:val="18"/>
                <w:szCs w:val="18"/>
              </w:rPr>
              <w:t>:35B:ISIN XS1599078059</w:t>
            </w:r>
          </w:p>
          <w:p w:rsidR="00DA6BEE" w:rsidRPr="00DA6BEE" w:rsidRDefault="00DA6BEE" w:rsidP="00DA6BEE">
            <w:pPr>
              <w:spacing w:before="0" w:after="0"/>
              <w:rPr>
                <w:sz w:val="18"/>
                <w:szCs w:val="18"/>
              </w:rPr>
            </w:pPr>
            <w:r w:rsidRPr="00DA6BEE">
              <w:rPr>
                <w:sz w:val="18"/>
                <w:szCs w:val="18"/>
              </w:rPr>
              <w:t>CMC 159907805</w:t>
            </w:r>
          </w:p>
          <w:p w:rsidR="00DA6BEE" w:rsidRPr="00DA6BEE" w:rsidRDefault="00DA6BEE" w:rsidP="00DA6BEE">
            <w:pPr>
              <w:spacing w:before="0" w:after="0"/>
              <w:rPr>
                <w:sz w:val="18"/>
                <w:szCs w:val="18"/>
              </w:rPr>
            </w:pPr>
            <w:r w:rsidRPr="00DA6BEE">
              <w:rPr>
                <w:sz w:val="18"/>
                <w:szCs w:val="18"/>
              </w:rPr>
              <w:t>USD FL.R MONGOLIAN MINING CORP</w:t>
            </w:r>
          </w:p>
          <w:p w:rsidR="00DA6BEE" w:rsidRPr="00DA6BEE" w:rsidRDefault="00DA6BEE" w:rsidP="00DA6BEE">
            <w:pPr>
              <w:spacing w:before="0" w:after="0"/>
              <w:rPr>
                <w:sz w:val="18"/>
                <w:szCs w:val="18"/>
                <w:lang w:val="pt-PT"/>
              </w:rPr>
            </w:pPr>
            <w:r w:rsidRPr="00DA6BEE">
              <w:rPr>
                <w:sz w:val="18"/>
                <w:szCs w:val="18"/>
                <w:lang w:val="pt-PT"/>
              </w:rPr>
              <w:t>(REGS) 17-XXXX</w:t>
            </w:r>
          </w:p>
          <w:p w:rsidR="00DA6BEE" w:rsidRPr="00DA6BEE" w:rsidRDefault="00DA6BEE" w:rsidP="00DA6BEE">
            <w:pPr>
              <w:spacing w:before="0" w:after="0"/>
              <w:rPr>
                <w:sz w:val="18"/>
                <w:szCs w:val="18"/>
                <w:lang w:val="pt-PT"/>
              </w:rPr>
            </w:pPr>
            <w:r w:rsidRPr="00DA6BEE">
              <w:rPr>
                <w:sz w:val="18"/>
                <w:szCs w:val="18"/>
                <w:lang w:val="pt-PT"/>
              </w:rPr>
              <w:t>:16R:FIA</w:t>
            </w:r>
          </w:p>
          <w:p w:rsidR="00DA6BEE" w:rsidRPr="00DA6BEE" w:rsidRDefault="00DA6BEE" w:rsidP="00DA6BEE">
            <w:pPr>
              <w:spacing w:before="0" w:after="0"/>
              <w:rPr>
                <w:sz w:val="18"/>
                <w:szCs w:val="18"/>
                <w:lang w:val="pt-PT"/>
              </w:rPr>
            </w:pPr>
            <w:r w:rsidRPr="00DA6BEE">
              <w:rPr>
                <w:sz w:val="18"/>
                <w:szCs w:val="18"/>
                <w:lang w:val="pt-PT"/>
              </w:rPr>
              <w:t>:11A::DENO//USD</w:t>
            </w:r>
          </w:p>
          <w:p w:rsidR="00DA6BEE" w:rsidRPr="00DA6BEE" w:rsidRDefault="00DA6BEE" w:rsidP="00DA6BEE">
            <w:pPr>
              <w:spacing w:before="0" w:after="0"/>
              <w:rPr>
                <w:sz w:val="18"/>
                <w:szCs w:val="18"/>
                <w:lang w:val="pt-PT"/>
              </w:rPr>
            </w:pPr>
            <w:r w:rsidRPr="00DA6BEE">
              <w:rPr>
                <w:sz w:val="18"/>
                <w:szCs w:val="18"/>
                <w:lang w:val="pt-PT"/>
              </w:rPr>
              <w:t>:36B::MINO//FAMT/,</w:t>
            </w:r>
          </w:p>
          <w:p w:rsidR="00DA6BEE" w:rsidRPr="00DA6BEE" w:rsidRDefault="00DA6BEE" w:rsidP="00DA6BEE">
            <w:pPr>
              <w:spacing w:before="0" w:after="0"/>
              <w:rPr>
                <w:sz w:val="18"/>
                <w:szCs w:val="18"/>
                <w:lang w:val="pt-PT"/>
              </w:rPr>
            </w:pPr>
            <w:r w:rsidRPr="00DA6BEE">
              <w:rPr>
                <w:sz w:val="18"/>
                <w:szCs w:val="18"/>
                <w:lang w:val="pt-PT"/>
              </w:rPr>
              <w:t>:16S:FIA</w:t>
            </w:r>
          </w:p>
          <w:p w:rsidR="00DA6BEE" w:rsidRPr="00DA6BEE" w:rsidRDefault="00DA6BEE" w:rsidP="00DA6BEE">
            <w:pPr>
              <w:spacing w:before="0" w:after="0"/>
              <w:rPr>
                <w:sz w:val="18"/>
                <w:szCs w:val="18"/>
                <w:lang w:val="pt-PT"/>
              </w:rPr>
            </w:pPr>
            <w:r w:rsidRPr="00DA6BEE">
              <w:rPr>
                <w:sz w:val="18"/>
                <w:szCs w:val="18"/>
                <w:lang w:val="pt-PT"/>
              </w:rPr>
              <w:t>:16S:USECU</w:t>
            </w:r>
          </w:p>
          <w:p w:rsidR="00DA6BEE" w:rsidRPr="00DA6BEE" w:rsidRDefault="00DA6BEE" w:rsidP="00DA6BEE">
            <w:pPr>
              <w:spacing w:before="0" w:after="0"/>
              <w:rPr>
                <w:sz w:val="18"/>
                <w:szCs w:val="18"/>
                <w:lang w:val="pt-PT"/>
              </w:rPr>
            </w:pPr>
            <w:r w:rsidRPr="00DA6BEE">
              <w:rPr>
                <w:sz w:val="18"/>
                <w:szCs w:val="18"/>
                <w:lang w:val="pt-PT"/>
              </w:rPr>
              <w:t>:16R:CADETL</w:t>
            </w:r>
          </w:p>
          <w:p w:rsidR="00DA6BEE" w:rsidRPr="00DA6BEE" w:rsidRDefault="00DA6BEE" w:rsidP="00DA6BEE">
            <w:pPr>
              <w:spacing w:before="0" w:after="0"/>
              <w:rPr>
                <w:sz w:val="18"/>
                <w:szCs w:val="18"/>
                <w:lang w:val="pt-PT"/>
              </w:rPr>
            </w:pPr>
            <w:r w:rsidRPr="00DA6BEE">
              <w:rPr>
                <w:sz w:val="18"/>
                <w:szCs w:val="18"/>
                <w:lang w:val="pt-PT"/>
              </w:rPr>
              <w:t>:98A::ANOU//</w:t>
            </w:r>
          </w:p>
          <w:p w:rsidR="00DA6BEE" w:rsidRPr="00DA6BEE" w:rsidRDefault="00DA6BEE" w:rsidP="00DA6BEE">
            <w:pPr>
              <w:spacing w:before="0" w:after="0"/>
              <w:rPr>
                <w:sz w:val="18"/>
                <w:szCs w:val="18"/>
                <w:lang w:val="pt-PT"/>
              </w:rPr>
            </w:pPr>
            <w:r w:rsidRPr="00DA6BEE">
              <w:rPr>
                <w:sz w:val="18"/>
                <w:szCs w:val="18"/>
                <w:lang w:val="pt-PT"/>
              </w:rPr>
              <w:t>:92F::BIDI//USD</w:t>
            </w:r>
          </w:p>
          <w:p w:rsidR="00DA6BEE" w:rsidRPr="00DA6BEE" w:rsidRDefault="00DA6BEE" w:rsidP="00DA6BEE">
            <w:pPr>
              <w:spacing w:before="0" w:after="0"/>
              <w:rPr>
                <w:sz w:val="18"/>
                <w:szCs w:val="18"/>
                <w:lang w:val="pt-PT"/>
              </w:rPr>
            </w:pPr>
            <w:r w:rsidRPr="00DA6BEE">
              <w:rPr>
                <w:sz w:val="18"/>
                <w:szCs w:val="18"/>
                <w:lang w:val="pt-PT"/>
              </w:rPr>
              <w:t>:90B::MINP//ACTU/USD</w:t>
            </w:r>
          </w:p>
          <w:p w:rsidR="00DA6BEE" w:rsidRPr="00DA6BEE" w:rsidRDefault="00DA6BEE" w:rsidP="00DA6BEE">
            <w:pPr>
              <w:spacing w:before="0" w:after="0"/>
              <w:rPr>
                <w:sz w:val="18"/>
                <w:szCs w:val="18"/>
                <w:lang w:val="pt-PT"/>
              </w:rPr>
            </w:pPr>
            <w:r w:rsidRPr="00DA6BEE">
              <w:rPr>
                <w:sz w:val="18"/>
                <w:szCs w:val="18"/>
                <w:lang w:val="pt-PT"/>
              </w:rPr>
              <w:t>:90B::MAXP//ACTU/USD</w:t>
            </w:r>
          </w:p>
          <w:p w:rsidR="00DA6BEE" w:rsidRPr="00DA6BEE" w:rsidRDefault="00DA6BEE" w:rsidP="00DA6BEE">
            <w:pPr>
              <w:spacing w:before="0" w:after="0"/>
              <w:rPr>
                <w:sz w:val="18"/>
                <w:szCs w:val="18"/>
                <w:lang w:val="de-DE"/>
              </w:rPr>
            </w:pPr>
            <w:r w:rsidRPr="00DA6BEE">
              <w:rPr>
                <w:sz w:val="18"/>
                <w:szCs w:val="18"/>
                <w:lang w:val="de-DE"/>
              </w:rPr>
              <w:t>:36B::QTSO//FAMT/,</w:t>
            </w:r>
          </w:p>
          <w:p w:rsidR="00DA6BEE" w:rsidRPr="00DA6BEE" w:rsidRDefault="00DA6BEE" w:rsidP="00DA6BEE">
            <w:pPr>
              <w:spacing w:before="0" w:after="0"/>
              <w:rPr>
                <w:sz w:val="18"/>
                <w:szCs w:val="18"/>
                <w:lang w:val="de-DE"/>
              </w:rPr>
            </w:pPr>
            <w:r w:rsidRPr="00DA6BEE">
              <w:rPr>
                <w:sz w:val="18"/>
                <w:szCs w:val="18"/>
                <w:lang w:val="de-DE"/>
              </w:rPr>
              <w:t>:36B::MQSO//FAMT/</w:t>
            </w:r>
          </w:p>
          <w:p w:rsidR="00DA6BEE" w:rsidRPr="00DA6BEE" w:rsidRDefault="00DA6BEE" w:rsidP="00DA6BEE">
            <w:pPr>
              <w:spacing w:before="0" w:after="0"/>
              <w:rPr>
                <w:sz w:val="18"/>
                <w:szCs w:val="18"/>
                <w:lang w:val="de-DE"/>
              </w:rPr>
            </w:pPr>
            <w:r w:rsidRPr="00DA6BEE">
              <w:rPr>
                <w:sz w:val="18"/>
                <w:szCs w:val="18"/>
                <w:lang w:val="de-DE"/>
              </w:rPr>
              <w:t>:17B::ACIN//N</w:t>
            </w:r>
          </w:p>
          <w:p w:rsidR="00DA6BEE" w:rsidRPr="00DA6BEE" w:rsidRDefault="00DA6BEE" w:rsidP="00DA6BEE">
            <w:pPr>
              <w:spacing w:before="0" w:after="0"/>
              <w:rPr>
                <w:sz w:val="18"/>
                <w:szCs w:val="18"/>
                <w:lang w:val="de-DE"/>
              </w:rPr>
            </w:pPr>
            <w:r w:rsidRPr="00DA6BEE">
              <w:rPr>
                <w:sz w:val="18"/>
                <w:szCs w:val="18"/>
                <w:lang w:val="de-DE"/>
              </w:rPr>
              <w:t>:70E::OFFO//MONGOLIAN MINING</w:t>
            </w:r>
          </w:p>
          <w:p w:rsidR="00DA6BEE" w:rsidRPr="00DA6BEE" w:rsidRDefault="00DA6BEE" w:rsidP="00DA6BEE">
            <w:pPr>
              <w:spacing w:before="0" w:after="0"/>
              <w:rPr>
                <w:sz w:val="18"/>
                <w:szCs w:val="18"/>
                <w:lang w:val="de-DE"/>
              </w:rPr>
            </w:pPr>
            <w:r w:rsidRPr="00DA6BEE">
              <w:rPr>
                <w:sz w:val="18"/>
                <w:szCs w:val="18"/>
                <w:lang w:val="de-DE"/>
              </w:rPr>
              <w:t>:70G::WEBB//https://</w:t>
            </w:r>
          </w:p>
          <w:p w:rsidR="00DA6BEE" w:rsidRPr="00DA6BEE" w:rsidRDefault="00DA6BEE" w:rsidP="00DA6BEE">
            <w:pPr>
              <w:spacing w:before="0" w:after="0"/>
              <w:rPr>
                <w:sz w:val="18"/>
                <w:szCs w:val="18"/>
                <w:lang w:val="de-DE"/>
              </w:rPr>
            </w:pPr>
            <w:r w:rsidRPr="00DA6BEE">
              <w:rPr>
                <w:sz w:val="18"/>
                <w:szCs w:val="18"/>
                <w:lang w:val="de-DE"/>
              </w:rPr>
              <w:t>:16S:CADETL</w:t>
            </w:r>
          </w:p>
          <w:p w:rsidR="00DA6BEE" w:rsidRPr="00DA6BEE" w:rsidRDefault="00DA6BEE" w:rsidP="00DA6BEE">
            <w:pPr>
              <w:spacing w:before="0" w:after="0"/>
              <w:rPr>
                <w:sz w:val="18"/>
                <w:szCs w:val="18"/>
                <w:lang w:val="de-DE"/>
              </w:rPr>
            </w:pPr>
            <w:r w:rsidRPr="00DA6BEE">
              <w:rPr>
                <w:sz w:val="18"/>
                <w:szCs w:val="18"/>
                <w:lang w:val="de-DE"/>
              </w:rPr>
              <w:t>:16R:CAOPTN</w:t>
            </w:r>
          </w:p>
          <w:p w:rsidR="00DA6BEE" w:rsidRPr="00DA6BEE" w:rsidRDefault="00DA6BEE" w:rsidP="00DA6BEE">
            <w:pPr>
              <w:spacing w:before="0" w:after="0"/>
              <w:rPr>
                <w:i/>
                <w:sz w:val="18"/>
                <w:szCs w:val="18"/>
                <w:lang w:val="de-DE"/>
              </w:rPr>
            </w:pPr>
            <w:r w:rsidRPr="00DA6BEE">
              <w:rPr>
                <w:i/>
                <w:sz w:val="18"/>
                <w:szCs w:val="18"/>
                <w:lang w:val="de-DE"/>
              </w:rPr>
              <w:t>:13A::CAON//001</w:t>
            </w:r>
          </w:p>
          <w:p w:rsidR="00DA6BEE" w:rsidRPr="00DA6BEE" w:rsidRDefault="00DA6BEE" w:rsidP="00DA6BEE">
            <w:pPr>
              <w:spacing w:before="0" w:after="0"/>
              <w:rPr>
                <w:sz w:val="18"/>
                <w:szCs w:val="18"/>
                <w:lang w:val="de-DE"/>
              </w:rPr>
            </w:pPr>
            <w:r w:rsidRPr="00DA6BEE">
              <w:rPr>
                <w:sz w:val="18"/>
                <w:szCs w:val="18"/>
                <w:lang w:val="de-DE"/>
              </w:rPr>
              <w:t>:22F::CAOP//CASH</w:t>
            </w:r>
          </w:p>
          <w:p w:rsidR="00DA6BEE" w:rsidRPr="00DA6BEE" w:rsidRDefault="00DA6BEE" w:rsidP="00DA6BEE">
            <w:pPr>
              <w:spacing w:before="0" w:after="0"/>
              <w:rPr>
                <w:sz w:val="18"/>
                <w:szCs w:val="18"/>
                <w:lang w:val="de-DE"/>
              </w:rPr>
            </w:pPr>
            <w:r w:rsidRPr="00DA6BEE">
              <w:rPr>
                <w:sz w:val="18"/>
                <w:szCs w:val="18"/>
                <w:lang w:val="de-DE"/>
              </w:rPr>
              <w:t>:11A::OPTN//USD</w:t>
            </w:r>
          </w:p>
          <w:p w:rsidR="00DA6BEE" w:rsidRPr="00DA6BEE" w:rsidRDefault="00DA6BEE" w:rsidP="00DA6BEE">
            <w:pPr>
              <w:spacing w:before="0" w:after="0"/>
              <w:rPr>
                <w:sz w:val="18"/>
                <w:szCs w:val="18"/>
              </w:rPr>
            </w:pPr>
            <w:r w:rsidRPr="00DA6BEE">
              <w:rPr>
                <w:sz w:val="18"/>
                <w:szCs w:val="18"/>
              </w:rPr>
              <w:t>:17B::DFLT//N</w:t>
            </w:r>
          </w:p>
          <w:p w:rsidR="00DA6BEE" w:rsidRPr="00DA6BEE" w:rsidRDefault="00DA6BEE" w:rsidP="00DA6BEE">
            <w:pPr>
              <w:spacing w:before="0" w:after="0"/>
              <w:rPr>
                <w:sz w:val="18"/>
                <w:szCs w:val="18"/>
              </w:rPr>
            </w:pPr>
            <w:r w:rsidRPr="00DA6BEE">
              <w:rPr>
                <w:sz w:val="18"/>
                <w:szCs w:val="18"/>
              </w:rPr>
              <w:t>:98C::EARD//</w:t>
            </w:r>
          </w:p>
          <w:p w:rsidR="00DA6BEE" w:rsidRPr="00DA6BEE" w:rsidRDefault="00DA6BEE" w:rsidP="00DA6BEE">
            <w:pPr>
              <w:spacing w:before="0" w:after="0"/>
              <w:rPr>
                <w:sz w:val="18"/>
                <w:szCs w:val="18"/>
              </w:rPr>
            </w:pPr>
            <w:r w:rsidRPr="00DA6BEE">
              <w:rPr>
                <w:sz w:val="18"/>
                <w:szCs w:val="18"/>
              </w:rPr>
              <w:t>:98C::MKDT//</w:t>
            </w:r>
          </w:p>
          <w:p w:rsidR="00DA6BEE" w:rsidRPr="00DA6BEE" w:rsidRDefault="00DA6BEE" w:rsidP="00DA6BEE">
            <w:pPr>
              <w:spacing w:before="0" w:after="0"/>
              <w:rPr>
                <w:sz w:val="18"/>
                <w:szCs w:val="18"/>
              </w:rPr>
            </w:pPr>
            <w:r w:rsidRPr="00DA6BEE">
              <w:rPr>
                <w:sz w:val="18"/>
                <w:szCs w:val="18"/>
              </w:rPr>
              <w:t>:98C::BORD//</w:t>
            </w:r>
          </w:p>
          <w:p w:rsidR="00DA6BEE" w:rsidRPr="00DA6BEE" w:rsidRDefault="00DA6BEE" w:rsidP="00DA6BEE">
            <w:pPr>
              <w:spacing w:before="0" w:after="0"/>
              <w:rPr>
                <w:sz w:val="18"/>
                <w:szCs w:val="18"/>
              </w:rPr>
            </w:pPr>
            <w:r w:rsidRPr="00DA6BEE">
              <w:rPr>
                <w:sz w:val="18"/>
                <w:szCs w:val="18"/>
              </w:rPr>
              <w:t>:98C::DEPO//</w:t>
            </w:r>
          </w:p>
          <w:p w:rsidR="00DA6BEE" w:rsidRPr="00DA6BEE" w:rsidRDefault="00DA6BEE" w:rsidP="00DA6BEE">
            <w:pPr>
              <w:spacing w:before="0" w:after="0"/>
              <w:rPr>
                <w:sz w:val="18"/>
                <w:szCs w:val="18"/>
              </w:rPr>
            </w:pPr>
            <w:r w:rsidRPr="00DA6BEE">
              <w:rPr>
                <w:sz w:val="18"/>
                <w:szCs w:val="18"/>
              </w:rPr>
              <w:t>:69A::PWAL//</w:t>
            </w:r>
          </w:p>
          <w:p w:rsidR="00DA6BEE" w:rsidRPr="00DA6BEE" w:rsidRDefault="00DA6BEE" w:rsidP="00DA6BEE">
            <w:pPr>
              <w:spacing w:before="0" w:after="0"/>
              <w:rPr>
                <w:sz w:val="18"/>
                <w:szCs w:val="18"/>
              </w:rPr>
            </w:pPr>
            <w:r w:rsidRPr="00DA6BEE">
              <w:rPr>
                <w:sz w:val="18"/>
                <w:szCs w:val="18"/>
              </w:rPr>
              <w:t>:69A::REVO//</w:t>
            </w:r>
          </w:p>
          <w:p w:rsidR="00DA6BEE" w:rsidRPr="00DA6BEE" w:rsidRDefault="00DA6BEE" w:rsidP="00DA6BEE">
            <w:pPr>
              <w:spacing w:before="0" w:after="0"/>
              <w:rPr>
                <w:sz w:val="18"/>
                <w:szCs w:val="18"/>
              </w:rPr>
            </w:pPr>
            <w:r w:rsidRPr="00DA6BEE">
              <w:rPr>
                <w:sz w:val="18"/>
                <w:szCs w:val="18"/>
              </w:rPr>
              <w:t>:36B::MIEX//FAMT/,</w:t>
            </w:r>
          </w:p>
          <w:p w:rsidR="00DA6BEE" w:rsidRPr="00DA6BEE" w:rsidRDefault="00DA6BEE" w:rsidP="00DA6BEE">
            <w:pPr>
              <w:spacing w:before="0" w:after="0"/>
              <w:rPr>
                <w:sz w:val="18"/>
                <w:szCs w:val="18"/>
              </w:rPr>
            </w:pPr>
            <w:r w:rsidRPr="00DA6BEE">
              <w:rPr>
                <w:sz w:val="18"/>
                <w:szCs w:val="18"/>
              </w:rPr>
              <w:t>:36B::MILT//FAMT/,</w:t>
            </w:r>
          </w:p>
          <w:p w:rsidR="00DA6BEE" w:rsidRPr="00DA6BEE" w:rsidRDefault="00DA6BEE" w:rsidP="00DA6BEE">
            <w:pPr>
              <w:spacing w:before="0" w:after="0"/>
              <w:rPr>
                <w:sz w:val="18"/>
                <w:szCs w:val="18"/>
                <w:lang w:val="pt-PT"/>
              </w:rPr>
            </w:pPr>
            <w:r w:rsidRPr="00DA6BEE">
              <w:rPr>
                <w:sz w:val="18"/>
                <w:szCs w:val="18"/>
                <w:lang w:val="pt-PT"/>
              </w:rPr>
              <w:t>:16R:SECMOVE</w:t>
            </w:r>
          </w:p>
          <w:p w:rsidR="00DA6BEE" w:rsidRPr="00DA6BEE" w:rsidRDefault="00DA6BEE" w:rsidP="00DA6BEE">
            <w:pPr>
              <w:spacing w:before="0" w:after="0"/>
              <w:rPr>
                <w:sz w:val="18"/>
                <w:szCs w:val="18"/>
                <w:lang w:val="pt-PT"/>
              </w:rPr>
            </w:pPr>
            <w:r w:rsidRPr="00DA6BEE">
              <w:rPr>
                <w:sz w:val="18"/>
                <w:szCs w:val="18"/>
                <w:lang w:val="pt-PT"/>
              </w:rPr>
              <w:t>:22H::CRDB//DEBT</w:t>
            </w:r>
          </w:p>
          <w:p w:rsidR="00DA6BEE" w:rsidRPr="00DA6BEE" w:rsidRDefault="00DA6BEE" w:rsidP="00DA6BEE">
            <w:pPr>
              <w:spacing w:before="0" w:after="0"/>
              <w:rPr>
                <w:sz w:val="18"/>
                <w:szCs w:val="18"/>
                <w:lang w:val="pt-PT"/>
              </w:rPr>
            </w:pPr>
            <w:r w:rsidRPr="00DA6BEE">
              <w:rPr>
                <w:sz w:val="18"/>
                <w:szCs w:val="18"/>
                <w:lang w:val="pt-PT"/>
              </w:rPr>
              <w:t>:35B:ISIN XS1599078059</w:t>
            </w:r>
          </w:p>
          <w:p w:rsidR="00DA6BEE" w:rsidRPr="00DA6BEE" w:rsidRDefault="00DA6BEE" w:rsidP="00DA6BEE">
            <w:pPr>
              <w:spacing w:before="0" w:after="0"/>
              <w:rPr>
                <w:sz w:val="18"/>
                <w:szCs w:val="18"/>
              </w:rPr>
            </w:pPr>
            <w:r w:rsidRPr="00DA6BEE">
              <w:rPr>
                <w:sz w:val="18"/>
                <w:szCs w:val="18"/>
              </w:rPr>
              <w:t>CMC 159907805</w:t>
            </w:r>
          </w:p>
          <w:p w:rsidR="00DA6BEE" w:rsidRPr="00DA6BEE" w:rsidRDefault="00DA6BEE" w:rsidP="00DA6BEE">
            <w:pPr>
              <w:spacing w:before="0" w:after="0"/>
              <w:rPr>
                <w:sz w:val="18"/>
                <w:szCs w:val="18"/>
              </w:rPr>
            </w:pPr>
            <w:r w:rsidRPr="00DA6BEE">
              <w:rPr>
                <w:sz w:val="18"/>
                <w:szCs w:val="18"/>
              </w:rPr>
              <w:t>USD FL.R MONGOLIAN MINING CORP</w:t>
            </w:r>
          </w:p>
          <w:p w:rsidR="00DA6BEE" w:rsidRPr="00DA6BEE" w:rsidRDefault="00DA6BEE" w:rsidP="00DA6BEE">
            <w:pPr>
              <w:spacing w:before="0" w:after="0"/>
              <w:rPr>
                <w:sz w:val="18"/>
                <w:szCs w:val="18"/>
                <w:lang w:val="pt-PT"/>
              </w:rPr>
            </w:pPr>
            <w:r w:rsidRPr="00DA6BEE">
              <w:rPr>
                <w:sz w:val="18"/>
                <w:szCs w:val="18"/>
                <w:lang w:val="pt-PT"/>
              </w:rPr>
              <w:t>(REGS) 17-XXXX</w:t>
            </w:r>
          </w:p>
          <w:p w:rsidR="00DA6BEE" w:rsidRPr="00DA6BEE" w:rsidRDefault="00DA6BEE" w:rsidP="00DA6BEE">
            <w:pPr>
              <w:spacing w:before="0" w:after="0"/>
              <w:rPr>
                <w:sz w:val="18"/>
                <w:szCs w:val="18"/>
                <w:lang w:val="pt-PT"/>
              </w:rPr>
            </w:pPr>
            <w:r w:rsidRPr="00DA6BEE">
              <w:rPr>
                <w:sz w:val="18"/>
                <w:szCs w:val="18"/>
                <w:lang w:val="pt-PT"/>
              </w:rPr>
              <w:t>:98A::PAYD//</w:t>
            </w:r>
          </w:p>
          <w:p w:rsidR="00DA6BEE" w:rsidRPr="00DA6BEE" w:rsidRDefault="00DA6BEE" w:rsidP="00DA6BEE">
            <w:pPr>
              <w:spacing w:before="0" w:after="0"/>
              <w:rPr>
                <w:sz w:val="18"/>
                <w:szCs w:val="18"/>
                <w:lang w:val="pt-PT"/>
              </w:rPr>
            </w:pPr>
            <w:r w:rsidRPr="00DA6BEE">
              <w:rPr>
                <w:sz w:val="18"/>
                <w:szCs w:val="18"/>
                <w:lang w:val="pt-PT"/>
              </w:rPr>
              <w:t>:16S:SECMOVE</w:t>
            </w:r>
          </w:p>
          <w:p w:rsidR="00DA6BEE" w:rsidRPr="00DA6BEE" w:rsidRDefault="00DA6BEE" w:rsidP="00DA6BEE">
            <w:pPr>
              <w:spacing w:before="0" w:after="0"/>
              <w:rPr>
                <w:sz w:val="18"/>
                <w:szCs w:val="18"/>
                <w:lang w:val="pt-PT"/>
              </w:rPr>
            </w:pPr>
            <w:r w:rsidRPr="00DA6BEE">
              <w:rPr>
                <w:sz w:val="18"/>
                <w:szCs w:val="18"/>
                <w:lang w:val="pt-PT"/>
              </w:rPr>
              <w:t>:16R:CASHMOVE</w:t>
            </w:r>
          </w:p>
          <w:p w:rsidR="00DA6BEE" w:rsidRPr="00DA6BEE" w:rsidRDefault="00DA6BEE" w:rsidP="00DA6BEE">
            <w:pPr>
              <w:spacing w:before="0" w:after="0"/>
              <w:rPr>
                <w:sz w:val="18"/>
                <w:szCs w:val="18"/>
              </w:rPr>
            </w:pPr>
            <w:r w:rsidRPr="00DA6BEE">
              <w:rPr>
                <w:sz w:val="18"/>
                <w:szCs w:val="18"/>
              </w:rPr>
              <w:t>:22H::CRDB//CRED</w:t>
            </w:r>
          </w:p>
          <w:p w:rsidR="00DA6BEE" w:rsidRPr="00DA6BEE" w:rsidRDefault="00DA6BEE" w:rsidP="00DA6BEE">
            <w:pPr>
              <w:spacing w:before="0" w:after="0"/>
              <w:rPr>
                <w:sz w:val="18"/>
                <w:szCs w:val="18"/>
              </w:rPr>
            </w:pPr>
            <w:r w:rsidRPr="00DA6BEE">
              <w:rPr>
                <w:sz w:val="18"/>
                <w:szCs w:val="18"/>
              </w:rPr>
              <w:lastRenderedPageBreak/>
              <w:t>[…]</w:t>
            </w:r>
          </w:p>
          <w:p w:rsidR="00DA6BEE" w:rsidRPr="00DA6BEE" w:rsidRDefault="00DA6BEE" w:rsidP="00DA6BEE">
            <w:pPr>
              <w:spacing w:before="0" w:after="0"/>
              <w:rPr>
                <w:sz w:val="18"/>
                <w:szCs w:val="18"/>
              </w:rPr>
            </w:pPr>
            <w:r w:rsidRPr="00DA6BEE">
              <w:rPr>
                <w:sz w:val="18"/>
                <w:szCs w:val="18"/>
              </w:rPr>
              <w:t>:16S:CASHMOVE</w:t>
            </w:r>
          </w:p>
          <w:p w:rsidR="00DA6BEE" w:rsidRPr="00DA6BEE" w:rsidRDefault="00DA6BEE" w:rsidP="00DA6BEE">
            <w:pPr>
              <w:spacing w:before="0" w:after="0"/>
              <w:rPr>
                <w:b/>
                <w:sz w:val="18"/>
                <w:szCs w:val="18"/>
              </w:rPr>
            </w:pPr>
            <w:r w:rsidRPr="00DA6BEE">
              <w:rPr>
                <w:b/>
                <w:sz w:val="18"/>
                <w:szCs w:val="18"/>
              </w:rPr>
              <w:t>:70E::INCO//COMPETITIVE OFFER PRIOR EARLY</w:t>
            </w:r>
          </w:p>
          <w:p w:rsidR="00DA6BEE" w:rsidRPr="00DA6BEE" w:rsidRDefault="00DA6BEE" w:rsidP="00DA6BEE">
            <w:pPr>
              <w:spacing w:before="0" w:after="0"/>
              <w:rPr>
                <w:b/>
                <w:sz w:val="18"/>
                <w:szCs w:val="18"/>
              </w:rPr>
            </w:pPr>
            <w:r w:rsidRPr="00DA6BEE">
              <w:rPr>
                <w:b/>
                <w:sz w:val="18"/>
                <w:szCs w:val="18"/>
              </w:rPr>
              <w:t>DEADLINE - STATED BID PRICE SHOULD</w:t>
            </w:r>
          </w:p>
          <w:p w:rsidR="00DA6BEE" w:rsidRPr="00DA6BEE" w:rsidRDefault="00DA6BEE" w:rsidP="00DA6BEE">
            <w:pPr>
              <w:spacing w:before="0" w:after="0"/>
              <w:rPr>
                <w:b/>
                <w:sz w:val="18"/>
                <w:szCs w:val="18"/>
              </w:rPr>
            </w:pPr>
            <w:r w:rsidRPr="00DA6BEE">
              <w:rPr>
                <w:b/>
                <w:sz w:val="18"/>
                <w:szCs w:val="18"/>
              </w:rPr>
              <w:t>INCLUDE PERPETUAL SECURITIES EARLY</w:t>
            </w:r>
          </w:p>
          <w:p w:rsidR="00DA6BEE" w:rsidRPr="00DA6BEE" w:rsidRDefault="00DA6BEE" w:rsidP="00DA6BEE">
            <w:pPr>
              <w:spacing w:before="0" w:after="0"/>
              <w:rPr>
                <w:b/>
                <w:sz w:val="18"/>
                <w:szCs w:val="18"/>
              </w:rPr>
            </w:pPr>
            <w:r w:rsidRPr="00DA6BEE">
              <w:rPr>
                <w:b/>
                <w:sz w:val="18"/>
                <w:szCs w:val="18"/>
              </w:rPr>
              <w:t>TENDER PREMIUM</w:t>
            </w:r>
          </w:p>
          <w:p w:rsidR="00DA6BEE" w:rsidRPr="00DA6BEE" w:rsidRDefault="00DA6BEE" w:rsidP="00DA6BEE">
            <w:pPr>
              <w:spacing w:before="0" w:after="0"/>
              <w:rPr>
                <w:sz w:val="18"/>
                <w:szCs w:val="18"/>
                <w:lang w:val="pt-PT"/>
              </w:rPr>
            </w:pPr>
            <w:r w:rsidRPr="00DA6BEE">
              <w:rPr>
                <w:sz w:val="18"/>
                <w:szCs w:val="18"/>
                <w:lang w:val="pt-PT"/>
              </w:rPr>
              <w:t>:16S:CAOPTN</w:t>
            </w:r>
          </w:p>
          <w:p w:rsidR="00DA6BEE" w:rsidRPr="00DA6BEE" w:rsidRDefault="00DA6BEE" w:rsidP="00DA6BEE">
            <w:pPr>
              <w:spacing w:before="0" w:after="0"/>
              <w:rPr>
                <w:sz w:val="18"/>
                <w:szCs w:val="18"/>
                <w:lang w:val="pt-PT"/>
              </w:rPr>
            </w:pPr>
            <w:r w:rsidRPr="00DA6BEE">
              <w:rPr>
                <w:sz w:val="18"/>
                <w:szCs w:val="18"/>
                <w:lang w:val="pt-PT"/>
              </w:rPr>
              <w:t>:16R:CAOPTN</w:t>
            </w:r>
          </w:p>
          <w:p w:rsidR="00DA6BEE" w:rsidRPr="00DA6BEE" w:rsidRDefault="00DA6BEE" w:rsidP="00DA6BEE">
            <w:pPr>
              <w:spacing w:before="0" w:after="0"/>
              <w:rPr>
                <w:i/>
                <w:sz w:val="18"/>
                <w:szCs w:val="18"/>
                <w:lang w:val="pt-PT"/>
              </w:rPr>
            </w:pPr>
            <w:r w:rsidRPr="00DA6BEE">
              <w:rPr>
                <w:i/>
                <w:sz w:val="18"/>
                <w:szCs w:val="18"/>
                <w:lang w:val="pt-PT"/>
              </w:rPr>
              <w:t>:13A::CAON//002</w:t>
            </w:r>
          </w:p>
          <w:p w:rsidR="00DA6BEE" w:rsidRPr="00DA6BEE" w:rsidRDefault="00DA6BEE" w:rsidP="00DA6BEE">
            <w:pPr>
              <w:spacing w:before="0" w:after="0"/>
              <w:rPr>
                <w:sz w:val="18"/>
                <w:szCs w:val="18"/>
              </w:rPr>
            </w:pPr>
            <w:r w:rsidRPr="00DA6BEE">
              <w:rPr>
                <w:sz w:val="18"/>
                <w:szCs w:val="18"/>
              </w:rPr>
              <w:t>:22F::CAOP//CASH</w:t>
            </w:r>
          </w:p>
          <w:p w:rsidR="00DA6BEE" w:rsidRPr="00DA6BEE" w:rsidRDefault="00DA6BEE" w:rsidP="00DA6BEE">
            <w:pPr>
              <w:spacing w:before="0" w:after="0"/>
              <w:rPr>
                <w:sz w:val="18"/>
                <w:szCs w:val="18"/>
              </w:rPr>
            </w:pPr>
            <w:r w:rsidRPr="00DA6BEE">
              <w:rPr>
                <w:sz w:val="18"/>
                <w:szCs w:val="18"/>
              </w:rPr>
              <w:t>:11A::OPTN//USD</w:t>
            </w:r>
          </w:p>
          <w:p w:rsidR="00DA6BEE" w:rsidRPr="00DA6BEE" w:rsidRDefault="00DA6BEE" w:rsidP="00DA6BEE">
            <w:pPr>
              <w:spacing w:before="0" w:after="0"/>
              <w:rPr>
                <w:sz w:val="18"/>
                <w:szCs w:val="18"/>
              </w:rPr>
            </w:pPr>
            <w:r w:rsidRPr="00DA6BEE">
              <w:rPr>
                <w:sz w:val="18"/>
                <w:szCs w:val="18"/>
              </w:rPr>
              <w:t>:17B::DFLT//N</w:t>
            </w:r>
          </w:p>
          <w:p w:rsidR="00DA6BEE" w:rsidRPr="00DA6BEE" w:rsidRDefault="00DA6BEE" w:rsidP="00DA6BEE">
            <w:pPr>
              <w:spacing w:before="0" w:after="0"/>
              <w:rPr>
                <w:sz w:val="18"/>
                <w:szCs w:val="18"/>
              </w:rPr>
            </w:pPr>
            <w:r w:rsidRPr="00DA6BEE">
              <w:rPr>
                <w:sz w:val="18"/>
                <w:szCs w:val="18"/>
              </w:rPr>
              <w:t>:98C::EARD//</w:t>
            </w:r>
          </w:p>
          <w:p w:rsidR="00DA6BEE" w:rsidRPr="00DA6BEE" w:rsidRDefault="00DA6BEE" w:rsidP="00DA6BEE">
            <w:pPr>
              <w:spacing w:before="0" w:after="0"/>
              <w:rPr>
                <w:sz w:val="18"/>
                <w:szCs w:val="18"/>
              </w:rPr>
            </w:pPr>
            <w:r w:rsidRPr="00DA6BEE">
              <w:rPr>
                <w:sz w:val="18"/>
                <w:szCs w:val="18"/>
              </w:rPr>
              <w:t>:98C::MKDT//</w:t>
            </w:r>
          </w:p>
          <w:p w:rsidR="00DA6BEE" w:rsidRPr="00DA6BEE" w:rsidRDefault="00DA6BEE" w:rsidP="00DA6BEE">
            <w:pPr>
              <w:spacing w:before="0" w:after="0"/>
              <w:rPr>
                <w:sz w:val="18"/>
                <w:szCs w:val="18"/>
              </w:rPr>
            </w:pPr>
            <w:r w:rsidRPr="00DA6BEE">
              <w:rPr>
                <w:sz w:val="18"/>
                <w:szCs w:val="18"/>
              </w:rPr>
              <w:t>:98C::BORD//</w:t>
            </w:r>
          </w:p>
          <w:p w:rsidR="00DA6BEE" w:rsidRPr="00DA6BEE" w:rsidRDefault="00DA6BEE" w:rsidP="00DA6BEE">
            <w:pPr>
              <w:spacing w:before="0" w:after="0"/>
              <w:rPr>
                <w:sz w:val="18"/>
                <w:szCs w:val="18"/>
              </w:rPr>
            </w:pPr>
            <w:r w:rsidRPr="00DA6BEE">
              <w:rPr>
                <w:sz w:val="18"/>
                <w:szCs w:val="18"/>
              </w:rPr>
              <w:t>:98C::DEPO//</w:t>
            </w:r>
          </w:p>
          <w:p w:rsidR="00DA6BEE" w:rsidRPr="00DA6BEE" w:rsidRDefault="00DA6BEE" w:rsidP="00DA6BEE">
            <w:pPr>
              <w:spacing w:before="0" w:after="0"/>
              <w:rPr>
                <w:sz w:val="18"/>
                <w:szCs w:val="18"/>
              </w:rPr>
            </w:pPr>
            <w:r w:rsidRPr="00DA6BEE">
              <w:rPr>
                <w:sz w:val="18"/>
                <w:szCs w:val="18"/>
              </w:rPr>
              <w:t>:69A::PWAL//</w:t>
            </w:r>
          </w:p>
          <w:p w:rsidR="00DA6BEE" w:rsidRPr="00DA6BEE" w:rsidRDefault="00DA6BEE" w:rsidP="00DA6BEE">
            <w:pPr>
              <w:spacing w:before="0" w:after="0"/>
              <w:rPr>
                <w:sz w:val="18"/>
                <w:szCs w:val="18"/>
              </w:rPr>
            </w:pPr>
            <w:r w:rsidRPr="00DA6BEE">
              <w:rPr>
                <w:sz w:val="18"/>
                <w:szCs w:val="18"/>
              </w:rPr>
              <w:t>:69A::REVO//</w:t>
            </w:r>
          </w:p>
          <w:p w:rsidR="00DA6BEE" w:rsidRPr="00DA6BEE" w:rsidRDefault="00DA6BEE" w:rsidP="00DA6BEE">
            <w:pPr>
              <w:spacing w:before="0" w:after="0"/>
              <w:rPr>
                <w:sz w:val="18"/>
                <w:szCs w:val="18"/>
              </w:rPr>
            </w:pPr>
            <w:r w:rsidRPr="00DA6BEE">
              <w:rPr>
                <w:sz w:val="18"/>
                <w:szCs w:val="18"/>
              </w:rPr>
              <w:t>:36B::MIEX//FAMT/,</w:t>
            </w:r>
          </w:p>
          <w:p w:rsidR="00DA6BEE" w:rsidRPr="00DA6BEE" w:rsidRDefault="00DA6BEE" w:rsidP="00DA6BEE">
            <w:pPr>
              <w:spacing w:before="0" w:after="0"/>
              <w:rPr>
                <w:sz w:val="18"/>
                <w:szCs w:val="18"/>
              </w:rPr>
            </w:pPr>
            <w:r w:rsidRPr="00DA6BEE">
              <w:rPr>
                <w:sz w:val="18"/>
                <w:szCs w:val="18"/>
              </w:rPr>
              <w:t>:36B::MILT//FAMT/,</w:t>
            </w:r>
          </w:p>
          <w:p w:rsidR="00DA6BEE" w:rsidRPr="00DA6BEE" w:rsidRDefault="00DA6BEE" w:rsidP="00DA6BEE">
            <w:pPr>
              <w:spacing w:before="0" w:after="0"/>
              <w:rPr>
                <w:sz w:val="18"/>
                <w:szCs w:val="18"/>
                <w:lang w:val="pt-PT"/>
              </w:rPr>
            </w:pPr>
            <w:r w:rsidRPr="00DA6BEE">
              <w:rPr>
                <w:sz w:val="18"/>
                <w:szCs w:val="18"/>
                <w:lang w:val="pt-PT"/>
              </w:rPr>
              <w:t>:16R:SECMOVE</w:t>
            </w:r>
          </w:p>
          <w:p w:rsidR="00DA6BEE" w:rsidRPr="00DA6BEE" w:rsidRDefault="00DA6BEE" w:rsidP="00DA6BEE">
            <w:pPr>
              <w:spacing w:before="0" w:after="0"/>
              <w:rPr>
                <w:sz w:val="18"/>
                <w:szCs w:val="18"/>
                <w:lang w:val="pt-PT"/>
              </w:rPr>
            </w:pPr>
            <w:r w:rsidRPr="00DA6BEE">
              <w:rPr>
                <w:sz w:val="18"/>
                <w:szCs w:val="18"/>
                <w:lang w:val="pt-PT"/>
              </w:rPr>
              <w:t>:22H::CRDB//DEBT</w:t>
            </w:r>
          </w:p>
          <w:p w:rsidR="00DA6BEE" w:rsidRPr="00DA6BEE" w:rsidRDefault="00DA6BEE" w:rsidP="00DA6BEE">
            <w:pPr>
              <w:spacing w:before="0" w:after="0"/>
              <w:rPr>
                <w:sz w:val="18"/>
                <w:szCs w:val="18"/>
                <w:lang w:val="pt-PT"/>
              </w:rPr>
            </w:pPr>
            <w:r w:rsidRPr="00DA6BEE">
              <w:rPr>
                <w:sz w:val="18"/>
                <w:szCs w:val="18"/>
                <w:lang w:val="pt-PT"/>
              </w:rPr>
              <w:t>:35B:ISIN XS1599078059</w:t>
            </w:r>
          </w:p>
          <w:p w:rsidR="00DA6BEE" w:rsidRPr="00DA6BEE" w:rsidRDefault="00DA6BEE" w:rsidP="00DA6BEE">
            <w:pPr>
              <w:spacing w:before="0" w:after="0"/>
              <w:rPr>
                <w:sz w:val="18"/>
                <w:szCs w:val="18"/>
              </w:rPr>
            </w:pPr>
            <w:r w:rsidRPr="00DA6BEE">
              <w:rPr>
                <w:sz w:val="18"/>
                <w:szCs w:val="18"/>
              </w:rPr>
              <w:t>CMC 159907805</w:t>
            </w:r>
          </w:p>
          <w:p w:rsidR="00DA6BEE" w:rsidRPr="00DA6BEE" w:rsidRDefault="00DA6BEE" w:rsidP="00DA6BEE">
            <w:pPr>
              <w:spacing w:before="0" w:after="0"/>
              <w:rPr>
                <w:sz w:val="18"/>
                <w:szCs w:val="18"/>
              </w:rPr>
            </w:pPr>
            <w:r w:rsidRPr="00DA6BEE">
              <w:rPr>
                <w:sz w:val="18"/>
                <w:szCs w:val="18"/>
              </w:rPr>
              <w:t>USD FL.R MONGOLIAN MINING CORP</w:t>
            </w:r>
          </w:p>
          <w:p w:rsidR="00DA6BEE" w:rsidRPr="00DA6BEE" w:rsidRDefault="00DA6BEE" w:rsidP="00DA6BEE">
            <w:pPr>
              <w:spacing w:before="0" w:after="0"/>
              <w:rPr>
                <w:sz w:val="18"/>
                <w:szCs w:val="18"/>
                <w:lang w:val="pt-PT"/>
              </w:rPr>
            </w:pPr>
            <w:r w:rsidRPr="00DA6BEE">
              <w:rPr>
                <w:sz w:val="18"/>
                <w:szCs w:val="18"/>
                <w:lang w:val="pt-PT"/>
              </w:rPr>
              <w:t>(REGS) 17-XXXX</w:t>
            </w:r>
          </w:p>
          <w:p w:rsidR="00DA6BEE" w:rsidRPr="00DA6BEE" w:rsidRDefault="00DA6BEE" w:rsidP="00DA6BEE">
            <w:pPr>
              <w:spacing w:before="0" w:after="0"/>
              <w:rPr>
                <w:sz w:val="18"/>
                <w:szCs w:val="18"/>
                <w:lang w:val="pt-PT"/>
              </w:rPr>
            </w:pPr>
            <w:r w:rsidRPr="00DA6BEE">
              <w:rPr>
                <w:sz w:val="18"/>
                <w:szCs w:val="18"/>
                <w:lang w:val="pt-PT"/>
              </w:rPr>
              <w:t>:98A::PAYD//</w:t>
            </w:r>
          </w:p>
          <w:p w:rsidR="00DA6BEE" w:rsidRPr="00DA6BEE" w:rsidRDefault="00DA6BEE" w:rsidP="00DA6BEE">
            <w:pPr>
              <w:spacing w:before="0" w:after="0"/>
              <w:rPr>
                <w:sz w:val="18"/>
                <w:szCs w:val="18"/>
                <w:lang w:val="pt-PT"/>
              </w:rPr>
            </w:pPr>
            <w:r w:rsidRPr="00DA6BEE">
              <w:rPr>
                <w:sz w:val="18"/>
                <w:szCs w:val="18"/>
                <w:lang w:val="pt-PT"/>
              </w:rPr>
              <w:t>:16S:SECMOVE</w:t>
            </w:r>
          </w:p>
          <w:p w:rsidR="00DA6BEE" w:rsidRPr="00DA6BEE" w:rsidRDefault="00DA6BEE" w:rsidP="00DA6BEE">
            <w:pPr>
              <w:spacing w:before="0" w:after="0"/>
              <w:rPr>
                <w:sz w:val="18"/>
                <w:szCs w:val="18"/>
                <w:lang w:val="pt-PT"/>
              </w:rPr>
            </w:pPr>
            <w:r w:rsidRPr="00DA6BEE">
              <w:rPr>
                <w:sz w:val="18"/>
                <w:szCs w:val="18"/>
                <w:lang w:val="pt-PT"/>
              </w:rPr>
              <w:t>:16R:CASHMOVE</w:t>
            </w:r>
          </w:p>
          <w:p w:rsidR="00DA6BEE" w:rsidRPr="00DA6BEE" w:rsidRDefault="00DA6BEE" w:rsidP="00DA6BEE">
            <w:pPr>
              <w:spacing w:before="0" w:after="0"/>
              <w:rPr>
                <w:sz w:val="18"/>
                <w:szCs w:val="18"/>
              </w:rPr>
            </w:pPr>
            <w:r w:rsidRPr="00DA6BEE">
              <w:rPr>
                <w:sz w:val="18"/>
                <w:szCs w:val="18"/>
              </w:rPr>
              <w:t>:22H::CRDB//CRED</w:t>
            </w:r>
          </w:p>
          <w:p w:rsidR="00DA6BEE" w:rsidRPr="00DA6BEE" w:rsidRDefault="00DA6BEE" w:rsidP="00DA6BEE">
            <w:pPr>
              <w:spacing w:before="0" w:after="0"/>
              <w:rPr>
                <w:sz w:val="18"/>
                <w:szCs w:val="18"/>
              </w:rPr>
            </w:pPr>
            <w:r w:rsidRPr="00DA6BEE">
              <w:rPr>
                <w:sz w:val="18"/>
                <w:szCs w:val="18"/>
              </w:rPr>
              <w:t>:98A::PAYD//</w:t>
            </w:r>
          </w:p>
          <w:p w:rsidR="00DA6BEE" w:rsidRPr="00DA6BEE" w:rsidRDefault="00DA6BEE" w:rsidP="00DA6BEE">
            <w:pPr>
              <w:spacing w:before="0" w:after="0"/>
              <w:rPr>
                <w:sz w:val="18"/>
                <w:szCs w:val="18"/>
              </w:rPr>
            </w:pPr>
            <w:r w:rsidRPr="00DA6BEE">
              <w:rPr>
                <w:sz w:val="18"/>
                <w:szCs w:val="18"/>
              </w:rPr>
              <w:t>:98A::VALU//</w:t>
            </w:r>
          </w:p>
          <w:p w:rsidR="00DA6BEE" w:rsidRPr="00DA6BEE" w:rsidRDefault="00DA6BEE" w:rsidP="00DA6BEE">
            <w:pPr>
              <w:spacing w:before="0" w:after="0"/>
              <w:rPr>
                <w:sz w:val="18"/>
                <w:szCs w:val="18"/>
              </w:rPr>
            </w:pPr>
            <w:r w:rsidRPr="00DA6BEE">
              <w:rPr>
                <w:sz w:val="18"/>
                <w:szCs w:val="18"/>
              </w:rPr>
              <w:t>:90A::OFFR//PRCT/,</w:t>
            </w:r>
          </w:p>
          <w:p w:rsidR="00DA6BEE" w:rsidRPr="00DA6BEE" w:rsidRDefault="00DA6BEE" w:rsidP="00DA6BEE">
            <w:pPr>
              <w:spacing w:before="0" w:after="0"/>
              <w:rPr>
                <w:sz w:val="18"/>
                <w:szCs w:val="18"/>
              </w:rPr>
            </w:pPr>
            <w:r w:rsidRPr="00DA6BEE">
              <w:rPr>
                <w:sz w:val="18"/>
                <w:szCs w:val="18"/>
              </w:rPr>
              <w:t>:16S:CASHMOVE</w:t>
            </w:r>
          </w:p>
          <w:p w:rsidR="00DA6BEE" w:rsidRPr="00DA6BEE" w:rsidRDefault="00DA6BEE" w:rsidP="00DA6BEE">
            <w:pPr>
              <w:spacing w:before="0" w:after="0"/>
              <w:rPr>
                <w:sz w:val="18"/>
                <w:szCs w:val="18"/>
              </w:rPr>
            </w:pPr>
            <w:r w:rsidRPr="00DA6BEE">
              <w:rPr>
                <w:sz w:val="18"/>
                <w:szCs w:val="18"/>
              </w:rPr>
              <w:t>:70E::INCO//NON-COMPETITIVE OFFER PRIOR TO</w:t>
            </w:r>
          </w:p>
          <w:p w:rsidR="00DA6BEE" w:rsidRPr="00DA6BEE" w:rsidRDefault="00DA6BEE" w:rsidP="00DA6BEE">
            <w:pPr>
              <w:spacing w:before="0" w:after="0"/>
              <w:rPr>
                <w:sz w:val="18"/>
                <w:szCs w:val="18"/>
              </w:rPr>
            </w:pPr>
            <w:r w:rsidRPr="00DA6BEE">
              <w:rPr>
                <w:sz w:val="18"/>
                <w:szCs w:val="18"/>
              </w:rPr>
              <w:t>EARLY DEADLINE</w:t>
            </w:r>
          </w:p>
          <w:p w:rsidR="005102F5" w:rsidRPr="008466D3" w:rsidRDefault="00DA6BEE" w:rsidP="00DA6BEE">
            <w:pPr>
              <w:spacing w:before="0" w:after="0"/>
              <w:rPr>
                <w:rFonts w:cs="Arial"/>
                <w:color w:val="000000"/>
              </w:rPr>
            </w:pPr>
            <w:r w:rsidRPr="00DA6BEE">
              <w:rPr>
                <w:sz w:val="18"/>
                <w:szCs w:val="18"/>
                <w:lang w:val="pt-PT"/>
              </w:rPr>
              <w:t>:16S:CAOPTN</w:t>
            </w:r>
          </w:p>
        </w:tc>
      </w:tr>
    </w:tbl>
    <w:p w:rsidR="005102F5" w:rsidRDefault="005102F5" w:rsidP="00A9728F">
      <w:pPr>
        <w:suppressAutoHyphens w:val="0"/>
        <w:spacing w:before="0" w:after="0"/>
        <w:rPr>
          <w:b/>
          <w:sz w:val="28"/>
        </w:rPr>
      </w:pPr>
    </w:p>
    <w:p w:rsidR="005102F5" w:rsidRDefault="005102F5" w:rsidP="00C32764">
      <w:pPr>
        <w:suppressAutoHyphens w:val="0"/>
        <w:spacing w:before="0" w:after="0"/>
        <w:rPr>
          <w:b/>
          <w:sz w:val="28"/>
        </w:rPr>
      </w:pPr>
      <w:r>
        <w:rPr>
          <w:b/>
          <w:sz w:val="28"/>
        </w:rPr>
        <w:t>SWIFT Comment</w:t>
      </w:r>
    </w:p>
    <w:p w:rsidR="005102F5" w:rsidRDefault="005102F5" w:rsidP="00C32764">
      <w:pPr>
        <w:suppressAutoHyphens w:val="0"/>
        <w:spacing w:before="0" w:after="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5102F5" w:rsidRPr="00E32808" w:rsidTr="00DF6CFC">
        <w:tc>
          <w:tcPr>
            <w:tcW w:w="8721" w:type="dxa"/>
            <w:tcBorders>
              <w:bottom w:val="dotted" w:sz="4" w:space="0" w:color="auto"/>
            </w:tcBorders>
          </w:tcPr>
          <w:p w:rsidR="005102F5" w:rsidRPr="008466D3" w:rsidRDefault="005102F5" w:rsidP="00DF6CFC">
            <w:pPr>
              <w:rPr>
                <w:rFonts w:cs="Arial"/>
                <w:color w:val="000000"/>
              </w:rPr>
            </w:pPr>
          </w:p>
        </w:tc>
      </w:tr>
    </w:tbl>
    <w:p w:rsidR="005102F5" w:rsidRDefault="005102F5" w:rsidP="00C32764">
      <w:pPr>
        <w:suppressAutoHyphens w:val="0"/>
        <w:spacing w:before="0" w:after="0"/>
        <w:rPr>
          <w:b/>
          <w:sz w:val="28"/>
        </w:rPr>
      </w:pPr>
    </w:p>
    <w:p w:rsidR="005102F5" w:rsidRPr="00623855" w:rsidRDefault="005102F5" w:rsidP="00C32764">
      <w:pPr>
        <w:suppressAutoHyphens w:val="0"/>
        <w:spacing w:before="0" w:after="0"/>
        <w:rPr>
          <w:b/>
          <w:sz w:val="28"/>
        </w:rPr>
      </w:pPr>
      <w:r w:rsidRPr="00623855">
        <w:rPr>
          <w:b/>
          <w:sz w:val="28"/>
        </w:rPr>
        <w:t>Standards Illustration</w:t>
      </w:r>
    </w:p>
    <w:p w:rsidR="005102F5" w:rsidRDefault="005102F5" w:rsidP="00C32764">
      <w:pPr>
        <w:suppressAutoHyphens w:val="0"/>
        <w:spacing w:before="0" w:after="0"/>
      </w:pPr>
    </w:p>
    <w:p w:rsidR="005102F5" w:rsidRPr="00396604" w:rsidRDefault="005102F5" w:rsidP="00C32764">
      <w:pPr>
        <w:pBdr>
          <w:top w:val="single" w:sz="4" w:space="5" w:color="auto"/>
          <w:bottom w:val="single" w:sz="4" w:space="5" w:color="auto"/>
        </w:pBdr>
        <w:spacing w:after="240"/>
        <w:rPr>
          <w:b/>
          <w:sz w:val="32"/>
          <w:szCs w:val="32"/>
        </w:rPr>
      </w:pPr>
      <w:r w:rsidRPr="00396604">
        <w:rPr>
          <w:b/>
          <w:sz w:val="32"/>
          <w:szCs w:val="32"/>
        </w:rPr>
        <w:t>1. ISO 15022 Illustration</w:t>
      </w:r>
    </w:p>
    <w:p w:rsidR="005102F5" w:rsidRPr="00C60E2C" w:rsidRDefault="005102F5" w:rsidP="00C32764">
      <w:pPr>
        <w:suppressAutoHyphens w:val="0"/>
        <w:spacing w:before="0" w:after="0"/>
        <w:rPr>
          <w:b/>
          <w:color w:val="808080" w:themeColor="background1" w:themeShade="80"/>
        </w:rPr>
      </w:pPr>
      <w:r w:rsidRPr="00C60E2C">
        <w:rPr>
          <w:b/>
          <w:color w:val="808080" w:themeColor="background1" w:themeShade="80"/>
        </w:rPr>
        <w:t>In the MT 564, in sequence E, in field :22F: Indicator, add a new code value Competitive Option (CPTT) for qualifier OPTF Option Feature as illustrated here below for the MT564:</w:t>
      </w:r>
    </w:p>
    <w:p w:rsidR="005102F5" w:rsidRPr="00C60E2C" w:rsidRDefault="005102F5" w:rsidP="00F01A31">
      <w:pPr>
        <w:pBdr>
          <w:bottom w:val="single" w:sz="6" w:space="0" w:color="013B80"/>
        </w:pBdr>
        <w:suppressAutoHyphens w:val="0"/>
        <w:spacing w:before="100" w:beforeAutospacing="1" w:after="100" w:afterAutospacing="1"/>
        <w:outlineLvl w:val="2"/>
        <w:rPr>
          <w:rFonts w:eastAsia="Times New Roman" w:cs="Arial"/>
          <w:b/>
          <w:bCs/>
          <w:color w:val="808080" w:themeColor="background1" w:themeShade="80"/>
          <w:sz w:val="36"/>
          <w:szCs w:val="36"/>
          <w:lang w:eastAsia="en-GB"/>
        </w:rPr>
      </w:pPr>
      <w:r w:rsidRPr="00C60E2C">
        <w:rPr>
          <w:rFonts w:eastAsia="Times New Roman" w:cs="Arial"/>
          <w:b/>
          <w:bCs/>
          <w:color w:val="808080" w:themeColor="background1" w:themeShade="80"/>
          <w:sz w:val="36"/>
          <w:szCs w:val="36"/>
          <w:lang w:eastAsia="en-GB"/>
        </w:rPr>
        <w:t>MT 564 Field Specifications</w:t>
      </w:r>
    </w:p>
    <w:p w:rsidR="005102F5" w:rsidRPr="00C60E2C" w:rsidRDefault="005102F5" w:rsidP="00F01A31">
      <w:pPr>
        <w:pBdr>
          <w:bottom w:val="single" w:sz="6" w:space="0" w:color="013B80"/>
        </w:pBdr>
        <w:suppressAutoHyphens w:val="0"/>
        <w:spacing w:before="0" w:after="0"/>
        <w:outlineLvl w:val="3"/>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57. Field 22F: Indicator</w:t>
      </w:r>
    </w:p>
    <w:p w:rsidR="005102F5" w:rsidRPr="00C60E2C" w:rsidRDefault="005102F5" w:rsidP="00F01A31">
      <w:pPr>
        <w:pBdr>
          <w:bottom w:val="single" w:sz="6" w:space="0" w:color="013B80"/>
        </w:pBdr>
        <w:suppressAutoHyphens w:val="0"/>
        <w:spacing w:before="0" w:after="0"/>
        <w:outlineLvl w:val="4"/>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FORMAT</w:t>
      </w:r>
    </w:p>
    <w:tbl>
      <w:tblPr>
        <w:tblW w:w="4900" w:type="pct"/>
        <w:tblCellSpacing w:w="15" w:type="dxa"/>
        <w:tblCellMar>
          <w:left w:w="0" w:type="dxa"/>
          <w:right w:w="0" w:type="dxa"/>
        </w:tblCellMar>
        <w:tblLook w:val="04A0" w:firstRow="1" w:lastRow="0" w:firstColumn="1" w:lastColumn="0" w:noHBand="0" w:noVBand="1"/>
      </w:tblPr>
      <w:tblGrid>
        <w:gridCol w:w="1743"/>
        <w:gridCol w:w="2578"/>
        <w:gridCol w:w="4292"/>
      </w:tblGrid>
      <w:tr w:rsidR="00C60E2C" w:rsidRPr="00C60E2C" w:rsidTr="00F01A31">
        <w:trPr>
          <w:tblCellSpacing w:w="15" w:type="dxa"/>
        </w:trPr>
        <w:tc>
          <w:tcPr>
            <w:tcW w:w="10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lastRenderedPageBreak/>
              <w:t>Option F</w:t>
            </w:r>
          </w:p>
        </w:tc>
        <w:tc>
          <w:tcPr>
            <w:tcW w:w="15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:4!c/[8c]/4!c</w:t>
            </w:r>
          </w:p>
        </w:tc>
        <w:tc>
          <w:tcPr>
            <w:tcW w:w="25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(Qualifier)(Data Source Scheme)(Indicator)</w:t>
            </w:r>
          </w:p>
        </w:tc>
      </w:tr>
    </w:tbl>
    <w:p w:rsidR="005102F5" w:rsidRPr="00C60E2C" w:rsidRDefault="005102F5" w:rsidP="00F01A31">
      <w:pPr>
        <w:pBdr>
          <w:bottom w:val="single" w:sz="6" w:space="0" w:color="013B80"/>
        </w:pBdr>
        <w:suppressAutoHyphens w:val="0"/>
        <w:spacing w:before="0" w:after="0"/>
        <w:outlineLvl w:val="4"/>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PRESENCE</w:t>
      </w:r>
    </w:p>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 xml:space="preserve">Mandatory in optional sequence E </w:t>
      </w:r>
    </w:p>
    <w:p w:rsidR="005102F5" w:rsidRPr="00C60E2C" w:rsidRDefault="005102F5" w:rsidP="00F01A31">
      <w:pPr>
        <w:pBdr>
          <w:bottom w:val="single" w:sz="6" w:space="0" w:color="013B80"/>
        </w:pBdr>
        <w:suppressAutoHyphens w:val="0"/>
        <w:spacing w:before="0" w:after="0"/>
        <w:outlineLvl w:val="4"/>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QUALIFIER</w:t>
      </w:r>
    </w:p>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 xml:space="preserve">(Error code(s): T89)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856"/>
        <w:gridCol w:w="674"/>
        <w:gridCol w:w="1092"/>
        <w:gridCol w:w="555"/>
        <w:gridCol w:w="674"/>
        <w:gridCol w:w="966"/>
        <w:gridCol w:w="3781"/>
      </w:tblGrid>
      <w:tr w:rsidR="00C60E2C" w:rsidRPr="00C60E2C" w:rsidTr="00F01A31">
        <w:trPr>
          <w:tblHeade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C60E2C" w:rsidRDefault="005102F5" w:rsidP="00F01A31">
            <w:pPr>
              <w:suppressAutoHyphens w:val="0"/>
              <w:spacing w:before="0" w:after="0"/>
              <w:jc w:val="center"/>
              <w:rPr>
                <w:rFonts w:eastAsia="Times New Roman" w:cs="Arial"/>
                <w:b/>
                <w:bCs/>
                <w:color w:val="808080" w:themeColor="background1" w:themeShade="80"/>
                <w:lang w:eastAsia="en-GB"/>
              </w:rPr>
            </w:pPr>
            <w:r w:rsidRPr="00C60E2C">
              <w:rPr>
                <w:rFonts w:eastAsia="Times New Roman" w:cs="Arial"/>
                <w:b/>
                <w:bCs/>
                <w:color w:val="808080" w:themeColor="background1" w:themeShade="80"/>
                <w:lang w:eastAsia="en-GB"/>
              </w:rPr>
              <w:t>Order</w:t>
            </w:r>
          </w:p>
        </w:tc>
        <w:tc>
          <w:tcPr>
            <w:tcW w:w="400"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C60E2C" w:rsidRDefault="005102F5" w:rsidP="00F01A31">
            <w:pPr>
              <w:suppressAutoHyphens w:val="0"/>
              <w:spacing w:before="0" w:after="0"/>
              <w:jc w:val="center"/>
              <w:rPr>
                <w:rFonts w:eastAsia="Times New Roman" w:cs="Arial"/>
                <w:b/>
                <w:bCs/>
                <w:color w:val="808080" w:themeColor="background1" w:themeShade="80"/>
                <w:lang w:eastAsia="en-GB"/>
              </w:rPr>
            </w:pPr>
            <w:r w:rsidRPr="00C60E2C">
              <w:rPr>
                <w:rFonts w:eastAsia="Times New Roman" w:cs="Arial"/>
                <w:b/>
                <w:bCs/>
                <w:color w:val="808080" w:themeColor="background1" w:themeShade="80"/>
                <w:lang w:eastAsia="en-GB"/>
              </w:rPr>
              <w:t>M/O</w:t>
            </w:r>
          </w:p>
        </w:tc>
        <w:tc>
          <w:tcPr>
            <w:tcW w:w="650"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C60E2C" w:rsidRDefault="005102F5" w:rsidP="00F01A31">
            <w:pPr>
              <w:suppressAutoHyphens w:val="0"/>
              <w:spacing w:before="0" w:after="0"/>
              <w:jc w:val="center"/>
              <w:rPr>
                <w:rFonts w:eastAsia="Times New Roman" w:cs="Arial"/>
                <w:b/>
                <w:bCs/>
                <w:color w:val="808080" w:themeColor="background1" w:themeShade="80"/>
                <w:lang w:eastAsia="en-GB"/>
              </w:rPr>
            </w:pPr>
            <w:r w:rsidRPr="00C60E2C">
              <w:rPr>
                <w:rFonts w:eastAsia="Times New Roman" w:cs="Arial"/>
                <w:b/>
                <w:bCs/>
                <w:color w:val="808080" w:themeColor="background1" w:themeShade="80"/>
                <w:lang w:eastAsia="en-GB"/>
              </w:rPr>
              <w:t>Qualifier</w:t>
            </w:r>
          </w:p>
        </w:tc>
        <w:tc>
          <w:tcPr>
            <w:tcW w:w="300"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C60E2C" w:rsidRDefault="005102F5" w:rsidP="00F01A31">
            <w:pPr>
              <w:suppressAutoHyphens w:val="0"/>
              <w:spacing w:before="0" w:after="0"/>
              <w:jc w:val="center"/>
              <w:rPr>
                <w:rFonts w:eastAsia="Times New Roman" w:cs="Arial"/>
                <w:b/>
                <w:bCs/>
                <w:color w:val="808080" w:themeColor="background1" w:themeShade="80"/>
                <w:lang w:eastAsia="en-GB"/>
              </w:rPr>
            </w:pPr>
            <w:r w:rsidRPr="00C60E2C">
              <w:rPr>
                <w:rFonts w:eastAsia="Times New Roman" w:cs="Arial"/>
                <w:b/>
                <w:bCs/>
                <w:color w:val="808080" w:themeColor="background1" w:themeShade="80"/>
                <w:lang w:eastAsia="en-GB"/>
              </w:rPr>
              <w:t>R/N</w:t>
            </w:r>
          </w:p>
        </w:tc>
        <w:tc>
          <w:tcPr>
            <w:tcW w:w="400"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C60E2C" w:rsidRDefault="005102F5" w:rsidP="00F01A31">
            <w:pPr>
              <w:suppressAutoHyphens w:val="0"/>
              <w:spacing w:before="0" w:after="0"/>
              <w:jc w:val="center"/>
              <w:rPr>
                <w:rFonts w:eastAsia="Times New Roman" w:cs="Arial"/>
                <w:b/>
                <w:bCs/>
                <w:color w:val="808080" w:themeColor="background1" w:themeShade="80"/>
                <w:lang w:eastAsia="en-GB"/>
              </w:rPr>
            </w:pPr>
            <w:r w:rsidRPr="00C60E2C">
              <w:rPr>
                <w:rFonts w:eastAsia="Times New Roman" w:cs="Arial"/>
                <w:b/>
                <w:bCs/>
                <w:color w:val="808080" w:themeColor="background1" w:themeShade="80"/>
                <w:lang w:eastAsia="en-GB"/>
              </w:rPr>
              <w:t>CR</w:t>
            </w:r>
          </w:p>
        </w:tc>
        <w:tc>
          <w:tcPr>
            <w:tcW w:w="500"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C60E2C" w:rsidRDefault="005102F5" w:rsidP="00F01A31">
            <w:pPr>
              <w:suppressAutoHyphens w:val="0"/>
              <w:spacing w:before="0" w:after="0"/>
              <w:jc w:val="center"/>
              <w:rPr>
                <w:rFonts w:eastAsia="Times New Roman" w:cs="Arial"/>
                <w:b/>
                <w:bCs/>
                <w:color w:val="808080" w:themeColor="background1" w:themeShade="80"/>
                <w:lang w:eastAsia="en-GB"/>
              </w:rPr>
            </w:pPr>
            <w:r w:rsidRPr="00C60E2C">
              <w:rPr>
                <w:rFonts w:eastAsia="Times New Roman" w:cs="Arial"/>
                <w:b/>
                <w:bCs/>
                <w:color w:val="808080" w:themeColor="background1" w:themeShade="80"/>
                <w:lang w:eastAsia="en-GB"/>
              </w:rPr>
              <w:t>Options</w:t>
            </w:r>
          </w:p>
        </w:tc>
        <w:tc>
          <w:tcPr>
            <w:tcW w:w="2250" w:type="pct"/>
            <w:tcBorders>
              <w:top w:val="outset" w:sz="6" w:space="0" w:color="auto"/>
              <w:left w:val="outset" w:sz="6" w:space="0" w:color="auto"/>
              <w:bottom w:val="outset" w:sz="6" w:space="0" w:color="auto"/>
              <w:right w:val="outset" w:sz="6" w:space="0" w:color="auto"/>
            </w:tcBorders>
            <w:shd w:val="clear" w:color="auto" w:fill="EEEEEE"/>
            <w:hideMark/>
          </w:tcPr>
          <w:p w:rsidR="005102F5" w:rsidRPr="00C60E2C" w:rsidRDefault="005102F5" w:rsidP="00F01A31">
            <w:pPr>
              <w:suppressAutoHyphens w:val="0"/>
              <w:spacing w:before="0" w:after="0"/>
              <w:jc w:val="center"/>
              <w:rPr>
                <w:rFonts w:eastAsia="Times New Roman" w:cs="Arial"/>
                <w:b/>
                <w:bCs/>
                <w:color w:val="808080" w:themeColor="background1" w:themeShade="80"/>
                <w:lang w:eastAsia="en-GB"/>
              </w:rPr>
            </w:pPr>
            <w:r w:rsidRPr="00C60E2C">
              <w:rPr>
                <w:rFonts w:eastAsia="Times New Roman" w:cs="Arial"/>
                <w:b/>
                <w:bCs/>
                <w:color w:val="808080" w:themeColor="background1" w:themeShade="80"/>
                <w:lang w:eastAsia="en-GB"/>
              </w:rPr>
              <w:t>Qualifier Description</w:t>
            </w:r>
          </w:p>
        </w:tc>
      </w:tr>
      <w:tr w:rsidR="00C60E2C" w:rsidRPr="00C60E2C" w:rsidTr="00F01A31">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1</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M</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CAOP</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F</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Corporate Action Option Code Indicator</w:t>
            </w:r>
          </w:p>
        </w:tc>
      </w:tr>
      <w:tr w:rsidR="00C60E2C" w:rsidRPr="00C60E2C" w:rsidTr="00F01A31">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2</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DISF</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F</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Disposition of Fractions Indicator</w:t>
            </w:r>
          </w:p>
        </w:tc>
      </w:tr>
      <w:tr w:rsidR="00C60E2C" w:rsidRPr="00C60E2C" w:rsidTr="00F01A31">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3</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OFFE</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R</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F</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Offer Type Indicator</w:t>
            </w:r>
          </w:p>
        </w:tc>
      </w:tr>
      <w:tr w:rsidR="00C60E2C" w:rsidRPr="00C60E2C" w:rsidTr="00F01A31">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4</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OPTF</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R</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F</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Option Features Indicator</w:t>
            </w:r>
          </w:p>
        </w:tc>
      </w:tr>
      <w:tr w:rsidR="00C60E2C" w:rsidRPr="00C60E2C" w:rsidTr="00F01A31">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5</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OSTA</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F</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Option Status</w:t>
            </w:r>
          </w:p>
        </w:tc>
      </w:tr>
      <w:tr w:rsidR="00C60E2C" w:rsidRPr="00C60E2C" w:rsidTr="00F01A31">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6</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CETI</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R</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F</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Certification/Breakdown Type Indicator</w:t>
            </w:r>
          </w:p>
        </w:tc>
      </w:tr>
    </w:tbl>
    <w:p w:rsidR="005102F5" w:rsidRPr="00C60E2C" w:rsidRDefault="005102F5" w:rsidP="00F01A31">
      <w:pPr>
        <w:pBdr>
          <w:bottom w:val="single" w:sz="6" w:space="0" w:color="013B80"/>
        </w:pBdr>
        <w:suppressAutoHyphens w:val="0"/>
        <w:spacing w:before="0" w:after="0"/>
        <w:outlineLvl w:val="4"/>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DEFINITION</w:t>
      </w:r>
    </w:p>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 xml:space="preserve">This qualified generic field specifies: </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867"/>
        <w:gridCol w:w="2293"/>
        <w:gridCol w:w="5453"/>
      </w:tblGrid>
      <w:tr w:rsidR="00C60E2C" w:rsidRPr="00C60E2C" w:rsidTr="00F01A31">
        <w:trPr>
          <w:tblCellSpacing w:w="15" w:type="dxa"/>
        </w:trPr>
        <w:tc>
          <w:tcPr>
            <w:tcW w:w="6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CAOP</w:t>
            </w:r>
          </w:p>
        </w:tc>
        <w:tc>
          <w:tcPr>
            <w:tcW w:w="10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Corporate Action Option Code Indicator</w:t>
            </w:r>
          </w:p>
        </w:tc>
        <w:tc>
          <w:tcPr>
            <w:tcW w:w="33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Specifies the corporate action options available to the account owner.</w:t>
            </w:r>
          </w:p>
        </w:tc>
      </w:tr>
      <w:tr w:rsidR="00C60E2C" w:rsidRPr="00C60E2C" w:rsidTr="00F01A31">
        <w:trPr>
          <w:tblCellSpacing w:w="15" w:type="dxa"/>
        </w:trPr>
        <w:tc>
          <w:tcPr>
            <w:tcW w:w="6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CETI</w:t>
            </w:r>
          </w:p>
        </w:tc>
        <w:tc>
          <w:tcPr>
            <w:tcW w:w="10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Certification/Breakdown Type Indicator</w:t>
            </w:r>
          </w:p>
        </w:tc>
        <w:tc>
          <w:tcPr>
            <w:tcW w:w="33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Specifies the type of certification/breakdown.</w:t>
            </w:r>
          </w:p>
        </w:tc>
      </w:tr>
      <w:tr w:rsidR="00C60E2C" w:rsidRPr="00C60E2C" w:rsidTr="00F01A31">
        <w:trPr>
          <w:tblCellSpacing w:w="15" w:type="dxa"/>
        </w:trPr>
        <w:tc>
          <w:tcPr>
            <w:tcW w:w="6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DISF</w:t>
            </w:r>
          </w:p>
        </w:tc>
        <w:tc>
          <w:tcPr>
            <w:tcW w:w="10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Disposition of Fractions Indicator</w:t>
            </w:r>
          </w:p>
        </w:tc>
        <w:tc>
          <w:tcPr>
            <w:tcW w:w="33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Specifies how fractions resulting from derived securities will be processed or how prorated decisions will be rounding, if provided with a pro ration rate.</w:t>
            </w:r>
          </w:p>
        </w:tc>
      </w:tr>
      <w:tr w:rsidR="00C60E2C" w:rsidRPr="00C60E2C" w:rsidTr="00F01A31">
        <w:trPr>
          <w:tblCellSpacing w:w="15" w:type="dxa"/>
        </w:trPr>
        <w:tc>
          <w:tcPr>
            <w:tcW w:w="6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OFFE</w:t>
            </w:r>
          </w:p>
        </w:tc>
        <w:tc>
          <w:tcPr>
            <w:tcW w:w="10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Offer Type Indicator</w:t>
            </w:r>
          </w:p>
        </w:tc>
        <w:tc>
          <w:tcPr>
            <w:tcW w:w="33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Specifies the conditions that apply to the offer.</w:t>
            </w:r>
          </w:p>
        </w:tc>
      </w:tr>
      <w:tr w:rsidR="00C60E2C" w:rsidRPr="00C60E2C" w:rsidTr="00F01A31">
        <w:trPr>
          <w:tblCellSpacing w:w="15" w:type="dxa"/>
        </w:trPr>
        <w:tc>
          <w:tcPr>
            <w:tcW w:w="6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OPTF</w:t>
            </w:r>
          </w:p>
        </w:tc>
        <w:tc>
          <w:tcPr>
            <w:tcW w:w="10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Option Features Indicator</w:t>
            </w:r>
          </w:p>
        </w:tc>
        <w:tc>
          <w:tcPr>
            <w:tcW w:w="33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Specifies the features that may apply to a corporate action option.</w:t>
            </w:r>
          </w:p>
        </w:tc>
      </w:tr>
      <w:tr w:rsidR="00C60E2C" w:rsidRPr="00C60E2C" w:rsidTr="00F01A31">
        <w:trPr>
          <w:tblCellSpacing w:w="15" w:type="dxa"/>
        </w:trPr>
        <w:tc>
          <w:tcPr>
            <w:tcW w:w="6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OSTA</w:t>
            </w:r>
          </w:p>
        </w:tc>
        <w:tc>
          <w:tcPr>
            <w:tcW w:w="10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Option Status</w:t>
            </w:r>
          </w:p>
        </w:tc>
        <w:tc>
          <w:tcPr>
            <w:tcW w:w="33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Specifies the status of the option.</w:t>
            </w:r>
          </w:p>
        </w:tc>
      </w:tr>
    </w:tbl>
    <w:p w:rsidR="005102F5" w:rsidRPr="00C60E2C" w:rsidRDefault="005102F5" w:rsidP="00C32764">
      <w:pPr>
        <w:suppressAutoHyphens w:val="0"/>
        <w:spacing w:before="0" w:after="0"/>
        <w:rPr>
          <w:color w:val="808080" w:themeColor="background1" w:themeShade="80"/>
        </w:rPr>
      </w:pPr>
    </w:p>
    <w:p w:rsidR="005102F5" w:rsidRPr="00C60E2C" w:rsidRDefault="005102F5" w:rsidP="00F01A31">
      <w:pPr>
        <w:pBdr>
          <w:bottom w:val="single" w:sz="6" w:space="0" w:color="013B80"/>
        </w:pBdr>
        <w:suppressAutoHyphens w:val="0"/>
        <w:spacing w:before="0" w:after="0"/>
        <w:outlineLvl w:val="4"/>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CODES</w:t>
      </w:r>
    </w:p>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 xml:space="preserve">If Qualifier is OPTF and Data Source Scheme is not present, Indicator must contain one of the following codes (Error code(s): K22): </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1149"/>
        <w:gridCol w:w="1729"/>
        <w:gridCol w:w="5735"/>
      </w:tblGrid>
      <w:tr w:rsidR="00C60E2C" w:rsidRPr="00C60E2C" w:rsidTr="00F01A31">
        <w:trPr>
          <w:tblCellSpacing w:w="15" w:type="dxa"/>
        </w:trPr>
        <w:tc>
          <w:tcPr>
            <w:tcW w:w="6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ASVO</w:t>
            </w:r>
          </w:p>
        </w:tc>
        <w:tc>
          <w:tcPr>
            <w:tcW w:w="10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Account Servicer Option</w:t>
            </w:r>
          </w:p>
        </w:tc>
        <w:tc>
          <w:tcPr>
            <w:tcW w:w="33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Option is offered by the account servicer only.</w:t>
            </w:r>
          </w:p>
        </w:tc>
      </w:tr>
      <w:tr w:rsidR="00C60E2C" w:rsidRPr="00C60E2C" w:rsidTr="00F01A31">
        <w:trPr>
          <w:tblCellSpacing w:w="15" w:type="dxa"/>
        </w:trPr>
        <w:tc>
          <w:tcPr>
            <w:tcW w:w="6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BOIS</w:t>
            </w:r>
          </w:p>
        </w:tc>
        <w:tc>
          <w:tcPr>
            <w:tcW w:w="10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Beneficiary Owner Instruction</w:t>
            </w:r>
          </w:p>
        </w:tc>
        <w:tc>
          <w:tcPr>
            <w:tcW w:w="33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Indicates that the holder needs to instruct at beneficiary owner level only.</w:t>
            </w:r>
          </w:p>
        </w:tc>
      </w:tr>
      <w:tr w:rsidR="00C60E2C" w:rsidRPr="00C60E2C" w:rsidTr="00F01A31">
        <w:trPr>
          <w:tblCellSpacing w:w="15" w:type="dxa"/>
        </w:trPr>
        <w:tc>
          <w:tcPr>
            <w:tcW w:w="6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CAOS</w:t>
            </w:r>
          </w:p>
        </w:tc>
        <w:tc>
          <w:tcPr>
            <w:tcW w:w="10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Corporate Action Option Applicability</w:t>
            </w:r>
          </w:p>
        </w:tc>
        <w:tc>
          <w:tcPr>
            <w:tcW w:w="33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The option applicability is not subject to the account owner decision but depends on the terms defined by the issuer, for example in the case of Equity Linked Notes or warrants.</w:t>
            </w:r>
          </w:p>
        </w:tc>
      </w:tr>
      <w:tr w:rsidR="00C60E2C" w:rsidRPr="00C60E2C" w:rsidTr="00F01A31">
        <w:trPr>
          <w:tblCellSpacing w:w="15" w:type="dxa"/>
        </w:trPr>
        <w:tc>
          <w:tcPr>
            <w:tcW w:w="6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COND</w:t>
            </w:r>
          </w:p>
        </w:tc>
        <w:tc>
          <w:tcPr>
            <w:tcW w:w="10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Conditional</w:t>
            </w:r>
          </w:p>
        </w:tc>
        <w:tc>
          <w:tcPr>
            <w:tcW w:w="33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Feature whereby the holder can elect to place a condition on the acceptance of the option.</w:t>
            </w:r>
          </w:p>
        </w:tc>
      </w:tr>
      <w:tr w:rsidR="00C60E2C" w:rsidRPr="00C60E2C" w:rsidTr="00F01A31">
        <w:trPr>
          <w:tblCellSpacing w:w="15" w:type="dxa"/>
        </w:trPr>
        <w:tc>
          <w:tcPr>
            <w:tcW w:w="650" w:type="pct"/>
            <w:shd w:val="clear" w:color="auto" w:fill="D9D9D9" w:themeFill="background1" w:themeFillShade="D9"/>
          </w:tcPr>
          <w:p w:rsidR="005102F5" w:rsidRPr="00C60E2C" w:rsidRDefault="005102F5" w:rsidP="00F01A31">
            <w:pPr>
              <w:suppressAutoHyphens w:val="0"/>
              <w:spacing w:before="0" w:after="0"/>
              <w:rPr>
                <w:rFonts w:eastAsia="Times New Roman" w:cs="Arial"/>
                <w:b/>
                <w:color w:val="808080" w:themeColor="background1" w:themeShade="80"/>
                <w:u w:val="single"/>
                <w:lang w:eastAsia="en-GB"/>
              </w:rPr>
            </w:pPr>
            <w:r w:rsidRPr="00C60E2C">
              <w:rPr>
                <w:rFonts w:eastAsia="Times New Roman" w:cs="Arial"/>
                <w:b/>
                <w:color w:val="808080" w:themeColor="background1" w:themeShade="80"/>
                <w:u w:val="single"/>
                <w:lang w:eastAsia="en-GB"/>
              </w:rPr>
              <w:lastRenderedPageBreak/>
              <w:t>CPTT</w:t>
            </w:r>
          </w:p>
        </w:tc>
        <w:tc>
          <w:tcPr>
            <w:tcW w:w="1000" w:type="pct"/>
            <w:shd w:val="clear" w:color="auto" w:fill="D9D9D9" w:themeFill="background1" w:themeFillShade="D9"/>
          </w:tcPr>
          <w:p w:rsidR="005102F5" w:rsidRPr="00C60E2C" w:rsidRDefault="005102F5" w:rsidP="00F01A31">
            <w:pPr>
              <w:suppressAutoHyphens w:val="0"/>
              <w:spacing w:before="0" w:after="0"/>
              <w:rPr>
                <w:rFonts w:eastAsia="Times New Roman" w:cs="Arial"/>
                <w:b/>
                <w:color w:val="808080" w:themeColor="background1" w:themeShade="80"/>
                <w:u w:val="single"/>
                <w:lang w:eastAsia="en-GB"/>
              </w:rPr>
            </w:pPr>
            <w:r w:rsidRPr="00C60E2C">
              <w:rPr>
                <w:rFonts w:eastAsia="Times New Roman" w:cs="Arial"/>
                <w:b/>
                <w:color w:val="808080" w:themeColor="background1" w:themeShade="80"/>
                <w:u w:val="single"/>
                <w:lang w:eastAsia="en-GB"/>
              </w:rPr>
              <w:t>Competitive Option</w:t>
            </w:r>
          </w:p>
        </w:tc>
        <w:tc>
          <w:tcPr>
            <w:tcW w:w="3350" w:type="pct"/>
            <w:shd w:val="clear" w:color="auto" w:fill="D9D9D9" w:themeFill="background1" w:themeFillShade="D9"/>
          </w:tcPr>
          <w:p w:rsidR="005102F5" w:rsidRPr="00C60E2C" w:rsidRDefault="005102F5" w:rsidP="00585AF0">
            <w:pPr>
              <w:suppressAutoHyphens w:val="0"/>
              <w:spacing w:before="0" w:after="0"/>
              <w:rPr>
                <w:rFonts w:eastAsia="Times New Roman" w:cs="Arial"/>
                <w:b/>
                <w:color w:val="808080" w:themeColor="background1" w:themeShade="80"/>
                <w:u w:val="single"/>
                <w:lang w:eastAsia="en-GB"/>
              </w:rPr>
            </w:pPr>
            <w:r w:rsidRPr="00C60E2C">
              <w:rPr>
                <w:rFonts w:eastAsia="Times New Roman" w:cs="Arial"/>
                <w:b/>
                <w:color w:val="808080" w:themeColor="background1" w:themeShade="80"/>
                <w:u w:val="single"/>
                <w:lang w:eastAsia="en-GB"/>
              </w:rPr>
              <w:t>Indicates that an offer price must be provided in the instruction phase of the event.</w:t>
            </w:r>
          </w:p>
        </w:tc>
      </w:tr>
      <w:tr w:rsidR="00C60E2C" w:rsidRPr="00C60E2C" w:rsidTr="00F01A31">
        <w:trPr>
          <w:tblCellSpacing w:w="15" w:type="dxa"/>
        </w:trPr>
        <w:tc>
          <w:tcPr>
            <w:tcW w:w="6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MAXC</w:t>
            </w:r>
          </w:p>
        </w:tc>
        <w:tc>
          <w:tcPr>
            <w:tcW w:w="10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Maximum Cash</w:t>
            </w:r>
          </w:p>
        </w:tc>
        <w:tc>
          <w:tcPr>
            <w:tcW w:w="33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Maximum cash option, may be subject to scaling, as such you may receive a combination of cash and securities outturn.</w:t>
            </w:r>
          </w:p>
        </w:tc>
      </w:tr>
      <w:tr w:rsidR="00C60E2C" w:rsidRPr="00C60E2C" w:rsidTr="00F01A31">
        <w:trPr>
          <w:tblCellSpacing w:w="15" w:type="dxa"/>
        </w:trPr>
        <w:tc>
          <w:tcPr>
            <w:tcW w:w="6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MAXS</w:t>
            </w:r>
          </w:p>
        </w:tc>
        <w:tc>
          <w:tcPr>
            <w:tcW w:w="10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Maximum Securities</w:t>
            </w:r>
          </w:p>
        </w:tc>
        <w:tc>
          <w:tcPr>
            <w:tcW w:w="33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Maximum stock option, may be subject to scaling, as such you may receive a combination of securities and cash outturn.</w:t>
            </w:r>
          </w:p>
        </w:tc>
      </w:tr>
      <w:tr w:rsidR="00C60E2C" w:rsidRPr="00C60E2C" w:rsidTr="00F01A31">
        <w:trPr>
          <w:tblCellSpacing w:w="15" w:type="dxa"/>
        </w:trPr>
        <w:tc>
          <w:tcPr>
            <w:tcW w:w="6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NOSE</w:t>
            </w:r>
          </w:p>
        </w:tc>
        <w:tc>
          <w:tcPr>
            <w:tcW w:w="10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No Service Offered Indicator</w:t>
            </w:r>
          </w:p>
        </w:tc>
        <w:tc>
          <w:tcPr>
            <w:tcW w:w="33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Feature whereby the holder must elect directly to the issuer's agent (issuer only supported option).</w:t>
            </w:r>
          </w:p>
        </w:tc>
      </w:tr>
      <w:tr w:rsidR="00C60E2C" w:rsidRPr="00C60E2C" w:rsidTr="00F01A31">
        <w:trPr>
          <w:tblCellSpacing w:w="15" w:type="dxa"/>
        </w:trPr>
        <w:tc>
          <w:tcPr>
            <w:tcW w:w="6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OPLF</w:t>
            </w:r>
          </w:p>
        </w:tc>
        <w:tc>
          <w:tcPr>
            <w:tcW w:w="10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Odd Lot Preference</w:t>
            </w:r>
          </w:p>
        </w:tc>
        <w:tc>
          <w:tcPr>
            <w:tcW w:w="33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Tender or Exchange with the Odd Lot Preference.</w:t>
            </w:r>
          </w:p>
        </w:tc>
      </w:tr>
      <w:tr w:rsidR="00C60E2C" w:rsidRPr="00C60E2C" w:rsidTr="00F01A31">
        <w:trPr>
          <w:tblCellSpacing w:w="15" w:type="dxa"/>
        </w:trPr>
        <w:tc>
          <w:tcPr>
            <w:tcW w:w="6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PINS</w:t>
            </w:r>
          </w:p>
        </w:tc>
        <w:tc>
          <w:tcPr>
            <w:tcW w:w="10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Previous Instruction Invalidity</w:t>
            </w:r>
          </w:p>
        </w:tc>
        <w:tc>
          <w:tcPr>
            <w:tcW w:w="33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Indicates that the previously sent instructions become invalid. It is only applicable after a market deadline extension.</w:t>
            </w:r>
          </w:p>
        </w:tc>
      </w:tr>
      <w:tr w:rsidR="00C60E2C" w:rsidRPr="00C60E2C" w:rsidTr="00F01A31">
        <w:trPr>
          <w:tblCellSpacing w:w="15" w:type="dxa"/>
        </w:trPr>
        <w:tc>
          <w:tcPr>
            <w:tcW w:w="6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PROR</w:t>
            </w:r>
          </w:p>
        </w:tc>
        <w:tc>
          <w:tcPr>
            <w:tcW w:w="10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Pro Ration</w:t>
            </w:r>
          </w:p>
        </w:tc>
        <w:tc>
          <w:tcPr>
            <w:tcW w:w="33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Feature whereby the option can be subject to pro ration in case, for example, of over-subscription.</w:t>
            </w:r>
          </w:p>
        </w:tc>
      </w:tr>
      <w:tr w:rsidR="00C60E2C" w:rsidRPr="00C60E2C" w:rsidTr="00F01A31">
        <w:trPr>
          <w:tblCellSpacing w:w="15" w:type="dxa"/>
        </w:trPr>
        <w:tc>
          <w:tcPr>
            <w:tcW w:w="6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QCAS</w:t>
            </w:r>
          </w:p>
        </w:tc>
        <w:tc>
          <w:tcPr>
            <w:tcW w:w="10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Instruct Cash Amount</w:t>
            </w:r>
          </w:p>
        </w:tc>
        <w:tc>
          <w:tcPr>
            <w:tcW w:w="33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Feature whereby the holder should only instruct a cash amount.</w:t>
            </w:r>
          </w:p>
        </w:tc>
      </w:tr>
      <w:tr w:rsidR="00C60E2C" w:rsidRPr="00C60E2C" w:rsidTr="00F01A31">
        <w:trPr>
          <w:tblCellSpacing w:w="15" w:type="dxa"/>
        </w:trPr>
        <w:tc>
          <w:tcPr>
            <w:tcW w:w="650" w:type="pct"/>
            <w:shd w:val="clear" w:color="auto" w:fill="FFFFFF" w:themeFill="background1"/>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 xml:space="preserve">SHAR </w:t>
            </w:r>
          </w:p>
        </w:tc>
        <w:tc>
          <w:tcPr>
            <w:tcW w:w="1000" w:type="pct"/>
            <w:shd w:val="clear" w:color="auto" w:fill="FFFFFF" w:themeFill="background1"/>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 xml:space="preserve">Shareholder Number </w:t>
            </w:r>
          </w:p>
        </w:tc>
        <w:tc>
          <w:tcPr>
            <w:tcW w:w="3350" w:type="pct"/>
            <w:shd w:val="clear" w:color="auto" w:fill="FFFFFF" w:themeFill="background1"/>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 xml:space="preserve">Indicates usage of a reference number to identify an investor or a shareholder with the issuer or the registration provider (for instance allocation code). </w:t>
            </w:r>
          </w:p>
        </w:tc>
      </w:tr>
      <w:tr w:rsidR="00C60E2C" w:rsidRPr="00C60E2C" w:rsidTr="00F01A31">
        <w:trPr>
          <w:tblCellSpacing w:w="15" w:type="dxa"/>
        </w:trPr>
        <w:tc>
          <w:tcPr>
            <w:tcW w:w="6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VVPR</w:t>
            </w:r>
          </w:p>
        </w:tc>
        <w:tc>
          <w:tcPr>
            <w:tcW w:w="100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Reduced Withholding Tax</w:t>
            </w:r>
          </w:p>
        </w:tc>
        <w:tc>
          <w:tcPr>
            <w:tcW w:w="3350" w:type="pct"/>
            <w:shd w:val="clear" w:color="auto" w:fill="FFFFFF"/>
            <w:hideMark/>
          </w:tcPr>
          <w:p w:rsidR="005102F5" w:rsidRPr="00C60E2C" w:rsidRDefault="005102F5" w:rsidP="00F01A31">
            <w:pPr>
              <w:suppressAutoHyphens w:val="0"/>
              <w:spacing w:before="0" w:after="0"/>
              <w:rPr>
                <w:rFonts w:eastAsia="Times New Roman" w:cs="Arial"/>
                <w:color w:val="808080" w:themeColor="background1" w:themeShade="80"/>
                <w:lang w:eastAsia="en-GB"/>
              </w:rPr>
            </w:pPr>
            <w:r w:rsidRPr="00C60E2C">
              <w:rPr>
                <w:rFonts w:eastAsia="Times New Roman" w:cs="Arial"/>
                <w:color w:val="808080" w:themeColor="background1" w:themeShade="80"/>
                <w:lang w:eastAsia="en-GB"/>
              </w:rPr>
              <w:t>Reduced withholding tax rate applies to the option.</w:t>
            </w:r>
          </w:p>
        </w:tc>
      </w:tr>
    </w:tbl>
    <w:p w:rsidR="005102F5" w:rsidRDefault="005102F5" w:rsidP="00C32764">
      <w:pPr>
        <w:suppressAutoHyphens w:val="0"/>
        <w:spacing w:before="0" w:after="0"/>
      </w:pPr>
    </w:p>
    <w:p w:rsidR="005102F5" w:rsidRPr="009B1E52" w:rsidRDefault="005102F5" w:rsidP="00C32764">
      <w:pPr>
        <w:pBdr>
          <w:top w:val="single" w:sz="4" w:space="5" w:color="auto"/>
          <w:bottom w:val="single" w:sz="4" w:space="5" w:color="auto"/>
        </w:pBdr>
        <w:spacing w:after="240"/>
        <w:rPr>
          <w:b/>
          <w:sz w:val="32"/>
          <w:szCs w:val="32"/>
        </w:rPr>
      </w:pPr>
      <w:r w:rsidRPr="009B1E52">
        <w:rPr>
          <w:b/>
          <w:sz w:val="32"/>
          <w:szCs w:val="32"/>
        </w:rPr>
        <w:t>2. ISO 20022 Illustration</w:t>
      </w:r>
    </w:p>
    <w:p w:rsidR="005102F5" w:rsidRPr="006550BE" w:rsidRDefault="005102F5" w:rsidP="00C32764">
      <w:pPr>
        <w:suppressAutoHyphens w:val="0"/>
        <w:spacing w:before="0" w:after="0"/>
        <w:rPr>
          <w:color w:val="808080" w:themeColor="background1" w:themeShade="80"/>
        </w:rPr>
      </w:pPr>
      <w:r w:rsidRPr="006550BE">
        <w:rPr>
          <w:color w:val="808080" w:themeColor="background1" w:themeShade="80"/>
        </w:rPr>
        <w:t>In the seev.031 (CANO – Corporate Action Notification) message, in the Code element in  sequence CorporateActionOptionDetails/OptionFeatures, and</w:t>
      </w:r>
    </w:p>
    <w:p w:rsidR="005102F5" w:rsidRPr="006550BE" w:rsidRDefault="005102F5" w:rsidP="00C32764">
      <w:pPr>
        <w:suppressAutoHyphens w:val="0"/>
        <w:spacing w:before="0" w:after="0"/>
        <w:rPr>
          <w:color w:val="808080" w:themeColor="background1" w:themeShade="80"/>
        </w:rPr>
      </w:pPr>
    </w:p>
    <w:p w:rsidR="005102F5" w:rsidRPr="006550BE" w:rsidRDefault="005102F5" w:rsidP="006E3007">
      <w:pPr>
        <w:suppressAutoHyphens w:val="0"/>
        <w:spacing w:before="0" w:after="0"/>
        <w:rPr>
          <w:color w:val="808080" w:themeColor="background1" w:themeShade="80"/>
        </w:rPr>
      </w:pPr>
      <w:r w:rsidRPr="006550BE">
        <w:rPr>
          <w:color w:val="808080" w:themeColor="background1" w:themeShade="80"/>
        </w:rPr>
        <w:t>in the seev.035 (CANO – Corporate Action Movement Preliminary Advice) message, in the Code element in  sequence CorporateActionMovementDetails/OptionFeatures,</w:t>
      </w:r>
    </w:p>
    <w:p w:rsidR="005102F5" w:rsidRPr="006550BE" w:rsidRDefault="005102F5" w:rsidP="00C32764">
      <w:pPr>
        <w:suppressAutoHyphens w:val="0"/>
        <w:spacing w:before="0" w:after="0"/>
        <w:rPr>
          <w:color w:val="808080" w:themeColor="background1" w:themeShade="80"/>
        </w:rPr>
      </w:pPr>
    </w:p>
    <w:p w:rsidR="005102F5" w:rsidRPr="006550BE" w:rsidRDefault="005102F5" w:rsidP="00C32764">
      <w:pPr>
        <w:suppressAutoHyphens w:val="0"/>
        <w:spacing w:before="0" w:after="0"/>
        <w:rPr>
          <w:color w:val="808080" w:themeColor="background1" w:themeShade="80"/>
        </w:rPr>
      </w:pPr>
      <w:r w:rsidRPr="006550BE">
        <w:rPr>
          <w:color w:val="808080" w:themeColor="background1" w:themeShade="80"/>
        </w:rPr>
        <w:t>add the new code value CPTT (Competitive Option) as defined in ISO 150222 above and as illustrated here below for the CANO:</w:t>
      </w:r>
    </w:p>
    <w:p w:rsidR="005102F5" w:rsidRDefault="005102F5" w:rsidP="00C32764">
      <w:pPr>
        <w:suppressAutoHyphens w:val="0"/>
        <w:spacing w:before="0" w:after="0"/>
      </w:pPr>
    </w:p>
    <w:p w:rsidR="005102F5" w:rsidRDefault="005102F5" w:rsidP="00C32764">
      <w:pPr>
        <w:suppressAutoHyphens w:val="0"/>
        <w:spacing w:before="0" w:after="0"/>
      </w:pPr>
      <w:r>
        <w:rPr>
          <w:noProof/>
          <w:lang w:eastAsia="en-GB"/>
        </w:rPr>
        <w:lastRenderedPageBreak/>
        <w:drawing>
          <wp:inline distT="0" distB="0" distL="0" distR="0" wp14:anchorId="52ECF2B4" wp14:editId="6727D74D">
            <wp:extent cx="5581015" cy="2943151"/>
            <wp:effectExtent l="0" t="0" r="635" b="0"/>
            <wp:docPr id="1454" name="Picture 1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581015" cy="2943151"/>
                    </a:xfrm>
                    <a:prstGeom prst="rect">
                      <a:avLst/>
                    </a:prstGeom>
                  </pic:spPr>
                </pic:pic>
              </a:graphicData>
            </a:graphic>
          </wp:inline>
        </w:drawing>
      </w:r>
    </w:p>
    <w:p w:rsidR="005102F5" w:rsidRDefault="005102F5" w:rsidP="00C32764">
      <w:pPr>
        <w:suppressAutoHyphens w:val="0"/>
        <w:spacing w:before="0" w:after="0"/>
      </w:pPr>
    </w:p>
    <w:p w:rsidR="005102F5" w:rsidRDefault="005102F5" w:rsidP="00C32764">
      <w:pPr>
        <w:suppressAutoHyphens w:val="0"/>
        <w:spacing w:before="0" w:after="0"/>
      </w:pPr>
    </w:p>
    <w:p w:rsidR="005102F5" w:rsidRDefault="005102F5" w:rsidP="00A9728F">
      <w:pPr>
        <w:suppressAutoHyphens w:val="0"/>
        <w:spacing w:before="0" w:after="0"/>
      </w:pPr>
    </w:p>
    <w:p w:rsidR="005102F5" w:rsidRDefault="005102F5" w:rsidP="00A9728F">
      <w:pPr>
        <w:suppressAutoHyphens w:val="0"/>
        <w:spacing w:before="0" w:after="0"/>
        <w:rPr>
          <w:b/>
          <w:sz w:val="28"/>
        </w:rPr>
      </w:pPr>
      <w:r w:rsidRPr="00CE2AB5">
        <w:rPr>
          <w:b/>
          <w:sz w:val="28"/>
        </w:rPr>
        <w:t>Working Group Meeting</w:t>
      </w:r>
    </w:p>
    <w:p w:rsidR="005102F5" w:rsidRPr="00CE2AB5" w:rsidRDefault="005102F5" w:rsidP="00A9728F">
      <w:pPr>
        <w:suppressAutoHyphens w:val="0"/>
        <w:spacing w:before="0" w:after="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54"/>
      </w:tblGrid>
      <w:tr w:rsidR="005102F5" w:rsidRPr="00DB39D9" w:rsidTr="00A9728F">
        <w:tc>
          <w:tcPr>
            <w:tcW w:w="8754" w:type="dxa"/>
            <w:shd w:val="pct5" w:color="auto" w:fill="auto"/>
          </w:tcPr>
          <w:p w:rsidR="005102F5" w:rsidRPr="00D54675" w:rsidRDefault="005102F5" w:rsidP="00A9728F">
            <w:pPr>
              <w:spacing w:before="80" w:after="80"/>
              <w:rPr>
                <w:b/>
                <w:color w:val="800000"/>
              </w:rPr>
            </w:pPr>
            <w:r w:rsidRPr="00D54675">
              <w:rPr>
                <w:b/>
              </w:rPr>
              <w:t>Discussion</w:t>
            </w:r>
          </w:p>
        </w:tc>
      </w:tr>
      <w:tr w:rsidR="005102F5" w:rsidRPr="00E32808" w:rsidTr="00A9728F">
        <w:trPr>
          <w:trHeight w:val="36"/>
        </w:trPr>
        <w:tc>
          <w:tcPr>
            <w:tcW w:w="8754" w:type="dxa"/>
            <w:tcBorders>
              <w:bottom w:val="dotted" w:sz="4" w:space="0" w:color="auto"/>
            </w:tcBorders>
            <w:vAlign w:val="center"/>
          </w:tcPr>
          <w:p w:rsidR="00E07F57" w:rsidRDefault="006550BE" w:rsidP="00E07F57">
            <w:pPr>
              <w:rPr>
                <w:rFonts w:cs="Arial"/>
              </w:rPr>
            </w:pPr>
            <w:r>
              <w:rPr>
                <w:rFonts w:cs="Arial"/>
              </w:rPr>
              <w:t xml:space="preserve">A majority of the countries </w:t>
            </w:r>
            <w:r w:rsidR="00E07F57">
              <w:rPr>
                <w:rFonts w:cs="Arial"/>
              </w:rPr>
              <w:t>finds that the message traffic volume concerned (40 events per year) is too low to justify a change with such a limited benefit for the cost it would generate.</w:t>
            </w:r>
          </w:p>
          <w:p w:rsidR="00E07F57" w:rsidRDefault="00E07F57" w:rsidP="00E07F57">
            <w:r>
              <w:rPr>
                <w:rFonts w:cs="Arial"/>
              </w:rPr>
              <w:t xml:space="preserve">The MWG agrees with the workaround suggested by the ISO 20022 SEG representatives to use the Price codes TBSP (To Be Specified) and UNSP (Unspecified) in order to make the distinction between </w:t>
            </w:r>
            <w:r>
              <w:t xml:space="preserve">both competitive and non-competitive options for </w:t>
            </w:r>
            <w:r w:rsidR="00F8743F">
              <w:t>Dutch</w:t>
            </w:r>
            <w:r>
              <w:t xml:space="preserve"> auction (DTCH) events.</w:t>
            </w:r>
          </w:p>
          <w:p w:rsidR="005102F5" w:rsidRPr="00440C54" w:rsidRDefault="00E07F57" w:rsidP="00440C54">
            <w:r>
              <w:t xml:space="preserve">Therefore the MWG reject the CR and recommend to the SMPG to create a new market practice to </w:t>
            </w:r>
            <w:r w:rsidR="00440C54">
              <w:t>specify the usage of the TBSP and UNSP price codes for DTCH events.</w:t>
            </w:r>
          </w:p>
        </w:tc>
      </w:tr>
      <w:tr w:rsidR="005102F5" w:rsidRPr="00DB39D9" w:rsidTr="00A97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rsidR="005102F5" w:rsidRPr="00D54675" w:rsidRDefault="005102F5" w:rsidP="00A9728F">
            <w:pPr>
              <w:spacing w:before="80" w:after="80"/>
              <w:rPr>
                <w:b/>
                <w:color w:val="800000"/>
              </w:rPr>
            </w:pPr>
            <w:r w:rsidRPr="00D54675">
              <w:rPr>
                <w:b/>
              </w:rPr>
              <w:t>Decision</w:t>
            </w:r>
          </w:p>
        </w:tc>
      </w:tr>
      <w:tr w:rsidR="005102F5" w:rsidRPr="006550BE" w:rsidTr="00A97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rsidR="005102F5" w:rsidRPr="006550BE" w:rsidRDefault="006550BE" w:rsidP="00A9728F">
            <w:pPr>
              <w:tabs>
                <w:tab w:val="left" w:pos="965"/>
                <w:tab w:val="left" w:pos="1005"/>
              </w:tabs>
              <w:spacing w:after="0"/>
              <w:ind w:left="992" w:hanging="992"/>
              <w:rPr>
                <w:rFonts w:cs="Arial"/>
                <w:b/>
                <w:color w:val="FF0000"/>
              </w:rPr>
            </w:pPr>
            <w:r w:rsidRPr="006550BE">
              <w:rPr>
                <w:rFonts w:cs="Arial"/>
                <w:b/>
                <w:color w:val="FF0000"/>
              </w:rPr>
              <w:t>Rejected</w:t>
            </w:r>
          </w:p>
        </w:tc>
      </w:tr>
    </w:tbl>
    <w:p w:rsidR="00DA1560" w:rsidRDefault="00DA1560" w:rsidP="00DA1560">
      <w:pPr>
        <w:suppressAutoHyphens w:val="0"/>
        <w:spacing w:before="140" w:after="0"/>
        <w:rPr>
          <w:b/>
          <w:sz w:val="28"/>
          <w:szCs w:val="28"/>
        </w:rPr>
      </w:pPr>
    </w:p>
    <w:p w:rsidR="00DA1560" w:rsidRDefault="00DA1560" w:rsidP="00DA1560">
      <w:pPr>
        <w:suppressAutoHyphens w:val="0"/>
        <w:spacing w:before="140" w:after="0"/>
        <w:rPr>
          <w:b/>
          <w:sz w:val="28"/>
          <w:szCs w:val="28"/>
        </w:rPr>
      </w:pPr>
      <w:r>
        <w:rPr>
          <w:b/>
          <w:sz w:val="28"/>
          <w:szCs w:val="28"/>
        </w:rPr>
        <w:t>Final decision of the Securities SEG regarding ISO 20022 messages: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559"/>
      </w:tblGrid>
      <w:tr w:rsidR="00DA1560" w:rsidTr="009210F4">
        <w:tc>
          <w:tcPr>
            <w:tcW w:w="1101" w:type="dxa"/>
            <w:tcBorders>
              <w:top w:val="single" w:sz="4" w:space="0" w:color="auto"/>
              <w:left w:val="single" w:sz="4" w:space="0" w:color="auto"/>
              <w:bottom w:val="single" w:sz="4" w:space="0" w:color="auto"/>
              <w:right w:val="single" w:sz="4" w:space="0" w:color="auto"/>
            </w:tcBorders>
            <w:hideMark/>
          </w:tcPr>
          <w:p w:rsidR="00DA1560" w:rsidRDefault="00DA1560" w:rsidP="009210F4">
            <w:pPr>
              <w:rPr>
                <w:szCs w:val="24"/>
              </w:rPr>
            </w:pPr>
            <w:r>
              <w:rPr>
                <w:szCs w:val="24"/>
              </w:rPr>
              <w:t>Approve the MWG decision</w:t>
            </w:r>
          </w:p>
        </w:tc>
        <w:tc>
          <w:tcPr>
            <w:tcW w:w="1559" w:type="dxa"/>
            <w:tcBorders>
              <w:top w:val="single" w:sz="4" w:space="0" w:color="auto"/>
              <w:left w:val="single" w:sz="4" w:space="0" w:color="auto"/>
              <w:bottom w:val="single" w:sz="4" w:space="0" w:color="auto"/>
              <w:right w:val="single" w:sz="4" w:space="0" w:color="auto"/>
            </w:tcBorders>
          </w:tcPr>
          <w:p w:rsidR="00DA1560" w:rsidRDefault="00DA1560" w:rsidP="009210F4">
            <w:pPr>
              <w:rPr>
                <w:szCs w:val="24"/>
              </w:rPr>
            </w:pPr>
          </w:p>
        </w:tc>
      </w:tr>
    </w:tbl>
    <w:p w:rsidR="00DA1560" w:rsidRDefault="00DA1560" w:rsidP="00DA1560">
      <w:pPr>
        <w:rPr>
          <w:szCs w:val="24"/>
        </w:rPr>
      </w:pPr>
      <w:r>
        <w:rPr>
          <w:szCs w:val="24"/>
        </w:rPr>
        <w:t>Comments:</w:t>
      </w:r>
    </w:p>
    <w:p w:rsidR="00DA1560" w:rsidRDefault="00DA1560" w:rsidP="00DA1560">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559"/>
      </w:tblGrid>
      <w:tr w:rsidR="00DA1560" w:rsidTr="009210F4">
        <w:tc>
          <w:tcPr>
            <w:tcW w:w="1101" w:type="dxa"/>
            <w:tcBorders>
              <w:top w:val="single" w:sz="4" w:space="0" w:color="auto"/>
              <w:left w:val="single" w:sz="4" w:space="0" w:color="auto"/>
              <w:bottom w:val="single" w:sz="4" w:space="0" w:color="auto"/>
              <w:right w:val="single" w:sz="4" w:space="0" w:color="auto"/>
            </w:tcBorders>
            <w:hideMark/>
          </w:tcPr>
          <w:p w:rsidR="00DA1560" w:rsidRDefault="00DA1560" w:rsidP="009210F4">
            <w:pPr>
              <w:rPr>
                <w:szCs w:val="24"/>
              </w:rPr>
            </w:pPr>
            <w:r>
              <w:rPr>
                <w:szCs w:val="24"/>
              </w:rPr>
              <w:lastRenderedPageBreak/>
              <w:t>Reject the MWG decision</w:t>
            </w:r>
          </w:p>
        </w:tc>
        <w:tc>
          <w:tcPr>
            <w:tcW w:w="1559" w:type="dxa"/>
            <w:tcBorders>
              <w:top w:val="single" w:sz="4" w:space="0" w:color="auto"/>
              <w:left w:val="single" w:sz="4" w:space="0" w:color="auto"/>
              <w:bottom w:val="single" w:sz="4" w:space="0" w:color="auto"/>
              <w:right w:val="single" w:sz="4" w:space="0" w:color="auto"/>
            </w:tcBorders>
          </w:tcPr>
          <w:p w:rsidR="00DA1560" w:rsidRDefault="00DA1560" w:rsidP="009210F4">
            <w:pPr>
              <w:rPr>
                <w:szCs w:val="24"/>
              </w:rPr>
            </w:pPr>
            <w:r>
              <w:rPr>
                <w:szCs w:val="24"/>
              </w:rPr>
              <w:t>Rejected</w:t>
            </w:r>
          </w:p>
        </w:tc>
      </w:tr>
    </w:tbl>
    <w:p w:rsidR="00DA1560" w:rsidRDefault="00DA1560" w:rsidP="00DA1560">
      <w:pPr>
        <w:rPr>
          <w:szCs w:val="24"/>
        </w:rPr>
      </w:pPr>
      <w:r>
        <w:rPr>
          <w:szCs w:val="24"/>
        </w:rPr>
        <w:t>Reason for rejection:</w:t>
      </w:r>
    </w:p>
    <w:p w:rsidR="005102F5" w:rsidRPr="00743BF1" w:rsidRDefault="005102F5" w:rsidP="00A9728F">
      <w:pPr>
        <w:suppressAutoHyphens w:val="0"/>
        <w:spacing w:before="0" w:after="0"/>
        <w:rPr>
          <w:lang w:val="en-US"/>
        </w:rPr>
      </w:pPr>
      <w:r>
        <w:rPr>
          <w:lang w:val="en-US"/>
        </w:rPr>
        <w:br w:type="page"/>
      </w:r>
    </w:p>
    <w:p w:rsidR="00BA07E3" w:rsidRPr="004E7426" w:rsidRDefault="00BA07E3" w:rsidP="00A9728F">
      <w:pPr>
        <w:pStyle w:val="Heading2"/>
        <w:tabs>
          <w:tab w:val="clear" w:pos="718"/>
          <w:tab w:val="clear" w:pos="851"/>
          <w:tab w:val="num" w:pos="993"/>
        </w:tabs>
        <w:ind w:left="0" w:firstLine="0"/>
        <w:rPr>
          <w:color w:val="00B050"/>
          <w:lang w:val="en-US"/>
        </w:rPr>
      </w:pPr>
      <w:bookmarkStart w:id="79" w:name="_Toc18482786"/>
      <w:r w:rsidRPr="004E7426">
        <w:rPr>
          <w:color w:val="00B050"/>
          <w:lang w:val="en-US"/>
        </w:rPr>
        <w:lastRenderedPageBreak/>
        <w:t>CR 001517: Add “Market Infrastructure Transaction Identification” (MITI) Reference in Confirmation</w:t>
      </w:r>
      <w:bookmarkEnd w:id="79"/>
      <w:r w:rsidRPr="004E7426">
        <w:rPr>
          <w:color w:val="00B050"/>
          <w:lang w:val="en-US"/>
        </w:rPr>
        <w:t xml:space="preserve"> </w:t>
      </w: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83"/>
        <w:gridCol w:w="6096"/>
      </w:tblGrid>
      <w:tr w:rsidR="00BA07E3" w:rsidRPr="00D54675" w:rsidTr="00A9728F">
        <w:tc>
          <w:tcPr>
            <w:tcW w:w="8721" w:type="dxa"/>
            <w:gridSpan w:val="2"/>
            <w:shd w:val="pct5" w:color="auto" w:fill="auto"/>
          </w:tcPr>
          <w:p w:rsidR="00BA07E3" w:rsidRPr="00D54675" w:rsidRDefault="00BA07E3" w:rsidP="00A9728F">
            <w:pPr>
              <w:spacing w:before="80" w:after="80"/>
              <w:rPr>
                <w:rFonts w:cs="Arial"/>
                <w:b/>
              </w:rPr>
            </w:pPr>
            <w:r w:rsidRPr="00D54675">
              <w:rPr>
                <w:rFonts w:cs="Arial"/>
                <w:b/>
              </w:rPr>
              <w:t>Origin of request</w:t>
            </w:r>
          </w:p>
        </w:tc>
      </w:tr>
      <w:tr w:rsidR="00BA07E3" w:rsidRPr="001E0CBC" w:rsidTr="00A972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rsidR="00BA07E3" w:rsidRPr="00746F39" w:rsidRDefault="00BA07E3" w:rsidP="00A9728F">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Country: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A07E3" w:rsidRPr="001E0CBC" w:rsidRDefault="00BA07E3" w:rsidP="00A9728F">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DE Germany</w:t>
            </w:r>
          </w:p>
        </w:tc>
      </w:tr>
      <w:tr w:rsidR="00BA07E3" w:rsidRPr="00D54675" w:rsidTr="00A9728F">
        <w:tc>
          <w:tcPr>
            <w:tcW w:w="8721" w:type="dxa"/>
            <w:gridSpan w:val="2"/>
            <w:shd w:val="pct5" w:color="auto" w:fill="auto"/>
          </w:tcPr>
          <w:p w:rsidR="00BA07E3" w:rsidRPr="00D54675" w:rsidRDefault="00BA07E3" w:rsidP="00A9728F">
            <w:pPr>
              <w:spacing w:before="80" w:after="80"/>
              <w:rPr>
                <w:b/>
              </w:rPr>
            </w:pPr>
            <w:r>
              <w:rPr>
                <w:b/>
              </w:rPr>
              <w:t>Sponsors</w:t>
            </w:r>
          </w:p>
        </w:tc>
      </w:tr>
      <w:tr w:rsidR="00BA07E3" w:rsidRPr="003D2503" w:rsidTr="00A9728F">
        <w:tc>
          <w:tcPr>
            <w:tcW w:w="8721" w:type="dxa"/>
            <w:gridSpan w:val="2"/>
            <w:shd w:val="clear" w:color="auto" w:fill="auto"/>
          </w:tcPr>
          <w:p w:rsidR="00BA07E3" w:rsidRPr="003D2503" w:rsidRDefault="00BA07E3" w:rsidP="004E7426">
            <w:pPr>
              <w:spacing w:before="80" w:after="80"/>
            </w:pPr>
            <w:r>
              <w:t>German</w:t>
            </w:r>
            <w:r w:rsidR="004E7426">
              <w:t xml:space="preserve"> National Market Practice Group</w:t>
            </w:r>
          </w:p>
        </w:tc>
      </w:tr>
      <w:tr w:rsidR="00BA07E3" w:rsidRPr="00D54675" w:rsidTr="00A9728F">
        <w:tc>
          <w:tcPr>
            <w:tcW w:w="8721" w:type="dxa"/>
            <w:gridSpan w:val="2"/>
            <w:shd w:val="pct5" w:color="auto" w:fill="auto"/>
          </w:tcPr>
          <w:p w:rsidR="00BA07E3" w:rsidRPr="00D54675" w:rsidRDefault="00BA07E3" w:rsidP="00A9728F">
            <w:pPr>
              <w:spacing w:before="80" w:after="80"/>
              <w:rPr>
                <w:color w:val="800000"/>
              </w:rPr>
            </w:pPr>
            <w:r>
              <w:rPr>
                <w:b/>
              </w:rPr>
              <w:t>Message type(s) i</w:t>
            </w:r>
            <w:r w:rsidRPr="00D54675">
              <w:rPr>
                <w:b/>
              </w:rPr>
              <w:t>mpacted</w:t>
            </w:r>
          </w:p>
        </w:tc>
      </w:tr>
      <w:tr w:rsidR="00BA07E3" w:rsidRPr="00DB39D9" w:rsidTr="00A9728F">
        <w:tc>
          <w:tcPr>
            <w:tcW w:w="8721" w:type="dxa"/>
            <w:gridSpan w:val="2"/>
          </w:tcPr>
          <w:p w:rsidR="00BA07E3" w:rsidRPr="00DB39D9" w:rsidRDefault="00BA07E3" w:rsidP="00A9728F">
            <w:pPr>
              <w:spacing w:before="80" w:after="80"/>
            </w:pPr>
            <w:r>
              <w:t>MT 566, seev.036, seev.037</w:t>
            </w:r>
          </w:p>
        </w:tc>
      </w:tr>
      <w:tr w:rsidR="00BA07E3" w:rsidRPr="00D54675" w:rsidTr="00A9728F">
        <w:tc>
          <w:tcPr>
            <w:tcW w:w="8721" w:type="dxa"/>
            <w:gridSpan w:val="2"/>
            <w:shd w:val="pct5" w:color="auto" w:fill="auto"/>
          </w:tcPr>
          <w:p w:rsidR="00BA07E3" w:rsidRPr="00D54675" w:rsidRDefault="00BA07E3" w:rsidP="00A9728F">
            <w:pPr>
              <w:spacing w:before="80" w:after="80"/>
              <w:rPr>
                <w:b/>
              </w:rPr>
            </w:pPr>
            <w:r w:rsidRPr="003B78DE">
              <w:rPr>
                <w:b/>
              </w:rPr>
              <w:t>Complies with regulation</w:t>
            </w:r>
          </w:p>
        </w:tc>
      </w:tr>
      <w:tr w:rsidR="00BA07E3" w:rsidRPr="003D2503" w:rsidTr="00A9728F">
        <w:tc>
          <w:tcPr>
            <w:tcW w:w="8721" w:type="dxa"/>
            <w:gridSpan w:val="2"/>
            <w:shd w:val="clear" w:color="auto" w:fill="auto"/>
          </w:tcPr>
          <w:p w:rsidR="00BA07E3" w:rsidRPr="003D2503" w:rsidRDefault="00BA07E3" w:rsidP="00A9728F">
            <w:pPr>
              <w:spacing w:before="80" w:after="80"/>
            </w:pPr>
            <w:r>
              <w:t>None</w:t>
            </w:r>
          </w:p>
        </w:tc>
      </w:tr>
      <w:tr w:rsidR="00BA07E3" w:rsidRPr="00D54675" w:rsidTr="00A9728F">
        <w:tc>
          <w:tcPr>
            <w:tcW w:w="8721" w:type="dxa"/>
            <w:gridSpan w:val="2"/>
            <w:shd w:val="pct5" w:color="auto" w:fill="auto"/>
          </w:tcPr>
          <w:p w:rsidR="00BA07E3" w:rsidRPr="00D54675" w:rsidRDefault="00BA07E3" w:rsidP="00A9728F">
            <w:pPr>
              <w:spacing w:before="80" w:after="80"/>
              <w:rPr>
                <w:b/>
              </w:rPr>
            </w:pPr>
            <w:r>
              <w:rPr>
                <w:b/>
              </w:rPr>
              <w:t>Business impact of this request</w:t>
            </w:r>
          </w:p>
        </w:tc>
      </w:tr>
      <w:tr w:rsidR="00BA07E3" w:rsidRPr="003D2503" w:rsidTr="00A9728F">
        <w:tc>
          <w:tcPr>
            <w:tcW w:w="8721" w:type="dxa"/>
            <w:gridSpan w:val="2"/>
            <w:shd w:val="clear" w:color="auto" w:fill="auto"/>
          </w:tcPr>
          <w:p w:rsidR="00BA07E3" w:rsidRPr="003D2503" w:rsidRDefault="00BA07E3" w:rsidP="00A9728F">
            <w:pPr>
              <w:spacing w:before="80" w:after="80"/>
            </w:pPr>
            <w:r>
              <w:t>MEDIUM</w:t>
            </w:r>
          </w:p>
        </w:tc>
      </w:tr>
      <w:tr w:rsidR="00BA07E3" w:rsidRPr="00D54675" w:rsidTr="00A9728F">
        <w:tc>
          <w:tcPr>
            <w:tcW w:w="8721" w:type="dxa"/>
            <w:gridSpan w:val="2"/>
            <w:shd w:val="pct5" w:color="auto" w:fill="auto"/>
          </w:tcPr>
          <w:p w:rsidR="00BA07E3" w:rsidRPr="00D54675" w:rsidRDefault="00BA07E3" w:rsidP="00A9728F">
            <w:pPr>
              <w:spacing w:before="80" w:after="80"/>
              <w:rPr>
                <w:b/>
              </w:rPr>
            </w:pPr>
            <w:r>
              <w:rPr>
                <w:b/>
              </w:rPr>
              <w:t>Commitment to implement the change</w:t>
            </w:r>
          </w:p>
        </w:tc>
      </w:tr>
      <w:tr w:rsidR="00BA07E3" w:rsidRPr="00E0620A" w:rsidTr="00A9728F">
        <w:tc>
          <w:tcPr>
            <w:tcW w:w="8721" w:type="dxa"/>
            <w:gridSpan w:val="2"/>
            <w:shd w:val="clear" w:color="auto" w:fill="auto"/>
          </w:tcPr>
          <w:p w:rsidR="00BA07E3" w:rsidRDefault="00BA07E3" w:rsidP="00A9728F">
            <w:pPr>
              <w:spacing w:before="80" w:after="80"/>
            </w:pPr>
            <w:r>
              <w:t>Number of messages sent and received: 5000000</w:t>
            </w:r>
          </w:p>
          <w:p w:rsidR="00BA07E3" w:rsidRDefault="00BA07E3" w:rsidP="00A9728F">
            <w:pPr>
              <w:spacing w:before="80" w:after="80"/>
            </w:pPr>
            <w:r>
              <w:t>Percentage of messages impacted: 25</w:t>
            </w:r>
          </w:p>
          <w:p w:rsidR="00BA07E3" w:rsidRPr="00E0620A" w:rsidRDefault="00BA07E3" w:rsidP="004E7426">
            <w:pPr>
              <w:spacing w:before="80" w:after="80"/>
            </w:pPr>
            <w:r>
              <w:t xml:space="preserve">Commits to implement and when: The German </w:t>
            </w:r>
            <w:r w:rsidR="004E7426">
              <w:t xml:space="preserve">market is </w:t>
            </w:r>
            <w:r>
              <w:t>requesting the change with other T2S countries supporting it and SMPG also supporting the change request (SMPG Spring Meeting Frankfurt, April 2019) in SR 2020</w:t>
            </w:r>
          </w:p>
        </w:tc>
      </w:tr>
      <w:tr w:rsidR="00BA07E3" w:rsidRPr="00D54675" w:rsidTr="00A9728F">
        <w:tc>
          <w:tcPr>
            <w:tcW w:w="8721" w:type="dxa"/>
            <w:gridSpan w:val="2"/>
            <w:shd w:val="pct5" w:color="auto" w:fill="auto"/>
          </w:tcPr>
          <w:p w:rsidR="00BA07E3" w:rsidRPr="00D54675" w:rsidRDefault="00BA07E3" w:rsidP="00A9728F">
            <w:pPr>
              <w:spacing w:before="80" w:after="80"/>
              <w:rPr>
                <w:b/>
              </w:rPr>
            </w:pPr>
            <w:r w:rsidRPr="00D54675">
              <w:rPr>
                <w:b/>
              </w:rPr>
              <w:t xml:space="preserve">Business context </w:t>
            </w:r>
          </w:p>
        </w:tc>
      </w:tr>
      <w:tr w:rsidR="00BA07E3" w:rsidRPr="00DB39D9" w:rsidTr="00A9728F">
        <w:tc>
          <w:tcPr>
            <w:tcW w:w="8721" w:type="dxa"/>
            <w:gridSpan w:val="2"/>
          </w:tcPr>
          <w:p w:rsidR="00BA07E3" w:rsidRDefault="00BA07E3" w:rsidP="00A9728F">
            <w:pPr>
              <w:spacing w:before="80" w:after="80"/>
            </w:pPr>
            <w:r>
              <w:t>The Target 2 Securities (T2S) “Market Infrastructure Transaction Identification” (MITI) will serve as a common and unique attribute for reconciliation activities in the cross-border business for T2S actors. It is also needed by DCPs for their interaction with T2S, because the DCA cash statement has only this reference.</w:t>
            </w:r>
          </w:p>
          <w:p w:rsidR="00BA07E3" w:rsidRDefault="00BA07E3" w:rsidP="00A9728F">
            <w:pPr>
              <w:spacing w:before="80" w:after="80"/>
            </w:pPr>
            <w:r>
              <w:t>The MITI will already be used and reported in MT54x settlement messages including market claims and transformations generated by CSDs and CCPs as suggested by the T2S Corporate Action Sub Group (CASG).</w:t>
            </w:r>
          </w:p>
          <w:p w:rsidR="00BA07E3" w:rsidRPr="00DB39D9" w:rsidRDefault="00BA07E3" w:rsidP="00A9728F">
            <w:pPr>
              <w:spacing w:before="80" w:after="80"/>
            </w:pPr>
            <w:r>
              <w:t>The MITI is required for all DCA T2S account holders, European CSDs and T2S participants.</w:t>
            </w:r>
          </w:p>
        </w:tc>
      </w:tr>
      <w:tr w:rsidR="00BA07E3" w:rsidRPr="00D54675" w:rsidTr="00A9728F">
        <w:tc>
          <w:tcPr>
            <w:tcW w:w="8721" w:type="dxa"/>
            <w:gridSpan w:val="2"/>
            <w:shd w:val="pct5" w:color="auto" w:fill="auto"/>
          </w:tcPr>
          <w:p w:rsidR="00BA07E3" w:rsidRPr="00D54675" w:rsidRDefault="00BA07E3" w:rsidP="00A9728F">
            <w:pPr>
              <w:spacing w:before="80" w:after="80"/>
              <w:rPr>
                <w:color w:val="800000"/>
              </w:rPr>
            </w:pPr>
            <w:r>
              <w:rPr>
                <w:b/>
              </w:rPr>
              <w:t>Nature of c</w:t>
            </w:r>
            <w:r w:rsidRPr="00D54675">
              <w:rPr>
                <w:b/>
              </w:rPr>
              <w:t>hange</w:t>
            </w:r>
          </w:p>
        </w:tc>
      </w:tr>
      <w:tr w:rsidR="00BA07E3" w:rsidRPr="00DB39D9" w:rsidTr="00A9728F">
        <w:tc>
          <w:tcPr>
            <w:tcW w:w="8721" w:type="dxa"/>
            <w:gridSpan w:val="2"/>
          </w:tcPr>
          <w:p w:rsidR="00BA07E3" w:rsidRDefault="00BA07E3" w:rsidP="00A9728F">
            <w:pPr>
              <w:spacing w:before="80" w:after="80"/>
            </w:pPr>
            <w:r>
              <w:t>A new optional reference qualifier in subsequence A1 called MITI should be added to the MT 566 similar to already existing reference fields in other security messages.</w:t>
            </w:r>
          </w:p>
          <w:p w:rsidR="00BA07E3" w:rsidRDefault="00BA07E3" w:rsidP="00A9728F">
            <w:pPr>
              <w:spacing w:before="80" w:after="80"/>
            </w:pPr>
          </w:p>
          <w:p w:rsidR="00BA07E3" w:rsidRDefault="00BA07E3" w:rsidP="00A9728F">
            <w:pPr>
              <w:spacing w:before="80" w:after="80"/>
            </w:pPr>
            <w:r>
              <w:t>MITI - Market Infrastructure Transaction Identification</w:t>
            </w:r>
          </w:p>
          <w:p w:rsidR="00BA07E3" w:rsidRDefault="00BA07E3" w:rsidP="00A9728F">
            <w:pPr>
              <w:spacing w:before="80" w:after="80"/>
            </w:pPr>
            <w:r>
              <w:t>Identification of a transaction assigned by a market infrastructure other than a central securities depository, for example, Target2-Securities.</w:t>
            </w:r>
          </w:p>
          <w:p w:rsidR="00BA07E3" w:rsidRPr="00DB39D9" w:rsidRDefault="00BA07E3" w:rsidP="00A9728F">
            <w:pPr>
              <w:spacing w:before="80" w:after="80"/>
            </w:pPr>
            <w:r>
              <w:rPr>
                <w:noProof/>
                <w:lang w:eastAsia="en-GB"/>
              </w:rPr>
              <w:lastRenderedPageBreak/>
              <w:drawing>
                <wp:inline distT="0" distB="0" distL="0" distR="0" wp14:anchorId="5FAC69AD" wp14:editId="745EF773">
                  <wp:extent cx="5943600" cy="2310130"/>
                  <wp:effectExtent l="0" t="0" r="0" b="0"/>
                  <wp:docPr id="1447" name="Picture 2" descr="C:\Users\e579070\AppData\Local\Temp\SNAGHTML166cd09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C:\Users\e579070\AppData\Local\Temp\SNAGHTML166cd09c.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3600" cy="2310130"/>
                          </a:xfrm>
                          <a:prstGeom prst="rect">
                            <a:avLst/>
                          </a:prstGeom>
                          <a:noFill/>
                          <a:extLst/>
                        </pic:spPr>
                      </pic:pic>
                    </a:graphicData>
                  </a:graphic>
                </wp:inline>
              </w:drawing>
            </w:r>
          </w:p>
        </w:tc>
      </w:tr>
      <w:tr w:rsidR="00BA07E3" w:rsidRPr="00D54675" w:rsidTr="00A9728F">
        <w:tc>
          <w:tcPr>
            <w:tcW w:w="8721" w:type="dxa"/>
            <w:gridSpan w:val="2"/>
            <w:shd w:val="pct5" w:color="auto" w:fill="auto"/>
          </w:tcPr>
          <w:p w:rsidR="00BA07E3" w:rsidRPr="00D54675" w:rsidRDefault="00BA07E3" w:rsidP="00A9728F">
            <w:pPr>
              <w:spacing w:before="80" w:after="80"/>
              <w:rPr>
                <w:color w:val="800000"/>
              </w:rPr>
            </w:pPr>
            <w:r>
              <w:rPr>
                <w:b/>
              </w:rPr>
              <w:lastRenderedPageBreak/>
              <w:t>Workaround</w:t>
            </w:r>
          </w:p>
        </w:tc>
      </w:tr>
      <w:tr w:rsidR="00BA07E3" w:rsidRPr="008466D3" w:rsidTr="00A9728F">
        <w:tc>
          <w:tcPr>
            <w:tcW w:w="8721" w:type="dxa"/>
            <w:gridSpan w:val="2"/>
            <w:tcBorders>
              <w:bottom w:val="dotted" w:sz="4" w:space="0" w:color="auto"/>
            </w:tcBorders>
          </w:tcPr>
          <w:p w:rsidR="00BA07E3" w:rsidRPr="00A9728F" w:rsidRDefault="00BA07E3" w:rsidP="00A9728F">
            <w:pPr>
              <w:spacing w:before="80" w:after="80"/>
              <w:rPr>
                <w:rFonts w:cs="Arial"/>
                <w:color w:val="000000"/>
              </w:rPr>
            </w:pPr>
            <w:r w:rsidRPr="00A9728F">
              <w:rPr>
                <w:rFonts w:cs="Arial"/>
                <w:color w:val="000000"/>
              </w:rPr>
              <w:t>Currently, the information is transmitted in 70E narrative</w:t>
            </w:r>
          </w:p>
          <w:p w:rsidR="00BA07E3" w:rsidRPr="00A9728F" w:rsidRDefault="00BA07E3" w:rsidP="00A9728F">
            <w:pPr>
              <w:spacing w:before="80" w:after="80"/>
              <w:rPr>
                <w:rFonts w:cs="Arial"/>
                <w:color w:val="000000"/>
              </w:rPr>
            </w:pPr>
          </w:p>
          <w:p w:rsidR="00BA07E3" w:rsidRPr="00A9728F" w:rsidRDefault="00BA07E3" w:rsidP="00A9728F">
            <w:pPr>
              <w:spacing w:before="80" w:after="80"/>
              <w:rPr>
                <w:rFonts w:cs="Arial"/>
                <w:color w:val="000000"/>
              </w:rPr>
            </w:pPr>
            <w:r w:rsidRPr="00A9728F">
              <w:rPr>
                <w:rFonts w:cs="Arial"/>
                <w:color w:val="000000"/>
              </w:rPr>
              <w:t>The CAMT.053 that we receive for our DCAs only contains the MITI Reference and an internal reference, there is no ISIN, CORP or SEME of the MT56n:</w:t>
            </w:r>
          </w:p>
          <w:p w:rsidR="00BA07E3" w:rsidRPr="00A9728F" w:rsidRDefault="00BA07E3" w:rsidP="00A9728F">
            <w:pPr>
              <w:spacing w:before="80" w:after="80"/>
              <w:rPr>
                <w:rFonts w:cs="Arial"/>
                <w:color w:val="000000"/>
              </w:rPr>
            </w:pPr>
            <w:r w:rsidRPr="00A9728F">
              <w:rPr>
                <w:rFonts w:cs="Arial"/>
                <w:color w:val="000000"/>
              </w:rPr>
              <w:t>&lt;Ntry&gt;</w:t>
            </w:r>
          </w:p>
          <w:p w:rsidR="00BA07E3" w:rsidRPr="00A9728F" w:rsidRDefault="00BA07E3" w:rsidP="00A9728F">
            <w:pPr>
              <w:spacing w:before="80" w:after="80"/>
              <w:rPr>
                <w:rFonts w:cs="Arial"/>
                <w:color w:val="000000"/>
              </w:rPr>
            </w:pPr>
            <w:r w:rsidRPr="00A9728F">
              <w:rPr>
                <w:rFonts w:cs="Arial"/>
                <w:color w:val="000000"/>
              </w:rPr>
              <w:t>&lt;NtryRef&gt;INTREF1234567890&lt;/NtryRef&gt;</w:t>
            </w:r>
          </w:p>
          <w:p w:rsidR="00BA07E3" w:rsidRPr="00A9728F" w:rsidRDefault="00BA07E3" w:rsidP="00A9728F">
            <w:pPr>
              <w:spacing w:before="80" w:after="80"/>
              <w:rPr>
                <w:rFonts w:cs="Arial"/>
                <w:color w:val="000000"/>
              </w:rPr>
            </w:pPr>
            <w:r w:rsidRPr="00A9728F">
              <w:rPr>
                <w:rFonts w:cs="Arial"/>
                <w:color w:val="000000"/>
              </w:rPr>
              <w:t>&lt;Amt Ccy="EUR"&gt;150.99&lt;/Amt&gt;</w:t>
            </w:r>
          </w:p>
          <w:p w:rsidR="00BA07E3" w:rsidRPr="00A9728F" w:rsidRDefault="00BA07E3" w:rsidP="00A9728F">
            <w:pPr>
              <w:spacing w:before="80" w:after="80"/>
              <w:rPr>
                <w:rFonts w:cs="Arial"/>
                <w:color w:val="000000"/>
              </w:rPr>
            </w:pPr>
            <w:r w:rsidRPr="00A9728F">
              <w:rPr>
                <w:rFonts w:cs="Arial"/>
                <w:color w:val="000000"/>
              </w:rPr>
              <w:t>&lt;CdtDbtInd&gt;CRDT&lt;/CdtDbtInd&gt;</w:t>
            </w:r>
          </w:p>
          <w:p w:rsidR="00BA07E3" w:rsidRPr="00A9728F" w:rsidRDefault="00BA07E3" w:rsidP="00A9728F">
            <w:pPr>
              <w:spacing w:before="80" w:after="80"/>
              <w:rPr>
                <w:rFonts w:cs="Arial"/>
                <w:color w:val="000000"/>
              </w:rPr>
            </w:pPr>
            <w:r w:rsidRPr="00A9728F">
              <w:rPr>
                <w:rFonts w:cs="Arial"/>
                <w:color w:val="000000"/>
              </w:rPr>
              <w:t>&lt;Sts&gt;BOOK&lt;/Sts&gt;</w:t>
            </w:r>
          </w:p>
          <w:p w:rsidR="00BA07E3" w:rsidRPr="00A9728F" w:rsidRDefault="00BA07E3" w:rsidP="00A9728F">
            <w:pPr>
              <w:spacing w:before="80" w:after="80"/>
              <w:rPr>
                <w:rFonts w:cs="Arial"/>
                <w:color w:val="000000"/>
              </w:rPr>
            </w:pPr>
            <w:r w:rsidRPr="00A9728F">
              <w:rPr>
                <w:rFonts w:cs="Arial"/>
                <w:color w:val="000000"/>
              </w:rPr>
              <w:t>&lt;BookgDt&gt;&lt;DtTm&gt;2016-09-06T18:58:11.437555&lt;/DtTm&gt;&lt;/BookgDt&gt;</w:t>
            </w:r>
          </w:p>
          <w:p w:rsidR="00BA07E3" w:rsidRPr="00A9728F" w:rsidRDefault="00BA07E3" w:rsidP="00A9728F">
            <w:pPr>
              <w:spacing w:before="80" w:after="80"/>
              <w:rPr>
                <w:rFonts w:cs="Arial"/>
                <w:color w:val="000000"/>
              </w:rPr>
            </w:pPr>
            <w:r w:rsidRPr="00A9728F">
              <w:rPr>
                <w:rFonts w:cs="Arial"/>
                <w:color w:val="000000"/>
              </w:rPr>
              <w:t>&lt;BkTxCd&gt;&lt;Prtry&gt;&lt;Cd&gt;SETT&lt;/Cd&gt;&lt;/Prtry&gt;&lt;/BkTxCd&gt;</w:t>
            </w:r>
          </w:p>
          <w:p w:rsidR="00BA07E3" w:rsidRPr="00A9728F" w:rsidRDefault="00BA07E3" w:rsidP="00A9728F">
            <w:pPr>
              <w:spacing w:before="80" w:after="80"/>
              <w:rPr>
                <w:rFonts w:cs="Arial"/>
                <w:color w:val="000000"/>
              </w:rPr>
            </w:pPr>
            <w:r w:rsidRPr="00A9728F">
              <w:rPr>
                <w:rFonts w:cs="Arial"/>
                <w:color w:val="000000"/>
              </w:rPr>
              <w:t>&lt;NtryDtls&gt;&lt;TxDtls&gt;&lt;Refs&gt;</w:t>
            </w:r>
          </w:p>
          <w:p w:rsidR="00BA07E3" w:rsidRPr="00A9728F" w:rsidRDefault="00BA07E3" w:rsidP="00A9728F">
            <w:pPr>
              <w:spacing w:before="80" w:after="80"/>
              <w:rPr>
                <w:rFonts w:cs="Arial"/>
                <w:color w:val="000000"/>
              </w:rPr>
            </w:pPr>
            <w:r w:rsidRPr="00A9728F">
              <w:rPr>
                <w:rFonts w:cs="Arial"/>
                <w:color w:val="000000"/>
              </w:rPr>
              <w:t>&lt;InstrId&gt;MITI123456789012&lt;/InstrId&gt;</w:t>
            </w:r>
          </w:p>
          <w:p w:rsidR="00BA07E3" w:rsidRPr="00A9728F" w:rsidRDefault="00BA07E3" w:rsidP="00A9728F">
            <w:pPr>
              <w:spacing w:before="80" w:after="80"/>
              <w:rPr>
                <w:rFonts w:cs="Arial"/>
                <w:color w:val="000000"/>
              </w:rPr>
            </w:pPr>
            <w:r w:rsidRPr="00A9728F">
              <w:rPr>
                <w:rFonts w:cs="Arial"/>
                <w:color w:val="000000"/>
              </w:rPr>
              <w:t>&lt;TxId&gt;INTREF1234567890&lt;/TxId&gt;</w:t>
            </w:r>
          </w:p>
          <w:p w:rsidR="00BA07E3" w:rsidRPr="00A9728F" w:rsidRDefault="00BA07E3" w:rsidP="00A9728F">
            <w:pPr>
              <w:spacing w:before="80" w:after="80"/>
              <w:rPr>
                <w:rFonts w:cs="Arial"/>
                <w:color w:val="000000"/>
              </w:rPr>
            </w:pPr>
            <w:r w:rsidRPr="00A9728F">
              <w:rPr>
                <w:rFonts w:cs="Arial"/>
                <w:color w:val="000000"/>
              </w:rPr>
              <w:t>&lt;MktInfrstrctrTxId&gt;MITI123456789012&lt;/MktInfrstrctrTxId&gt;</w:t>
            </w:r>
          </w:p>
          <w:p w:rsidR="00BA07E3" w:rsidRPr="00A9728F" w:rsidRDefault="00BA07E3" w:rsidP="00A9728F">
            <w:pPr>
              <w:spacing w:before="80" w:after="80"/>
              <w:rPr>
                <w:rFonts w:cs="Arial"/>
                <w:color w:val="000000"/>
              </w:rPr>
            </w:pPr>
            <w:r w:rsidRPr="00A9728F">
              <w:rPr>
                <w:rFonts w:cs="Arial"/>
                <w:color w:val="000000"/>
              </w:rPr>
              <w:t>&lt;PrcgId&gt;INTREF1234567890&lt;/PrcgId&gt;&lt;/Refs&gt;</w:t>
            </w:r>
          </w:p>
          <w:p w:rsidR="00BA07E3" w:rsidRPr="00A9728F" w:rsidRDefault="00BA07E3" w:rsidP="00A9728F">
            <w:pPr>
              <w:spacing w:before="80" w:after="80"/>
              <w:rPr>
                <w:rFonts w:cs="Arial"/>
                <w:color w:val="000000"/>
              </w:rPr>
            </w:pPr>
            <w:r w:rsidRPr="00A9728F">
              <w:rPr>
                <w:rFonts w:cs="Arial"/>
                <w:color w:val="000000"/>
              </w:rPr>
              <w:t>&lt;Amt Ccy="EUR"&gt;120.21&lt;/Amt&gt;</w:t>
            </w:r>
          </w:p>
          <w:p w:rsidR="00BA07E3" w:rsidRPr="00A9728F" w:rsidRDefault="00BA07E3" w:rsidP="00A9728F">
            <w:pPr>
              <w:spacing w:before="80" w:after="80"/>
              <w:rPr>
                <w:rFonts w:cs="Arial"/>
                <w:color w:val="000000"/>
              </w:rPr>
            </w:pPr>
            <w:r w:rsidRPr="00A9728F">
              <w:rPr>
                <w:rFonts w:cs="Arial"/>
                <w:color w:val="000000"/>
              </w:rPr>
              <w:t>&lt;CdtDbtInd&gt;CRDT&lt;/CdtDbtInd&gt;</w:t>
            </w:r>
          </w:p>
          <w:p w:rsidR="00BA07E3" w:rsidRPr="00A9728F" w:rsidRDefault="00BA07E3" w:rsidP="00A9728F">
            <w:pPr>
              <w:spacing w:before="80" w:after="80"/>
              <w:rPr>
                <w:rFonts w:cs="Arial"/>
                <w:color w:val="000000"/>
              </w:rPr>
            </w:pPr>
            <w:r w:rsidRPr="00A9728F">
              <w:rPr>
                <w:rFonts w:cs="Arial"/>
                <w:color w:val="000000"/>
              </w:rPr>
              <w:t>&lt;RltdPties&gt;&lt;Prtry&gt;&lt;Tp&gt;CSD&lt;/Tp&gt;</w:t>
            </w:r>
          </w:p>
          <w:p w:rsidR="00BA07E3" w:rsidRPr="00A9728F" w:rsidRDefault="00BA07E3" w:rsidP="00A9728F">
            <w:pPr>
              <w:spacing w:before="80" w:after="80"/>
              <w:rPr>
                <w:rFonts w:cs="Arial"/>
                <w:color w:val="000000"/>
              </w:rPr>
            </w:pPr>
            <w:r w:rsidRPr="00A9728F">
              <w:rPr>
                <w:rFonts w:cs="Arial"/>
                <w:color w:val="000000"/>
              </w:rPr>
              <w:t>&lt;Pty&gt;&lt;Id&gt;&lt;OrgId&gt;&lt;AnyBIC&gt;NECINL2AXXX&lt;/AnyBIC&gt;&lt;/OrgId&gt;&lt;/Id&gt;&lt;/Pty&gt;&lt;/Prtry&gt;</w:t>
            </w:r>
          </w:p>
          <w:p w:rsidR="00BA07E3" w:rsidRPr="00A9728F" w:rsidRDefault="00BA07E3" w:rsidP="00A9728F">
            <w:pPr>
              <w:spacing w:before="80" w:after="80"/>
              <w:rPr>
                <w:rFonts w:cs="Arial"/>
                <w:color w:val="000000"/>
              </w:rPr>
            </w:pPr>
          </w:p>
          <w:p w:rsidR="00BA07E3" w:rsidRPr="00A9728F" w:rsidRDefault="00BA07E3" w:rsidP="00A9728F">
            <w:pPr>
              <w:spacing w:before="80" w:after="80"/>
              <w:rPr>
                <w:rFonts w:cs="Arial"/>
                <w:color w:val="000000"/>
              </w:rPr>
            </w:pPr>
            <w:r w:rsidRPr="00A9728F">
              <w:rPr>
                <w:rFonts w:cs="Arial"/>
                <w:color w:val="000000"/>
              </w:rPr>
              <w:t>The MT54n settlement confirmation messages contain the reference in sequence A1 (LINKAGES):</w:t>
            </w:r>
          </w:p>
          <w:p w:rsidR="00BA07E3" w:rsidRPr="00A9728F" w:rsidRDefault="00BA07E3" w:rsidP="00A9728F">
            <w:pPr>
              <w:spacing w:before="80" w:after="80"/>
              <w:rPr>
                <w:rFonts w:cs="Arial"/>
                <w:color w:val="000000"/>
              </w:rPr>
            </w:pPr>
            <w:r w:rsidRPr="00A9728F">
              <w:rPr>
                <w:rFonts w:cs="Arial"/>
                <w:color w:val="000000"/>
              </w:rPr>
              <w:t>MITI:  Market Infrastructure Transaction Identification   -   Identification of a transaction assigned by a market infrastructure other than a central securities depository, for example, Target2-Securities.</w:t>
            </w:r>
          </w:p>
          <w:p w:rsidR="00BA07E3" w:rsidRPr="00A9728F" w:rsidRDefault="00BA07E3" w:rsidP="00A9728F">
            <w:pPr>
              <w:spacing w:before="80" w:after="80"/>
              <w:rPr>
                <w:rFonts w:cs="Arial"/>
                <w:color w:val="000000"/>
              </w:rPr>
            </w:pPr>
          </w:p>
          <w:p w:rsidR="00BA07E3" w:rsidRPr="00A9728F" w:rsidRDefault="00BA07E3" w:rsidP="00A9728F">
            <w:pPr>
              <w:spacing w:before="80" w:after="80"/>
              <w:rPr>
                <w:rFonts w:cs="Arial"/>
                <w:color w:val="000000"/>
              </w:rPr>
            </w:pPr>
            <w:r w:rsidRPr="00A9728F">
              <w:rPr>
                <w:rFonts w:cs="Arial"/>
                <w:color w:val="000000"/>
              </w:rPr>
              <w:t>Since the MT</w:t>
            </w:r>
            <w:r>
              <w:rPr>
                <w:rFonts w:cs="Arial"/>
                <w:color w:val="000000"/>
              </w:rPr>
              <w:t xml:space="preserve"> </w:t>
            </w:r>
            <w:r w:rsidRPr="00A9728F">
              <w:rPr>
                <w:rFonts w:cs="Arial"/>
                <w:color w:val="000000"/>
              </w:rPr>
              <w:t>566 does not contain the MITI reference in sequence A1, some actors (e.g. Clearstream) report the MITI in the free text of the message:</w:t>
            </w:r>
          </w:p>
          <w:p w:rsidR="00BA07E3" w:rsidRPr="00A9728F" w:rsidRDefault="00BA07E3" w:rsidP="00A9728F">
            <w:pPr>
              <w:spacing w:before="80" w:after="80"/>
              <w:rPr>
                <w:rFonts w:cs="Arial"/>
                <w:color w:val="000000"/>
              </w:rPr>
            </w:pPr>
          </w:p>
          <w:p w:rsidR="00BA07E3" w:rsidRPr="00A9728F" w:rsidRDefault="00BA07E3" w:rsidP="00DF54B3">
            <w:pPr>
              <w:spacing w:before="0" w:after="0"/>
              <w:rPr>
                <w:rFonts w:cs="Arial"/>
                <w:color w:val="000000"/>
              </w:rPr>
            </w:pPr>
            <w:r w:rsidRPr="00A9728F">
              <w:rPr>
                <w:rFonts w:cs="Arial"/>
                <w:color w:val="000000"/>
              </w:rPr>
              <w:t>16R:ADDINFO</w:t>
            </w:r>
          </w:p>
          <w:p w:rsidR="00BA07E3" w:rsidRPr="00A9728F" w:rsidRDefault="00BA07E3" w:rsidP="00DF54B3">
            <w:pPr>
              <w:spacing w:before="0" w:after="0"/>
              <w:rPr>
                <w:rFonts w:cs="Arial"/>
                <w:color w:val="000000"/>
              </w:rPr>
            </w:pPr>
            <w:r w:rsidRPr="00A9728F">
              <w:rPr>
                <w:rFonts w:cs="Arial"/>
                <w:color w:val="000000"/>
              </w:rPr>
              <w:t>:70E::TXNR//INTRCRED IT0004965577 12MAR18 OIF</w:t>
            </w:r>
          </w:p>
          <w:p w:rsidR="00BA07E3" w:rsidRPr="00A9728F" w:rsidRDefault="00BA07E3" w:rsidP="00DF54B3">
            <w:pPr>
              <w:spacing w:before="0" w:after="0"/>
              <w:rPr>
                <w:rFonts w:cs="Arial"/>
                <w:color w:val="000000"/>
              </w:rPr>
            </w:pPr>
            <w:r w:rsidRPr="00A9728F">
              <w:rPr>
                <w:rFonts w:cs="Arial"/>
                <w:color w:val="000000"/>
              </w:rPr>
              <w:t>QTY 99.990 TRANO DATYP A/C 1234567</w:t>
            </w:r>
          </w:p>
          <w:p w:rsidR="00BA07E3" w:rsidRPr="00A9728F" w:rsidRDefault="00BA07E3" w:rsidP="00DF54B3">
            <w:pPr>
              <w:spacing w:before="0" w:after="0"/>
              <w:rPr>
                <w:rFonts w:cs="Arial"/>
                <w:color w:val="000000"/>
              </w:rPr>
            </w:pPr>
            <w:r w:rsidRPr="00A9728F">
              <w:rPr>
                <w:rFonts w:cs="Arial"/>
                <w:color w:val="000000"/>
              </w:rPr>
              <w:t>CASH CRED</w:t>
            </w:r>
          </w:p>
          <w:p w:rsidR="00BA07E3" w:rsidRPr="00A9728F" w:rsidRDefault="00BA07E3" w:rsidP="00DF54B3">
            <w:pPr>
              <w:spacing w:before="0" w:after="0"/>
              <w:rPr>
                <w:rFonts w:cs="Arial"/>
                <w:color w:val="000000"/>
              </w:rPr>
            </w:pPr>
            <w:r w:rsidRPr="00A9728F">
              <w:rPr>
                <w:rFonts w:cs="Arial"/>
                <w:color w:val="000000"/>
              </w:rPr>
              <w:t>T2S-ACTOR-REF C1234567890123AB</w:t>
            </w:r>
          </w:p>
          <w:p w:rsidR="00BA07E3" w:rsidRPr="00A9728F" w:rsidRDefault="00BA07E3" w:rsidP="00DF54B3">
            <w:pPr>
              <w:spacing w:before="0" w:after="0"/>
              <w:rPr>
                <w:rFonts w:cs="Arial"/>
                <w:color w:val="000000"/>
              </w:rPr>
            </w:pPr>
            <w:r w:rsidRPr="00A9728F">
              <w:rPr>
                <w:rFonts w:cs="Arial"/>
                <w:color w:val="000000"/>
              </w:rPr>
              <w:t>MITI MITI123456789012</w:t>
            </w:r>
          </w:p>
          <w:p w:rsidR="00BA07E3" w:rsidRPr="008466D3" w:rsidRDefault="00BA07E3" w:rsidP="00DF54B3">
            <w:pPr>
              <w:spacing w:before="0" w:after="0"/>
              <w:rPr>
                <w:rFonts w:cs="Arial"/>
                <w:color w:val="000000"/>
              </w:rPr>
            </w:pPr>
            <w:r w:rsidRPr="00A9728F">
              <w:rPr>
                <w:rFonts w:cs="Arial"/>
                <w:color w:val="000000"/>
              </w:rPr>
              <w:t>:16S:ADDINFO</w:t>
            </w:r>
          </w:p>
        </w:tc>
      </w:tr>
      <w:tr w:rsidR="00BA07E3" w:rsidRPr="00D54675" w:rsidTr="00A9728F">
        <w:tc>
          <w:tcPr>
            <w:tcW w:w="8721" w:type="dxa"/>
            <w:gridSpan w:val="2"/>
            <w:shd w:val="pct5" w:color="auto" w:fill="auto"/>
          </w:tcPr>
          <w:p w:rsidR="00BA07E3" w:rsidRPr="00D54675" w:rsidRDefault="00BA07E3" w:rsidP="00A9728F">
            <w:pPr>
              <w:spacing w:before="80" w:after="80"/>
              <w:rPr>
                <w:color w:val="800000"/>
              </w:rPr>
            </w:pPr>
            <w:r w:rsidRPr="00D54675">
              <w:rPr>
                <w:b/>
              </w:rPr>
              <w:lastRenderedPageBreak/>
              <w:t>Examples</w:t>
            </w:r>
          </w:p>
        </w:tc>
      </w:tr>
      <w:tr w:rsidR="00BA07E3" w:rsidRPr="008466D3" w:rsidTr="00A9728F">
        <w:tc>
          <w:tcPr>
            <w:tcW w:w="8721" w:type="dxa"/>
            <w:gridSpan w:val="2"/>
            <w:tcBorders>
              <w:bottom w:val="dotted" w:sz="4" w:space="0" w:color="auto"/>
            </w:tcBorders>
          </w:tcPr>
          <w:p w:rsidR="00BA07E3" w:rsidRPr="00A9728F" w:rsidRDefault="00BA07E3" w:rsidP="00DF54B3">
            <w:pPr>
              <w:spacing w:before="0" w:after="0"/>
              <w:rPr>
                <w:rFonts w:cs="Arial"/>
                <w:color w:val="000000"/>
              </w:rPr>
            </w:pPr>
            <w:r w:rsidRPr="00A9728F">
              <w:rPr>
                <w:rFonts w:cs="Arial"/>
                <w:color w:val="000000"/>
              </w:rPr>
              <w:t xml:space="preserve">:16R:GENL                   </w:t>
            </w:r>
          </w:p>
          <w:p w:rsidR="00BA07E3" w:rsidRPr="00A9728F" w:rsidRDefault="00BA07E3" w:rsidP="00DF54B3">
            <w:pPr>
              <w:spacing w:before="0" w:after="0"/>
              <w:rPr>
                <w:rFonts w:cs="Arial"/>
                <w:color w:val="000000"/>
              </w:rPr>
            </w:pPr>
            <w:r w:rsidRPr="00A9728F">
              <w:rPr>
                <w:rFonts w:cs="Arial"/>
                <w:color w:val="000000"/>
              </w:rPr>
              <w:t>:20C::CORP//1212019101835900</w:t>
            </w:r>
          </w:p>
          <w:p w:rsidR="00BA07E3" w:rsidRPr="00A9728F" w:rsidRDefault="00BA07E3" w:rsidP="00DF54B3">
            <w:pPr>
              <w:spacing w:before="0" w:after="0"/>
              <w:rPr>
                <w:rFonts w:cs="Arial"/>
                <w:color w:val="000000"/>
              </w:rPr>
            </w:pPr>
            <w:r w:rsidRPr="00A9728F">
              <w:rPr>
                <w:rFonts w:cs="Arial"/>
                <w:color w:val="000000"/>
              </w:rPr>
              <w:t>:20C::SEME//KAD8101619657090</w:t>
            </w:r>
          </w:p>
          <w:p w:rsidR="00BA07E3" w:rsidRPr="00A9728F" w:rsidRDefault="00BA07E3" w:rsidP="00DF54B3">
            <w:pPr>
              <w:spacing w:before="0" w:after="0"/>
              <w:rPr>
                <w:rFonts w:cs="Arial"/>
                <w:color w:val="000000"/>
              </w:rPr>
            </w:pPr>
            <w:r w:rsidRPr="00A9728F">
              <w:rPr>
                <w:rFonts w:cs="Arial"/>
                <w:color w:val="000000"/>
              </w:rPr>
              <w:t xml:space="preserve">:23G:NEWM                   </w:t>
            </w:r>
          </w:p>
          <w:p w:rsidR="00BA07E3" w:rsidRPr="00A9728F" w:rsidRDefault="00BA07E3" w:rsidP="00DF54B3">
            <w:pPr>
              <w:spacing w:before="0" w:after="0"/>
              <w:rPr>
                <w:rFonts w:cs="Arial"/>
                <w:color w:val="000000"/>
              </w:rPr>
            </w:pPr>
            <w:r w:rsidRPr="00A9728F">
              <w:rPr>
                <w:rFonts w:cs="Arial"/>
                <w:color w:val="000000"/>
              </w:rPr>
              <w:t xml:space="preserve">:22F::CAEV//DVCA            </w:t>
            </w:r>
          </w:p>
          <w:p w:rsidR="00BA07E3" w:rsidRPr="00A9728F" w:rsidRDefault="00BA07E3" w:rsidP="00DF54B3">
            <w:pPr>
              <w:spacing w:before="0" w:after="0"/>
              <w:rPr>
                <w:rFonts w:cs="Arial"/>
                <w:color w:val="000000"/>
              </w:rPr>
            </w:pPr>
            <w:r w:rsidRPr="00A9728F">
              <w:rPr>
                <w:rFonts w:cs="Arial"/>
                <w:color w:val="000000"/>
              </w:rPr>
              <w:t xml:space="preserve">:98C::PREP//20190308101600  </w:t>
            </w:r>
          </w:p>
          <w:p w:rsidR="00BA07E3" w:rsidRPr="00A9728F" w:rsidRDefault="00BA07E3" w:rsidP="00DF54B3">
            <w:pPr>
              <w:spacing w:before="0" w:after="0"/>
              <w:rPr>
                <w:rFonts w:cs="Arial"/>
                <w:color w:val="000000"/>
              </w:rPr>
            </w:pPr>
            <w:r w:rsidRPr="00A9728F">
              <w:rPr>
                <w:rFonts w:cs="Arial"/>
                <w:color w:val="000000"/>
              </w:rPr>
              <w:t xml:space="preserve">16R:LINK                    </w:t>
            </w:r>
          </w:p>
          <w:p w:rsidR="00BA07E3" w:rsidRPr="00A9728F" w:rsidRDefault="00BA07E3" w:rsidP="00DF54B3">
            <w:pPr>
              <w:spacing w:before="0" w:after="0"/>
              <w:rPr>
                <w:rFonts w:cs="Arial"/>
                <w:color w:val="000000"/>
              </w:rPr>
            </w:pPr>
            <w:r w:rsidRPr="00A9728F">
              <w:rPr>
                <w:rFonts w:cs="Arial"/>
                <w:color w:val="000000"/>
              </w:rPr>
              <w:t>:20C::MITI//XXXXXXXXXXXXXXXX</w:t>
            </w:r>
          </w:p>
          <w:p w:rsidR="00BA07E3" w:rsidRPr="00A9728F" w:rsidRDefault="00BA07E3" w:rsidP="00DF54B3">
            <w:pPr>
              <w:spacing w:before="0" w:after="0"/>
              <w:rPr>
                <w:rFonts w:cs="Arial"/>
                <w:color w:val="000000"/>
              </w:rPr>
            </w:pPr>
            <w:r w:rsidRPr="00A9728F">
              <w:rPr>
                <w:rFonts w:cs="Arial"/>
                <w:color w:val="000000"/>
              </w:rPr>
              <w:t xml:space="preserve">:16S:LINK                     </w:t>
            </w:r>
          </w:p>
          <w:p w:rsidR="00BA07E3" w:rsidRPr="00A9728F" w:rsidRDefault="00BA07E3" w:rsidP="00DF54B3">
            <w:pPr>
              <w:spacing w:before="0" w:after="0"/>
              <w:rPr>
                <w:rFonts w:cs="Arial"/>
                <w:color w:val="000000"/>
              </w:rPr>
            </w:pPr>
            <w:r w:rsidRPr="00A9728F">
              <w:rPr>
                <w:rFonts w:cs="Arial"/>
                <w:color w:val="000000"/>
              </w:rPr>
              <w:t xml:space="preserve">:16S:GENL                   </w:t>
            </w:r>
          </w:p>
          <w:p w:rsidR="00BA07E3" w:rsidRPr="00A9728F" w:rsidRDefault="00BA07E3" w:rsidP="00DF54B3">
            <w:pPr>
              <w:spacing w:before="0" w:after="0"/>
              <w:rPr>
                <w:rFonts w:cs="Arial"/>
                <w:color w:val="000000"/>
              </w:rPr>
            </w:pPr>
            <w:r w:rsidRPr="00A9728F">
              <w:rPr>
                <w:rFonts w:cs="Arial"/>
                <w:color w:val="000000"/>
              </w:rPr>
              <w:t xml:space="preserve">:16R:USECU                      </w:t>
            </w:r>
          </w:p>
          <w:p w:rsidR="00BA07E3" w:rsidRPr="00A9728F" w:rsidRDefault="00BA07E3" w:rsidP="00DF54B3">
            <w:pPr>
              <w:spacing w:before="0" w:after="0"/>
              <w:rPr>
                <w:rFonts w:cs="Arial"/>
                <w:color w:val="000000"/>
              </w:rPr>
            </w:pPr>
            <w:r w:rsidRPr="00A9728F">
              <w:rPr>
                <w:rFonts w:cs="Arial"/>
                <w:color w:val="000000"/>
              </w:rPr>
              <w:t xml:space="preserve">:97A::SAFE//12345000            </w:t>
            </w:r>
          </w:p>
          <w:p w:rsidR="00BA07E3" w:rsidRPr="00A9728F" w:rsidRDefault="00BA07E3" w:rsidP="00DF54B3">
            <w:pPr>
              <w:spacing w:before="0" w:after="0"/>
              <w:rPr>
                <w:rFonts w:cs="Arial"/>
                <w:color w:val="000000"/>
              </w:rPr>
            </w:pPr>
            <w:r w:rsidRPr="00A9728F">
              <w:rPr>
                <w:rFonts w:cs="Arial"/>
                <w:color w:val="000000"/>
              </w:rPr>
              <w:t>....</w:t>
            </w:r>
          </w:p>
          <w:p w:rsidR="00BA07E3" w:rsidRPr="00A9728F" w:rsidRDefault="00BA07E3" w:rsidP="00DF54B3">
            <w:pPr>
              <w:spacing w:before="0" w:after="0"/>
              <w:rPr>
                <w:rFonts w:cs="Arial"/>
                <w:color w:val="000000"/>
              </w:rPr>
            </w:pPr>
          </w:p>
          <w:p w:rsidR="00BA07E3" w:rsidRPr="00A9728F" w:rsidRDefault="00BA07E3" w:rsidP="00DF54B3">
            <w:pPr>
              <w:spacing w:before="0" w:after="0"/>
              <w:rPr>
                <w:rFonts w:cs="Arial"/>
                <w:color w:val="000000"/>
              </w:rPr>
            </w:pPr>
            <w:r w:rsidRPr="00A9728F">
              <w:rPr>
                <w:rFonts w:cs="Arial"/>
                <w:color w:val="000000"/>
              </w:rPr>
              <w:t>Reversal</w:t>
            </w:r>
          </w:p>
          <w:p w:rsidR="00BA07E3" w:rsidRPr="00A9728F" w:rsidRDefault="00BA07E3" w:rsidP="00DF54B3">
            <w:pPr>
              <w:spacing w:before="0" w:after="0"/>
              <w:rPr>
                <w:rFonts w:cs="Arial"/>
                <w:color w:val="000000"/>
              </w:rPr>
            </w:pPr>
            <w:r w:rsidRPr="00A9728F">
              <w:rPr>
                <w:rFonts w:cs="Arial"/>
                <w:color w:val="000000"/>
              </w:rPr>
              <w:t xml:space="preserve">:16R:GENL                    </w:t>
            </w:r>
          </w:p>
          <w:p w:rsidR="00BA07E3" w:rsidRPr="00A9728F" w:rsidRDefault="00BA07E3" w:rsidP="00DF54B3">
            <w:pPr>
              <w:spacing w:before="0" w:after="0"/>
              <w:rPr>
                <w:rFonts w:cs="Arial"/>
                <w:color w:val="000000"/>
              </w:rPr>
            </w:pPr>
            <w:r w:rsidRPr="00A9728F">
              <w:rPr>
                <w:rFonts w:cs="Arial"/>
                <w:color w:val="000000"/>
              </w:rPr>
              <w:t xml:space="preserve">:20C::CORP//1202019051835300 </w:t>
            </w:r>
          </w:p>
          <w:p w:rsidR="00BA07E3" w:rsidRPr="00A9728F" w:rsidRDefault="00BA07E3" w:rsidP="00DF54B3">
            <w:pPr>
              <w:spacing w:before="0" w:after="0"/>
              <w:rPr>
                <w:rFonts w:cs="Arial"/>
                <w:color w:val="000000"/>
              </w:rPr>
            </w:pPr>
            <w:r w:rsidRPr="00A9728F">
              <w:rPr>
                <w:rFonts w:cs="Arial"/>
                <w:color w:val="000000"/>
              </w:rPr>
              <w:t xml:space="preserve">:20C::SEME//KAD2101637000203 </w:t>
            </w:r>
          </w:p>
          <w:p w:rsidR="00BA07E3" w:rsidRPr="00A9728F" w:rsidRDefault="00BA07E3" w:rsidP="00DF54B3">
            <w:pPr>
              <w:spacing w:before="0" w:after="0"/>
              <w:rPr>
                <w:rFonts w:cs="Arial"/>
                <w:color w:val="000000"/>
              </w:rPr>
            </w:pPr>
            <w:r w:rsidRPr="00A9728F">
              <w:rPr>
                <w:rFonts w:cs="Arial"/>
                <w:color w:val="000000"/>
              </w:rPr>
              <w:t xml:space="preserve">:23G:REVR     </w:t>
            </w:r>
          </w:p>
          <w:p w:rsidR="00BA07E3" w:rsidRPr="00A9728F" w:rsidRDefault="00BA07E3" w:rsidP="00DF54B3">
            <w:pPr>
              <w:spacing w:before="0" w:after="0"/>
              <w:rPr>
                <w:rFonts w:cs="Arial"/>
                <w:color w:val="000000"/>
              </w:rPr>
            </w:pPr>
            <w:r w:rsidRPr="00A9728F">
              <w:rPr>
                <w:rFonts w:cs="Arial"/>
                <w:color w:val="000000"/>
              </w:rPr>
              <w:t xml:space="preserve">:22F::CAEV//DVCA             </w:t>
            </w:r>
          </w:p>
          <w:p w:rsidR="00BA07E3" w:rsidRPr="00A9728F" w:rsidRDefault="00BA07E3" w:rsidP="00DF54B3">
            <w:pPr>
              <w:spacing w:before="0" w:after="0"/>
              <w:rPr>
                <w:rFonts w:cs="Arial"/>
                <w:color w:val="000000"/>
              </w:rPr>
            </w:pPr>
            <w:r w:rsidRPr="00A9728F">
              <w:rPr>
                <w:rFonts w:cs="Arial"/>
                <w:color w:val="000000"/>
              </w:rPr>
              <w:t xml:space="preserve">:98C::PREP//20190102201600   </w:t>
            </w:r>
          </w:p>
          <w:p w:rsidR="00BA07E3" w:rsidRPr="00A9728F" w:rsidRDefault="00BA07E3" w:rsidP="00DF54B3">
            <w:pPr>
              <w:spacing w:before="0" w:after="0"/>
              <w:rPr>
                <w:rFonts w:cs="Arial"/>
                <w:color w:val="000000"/>
              </w:rPr>
            </w:pPr>
            <w:r w:rsidRPr="00A9728F">
              <w:rPr>
                <w:rFonts w:cs="Arial"/>
                <w:color w:val="000000"/>
              </w:rPr>
              <w:t xml:space="preserve">:16R:LINK                    </w:t>
            </w:r>
          </w:p>
          <w:p w:rsidR="00BA07E3" w:rsidRPr="00A9728F" w:rsidRDefault="00BA07E3" w:rsidP="00DF54B3">
            <w:pPr>
              <w:spacing w:before="0" w:after="0"/>
              <w:rPr>
                <w:rFonts w:cs="Arial"/>
                <w:color w:val="000000"/>
              </w:rPr>
            </w:pPr>
            <w:r w:rsidRPr="00A9728F">
              <w:rPr>
                <w:rFonts w:cs="Arial"/>
                <w:color w:val="000000"/>
              </w:rPr>
              <w:t xml:space="preserve">:13A::LINK//566              </w:t>
            </w:r>
          </w:p>
          <w:p w:rsidR="00BA07E3" w:rsidRPr="00A9728F" w:rsidRDefault="00BA07E3" w:rsidP="00DF54B3">
            <w:pPr>
              <w:spacing w:before="0" w:after="0"/>
              <w:rPr>
                <w:rFonts w:cs="Arial"/>
                <w:color w:val="000000"/>
              </w:rPr>
            </w:pPr>
            <w:r w:rsidRPr="00A9728F">
              <w:rPr>
                <w:rFonts w:cs="Arial"/>
                <w:color w:val="000000"/>
              </w:rPr>
              <w:t>:20C::RELA//KAD2101637000202</w:t>
            </w:r>
          </w:p>
          <w:p w:rsidR="00BA07E3" w:rsidRPr="00A9728F" w:rsidRDefault="00BA07E3" w:rsidP="00DF54B3">
            <w:pPr>
              <w:spacing w:before="0" w:after="0"/>
              <w:rPr>
                <w:rFonts w:cs="Arial"/>
                <w:color w:val="000000"/>
              </w:rPr>
            </w:pPr>
            <w:r w:rsidRPr="00A9728F">
              <w:rPr>
                <w:rFonts w:cs="Arial"/>
                <w:color w:val="000000"/>
              </w:rPr>
              <w:t xml:space="preserve">:16S:LINK                     </w:t>
            </w:r>
          </w:p>
          <w:p w:rsidR="00BA07E3" w:rsidRPr="00A9728F" w:rsidRDefault="00BA07E3" w:rsidP="00DF54B3">
            <w:pPr>
              <w:spacing w:before="0" w:after="0"/>
              <w:rPr>
                <w:rFonts w:cs="Arial"/>
                <w:color w:val="000000"/>
              </w:rPr>
            </w:pPr>
            <w:r w:rsidRPr="00A9728F">
              <w:rPr>
                <w:rFonts w:cs="Arial"/>
                <w:color w:val="000000"/>
              </w:rPr>
              <w:t xml:space="preserve">16R:LINK                    </w:t>
            </w:r>
          </w:p>
          <w:p w:rsidR="00BA07E3" w:rsidRPr="00A9728F" w:rsidRDefault="00BA07E3" w:rsidP="00DF54B3">
            <w:pPr>
              <w:spacing w:before="0" w:after="0"/>
              <w:rPr>
                <w:rFonts w:cs="Arial"/>
                <w:color w:val="000000"/>
              </w:rPr>
            </w:pPr>
            <w:r w:rsidRPr="00A9728F">
              <w:rPr>
                <w:rFonts w:cs="Arial"/>
                <w:color w:val="000000"/>
              </w:rPr>
              <w:t>:20C::MITI//XXXXXXXXXXXXXXXX</w:t>
            </w:r>
          </w:p>
          <w:p w:rsidR="00BA07E3" w:rsidRPr="00A9728F" w:rsidRDefault="00BA07E3" w:rsidP="00DF54B3">
            <w:pPr>
              <w:spacing w:before="0" w:after="0"/>
              <w:rPr>
                <w:rFonts w:cs="Arial"/>
                <w:color w:val="000000"/>
              </w:rPr>
            </w:pPr>
            <w:r w:rsidRPr="00A9728F">
              <w:rPr>
                <w:rFonts w:cs="Arial"/>
                <w:color w:val="000000"/>
              </w:rPr>
              <w:t xml:space="preserve">:16S:LINK                     </w:t>
            </w:r>
          </w:p>
          <w:p w:rsidR="00BA07E3" w:rsidRPr="00A9728F" w:rsidRDefault="00BA07E3" w:rsidP="00DF54B3">
            <w:pPr>
              <w:spacing w:before="0" w:after="0"/>
              <w:rPr>
                <w:rFonts w:cs="Arial"/>
                <w:color w:val="000000"/>
              </w:rPr>
            </w:pPr>
            <w:r w:rsidRPr="00A9728F">
              <w:rPr>
                <w:rFonts w:cs="Arial"/>
                <w:color w:val="000000"/>
              </w:rPr>
              <w:t xml:space="preserve">:16S:GENL                     </w:t>
            </w:r>
          </w:p>
          <w:p w:rsidR="00BA07E3" w:rsidRPr="00A9728F" w:rsidRDefault="00BA07E3" w:rsidP="00DF54B3">
            <w:pPr>
              <w:spacing w:before="0" w:after="0"/>
              <w:rPr>
                <w:rFonts w:cs="Arial"/>
                <w:color w:val="000000"/>
              </w:rPr>
            </w:pPr>
            <w:r w:rsidRPr="00A9728F">
              <w:rPr>
                <w:rFonts w:cs="Arial"/>
                <w:color w:val="000000"/>
              </w:rPr>
              <w:t xml:space="preserve">:16R:USECU                    </w:t>
            </w:r>
          </w:p>
          <w:p w:rsidR="00BA07E3" w:rsidRPr="00A9728F" w:rsidRDefault="00BA07E3" w:rsidP="00DF54B3">
            <w:pPr>
              <w:spacing w:before="0" w:after="0"/>
              <w:rPr>
                <w:rFonts w:cs="Arial"/>
                <w:color w:val="000000"/>
              </w:rPr>
            </w:pPr>
            <w:r w:rsidRPr="00A9728F">
              <w:rPr>
                <w:rFonts w:cs="Arial"/>
                <w:color w:val="000000"/>
              </w:rPr>
              <w:t xml:space="preserve">....     </w:t>
            </w:r>
          </w:p>
          <w:p w:rsidR="00BA07E3" w:rsidRPr="00A9728F" w:rsidRDefault="00BA07E3" w:rsidP="00DF54B3">
            <w:pPr>
              <w:spacing w:before="0" w:after="0"/>
              <w:rPr>
                <w:rFonts w:cs="Arial"/>
                <w:color w:val="000000"/>
              </w:rPr>
            </w:pPr>
          </w:p>
          <w:p w:rsidR="00BA07E3" w:rsidRPr="00A9728F" w:rsidRDefault="00BA07E3" w:rsidP="00DF54B3">
            <w:pPr>
              <w:spacing w:before="0" w:after="0"/>
              <w:rPr>
                <w:rFonts w:cs="Arial"/>
                <w:color w:val="000000"/>
              </w:rPr>
            </w:pPr>
            <w:r w:rsidRPr="00A9728F">
              <w:rPr>
                <w:rFonts w:cs="Arial"/>
                <w:color w:val="000000"/>
              </w:rPr>
              <w:t>Market Claim:</w:t>
            </w:r>
          </w:p>
          <w:p w:rsidR="00BA07E3" w:rsidRPr="00A9728F" w:rsidRDefault="00BA07E3" w:rsidP="00DF54B3">
            <w:pPr>
              <w:spacing w:before="0" w:after="0"/>
              <w:rPr>
                <w:rFonts w:cs="Arial"/>
                <w:color w:val="000000"/>
              </w:rPr>
            </w:pPr>
            <w:r w:rsidRPr="00A9728F">
              <w:rPr>
                <w:rFonts w:cs="Arial"/>
                <w:color w:val="000000"/>
              </w:rPr>
              <w:t xml:space="preserve">:16R:GENL                    </w:t>
            </w:r>
          </w:p>
          <w:p w:rsidR="00BA07E3" w:rsidRPr="00A9728F" w:rsidRDefault="00BA07E3" w:rsidP="00DF54B3">
            <w:pPr>
              <w:spacing w:before="0" w:after="0"/>
              <w:rPr>
                <w:rFonts w:cs="Arial"/>
                <w:color w:val="000000"/>
              </w:rPr>
            </w:pPr>
            <w:r w:rsidRPr="00A9728F">
              <w:rPr>
                <w:rFonts w:cs="Arial"/>
                <w:color w:val="000000"/>
              </w:rPr>
              <w:t xml:space="preserve">:20C::CORP//1202019051835300 </w:t>
            </w:r>
          </w:p>
          <w:p w:rsidR="00BA07E3" w:rsidRPr="00A9728F" w:rsidRDefault="00BA07E3" w:rsidP="00DF54B3">
            <w:pPr>
              <w:spacing w:before="0" w:after="0"/>
              <w:rPr>
                <w:rFonts w:cs="Arial"/>
                <w:color w:val="000000"/>
              </w:rPr>
            </w:pPr>
            <w:r w:rsidRPr="00A9728F">
              <w:rPr>
                <w:rFonts w:cs="Arial"/>
                <w:color w:val="000000"/>
              </w:rPr>
              <w:t xml:space="preserve">:20C::SEME//KAD2101637000203 </w:t>
            </w:r>
          </w:p>
          <w:p w:rsidR="00BA07E3" w:rsidRPr="00A9728F" w:rsidRDefault="00BA07E3" w:rsidP="00DF54B3">
            <w:pPr>
              <w:spacing w:before="0" w:after="0"/>
              <w:rPr>
                <w:rFonts w:cs="Arial"/>
                <w:color w:val="000000"/>
              </w:rPr>
            </w:pPr>
            <w:r w:rsidRPr="00A9728F">
              <w:rPr>
                <w:rFonts w:cs="Arial"/>
                <w:color w:val="000000"/>
              </w:rPr>
              <w:t xml:space="preserve">:23G:NEWM                    </w:t>
            </w:r>
          </w:p>
          <w:p w:rsidR="00BA07E3" w:rsidRPr="00A9728F" w:rsidRDefault="00BA07E3" w:rsidP="00DF54B3">
            <w:pPr>
              <w:spacing w:before="0" w:after="0"/>
              <w:rPr>
                <w:rFonts w:cs="Arial"/>
                <w:color w:val="000000"/>
              </w:rPr>
            </w:pPr>
            <w:r w:rsidRPr="00A9728F">
              <w:rPr>
                <w:rFonts w:cs="Arial"/>
                <w:color w:val="000000"/>
              </w:rPr>
              <w:t xml:space="preserve">:22F::CAEV//DVCA             </w:t>
            </w:r>
          </w:p>
          <w:p w:rsidR="00BA07E3" w:rsidRPr="00A9728F" w:rsidRDefault="00BA07E3" w:rsidP="00DF54B3">
            <w:pPr>
              <w:spacing w:before="0" w:after="0"/>
              <w:rPr>
                <w:rFonts w:cs="Arial"/>
                <w:color w:val="000000"/>
              </w:rPr>
            </w:pPr>
            <w:r w:rsidRPr="00A9728F">
              <w:rPr>
                <w:rFonts w:cs="Arial"/>
                <w:color w:val="000000"/>
              </w:rPr>
              <w:t xml:space="preserve">:98C::PREP//20190102101637   </w:t>
            </w:r>
          </w:p>
          <w:p w:rsidR="00BA07E3" w:rsidRPr="00A9728F" w:rsidRDefault="00BA07E3" w:rsidP="00DF54B3">
            <w:pPr>
              <w:spacing w:before="0" w:after="0"/>
              <w:rPr>
                <w:rFonts w:cs="Arial"/>
                <w:color w:val="000000"/>
              </w:rPr>
            </w:pPr>
            <w:r w:rsidRPr="00A9728F">
              <w:rPr>
                <w:rFonts w:cs="Arial"/>
                <w:color w:val="000000"/>
              </w:rPr>
              <w:t xml:space="preserve">:16R:LINK                    </w:t>
            </w:r>
          </w:p>
          <w:p w:rsidR="00BA07E3" w:rsidRPr="00A9728F" w:rsidRDefault="00BA07E3" w:rsidP="00DF54B3">
            <w:pPr>
              <w:spacing w:before="0" w:after="0"/>
              <w:rPr>
                <w:rFonts w:cs="Arial"/>
                <w:color w:val="000000"/>
              </w:rPr>
            </w:pPr>
            <w:r w:rsidRPr="00A9728F">
              <w:rPr>
                <w:rFonts w:cs="Arial"/>
                <w:color w:val="000000"/>
              </w:rPr>
              <w:t xml:space="preserve">:13A::LINK//54x              </w:t>
            </w:r>
          </w:p>
          <w:p w:rsidR="00BA07E3" w:rsidRPr="00A9728F" w:rsidRDefault="00BA07E3" w:rsidP="00DF54B3">
            <w:pPr>
              <w:spacing w:before="0" w:after="0"/>
              <w:rPr>
                <w:rFonts w:cs="Arial"/>
                <w:color w:val="000000"/>
              </w:rPr>
            </w:pPr>
            <w:r w:rsidRPr="00A9728F">
              <w:rPr>
                <w:rFonts w:cs="Arial"/>
                <w:color w:val="000000"/>
              </w:rPr>
              <w:t>:20C::RELA//YYYYYYYYYYYYYYY</w:t>
            </w:r>
          </w:p>
          <w:p w:rsidR="00BA07E3" w:rsidRPr="00A9728F" w:rsidRDefault="00BA07E3" w:rsidP="00DF54B3">
            <w:pPr>
              <w:spacing w:before="0" w:after="0"/>
              <w:rPr>
                <w:rFonts w:cs="Arial"/>
                <w:color w:val="000000"/>
              </w:rPr>
            </w:pPr>
            <w:r w:rsidRPr="00A9728F">
              <w:rPr>
                <w:rFonts w:cs="Arial"/>
                <w:color w:val="000000"/>
              </w:rPr>
              <w:t xml:space="preserve">:16S:LINK                     </w:t>
            </w:r>
          </w:p>
          <w:p w:rsidR="00BA07E3" w:rsidRPr="00A9728F" w:rsidRDefault="00BA07E3" w:rsidP="00DF54B3">
            <w:pPr>
              <w:spacing w:before="0" w:after="0"/>
              <w:rPr>
                <w:rFonts w:cs="Arial"/>
                <w:color w:val="000000"/>
              </w:rPr>
            </w:pPr>
            <w:r w:rsidRPr="00A9728F">
              <w:rPr>
                <w:rFonts w:cs="Arial"/>
                <w:color w:val="000000"/>
              </w:rPr>
              <w:t xml:space="preserve">16R:LINK                    </w:t>
            </w:r>
          </w:p>
          <w:p w:rsidR="00BA07E3" w:rsidRPr="00A9728F" w:rsidRDefault="00BA07E3" w:rsidP="00DF54B3">
            <w:pPr>
              <w:spacing w:before="0" w:after="0"/>
              <w:rPr>
                <w:rFonts w:cs="Arial"/>
                <w:color w:val="000000"/>
              </w:rPr>
            </w:pPr>
            <w:r w:rsidRPr="00A9728F">
              <w:rPr>
                <w:rFonts w:cs="Arial"/>
                <w:color w:val="000000"/>
              </w:rPr>
              <w:t>:20C::MITI//XXXXXXXXXXXXXXXX</w:t>
            </w:r>
          </w:p>
          <w:p w:rsidR="00BA07E3" w:rsidRPr="00A9728F" w:rsidRDefault="00BA07E3" w:rsidP="00DF54B3">
            <w:pPr>
              <w:spacing w:before="0" w:after="0"/>
              <w:rPr>
                <w:rFonts w:cs="Arial"/>
                <w:color w:val="000000"/>
              </w:rPr>
            </w:pPr>
            <w:r w:rsidRPr="00A9728F">
              <w:rPr>
                <w:rFonts w:cs="Arial"/>
                <w:color w:val="000000"/>
              </w:rPr>
              <w:lastRenderedPageBreak/>
              <w:t xml:space="preserve">:16S:LINK                     </w:t>
            </w:r>
          </w:p>
          <w:p w:rsidR="00BA07E3" w:rsidRPr="00A9728F" w:rsidRDefault="00BA07E3" w:rsidP="00DF54B3">
            <w:pPr>
              <w:spacing w:before="0" w:after="0"/>
              <w:rPr>
                <w:rFonts w:cs="Arial"/>
                <w:color w:val="000000"/>
              </w:rPr>
            </w:pPr>
            <w:r w:rsidRPr="00A9728F">
              <w:rPr>
                <w:rFonts w:cs="Arial"/>
                <w:color w:val="000000"/>
              </w:rPr>
              <w:t xml:space="preserve">:16S:GENL                     </w:t>
            </w:r>
          </w:p>
          <w:p w:rsidR="00BA07E3" w:rsidRPr="00A9728F" w:rsidRDefault="00BA07E3" w:rsidP="00DF54B3">
            <w:pPr>
              <w:spacing w:before="0" w:after="0"/>
              <w:rPr>
                <w:rFonts w:cs="Arial"/>
                <w:color w:val="000000"/>
              </w:rPr>
            </w:pPr>
            <w:r w:rsidRPr="00A9728F">
              <w:rPr>
                <w:rFonts w:cs="Arial"/>
                <w:color w:val="000000"/>
              </w:rPr>
              <w:t xml:space="preserve">:16R:USECU                    </w:t>
            </w:r>
          </w:p>
          <w:p w:rsidR="00BA07E3" w:rsidRPr="008466D3" w:rsidRDefault="00BA07E3" w:rsidP="00DF54B3">
            <w:pPr>
              <w:spacing w:before="0" w:after="0"/>
              <w:rPr>
                <w:rFonts w:cs="Arial"/>
                <w:color w:val="000000"/>
              </w:rPr>
            </w:pPr>
            <w:r w:rsidRPr="00A9728F">
              <w:rPr>
                <w:rFonts w:cs="Arial"/>
                <w:color w:val="000000"/>
              </w:rPr>
              <w:t xml:space="preserve">....     </w:t>
            </w:r>
          </w:p>
        </w:tc>
      </w:tr>
    </w:tbl>
    <w:p w:rsidR="00BA07E3" w:rsidRDefault="00BA07E3" w:rsidP="00A9728F">
      <w:pPr>
        <w:suppressAutoHyphens w:val="0"/>
        <w:spacing w:before="0" w:after="0"/>
        <w:rPr>
          <w:b/>
          <w:sz w:val="28"/>
        </w:rPr>
      </w:pPr>
    </w:p>
    <w:p w:rsidR="00BA07E3" w:rsidRDefault="00BA07E3" w:rsidP="00A9728F">
      <w:pPr>
        <w:suppressAutoHyphens w:val="0"/>
        <w:spacing w:before="0" w:after="0"/>
        <w:rPr>
          <w:b/>
          <w:sz w:val="28"/>
        </w:rPr>
      </w:pPr>
      <w:r>
        <w:rPr>
          <w:b/>
          <w:sz w:val="28"/>
        </w:rPr>
        <w:t>SWIFT Comment</w:t>
      </w:r>
    </w:p>
    <w:p w:rsidR="00BA07E3" w:rsidRDefault="00BA07E3" w:rsidP="00A9728F">
      <w:pPr>
        <w:suppressAutoHyphens w:val="0"/>
        <w:spacing w:before="0" w:after="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BA07E3" w:rsidRPr="00E32808" w:rsidTr="00A9728F">
        <w:tc>
          <w:tcPr>
            <w:tcW w:w="8721" w:type="dxa"/>
            <w:tcBorders>
              <w:bottom w:val="dotted" w:sz="4" w:space="0" w:color="auto"/>
            </w:tcBorders>
          </w:tcPr>
          <w:p w:rsidR="00BA07E3" w:rsidRPr="008466D3" w:rsidRDefault="00BA07E3" w:rsidP="00A9728F">
            <w:pPr>
              <w:rPr>
                <w:rFonts w:cs="Arial"/>
                <w:color w:val="000000"/>
              </w:rPr>
            </w:pPr>
            <w:r w:rsidRPr="008C79FE">
              <w:rPr>
                <w:rFonts w:cs="Arial"/>
                <w:color w:val="000000"/>
              </w:rPr>
              <w:t>In ISO 20022, is this element also needed in the movemen</w:t>
            </w:r>
            <w:r w:rsidR="008C79FE">
              <w:rPr>
                <w:rFonts w:cs="Arial"/>
                <w:color w:val="000000"/>
              </w:rPr>
              <w:t>t preliminary advice (seev.035)</w:t>
            </w:r>
            <w:r w:rsidRPr="008C79FE">
              <w:rPr>
                <w:rFonts w:cs="Arial"/>
                <w:color w:val="000000"/>
              </w:rPr>
              <w:t>?</w:t>
            </w:r>
          </w:p>
        </w:tc>
      </w:tr>
    </w:tbl>
    <w:p w:rsidR="00BA07E3" w:rsidRDefault="00BA07E3" w:rsidP="00A9728F">
      <w:pPr>
        <w:suppressAutoHyphens w:val="0"/>
        <w:spacing w:before="0" w:after="0"/>
      </w:pPr>
    </w:p>
    <w:p w:rsidR="00BA07E3" w:rsidRPr="00623855" w:rsidRDefault="00BA07E3" w:rsidP="00DF54B3">
      <w:pPr>
        <w:suppressAutoHyphens w:val="0"/>
        <w:spacing w:before="0" w:after="0"/>
        <w:rPr>
          <w:b/>
          <w:sz w:val="28"/>
        </w:rPr>
      </w:pPr>
      <w:r w:rsidRPr="00623855">
        <w:rPr>
          <w:b/>
          <w:sz w:val="28"/>
        </w:rPr>
        <w:t>Standards Illustration</w:t>
      </w:r>
    </w:p>
    <w:p w:rsidR="00BA07E3" w:rsidRDefault="00BA07E3" w:rsidP="00A9728F">
      <w:pPr>
        <w:suppressAutoHyphens w:val="0"/>
        <w:spacing w:before="0" w:after="0"/>
      </w:pPr>
    </w:p>
    <w:p w:rsidR="00BA07E3" w:rsidRPr="00396604" w:rsidRDefault="00BA07E3" w:rsidP="00DF54B3">
      <w:pPr>
        <w:pBdr>
          <w:top w:val="single" w:sz="4" w:space="5" w:color="auto"/>
          <w:bottom w:val="single" w:sz="4" w:space="5" w:color="auto"/>
        </w:pBdr>
        <w:spacing w:after="240"/>
        <w:rPr>
          <w:b/>
          <w:sz w:val="32"/>
          <w:szCs w:val="32"/>
        </w:rPr>
      </w:pPr>
      <w:r w:rsidRPr="00396604">
        <w:rPr>
          <w:b/>
          <w:sz w:val="32"/>
          <w:szCs w:val="32"/>
        </w:rPr>
        <w:t>1. ISO 15022 Illustration</w:t>
      </w:r>
    </w:p>
    <w:p w:rsidR="00BA07E3" w:rsidRPr="008E337E" w:rsidRDefault="00BA07E3" w:rsidP="00A9728F">
      <w:pPr>
        <w:suppressAutoHyphens w:val="0"/>
        <w:spacing w:before="0" w:after="0"/>
        <w:rPr>
          <w:b/>
        </w:rPr>
      </w:pPr>
      <w:r w:rsidRPr="008E337E">
        <w:rPr>
          <w:b/>
        </w:rPr>
        <w:t>In sequence A1 of the MT 566, in field :20C: Reference, add the new optional and non-repeatable qualifier</w:t>
      </w:r>
      <w:r>
        <w:rPr>
          <w:b/>
        </w:rPr>
        <w:t xml:space="preserve"> “M</w:t>
      </w:r>
      <w:r w:rsidRPr="008E337E">
        <w:rPr>
          <w:b/>
        </w:rPr>
        <w:t>arket Infrastructure Transaction Identification</w:t>
      </w:r>
      <w:r>
        <w:rPr>
          <w:b/>
        </w:rPr>
        <w:t xml:space="preserve">” (MITI) </w:t>
      </w:r>
      <w:r w:rsidRPr="008E337E">
        <w:rPr>
          <w:b/>
        </w:rPr>
        <w:t>as illustrated below</w:t>
      </w:r>
      <w:r>
        <w:rPr>
          <w:b/>
        </w:rPr>
        <w:t>:</w:t>
      </w:r>
    </w:p>
    <w:p w:rsidR="00BA07E3" w:rsidRDefault="00BA07E3" w:rsidP="00A9728F">
      <w:pPr>
        <w:suppressAutoHyphens w:val="0"/>
        <w:spacing w:before="0" w:after="0"/>
      </w:pPr>
    </w:p>
    <w:p w:rsidR="00BA07E3" w:rsidRPr="00FB25DB" w:rsidRDefault="00BA07E3" w:rsidP="00FB25DB">
      <w:pPr>
        <w:pBdr>
          <w:bottom w:val="single" w:sz="6" w:space="0" w:color="013B80"/>
        </w:pBdr>
        <w:suppressAutoHyphens w:val="0"/>
        <w:spacing w:before="100" w:beforeAutospacing="1" w:after="100" w:afterAutospacing="1"/>
        <w:outlineLvl w:val="2"/>
        <w:rPr>
          <w:rFonts w:eastAsia="Times New Roman" w:cs="Arial"/>
          <w:b/>
          <w:bCs/>
          <w:color w:val="013B80"/>
          <w:sz w:val="36"/>
          <w:szCs w:val="36"/>
          <w:lang w:eastAsia="en-GB"/>
        </w:rPr>
      </w:pPr>
      <w:r w:rsidRPr="00FB25DB">
        <w:rPr>
          <w:rFonts w:eastAsia="Times New Roman" w:cs="Arial"/>
          <w:b/>
          <w:bCs/>
          <w:color w:val="013B80"/>
          <w:sz w:val="36"/>
          <w:szCs w:val="36"/>
          <w:lang w:eastAsia="en-GB"/>
        </w:rPr>
        <w:t>MT 566 Field Specifications</w:t>
      </w:r>
    </w:p>
    <w:p w:rsidR="00BA07E3" w:rsidRPr="00FB25DB" w:rsidRDefault="00BA07E3" w:rsidP="00FB25DB">
      <w:pPr>
        <w:pBdr>
          <w:bottom w:val="single" w:sz="6" w:space="0" w:color="013B80"/>
        </w:pBdr>
        <w:suppressAutoHyphens w:val="0"/>
        <w:spacing w:before="0" w:after="0"/>
        <w:outlineLvl w:val="3"/>
        <w:rPr>
          <w:rFonts w:eastAsia="Times New Roman" w:cs="Arial"/>
          <w:color w:val="013B80"/>
          <w:lang w:eastAsia="en-GB"/>
        </w:rPr>
      </w:pPr>
      <w:r w:rsidRPr="00FB25DB">
        <w:rPr>
          <w:rFonts w:eastAsia="Times New Roman" w:cs="Arial"/>
          <w:color w:val="013B80"/>
          <w:lang w:eastAsia="en-GB"/>
        </w:rPr>
        <w:t>9. Field 20C: Reference</w:t>
      </w:r>
    </w:p>
    <w:p w:rsidR="00BA07E3" w:rsidRPr="00FB25DB" w:rsidRDefault="00BA07E3" w:rsidP="00FB25DB">
      <w:pPr>
        <w:pBdr>
          <w:bottom w:val="single" w:sz="6" w:space="0" w:color="013B80"/>
        </w:pBdr>
        <w:suppressAutoHyphens w:val="0"/>
        <w:spacing w:before="0" w:after="0"/>
        <w:outlineLvl w:val="4"/>
        <w:rPr>
          <w:rFonts w:eastAsia="Times New Roman" w:cs="Arial"/>
          <w:color w:val="013B80"/>
          <w:lang w:eastAsia="en-GB"/>
        </w:rPr>
      </w:pPr>
      <w:r w:rsidRPr="00FB25DB">
        <w:rPr>
          <w:rFonts w:eastAsia="Times New Roman" w:cs="Arial"/>
          <w:color w:val="013B80"/>
          <w:lang w:eastAsia="en-GB"/>
        </w:rPr>
        <w:t>FORMAT</w:t>
      </w:r>
    </w:p>
    <w:tbl>
      <w:tblPr>
        <w:tblW w:w="4900" w:type="pct"/>
        <w:tblCellSpacing w:w="15" w:type="dxa"/>
        <w:tblCellMar>
          <w:left w:w="0" w:type="dxa"/>
          <w:right w:w="0" w:type="dxa"/>
        </w:tblCellMar>
        <w:tblLook w:val="04A0" w:firstRow="1" w:lastRow="0" w:firstColumn="1" w:lastColumn="0" w:noHBand="0" w:noVBand="1"/>
      </w:tblPr>
      <w:tblGrid>
        <w:gridCol w:w="1743"/>
        <w:gridCol w:w="2578"/>
        <w:gridCol w:w="4292"/>
      </w:tblGrid>
      <w:tr w:rsidR="00BA07E3" w:rsidRPr="00FB25DB" w:rsidTr="00FB25DB">
        <w:trPr>
          <w:tblCellSpacing w:w="15" w:type="dxa"/>
        </w:trPr>
        <w:tc>
          <w:tcPr>
            <w:tcW w:w="1000" w:type="pct"/>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Option C</w:t>
            </w:r>
          </w:p>
        </w:tc>
        <w:tc>
          <w:tcPr>
            <w:tcW w:w="1500" w:type="pct"/>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:4!c//16x</w:t>
            </w:r>
          </w:p>
        </w:tc>
        <w:tc>
          <w:tcPr>
            <w:tcW w:w="2500" w:type="pct"/>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(Qualifier)(Reference)</w:t>
            </w:r>
          </w:p>
        </w:tc>
      </w:tr>
    </w:tbl>
    <w:p w:rsidR="00BA07E3" w:rsidRPr="00FB25DB" w:rsidRDefault="00BA07E3" w:rsidP="00FB25DB">
      <w:pPr>
        <w:pBdr>
          <w:bottom w:val="single" w:sz="6" w:space="0" w:color="013B80"/>
        </w:pBdr>
        <w:suppressAutoHyphens w:val="0"/>
        <w:spacing w:before="0" w:after="0"/>
        <w:outlineLvl w:val="4"/>
        <w:rPr>
          <w:rFonts w:eastAsia="Times New Roman" w:cs="Arial"/>
          <w:color w:val="013B80"/>
          <w:lang w:eastAsia="en-GB"/>
        </w:rPr>
      </w:pPr>
      <w:r w:rsidRPr="00FB25DB">
        <w:rPr>
          <w:rFonts w:eastAsia="Times New Roman" w:cs="Arial"/>
          <w:color w:val="013B80"/>
          <w:lang w:eastAsia="en-GB"/>
        </w:rPr>
        <w:t>PRESENCE</w:t>
      </w:r>
    </w:p>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 xml:space="preserve">Mandatory in optional subsequence A1 </w:t>
      </w:r>
    </w:p>
    <w:p w:rsidR="00BA07E3" w:rsidRPr="00FB25DB" w:rsidRDefault="00BA07E3" w:rsidP="00FB25DB">
      <w:pPr>
        <w:pBdr>
          <w:bottom w:val="single" w:sz="6" w:space="0" w:color="013B80"/>
        </w:pBdr>
        <w:suppressAutoHyphens w:val="0"/>
        <w:spacing w:before="0" w:after="0"/>
        <w:outlineLvl w:val="4"/>
        <w:rPr>
          <w:rFonts w:eastAsia="Times New Roman" w:cs="Arial"/>
          <w:color w:val="013B80"/>
          <w:lang w:eastAsia="en-GB"/>
        </w:rPr>
      </w:pPr>
      <w:r w:rsidRPr="00FB25DB">
        <w:rPr>
          <w:rFonts w:eastAsia="Times New Roman" w:cs="Arial"/>
          <w:color w:val="013B80"/>
          <w:lang w:eastAsia="en-GB"/>
        </w:rPr>
        <w:t>QUALIFIER</w:t>
      </w:r>
    </w:p>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 xml:space="preserve">(Error code(s): T89)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856"/>
        <w:gridCol w:w="674"/>
        <w:gridCol w:w="1092"/>
        <w:gridCol w:w="555"/>
        <w:gridCol w:w="674"/>
        <w:gridCol w:w="966"/>
        <w:gridCol w:w="3781"/>
      </w:tblGrid>
      <w:tr w:rsidR="00BA07E3" w:rsidRPr="00FB25DB" w:rsidTr="00FB25DB">
        <w:trPr>
          <w:tblHeade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EEEEEE"/>
            <w:hideMark/>
          </w:tcPr>
          <w:p w:rsidR="00BA07E3" w:rsidRPr="00FB25DB" w:rsidRDefault="00BA07E3" w:rsidP="00FB25DB">
            <w:pPr>
              <w:suppressAutoHyphens w:val="0"/>
              <w:spacing w:before="0" w:after="0"/>
              <w:jc w:val="center"/>
              <w:rPr>
                <w:rFonts w:eastAsia="Times New Roman" w:cs="Arial"/>
                <w:b/>
                <w:bCs/>
                <w:color w:val="013B80"/>
                <w:lang w:eastAsia="en-GB"/>
              </w:rPr>
            </w:pPr>
            <w:r w:rsidRPr="00FB25DB">
              <w:rPr>
                <w:rFonts w:eastAsia="Times New Roman" w:cs="Arial"/>
                <w:b/>
                <w:bCs/>
                <w:color w:val="013B80"/>
                <w:lang w:eastAsia="en-GB"/>
              </w:rPr>
              <w:t>Order</w:t>
            </w:r>
          </w:p>
        </w:tc>
        <w:tc>
          <w:tcPr>
            <w:tcW w:w="400" w:type="pct"/>
            <w:tcBorders>
              <w:top w:val="outset" w:sz="6" w:space="0" w:color="auto"/>
              <w:left w:val="outset" w:sz="6" w:space="0" w:color="auto"/>
              <w:bottom w:val="outset" w:sz="6" w:space="0" w:color="auto"/>
              <w:right w:val="outset" w:sz="6" w:space="0" w:color="auto"/>
            </w:tcBorders>
            <w:shd w:val="clear" w:color="auto" w:fill="EEEEEE"/>
            <w:hideMark/>
          </w:tcPr>
          <w:p w:rsidR="00BA07E3" w:rsidRPr="00FB25DB" w:rsidRDefault="00BA07E3" w:rsidP="00FB25DB">
            <w:pPr>
              <w:suppressAutoHyphens w:val="0"/>
              <w:spacing w:before="0" w:after="0"/>
              <w:jc w:val="center"/>
              <w:rPr>
                <w:rFonts w:eastAsia="Times New Roman" w:cs="Arial"/>
                <w:b/>
                <w:bCs/>
                <w:color w:val="013B80"/>
                <w:lang w:eastAsia="en-GB"/>
              </w:rPr>
            </w:pPr>
            <w:r w:rsidRPr="00FB25DB">
              <w:rPr>
                <w:rFonts w:eastAsia="Times New Roman" w:cs="Arial"/>
                <w:b/>
                <w:bCs/>
                <w:color w:val="013B80"/>
                <w:lang w:eastAsia="en-GB"/>
              </w:rPr>
              <w:t>M/O</w:t>
            </w:r>
          </w:p>
        </w:tc>
        <w:tc>
          <w:tcPr>
            <w:tcW w:w="650" w:type="pct"/>
            <w:tcBorders>
              <w:top w:val="outset" w:sz="6" w:space="0" w:color="auto"/>
              <w:left w:val="outset" w:sz="6" w:space="0" w:color="auto"/>
              <w:bottom w:val="outset" w:sz="6" w:space="0" w:color="auto"/>
              <w:right w:val="outset" w:sz="6" w:space="0" w:color="auto"/>
            </w:tcBorders>
            <w:shd w:val="clear" w:color="auto" w:fill="EEEEEE"/>
            <w:hideMark/>
          </w:tcPr>
          <w:p w:rsidR="00BA07E3" w:rsidRPr="00FB25DB" w:rsidRDefault="00BA07E3" w:rsidP="00FB25DB">
            <w:pPr>
              <w:suppressAutoHyphens w:val="0"/>
              <w:spacing w:before="0" w:after="0"/>
              <w:jc w:val="center"/>
              <w:rPr>
                <w:rFonts w:eastAsia="Times New Roman" w:cs="Arial"/>
                <w:b/>
                <w:bCs/>
                <w:color w:val="013B80"/>
                <w:lang w:eastAsia="en-GB"/>
              </w:rPr>
            </w:pPr>
            <w:r w:rsidRPr="00FB25DB">
              <w:rPr>
                <w:rFonts w:eastAsia="Times New Roman" w:cs="Arial"/>
                <w:b/>
                <w:bCs/>
                <w:color w:val="013B80"/>
                <w:lang w:eastAsia="en-GB"/>
              </w:rPr>
              <w:t>Qualifier</w:t>
            </w:r>
          </w:p>
        </w:tc>
        <w:tc>
          <w:tcPr>
            <w:tcW w:w="300" w:type="pct"/>
            <w:tcBorders>
              <w:top w:val="outset" w:sz="6" w:space="0" w:color="auto"/>
              <w:left w:val="outset" w:sz="6" w:space="0" w:color="auto"/>
              <w:bottom w:val="outset" w:sz="6" w:space="0" w:color="auto"/>
              <w:right w:val="outset" w:sz="6" w:space="0" w:color="auto"/>
            </w:tcBorders>
            <w:shd w:val="clear" w:color="auto" w:fill="EEEEEE"/>
            <w:hideMark/>
          </w:tcPr>
          <w:p w:rsidR="00BA07E3" w:rsidRPr="00FB25DB" w:rsidRDefault="00BA07E3" w:rsidP="00FB25DB">
            <w:pPr>
              <w:suppressAutoHyphens w:val="0"/>
              <w:spacing w:before="0" w:after="0"/>
              <w:jc w:val="center"/>
              <w:rPr>
                <w:rFonts w:eastAsia="Times New Roman" w:cs="Arial"/>
                <w:b/>
                <w:bCs/>
                <w:color w:val="013B80"/>
                <w:lang w:eastAsia="en-GB"/>
              </w:rPr>
            </w:pPr>
            <w:r w:rsidRPr="00FB25DB">
              <w:rPr>
                <w:rFonts w:eastAsia="Times New Roman" w:cs="Arial"/>
                <w:b/>
                <w:bCs/>
                <w:color w:val="013B80"/>
                <w:lang w:eastAsia="en-GB"/>
              </w:rPr>
              <w:t>R/N</w:t>
            </w:r>
          </w:p>
        </w:tc>
        <w:tc>
          <w:tcPr>
            <w:tcW w:w="400" w:type="pct"/>
            <w:tcBorders>
              <w:top w:val="outset" w:sz="6" w:space="0" w:color="auto"/>
              <w:left w:val="outset" w:sz="6" w:space="0" w:color="auto"/>
              <w:bottom w:val="outset" w:sz="6" w:space="0" w:color="auto"/>
              <w:right w:val="outset" w:sz="6" w:space="0" w:color="auto"/>
            </w:tcBorders>
            <w:shd w:val="clear" w:color="auto" w:fill="EEEEEE"/>
            <w:hideMark/>
          </w:tcPr>
          <w:p w:rsidR="00BA07E3" w:rsidRPr="00FB25DB" w:rsidRDefault="00BA07E3" w:rsidP="00FB25DB">
            <w:pPr>
              <w:suppressAutoHyphens w:val="0"/>
              <w:spacing w:before="0" w:after="0"/>
              <w:jc w:val="center"/>
              <w:rPr>
                <w:rFonts w:eastAsia="Times New Roman" w:cs="Arial"/>
                <w:b/>
                <w:bCs/>
                <w:color w:val="013B80"/>
                <w:lang w:eastAsia="en-GB"/>
              </w:rPr>
            </w:pPr>
            <w:r w:rsidRPr="00FB25DB">
              <w:rPr>
                <w:rFonts w:eastAsia="Times New Roman" w:cs="Arial"/>
                <w:b/>
                <w:bCs/>
                <w:color w:val="013B80"/>
                <w:lang w:eastAsia="en-GB"/>
              </w:rPr>
              <w:t>CR</w:t>
            </w:r>
          </w:p>
        </w:tc>
        <w:tc>
          <w:tcPr>
            <w:tcW w:w="500" w:type="pct"/>
            <w:tcBorders>
              <w:top w:val="outset" w:sz="6" w:space="0" w:color="auto"/>
              <w:left w:val="outset" w:sz="6" w:space="0" w:color="auto"/>
              <w:bottom w:val="outset" w:sz="6" w:space="0" w:color="auto"/>
              <w:right w:val="outset" w:sz="6" w:space="0" w:color="auto"/>
            </w:tcBorders>
            <w:shd w:val="clear" w:color="auto" w:fill="EEEEEE"/>
            <w:hideMark/>
          </w:tcPr>
          <w:p w:rsidR="00BA07E3" w:rsidRPr="00FB25DB" w:rsidRDefault="00BA07E3" w:rsidP="00FB25DB">
            <w:pPr>
              <w:suppressAutoHyphens w:val="0"/>
              <w:spacing w:before="0" w:after="0"/>
              <w:jc w:val="center"/>
              <w:rPr>
                <w:rFonts w:eastAsia="Times New Roman" w:cs="Arial"/>
                <w:b/>
                <w:bCs/>
                <w:color w:val="013B80"/>
                <w:lang w:eastAsia="en-GB"/>
              </w:rPr>
            </w:pPr>
            <w:r w:rsidRPr="00FB25DB">
              <w:rPr>
                <w:rFonts w:eastAsia="Times New Roman" w:cs="Arial"/>
                <w:b/>
                <w:bCs/>
                <w:color w:val="013B80"/>
                <w:lang w:eastAsia="en-GB"/>
              </w:rPr>
              <w:t>Options</w:t>
            </w:r>
          </w:p>
        </w:tc>
        <w:tc>
          <w:tcPr>
            <w:tcW w:w="2250" w:type="pct"/>
            <w:tcBorders>
              <w:top w:val="outset" w:sz="6" w:space="0" w:color="auto"/>
              <w:left w:val="outset" w:sz="6" w:space="0" w:color="auto"/>
              <w:bottom w:val="outset" w:sz="6" w:space="0" w:color="auto"/>
              <w:right w:val="outset" w:sz="6" w:space="0" w:color="auto"/>
            </w:tcBorders>
            <w:shd w:val="clear" w:color="auto" w:fill="EEEEEE"/>
            <w:hideMark/>
          </w:tcPr>
          <w:p w:rsidR="00BA07E3" w:rsidRPr="00FB25DB" w:rsidRDefault="00BA07E3" w:rsidP="00FB25DB">
            <w:pPr>
              <w:suppressAutoHyphens w:val="0"/>
              <w:spacing w:before="0" w:after="0"/>
              <w:jc w:val="center"/>
              <w:rPr>
                <w:rFonts w:eastAsia="Times New Roman" w:cs="Arial"/>
                <w:b/>
                <w:bCs/>
                <w:color w:val="013B80"/>
                <w:lang w:eastAsia="en-GB"/>
              </w:rPr>
            </w:pPr>
            <w:r w:rsidRPr="00FB25DB">
              <w:rPr>
                <w:rFonts w:eastAsia="Times New Roman" w:cs="Arial"/>
                <w:b/>
                <w:bCs/>
                <w:color w:val="013B80"/>
                <w:lang w:eastAsia="en-GB"/>
              </w:rPr>
              <w:t>Qualifier Description</w:t>
            </w:r>
          </w:p>
        </w:tc>
      </w:tr>
      <w:tr w:rsidR="00BA07E3" w:rsidRPr="00FB25DB" w:rsidTr="00FB25D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1</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M</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CORP</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C</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Corporate Action Reference</w:t>
            </w:r>
          </w:p>
        </w:tc>
      </w:tr>
      <w:tr w:rsidR="00BA07E3" w:rsidRPr="00FB25DB" w:rsidTr="00FB25D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 </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or</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PREV</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C2</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C</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Previous Message Reference</w:t>
            </w:r>
          </w:p>
        </w:tc>
      </w:tr>
      <w:tr w:rsidR="00BA07E3" w:rsidRPr="00FB25DB" w:rsidTr="00FB25D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 </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or</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RELA</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C</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Related Message Reference</w:t>
            </w:r>
          </w:p>
        </w:tc>
      </w:tr>
      <w:tr w:rsidR="00BA07E3" w:rsidRPr="00FB25DB" w:rsidTr="00FB25D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 </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or</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CACN</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C</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Case Number</w:t>
            </w:r>
          </w:p>
        </w:tc>
      </w:tr>
      <w:tr w:rsidR="00BA07E3" w:rsidRPr="00FB25DB" w:rsidTr="00FB25DB">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 </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or</w:t>
            </w:r>
          </w:p>
        </w:tc>
        <w:tc>
          <w:tcPr>
            <w:tcW w:w="65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COAF</w:t>
            </w:r>
          </w:p>
        </w:tc>
        <w:tc>
          <w:tcPr>
            <w:tcW w:w="3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 </w:t>
            </w:r>
          </w:p>
        </w:tc>
        <w:tc>
          <w:tcPr>
            <w:tcW w:w="50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C</w:t>
            </w:r>
          </w:p>
        </w:tc>
        <w:tc>
          <w:tcPr>
            <w:tcW w:w="2250" w:type="pct"/>
            <w:tcBorders>
              <w:top w:val="outset" w:sz="6" w:space="0" w:color="auto"/>
              <w:left w:val="outset" w:sz="6" w:space="0" w:color="auto"/>
              <w:bottom w:val="outset" w:sz="6" w:space="0" w:color="auto"/>
              <w:right w:val="outset" w:sz="6" w:space="0" w:color="auto"/>
            </w:tcBorders>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Official Corporate Action Event Reference</w:t>
            </w:r>
          </w:p>
        </w:tc>
      </w:tr>
      <w:tr w:rsidR="00BA07E3" w:rsidRPr="008E337E" w:rsidTr="008E337E">
        <w:trPr>
          <w:tblCellSpacing w:w="15" w:type="dxa"/>
        </w:trPr>
        <w:tc>
          <w:tcPr>
            <w:tcW w:w="500"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BA07E3" w:rsidRPr="008E337E" w:rsidRDefault="00BA07E3" w:rsidP="00FB25DB">
            <w:pPr>
              <w:suppressAutoHyphens w:val="0"/>
              <w:spacing w:before="0" w:after="0"/>
              <w:rPr>
                <w:rFonts w:eastAsia="Times New Roman" w:cs="Arial"/>
                <w:b/>
                <w:color w:val="0000FF"/>
                <w:u w:val="single"/>
                <w:lang w:eastAsia="en-GB"/>
              </w:rPr>
            </w:pPr>
          </w:p>
        </w:tc>
        <w:tc>
          <w:tcPr>
            <w:tcW w:w="400"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BA07E3" w:rsidRPr="008E337E" w:rsidRDefault="00BA07E3" w:rsidP="00FB25DB">
            <w:pPr>
              <w:suppressAutoHyphens w:val="0"/>
              <w:spacing w:before="0" w:after="0"/>
              <w:rPr>
                <w:rFonts w:eastAsia="Times New Roman" w:cs="Arial"/>
                <w:b/>
                <w:color w:val="0000FF"/>
                <w:u w:val="single"/>
                <w:lang w:eastAsia="en-GB"/>
              </w:rPr>
            </w:pPr>
            <w:r>
              <w:rPr>
                <w:rFonts w:eastAsia="Times New Roman" w:cs="Arial"/>
                <w:b/>
                <w:color w:val="0000FF"/>
                <w:u w:val="single"/>
                <w:lang w:eastAsia="en-GB"/>
              </w:rPr>
              <w:t>or</w:t>
            </w:r>
          </w:p>
        </w:tc>
        <w:tc>
          <w:tcPr>
            <w:tcW w:w="650"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BA07E3" w:rsidRPr="008E337E" w:rsidRDefault="00BA07E3" w:rsidP="00FB25DB">
            <w:pPr>
              <w:suppressAutoHyphens w:val="0"/>
              <w:spacing w:before="0" w:after="0"/>
              <w:rPr>
                <w:rFonts w:eastAsia="Times New Roman" w:cs="Arial"/>
                <w:b/>
                <w:color w:val="0000FF"/>
                <w:u w:val="single"/>
                <w:lang w:eastAsia="en-GB"/>
              </w:rPr>
            </w:pPr>
            <w:r>
              <w:rPr>
                <w:rFonts w:eastAsia="Times New Roman" w:cs="Arial"/>
                <w:b/>
                <w:color w:val="0000FF"/>
                <w:u w:val="single"/>
                <w:lang w:eastAsia="en-GB"/>
              </w:rPr>
              <w:t>MITI</w:t>
            </w:r>
          </w:p>
        </w:tc>
        <w:tc>
          <w:tcPr>
            <w:tcW w:w="300"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BA07E3" w:rsidRPr="008E337E" w:rsidRDefault="00BA07E3" w:rsidP="00FB25DB">
            <w:pPr>
              <w:suppressAutoHyphens w:val="0"/>
              <w:spacing w:before="0" w:after="0"/>
              <w:rPr>
                <w:rFonts w:eastAsia="Times New Roman" w:cs="Arial"/>
                <w:b/>
                <w:color w:val="0000FF"/>
                <w:u w:val="single"/>
                <w:lang w:eastAsia="en-GB"/>
              </w:rPr>
            </w:pPr>
            <w:r>
              <w:rPr>
                <w:rFonts w:eastAsia="Times New Roman" w:cs="Arial"/>
                <w:b/>
                <w:color w:val="0000FF"/>
                <w:u w:val="single"/>
                <w:lang w:eastAsia="en-GB"/>
              </w:rPr>
              <w:t>N</w:t>
            </w:r>
          </w:p>
        </w:tc>
        <w:tc>
          <w:tcPr>
            <w:tcW w:w="400"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BA07E3" w:rsidRPr="008E337E" w:rsidRDefault="00BA07E3" w:rsidP="00FB25DB">
            <w:pPr>
              <w:suppressAutoHyphens w:val="0"/>
              <w:spacing w:before="0" w:after="0"/>
              <w:rPr>
                <w:rFonts w:eastAsia="Times New Roman" w:cs="Arial"/>
                <w:b/>
                <w:color w:val="0000FF"/>
                <w:u w:val="single"/>
                <w:lang w:eastAsia="en-GB"/>
              </w:rPr>
            </w:pPr>
          </w:p>
        </w:tc>
        <w:tc>
          <w:tcPr>
            <w:tcW w:w="500"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BA07E3" w:rsidRPr="008E337E" w:rsidRDefault="00BA07E3" w:rsidP="00FB25DB">
            <w:pPr>
              <w:suppressAutoHyphens w:val="0"/>
              <w:spacing w:before="0" w:after="0"/>
              <w:rPr>
                <w:rFonts w:eastAsia="Times New Roman" w:cs="Arial"/>
                <w:b/>
                <w:color w:val="0000FF"/>
                <w:u w:val="single"/>
                <w:lang w:eastAsia="en-GB"/>
              </w:rPr>
            </w:pPr>
            <w:r>
              <w:rPr>
                <w:rFonts w:eastAsia="Times New Roman" w:cs="Arial"/>
                <w:b/>
                <w:color w:val="0000FF"/>
                <w:u w:val="single"/>
                <w:lang w:eastAsia="en-GB"/>
              </w:rPr>
              <w:t>C</w:t>
            </w:r>
          </w:p>
        </w:tc>
        <w:tc>
          <w:tcPr>
            <w:tcW w:w="2250"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BA07E3" w:rsidRPr="008E337E" w:rsidRDefault="00BA07E3" w:rsidP="008E337E">
            <w:pPr>
              <w:suppressAutoHyphens w:val="0"/>
              <w:spacing w:before="0" w:after="0"/>
              <w:rPr>
                <w:rFonts w:eastAsia="Times New Roman" w:cs="Arial"/>
                <w:b/>
                <w:color w:val="0000FF"/>
                <w:u w:val="single"/>
                <w:lang w:eastAsia="en-GB"/>
              </w:rPr>
            </w:pPr>
            <w:r w:rsidRPr="008E337E">
              <w:rPr>
                <w:rFonts w:eastAsia="Times New Roman" w:cs="Arial"/>
                <w:b/>
                <w:color w:val="0000FF"/>
                <w:u w:val="single"/>
                <w:lang w:eastAsia="en-GB"/>
              </w:rPr>
              <w:t>Market Infrastructure Transaction</w:t>
            </w:r>
          </w:p>
          <w:p w:rsidR="00BA07E3" w:rsidRPr="008E337E" w:rsidRDefault="00BA07E3" w:rsidP="008E337E">
            <w:pPr>
              <w:suppressAutoHyphens w:val="0"/>
              <w:spacing w:before="0" w:after="0"/>
              <w:rPr>
                <w:rFonts w:eastAsia="Times New Roman" w:cs="Arial"/>
                <w:b/>
                <w:color w:val="0000FF"/>
                <w:u w:val="single"/>
                <w:lang w:eastAsia="en-GB"/>
              </w:rPr>
            </w:pPr>
            <w:r w:rsidRPr="008E337E">
              <w:rPr>
                <w:rFonts w:eastAsia="Times New Roman" w:cs="Arial"/>
                <w:b/>
                <w:color w:val="0000FF"/>
                <w:u w:val="single"/>
                <w:lang w:eastAsia="en-GB"/>
              </w:rPr>
              <w:t>Identification</w:t>
            </w:r>
          </w:p>
        </w:tc>
      </w:tr>
    </w:tbl>
    <w:p w:rsidR="00BA07E3" w:rsidRPr="00FB25DB" w:rsidRDefault="00BA07E3" w:rsidP="00FB25DB">
      <w:pPr>
        <w:pBdr>
          <w:bottom w:val="single" w:sz="6" w:space="0" w:color="013B80"/>
        </w:pBdr>
        <w:suppressAutoHyphens w:val="0"/>
        <w:spacing w:before="0" w:after="0"/>
        <w:outlineLvl w:val="4"/>
        <w:rPr>
          <w:rFonts w:eastAsia="Times New Roman" w:cs="Arial"/>
          <w:color w:val="013B80"/>
          <w:lang w:eastAsia="en-GB"/>
        </w:rPr>
      </w:pPr>
      <w:r w:rsidRPr="00FB25DB">
        <w:rPr>
          <w:rFonts w:eastAsia="Times New Roman" w:cs="Arial"/>
          <w:color w:val="013B80"/>
          <w:lang w:eastAsia="en-GB"/>
        </w:rPr>
        <w:t>DEFINITION</w:t>
      </w:r>
    </w:p>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 xml:space="preserve">This qualified generic field specifies: </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1149"/>
        <w:gridCol w:w="1729"/>
        <w:gridCol w:w="5735"/>
      </w:tblGrid>
      <w:tr w:rsidR="00BA07E3" w:rsidRPr="00FB25DB" w:rsidTr="00FB25DB">
        <w:trPr>
          <w:tblCellSpacing w:w="15" w:type="dxa"/>
        </w:trPr>
        <w:tc>
          <w:tcPr>
            <w:tcW w:w="650" w:type="pct"/>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CACN</w:t>
            </w:r>
          </w:p>
        </w:tc>
        <w:tc>
          <w:tcPr>
            <w:tcW w:w="1000" w:type="pct"/>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Case Number</w:t>
            </w:r>
          </w:p>
        </w:tc>
        <w:tc>
          <w:tcPr>
            <w:tcW w:w="3350" w:type="pct"/>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Reference assigned by a court to a class action.</w:t>
            </w:r>
          </w:p>
        </w:tc>
      </w:tr>
      <w:tr w:rsidR="00BA07E3" w:rsidRPr="00FB25DB" w:rsidTr="00FB25DB">
        <w:trPr>
          <w:tblCellSpacing w:w="15" w:type="dxa"/>
        </w:trPr>
        <w:tc>
          <w:tcPr>
            <w:tcW w:w="650" w:type="pct"/>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lastRenderedPageBreak/>
              <w:t>COAF</w:t>
            </w:r>
          </w:p>
        </w:tc>
        <w:tc>
          <w:tcPr>
            <w:tcW w:w="1000" w:type="pct"/>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Official Corporate Action Event Reference</w:t>
            </w:r>
          </w:p>
        </w:tc>
        <w:tc>
          <w:tcPr>
            <w:tcW w:w="3350" w:type="pct"/>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Official and unique reference assigned by the official central body/entity within each market at the beginning of a corporate action event.</w:t>
            </w:r>
          </w:p>
        </w:tc>
      </w:tr>
      <w:tr w:rsidR="00BA07E3" w:rsidRPr="00FB25DB" w:rsidTr="00FB25DB">
        <w:trPr>
          <w:tblCellSpacing w:w="15" w:type="dxa"/>
        </w:trPr>
        <w:tc>
          <w:tcPr>
            <w:tcW w:w="650" w:type="pct"/>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CORP</w:t>
            </w:r>
          </w:p>
        </w:tc>
        <w:tc>
          <w:tcPr>
            <w:tcW w:w="1000" w:type="pct"/>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Corporate Action Reference</w:t>
            </w:r>
          </w:p>
        </w:tc>
        <w:tc>
          <w:tcPr>
            <w:tcW w:w="3350" w:type="pct"/>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Reference assigned by the account servicer to unambiguously identify a corporate action event.</w:t>
            </w:r>
          </w:p>
        </w:tc>
      </w:tr>
      <w:tr w:rsidR="00BA07E3" w:rsidRPr="00FB25DB" w:rsidTr="00FB25DB">
        <w:trPr>
          <w:tblCellSpacing w:w="15" w:type="dxa"/>
        </w:trPr>
        <w:tc>
          <w:tcPr>
            <w:tcW w:w="650" w:type="pct"/>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PREV</w:t>
            </w:r>
          </w:p>
        </w:tc>
        <w:tc>
          <w:tcPr>
            <w:tcW w:w="1000" w:type="pct"/>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Previous Message Reference</w:t>
            </w:r>
          </w:p>
        </w:tc>
        <w:tc>
          <w:tcPr>
            <w:tcW w:w="3350" w:type="pct"/>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Message reference of the linked message which was previously sent.</w:t>
            </w:r>
          </w:p>
        </w:tc>
      </w:tr>
      <w:tr w:rsidR="00BA07E3" w:rsidRPr="00FB25DB" w:rsidTr="00FB25DB">
        <w:trPr>
          <w:tblCellSpacing w:w="15" w:type="dxa"/>
        </w:trPr>
        <w:tc>
          <w:tcPr>
            <w:tcW w:w="650" w:type="pct"/>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RELA</w:t>
            </w:r>
          </w:p>
        </w:tc>
        <w:tc>
          <w:tcPr>
            <w:tcW w:w="1000" w:type="pct"/>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Related Message Reference</w:t>
            </w:r>
          </w:p>
        </w:tc>
        <w:tc>
          <w:tcPr>
            <w:tcW w:w="3350" w:type="pct"/>
            <w:shd w:val="clear" w:color="auto" w:fill="FFFFFF"/>
            <w:hideMark/>
          </w:tcPr>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Message reference of the linked message which was previously received.</w:t>
            </w:r>
          </w:p>
        </w:tc>
      </w:tr>
      <w:tr w:rsidR="00BA07E3" w:rsidRPr="008E337E" w:rsidTr="008E337E">
        <w:trPr>
          <w:tblCellSpacing w:w="15" w:type="dxa"/>
        </w:trPr>
        <w:tc>
          <w:tcPr>
            <w:tcW w:w="650" w:type="pct"/>
            <w:shd w:val="clear" w:color="auto" w:fill="D9D9D9" w:themeFill="background1" w:themeFillShade="D9"/>
          </w:tcPr>
          <w:p w:rsidR="00BA07E3" w:rsidRPr="008E337E" w:rsidRDefault="00BA07E3" w:rsidP="00FB25DB">
            <w:pPr>
              <w:suppressAutoHyphens w:val="0"/>
              <w:spacing w:before="0" w:after="0"/>
              <w:rPr>
                <w:rFonts w:eastAsia="Times New Roman" w:cs="Arial"/>
                <w:b/>
                <w:color w:val="0000FF"/>
                <w:u w:val="single"/>
                <w:lang w:eastAsia="en-GB"/>
              </w:rPr>
            </w:pPr>
            <w:r>
              <w:rPr>
                <w:rFonts w:eastAsia="Times New Roman" w:cs="Arial"/>
                <w:b/>
                <w:color w:val="0000FF"/>
                <w:u w:val="single"/>
                <w:lang w:eastAsia="en-GB"/>
              </w:rPr>
              <w:t>MITI</w:t>
            </w:r>
          </w:p>
        </w:tc>
        <w:tc>
          <w:tcPr>
            <w:tcW w:w="1000" w:type="pct"/>
            <w:shd w:val="clear" w:color="auto" w:fill="D9D9D9" w:themeFill="background1" w:themeFillShade="D9"/>
          </w:tcPr>
          <w:p w:rsidR="00BA07E3" w:rsidRPr="008E337E" w:rsidRDefault="00BA07E3" w:rsidP="008E337E">
            <w:pPr>
              <w:suppressAutoHyphens w:val="0"/>
              <w:autoSpaceDE w:val="0"/>
              <w:autoSpaceDN w:val="0"/>
              <w:adjustRightInd w:val="0"/>
              <w:spacing w:before="0" w:after="0"/>
              <w:rPr>
                <w:rFonts w:eastAsia="Times New Roman" w:cs="Arial"/>
                <w:b/>
                <w:color w:val="0000FF"/>
                <w:u w:val="single"/>
                <w:lang w:eastAsia="en-GB"/>
              </w:rPr>
            </w:pPr>
            <w:r w:rsidRPr="008E337E">
              <w:rPr>
                <w:rFonts w:eastAsia="Times New Roman" w:cs="Arial"/>
                <w:b/>
                <w:color w:val="0000FF"/>
                <w:u w:val="single"/>
                <w:lang w:eastAsia="en-GB"/>
              </w:rPr>
              <w:t>Market</w:t>
            </w:r>
          </w:p>
          <w:p w:rsidR="00BA07E3" w:rsidRPr="008E337E" w:rsidRDefault="00BA07E3" w:rsidP="008E337E">
            <w:pPr>
              <w:suppressAutoHyphens w:val="0"/>
              <w:autoSpaceDE w:val="0"/>
              <w:autoSpaceDN w:val="0"/>
              <w:adjustRightInd w:val="0"/>
              <w:spacing w:before="0" w:after="0"/>
              <w:rPr>
                <w:rFonts w:eastAsia="Times New Roman" w:cs="Arial"/>
                <w:b/>
                <w:color w:val="0000FF"/>
                <w:u w:val="single"/>
                <w:lang w:eastAsia="en-GB"/>
              </w:rPr>
            </w:pPr>
            <w:r w:rsidRPr="008E337E">
              <w:rPr>
                <w:rFonts w:eastAsia="Times New Roman" w:cs="Arial"/>
                <w:b/>
                <w:color w:val="0000FF"/>
                <w:u w:val="single"/>
                <w:lang w:eastAsia="en-GB"/>
              </w:rPr>
              <w:t>Infrastructure</w:t>
            </w:r>
          </w:p>
          <w:p w:rsidR="00BA07E3" w:rsidRPr="008E337E" w:rsidRDefault="00BA07E3" w:rsidP="008E337E">
            <w:pPr>
              <w:suppressAutoHyphens w:val="0"/>
              <w:autoSpaceDE w:val="0"/>
              <w:autoSpaceDN w:val="0"/>
              <w:adjustRightInd w:val="0"/>
              <w:spacing w:before="0" w:after="0"/>
              <w:rPr>
                <w:rFonts w:eastAsia="Times New Roman" w:cs="Arial"/>
                <w:b/>
                <w:color w:val="0000FF"/>
                <w:u w:val="single"/>
                <w:lang w:eastAsia="en-GB"/>
              </w:rPr>
            </w:pPr>
            <w:r w:rsidRPr="008E337E">
              <w:rPr>
                <w:rFonts w:eastAsia="Times New Roman" w:cs="Arial"/>
                <w:b/>
                <w:color w:val="0000FF"/>
                <w:u w:val="single"/>
                <w:lang w:eastAsia="en-GB"/>
              </w:rPr>
              <w:t>Transaction</w:t>
            </w:r>
          </w:p>
          <w:p w:rsidR="00BA07E3" w:rsidRPr="008E337E" w:rsidRDefault="00BA07E3" w:rsidP="008E337E">
            <w:pPr>
              <w:suppressAutoHyphens w:val="0"/>
              <w:spacing w:before="0" w:after="0"/>
              <w:rPr>
                <w:rFonts w:eastAsia="Times New Roman" w:cs="Arial"/>
                <w:b/>
                <w:color w:val="0000FF"/>
                <w:u w:val="single"/>
                <w:lang w:eastAsia="en-GB"/>
              </w:rPr>
            </w:pPr>
            <w:r w:rsidRPr="008E337E">
              <w:rPr>
                <w:rFonts w:eastAsia="Times New Roman" w:cs="Arial"/>
                <w:b/>
                <w:color w:val="0000FF"/>
                <w:u w:val="single"/>
                <w:lang w:eastAsia="en-GB"/>
              </w:rPr>
              <w:t>Identification</w:t>
            </w:r>
          </w:p>
        </w:tc>
        <w:tc>
          <w:tcPr>
            <w:tcW w:w="3350" w:type="pct"/>
            <w:shd w:val="clear" w:color="auto" w:fill="D9D9D9" w:themeFill="background1" w:themeFillShade="D9"/>
          </w:tcPr>
          <w:p w:rsidR="00BA07E3" w:rsidRPr="008E337E" w:rsidRDefault="00BA07E3" w:rsidP="008E337E">
            <w:pPr>
              <w:suppressAutoHyphens w:val="0"/>
              <w:autoSpaceDE w:val="0"/>
              <w:autoSpaceDN w:val="0"/>
              <w:adjustRightInd w:val="0"/>
              <w:spacing w:before="0" w:after="0"/>
              <w:rPr>
                <w:rFonts w:eastAsia="Times New Roman" w:cs="Arial"/>
                <w:b/>
                <w:color w:val="0000FF"/>
                <w:u w:val="single"/>
                <w:lang w:eastAsia="en-GB"/>
              </w:rPr>
            </w:pPr>
            <w:r w:rsidRPr="008E337E">
              <w:rPr>
                <w:rFonts w:eastAsia="ArialMT" w:cs="Arial"/>
                <w:b/>
                <w:color w:val="0000FF"/>
                <w:u w:val="single"/>
                <w:lang w:eastAsia="en-GB"/>
              </w:rPr>
              <w:t>Identification of a transaction assigned by a market infrastructure other</w:t>
            </w:r>
            <w:r>
              <w:rPr>
                <w:rFonts w:eastAsia="ArialMT" w:cs="Arial"/>
                <w:b/>
                <w:color w:val="0000FF"/>
                <w:u w:val="single"/>
                <w:lang w:eastAsia="en-GB"/>
              </w:rPr>
              <w:t xml:space="preserve"> </w:t>
            </w:r>
            <w:r w:rsidRPr="008E337E">
              <w:rPr>
                <w:rFonts w:eastAsia="ArialMT" w:cs="Arial"/>
                <w:b/>
                <w:color w:val="0000FF"/>
                <w:u w:val="single"/>
                <w:lang w:eastAsia="en-GB"/>
              </w:rPr>
              <w:t>than a central securities depository, for example, Target2-Securities.</w:t>
            </w:r>
          </w:p>
        </w:tc>
      </w:tr>
    </w:tbl>
    <w:p w:rsidR="00BA07E3" w:rsidRPr="00FB25DB" w:rsidRDefault="00BA07E3" w:rsidP="00FB25DB">
      <w:pPr>
        <w:pBdr>
          <w:bottom w:val="single" w:sz="6" w:space="0" w:color="013B80"/>
        </w:pBdr>
        <w:suppressAutoHyphens w:val="0"/>
        <w:spacing w:before="0" w:after="0"/>
        <w:outlineLvl w:val="4"/>
        <w:rPr>
          <w:rFonts w:eastAsia="Times New Roman" w:cs="Arial"/>
          <w:color w:val="013B80"/>
          <w:lang w:eastAsia="en-GB"/>
        </w:rPr>
      </w:pPr>
      <w:r w:rsidRPr="00FB25DB">
        <w:rPr>
          <w:rFonts w:eastAsia="Times New Roman" w:cs="Arial"/>
          <w:color w:val="013B80"/>
          <w:lang w:eastAsia="en-GB"/>
        </w:rPr>
        <w:t>NETWORK VALIDATED RULES</w:t>
      </w:r>
    </w:p>
    <w:p w:rsidR="00BA07E3" w:rsidRPr="00FB25DB" w:rsidRDefault="00BA07E3" w:rsidP="00FB25DB">
      <w:pPr>
        <w:suppressAutoHyphens w:val="0"/>
        <w:spacing w:before="0" w:after="0"/>
        <w:rPr>
          <w:rFonts w:eastAsia="Times New Roman" w:cs="Arial"/>
          <w:color w:val="000000"/>
          <w:lang w:eastAsia="en-GB"/>
        </w:rPr>
      </w:pPr>
      <w:r w:rsidRPr="00FB25DB">
        <w:rPr>
          <w:rFonts w:eastAsia="Times New Roman" w:cs="Arial"/>
          <w:color w:val="000000"/>
          <w:lang w:eastAsia="en-GB"/>
        </w:rPr>
        <w:t xml:space="preserve">Reference must not start or end with a slash '/' and must not contain two consecutive slashes '//' (Error code(s): T26). </w:t>
      </w:r>
    </w:p>
    <w:p w:rsidR="00BA07E3" w:rsidRDefault="00BA07E3" w:rsidP="00A9728F">
      <w:pPr>
        <w:suppressAutoHyphens w:val="0"/>
        <w:spacing w:before="0" w:after="0"/>
      </w:pPr>
    </w:p>
    <w:p w:rsidR="00BA07E3" w:rsidRDefault="00BA07E3" w:rsidP="00A9728F">
      <w:pPr>
        <w:suppressAutoHyphens w:val="0"/>
        <w:spacing w:before="0" w:after="0"/>
      </w:pPr>
    </w:p>
    <w:p w:rsidR="00BA07E3" w:rsidRPr="009B1E52" w:rsidRDefault="00BA07E3" w:rsidP="00DF54B3">
      <w:pPr>
        <w:pBdr>
          <w:top w:val="single" w:sz="4" w:space="5" w:color="auto"/>
          <w:bottom w:val="single" w:sz="4" w:space="5" w:color="auto"/>
        </w:pBdr>
        <w:spacing w:after="240"/>
        <w:rPr>
          <w:b/>
          <w:sz w:val="32"/>
          <w:szCs w:val="32"/>
        </w:rPr>
      </w:pPr>
      <w:r w:rsidRPr="009B1E52">
        <w:rPr>
          <w:b/>
          <w:sz w:val="32"/>
          <w:szCs w:val="32"/>
        </w:rPr>
        <w:t>2. ISO 20022 Illustration</w:t>
      </w:r>
    </w:p>
    <w:p w:rsidR="00BA07E3" w:rsidRDefault="00BA07E3" w:rsidP="00E518B3">
      <w:r>
        <w:rPr>
          <w:b/>
        </w:rPr>
        <w:t>In the seev.036 (CAC</w:t>
      </w:r>
      <w:r w:rsidRPr="00D2389A">
        <w:rPr>
          <w:b/>
        </w:rPr>
        <w:t>O – CorporateAction</w:t>
      </w:r>
      <w:r>
        <w:rPr>
          <w:b/>
        </w:rPr>
        <w:t>MovementConfirmation</w:t>
      </w:r>
      <w:r w:rsidRPr="00D2389A">
        <w:rPr>
          <w:b/>
        </w:rPr>
        <w:t>) message</w:t>
      </w:r>
      <w:r>
        <w:rPr>
          <w:b/>
        </w:rPr>
        <w:t xml:space="preserve"> and in the seev.037 (CARE – CorporateActionMovementReversalAdvice),</w:t>
      </w:r>
      <w:r w:rsidRPr="00D2389A">
        <w:t xml:space="preserve"> </w:t>
      </w:r>
      <w:r>
        <w:t>add a new optional and non-repeatable building block TransactionIdentification</w:t>
      </w:r>
      <w:r w:rsidR="002156EB">
        <w:t>D</w:t>
      </w:r>
      <w:r>
        <w:t xml:space="preserve">etails containing the optional and non-repeatable element </w:t>
      </w:r>
      <w:r>
        <w:rPr>
          <w:b/>
          <w:i/>
        </w:rPr>
        <w:t>MarketInfrastructureTransactionIdentification</w:t>
      </w:r>
      <w:r>
        <w:t xml:space="preserve"> typed by the data type </w:t>
      </w:r>
      <w:r>
        <w:rPr>
          <w:b/>
          <w:i/>
        </w:rPr>
        <w:t>Max35Text</w:t>
      </w:r>
      <w:r>
        <w:t xml:space="preserve"> and defined as in the 15022 standards as illustrated below: </w:t>
      </w:r>
    </w:p>
    <w:p w:rsidR="00BA07E3" w:rsidRDefault="00BA07E3" w:rsidP="00A9728F">
      <w:pPr>
        <w:suppressAutoHyphens w:val="0"/>
        <w:spacing w:before="0" w:after="0"/>
      </w:pPr>
    </w:p>
    <w:p w:rsidR="00BA07E3" w:rsidRDefault="00BA07E3" w:rsidP="00A9728F">
      <w:pPr>
        <w:suppressAutoHyphens w:val="0"/>
        <w:spacing w:before="0" w:after="0"/>
      </w:pPr>
      <w:r>
        <w:rPr>
          <w:noProof/>
          <w:lang w:eastAsia="en-GB"/>
        </w:rPr>
        <w:lastRenderedPageBreak/>
        <w:drawing>
          <wp:inline distT="0" distB="0" distL="0" distR="0" wp14:anchorId="7A47DC4D" wp14:editId="31DB7AF9">
            <wp:extent cx="5581015" cy="3130973"/>
            <wp:effectExtent l="0" t="0" r="635" b="0"/>
            <wp:docPr id="1448" name="Picture 1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5581015" cy="3130973"/>
                    </a:xfrm>
                    <a:prstGeom prst="rect">
                      <a:avLst/>
                    </a:prstGeom>
                  </pic:spPr>
                </pic:pic>
              </a:graphicData>
            </a:graphic>
          </wp:inline>
        </w:drawing>
      </w:r>
    </w:p>
    <w:p w:rsidR="00BA07E3" w:rsidRDefault="00BA07E3" w:rsidP="00A9728F">
      <w:pPr>
        <w:suppressAutoHyphens w:val="0"/>
        <w:spacing w:before="0" w:after="0"/>
      </w:pPr>
    </w:p>
    <w:p w:rsidR="00BA07E3" w:rsidRDefault="00BA07E3" w:rsidP="00A9728F">
      <w:pPr>
        <w:suppressAutoHyphens w:val="0"/>
        <w:spacing w:before="0" w:after="0"/>
      </w:pPr>
      <w:r>
        <w:rPr>
          <w:noProof/>
          <w:lang w:eastAsia="en-GB"/>
        </w:rPr>
        <w:drawing>
          <wp:inline distT="0" distB="0" distL="0" distR="0" wp14:anchorId="4C0965D1" wp14:editId="1F93E815">
            <wp:extent cx="5581015" cy="2847152"/>
            <wp:effectExtent l="0" t="0" r="635" b="0"/>
            <wp:docPr id="1449" name="Picture 1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5581015" cy="2847152"/>
                    </a:xfrm>
                    <a:prstGeom prst="rect">
                      <a:avLst/>
                    </a:prstGeom>
                  </pic:spPr>
                </pic:pic>
              </a:graphicData>
            </a:graphic>
          </wp:inline>
        </w:drawing>
      </w:r>
    </w:p>
    <w:p w:rsidR="00BA07E3" w:rsidRDefault="00BA07E3" w:rsidP="00A9728F">
      <w:pPr>
        <w:suppressAutoHyphens w:val="0"/>
        <w:spacing w:before="0" w:after="0"/>
      </w:pPr>
    </w:p>
    <w:p w:rsidR="00BA07E3" w:rsidRDefault="00BA07E3" w:rsidP="00A9728F">
      <w:pPr>
        <w:suppressAutoHyphens w:val="0"/>
        <w:spacing w:before="0" w:after="0"/>
      </w:pPr>
    </w:p>
    <w:p w:rsidR="00BA07E3" w:rsidRDefault="00BA07E3" w:rsidP="00A9728F">
      <w:pPr>
        <w:suppressAutoHyphens w:val="0"/>
        <w:spacing w:before="0" w:after="0"/>
        <w:rPr>
          <w:b/>
          <w:sz w:val="28"/>
        </w:rPr>
      </w:pPr>
      <w:r w:rsidRPr="00CE2AB5">
        <w:rPr>
          <w:b/>
          <w:sz w:val="28"/>
        </w:rPr>
        <w:t>Working Group Meeting</w:t>
      </w:r>
    </w:p>
    <w:p w:rsidR="00BA07E3" w:rsidRPr="00CE2AB5" w:rsidRDefault="00BA07E3" w:rsidP="00A9728F">
      <w:pPr>
        <w:suppressAutoHyphens w:val="0"/>
        <w:spacing w:before="0" w:after="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54"/>
      </w:tblGrid>
      <w:tr w:rsidR="00BA07E3" w:rsidRPr="00DB39D9" w:rsidTr="00A9728F">
        <w:tc>
          <w:tcPr>
            <w:tcW w:w="8754" w:type="dxa"/>
            <w:shd w:val="pct5" w:color="auto" w:fill="auto"/>
          </w:tcPr>
          <w:p w:rsidR="00BA07E3" w:rsidRPr="00D54675" w:rsidRDefault="00BA07E3" w:rsidP="00A9728F">
            <w:pPr>
              <w:spacing w:before="80" w:after="80"/>
              <w:rPr>
                <w:b/>
                <w:color w:val="800000"/>
              </w:rPr>
            </w:pPr>
            <w:r w:rsidRPr="00D54675">
              <w:rPr>
                <w:b/>
              </w:rPr>
              <w:t>Discussion</w:t>
            </w:r>
          </w:p>
        </w:tc>
      </w:tr>
      <w:tr w:rsidR="00BA07E3" w:rsidRPr="00E32808" w:rsidTr="00A9728F">
        <w:trPr>
          <w:trHeight w:val="36"/>
        </w:trPr>
        <w:tc>
          <w:tcPr>
            <w:tcW w:w="8754" w:type="dxa"/>
            <w:tcBorders>
              <w:bottom w:val="dotted" w:sz="4" w:space="0" w:color="auto"/>
            </w:tcBorders>
            <w:vAlign w:val="center"/>
          </w:tcPr>
          <w:p w:rsidR="00BA07E3" w:rsidRDefault="008C79FE" w:rsidP="008C79FE">
            <w:pPr>
              <w:rPr>
                <w:rFonts w:cs="Arial"/>
              </w:rPr>
            </w:pPr>
            <w:r>
              <w:rPr>
                <w:rFonts w:cs="Arial"/>
              </w:rPr>
              <w:t>CH mentions that the DE CR was not sponsored by CH as it was indicated initially in the CR. CH requests that this indication be removed from the CR.</w:t>
            </w:r>
          </w:p>
          <w:p w:rsidR="008C79FE" w:rsidRDefault="008C79FE" w:rsidP="008C79FE">
            <w:pPr>
              <w:rPr>
                <w:rFonts w:cs="Arial"/>
              </w:rPr>
            </w:pPr>
            <w:r>
              <w:rPr>
                <w:rFonts w:cs="Arial"/>
              </w:rPr>
              <w:t>XS mentions that MITI can also be used for securities movements.</w:t>
            </w:r>
          </w:p>
          <w:p w:rsidR="008C79FE" w:rsidRDefault="00A12D83" w:rsidP="008C79FE">
            <w:pPr>
              <w:rPr>
                <w:rFonts w:cs="Arial"/>
              </w:rPr>
            </w:pPr>
            <w:r>
              <w:rPr>
                <w:rFonts w:cs="Arial"/>
              </w:rPr>
              <w:lastRenderedPageBreak/>
              <w:t xml:space="preserve">For CA on flows, </w:t>
            </w:r>
            <w:ins w:id="80" w:author="LITTRE Jacques" w:date="2019-09-04T09:42:00Z">
              <w:r w:rsidR="00067176">
                <w:rPr>
                  <w:rFonts w:cs="Arial"/>
                </w:rPr>
                <w:t>with the addition of MITI in C</w:t>
              </w:r>
            </w:ins>
            <w:ins w:id="81" w:author="LITTRE Jacques" w:date="2019-09-04T09:43:00Z">
              <w:r w:rsidR="00067176">
                <w:rPr>
                  <w:rFonts w:cs="Arial"/>
                </w:rPr>
                <w:t xml:space="preserve">A Confirmations, </w:t>
              </w:r>
            </w:ins>
            <w:r>
              <w:rPr>
                <w:rFonts w:cs="Arial"/>
              </w:rPr>
              <w:t>i</w:t>
            </w:r>
            <w:r w:rsidR="008C79FE">
              <w:rPr>
                <w:rFonts w:cs="Arial"/>
              </w:rPr>
              <w:t>t can also be used in the context of market claims</w:t>
            </w:r>
            <w:ins w:id="82" w:author="LITTRE Jacques" w:date="2019-09-04T09:43:00Z">
              <w:r w:rsidR="00067176">
                <w:rPr>
                  <w:rFonts w:cs="Arial"/>
                </w:rPr>
                <w:t xml:space="preserve">. MITI can </w:t>
              </w:r>
            </w:ins>
            <w:ins w:id="83" w:author="LITTRE Jacques" w:date="2019-09-04T09:44:00Z">
              <w:r w:rsidR="00067176">
                <w:rPr>
                  <w:rFonts w:cs="Arial"/>
                </w:rPr>
                <w:t>already</w:t>
              </w:r>
            </w:ins>
            <w:ins w:id="84" w:author="LITTRE Jacques" w:date="2019-09-04T09:43:00Z">
              <w:r w:rsidR="00067176">
                <w:rPr>
                  <w:rFonts w:cs="Arial"/>
                </w:rPr>
                <w:t xml:space="preserve"> </w:t>
              </w:r>
            </w:ins>
            <w:ins w:id="85" w:author="LITTRE Jacques" w:date="2019-09-04T09:44:00Z">
              <w:r w:rsidR="00067176">
                <w:rPr>
                  <w:rFonts w:cs="Arial"/>
                </w:rPr>
                <w:t>be used</w:t>
              </w:r>
            </w:ins>
            <w:r w:rsidR="008C79FE">
              <w:rPr>
                <w:rFonts w:cs="Arial"/>
              </w:rPr>
              <w:t xml:space="preserve"> </w:t>
            </w:r>
            <w:del w:id="86" w:author="LITTRE Jacques" w:date="2019-09-04T09:44:00Z">
              <w:r w:rsidR="008C79FE" w:rsidDel="00067176">
                <w:rPr>
                  <w:rFonts w:cs="Arial"/>
                </w:rPr>
                <w:delText xml:space="preserve">but not </w:delText>
              </w:r>
            </w:del>
            <w:r w:rsidR="008C79FE">
              <w:rPr>
                <w:rFonts w:cs="Arial"/>
              </w:rPr>
              <w:t>for transformations</w:t>
            </w:r>
            <w:ins w:id="87" w:author="LITTRE Jacques" w:date="2019-09-04T09:44:00Z">
              <w:r w:rsidR="00067176">
                <w:rPr>
                  <w:rFonts w:cs="Arial"/>
                </w:rPr>
                <w:t xml:space="preserve"> as these are sent using settlement messages</w:t>
              </w:r>
            </w:ins>
            <w:r>
              <w:rPr>
                <w:rFonts w:cs="Arial"/>
              </w:rPr>
              <w:t>.</w:t>
            </w:r>
          </w:p>
          <w:p w:rsidR="008C79FE" w:rsidRPr="00D54675" w:rsidRDefault="00A12D83" w:rsidP="00032A06">
            <w:pPr>
              <w:rPr>
                <w:rFonts w:cs="Arial"/>
              </w:rPr>
            </w:pPr>
            <w:r>
              <w:rPr>
                <w:rFonts w:cs="Arial"/>
              </w:rPr>
              <w:t xml:space="preserve">The MWG </w:t>
            </w:r>
            <w:r w:rsidR="00032A06">
              <w:rPr>
                <w:rFonts w:cs="Arial"/>
              </w:rPr>
              <w:t xml:space="preserve">finally fully </w:t>
            </w:r>
            <w:r>
              <w:rPr>
                <w:rFonts w:cs="Arial"/>
              </w:rPr>
              <w:t xml:space="preserve">agrees with the business case and with the proposed solution and recommends to the SMPG to create a new MP </w:t>
            </w:r>
            <w:r w:rsidR="00032A06">
              <w:rPr>
                <w:rFonts w:cs="Arial"/>
              </w:rPr>
              <w:t xml:space="preserve">describing </w:t>
            </w:r>
            <w:r>
              <w:rPr>
                <w:rFonts w:cs="Arial"/>
              </w:rPr>
              <w:t>the MITI usage in CA.</w:t>
            </w:r>
          </w:p>
        </w:tc>
      </w:tr>
      <w:tr w:rsidR="00BA07E3" w:rsidRPr="00DB39D9" w:rsidTr="00A97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rsidR="00BA07E3" w:rsidRPr="00D54675" w:rsidRDefault="00BA07E3" w:rsidP="00A9728F">
            <w:pPr>
              <w:spacing w:before="80" w:after="80"/>
              <w:rPr>
                <w:b/>
                <w:color w:val="800000"/>
              </w:rPr>
            </w:pPr>
            <w:r w:rsidRPr="00D54675">
              <w:rPr>
                <w:b/>
              </w:rPr>
              <w:lastRenderedPageBreak/>
              <w:t>Decision</w:t>
            </w:r>
          </w:p>
        </w:tc>
      </w:tr>
      <w:tr w:rsidR="00BA07E3" w:rsidRPr="00032A06" w:rsidTr="00A97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rsidR="00BA07E3" w:rsidRPr="00032A06" w:rsidRDefault="00032A06" w:rsidP="00A9728F">
            <w:pPr>
              <w:tabs>
                <w:tab w:val="left" w:pos="965"/>
                <w:tab w:val="left" w:pos="1005"/>
              </w:tabs>
              <w:spacing w:after="0"/>
              <w:ind w:left="992" w:hanging="992"/>
              <w:rPr>
                <w:rFonts w:cs="Arial"/>
                <w:b/>
                <w:color w:val="00B050"/>
              </w:rPr>
            </w:pPr>
            <w:r w:rsidRPr="00032A06">
              <w:rPr>
                <w:rFonts w:cs="Arial"/>
                <w:b/>
                <w:color w:val="00B050"/>
              </w:rPr>
              <w:t>Approved</w:t>
            </w:r>
          </w:p>
        </w:tc>
      </w:tr>
    </w:tbl>
    <w:p w:rsidR="00DA1560" w:rsidRDefault="00DA1560" w:rsidP="00DA1560">
      <w:pPr>
        <w:suppressAutoHyphens w:val="0"/>
        <w:spacing w:before="140" w:after="0"/>
        <w:rPr>
          <w:b/>
          <w:sz w:val="28"/>
          <w:szCs w:val="28"/>
        </w:rPr>
      </w:pPr>
      <w:r>
        <w:rPr>
          <w:b/>
          <w:sz w:val="28"/>
          <w:szCs w:val="28"/>
        </w:rPr>
        <w:t>Final decision of the Securities SEG regarding ISO 20022 messages: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559"/>
      </w:tblGrid>
      <w:tr w:rsidR="00DA1560" w:rsidTr="009210F4">
        <w:tc>
          <w:tcPr>
            <w:tcW w:w="1101" w:type="dxa"/>
            <w:tcBorders>
              <w:top w:val="single" w:sz="4" w:space="0" w:color="auto"/>
              <w:left w:val="single" w:sz="4" w:space="0" w:color="auto"/>
              <w:bottom w:val="single" w:sz="4" w:space="0" w:color="auto"/>
              <w:right w:val="single" w:sz="4" w:space="0" w:color="auto"/>
            </w:tcBorders>
            <w:hideMark/>
          </w:tcPr>
          <w:p w:rsidR="00DA1560" w:rsidRDefault="00DA1560" w:rsidP="009210F4">
            <w:pPr>
              <w:rPr>
                <w:szCs w:val="24"/>
              </w:rPr>
            </w:pPr>
            <w:r>
              <w:rPr>
                <w:szCs w:val="24"/>
              </w:rPr>
              <w:t>Approve the MWG decision</w:t>
            </w:r>
          </w:p>
        </w:tc>
        <w:tc>
          <w:tcPr>
            <w:tcW w:w="1559" w:type="dxa"/>
            <w:tcBorders>
              <w:top w:val="single" w:sz="4" w:space="0" w:color="auto"/>
              <w:left w:val="single" w:sz="4" w:space="0" w:color="auto"/>
              <w:bottom w:val="single" w:sz="4" w:space="0" w:color="auto"/>
              <w:right w:val="single" w:sz="4" w:space="0" w:color="auto"/>
            </w:tcBorders>
          </w:tcPr>
          <w:p w:rsidR="00DA1560" w:rsidRDefault="00DA1560" w:rsidP="009210F4">
            <w:pPr>
              <w:rPr>
                <w:szCs w:val="24"/>
              </w:rPr>
            </w:pPr>
            <w:r w:rsidRPr="009701B5">
              <w:rPr>
                <w:color w:val="FF0000"/>
                <w:szCs w:val="24"/>
              </w:rPr>
              <w:t>approved</w:t>
            </w:r>
          </w:p>
        </w:tc>
      </w:tr>
    </w:tbl>
    <w:p w:rsidR="00DA1560" w:rsidRDefault="00DA1560" w:rsidP="00DA1560">
      <w:pPr>
        <w:rPr>
          <w:szCs w:val="24"/>
        </w:rPr>
      </w:pPr>
      <w:r>
        <w:rPr>
          <w:szCs w:val="24"/>
        </w:rPr>
        <w:t>Comments:</w:t>
      </w:r>
    </w:p>
    <w:p w:rsidR="00DA1560" w:rsidRDefault="00DA1560" w:rsidP="00DA1560">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559"/>
      </w:tblGrid>
      <w:tr w:rsidR="00DA1560" w:rsidTr="009210F4">
        <w:tc>
          <w:tcPr>
            <w:tcW w:w="1101" w:type="dxa"/>
            <w:tcBorders>
              <w:top w:val="single" w:sz="4" w:space="0" w:color="auto"/>
              <w:left w:val="single" w:sz="4" w:space="0" w:color="auto"/>
              <w:bottom w:val="single" w:sz="4" w:space="0" w:color="auto"/>
              <w:right w:val="single" w:sz="4" w:space="0" w:color="auto"/>
            </w:tcBorders>
            <w:hideMark/>
          </w:tcPr>
          <w:p w:rsidR="00DA1560" w:rsidRDefault="00DA1560" w:rsidP="009210F4">
            <w:pPr>
              <w:rPr>
                <w:szCs w:val="24"/>
              </w:rPr>
            </w:pPr>
            <w:r>
              <w:rPr>
                <w:szCs w:val="24"/>
              </w:rPr>
              <w:t>Reject the MWG decision</w:t>
            </w:r>
          </w:p>
        </w:tc>
        <w:tc>
          <w:tcPr>
            <w:tcW w:w="1559" w:type="dxa"/>
            <w:tcBorders>
              <w:top w:val="single" w:sz="4" w:space="0" w:color="auto"/>
              <w:left w:val="single" w:sz="4" w:space="0" w:color="auto"/>
              <w:bottom w:val="single" w:sz="4" w:space="0" w:color="auto"/>
              <w:right w:val="single" w:sz="4" w:space="0" w:color="auto"/>
            </w:tcBorders>
          </w:tcPr>
          <w:p w:rsidR="00DA1560" w:rsidRDefault="00DA1560" w:rsidP="009210F4">
            <w:pPr>
              <w:rPr>
                <w:szCs w:val="24"/>
              </w:rPr>
            </w:pPr>
          </w:p>
        </w:tc>
      </w:tr>
    </w:tbl>
    <w:p w:rsidR="00BA07E3" w:rsidRPr="00743BF1" w:rsidRDefault="00BA07E3" w:rsidP="00A9728F">
      <w:pPr>
        <w:suppressAutoHyphens w:val="0"/>
        <w:spacing w:before="0" w:after="0"/>
        <w:rPr>
          <w:lang w:val="en-US"/>
        </w:rPr>
      </w:pPr>
      <w:r>
        <w:rPr>
          <w:lang w:val="en-US"/>
        </w:rPr>
        <w:br w:type="page"/>
      </w:r>
    </w:p>
    <w:p w:rsidR="00280143" w:rsidRPr="000F4EAE" w:rsidRDefault="00FF25F0" w:rsidP="00280143">
      <w:pPr>
        <w:pStyle w:val="Heading2"/>
        <w:tabs>
          <w:tab w:val="clear" w:pos="718"/>
          <w:tab w:val="clear" w:pos="851"/>
          <w:tab w:val="num" w:pos="993"/>
        </w:tabs>
        <w:ind w:left="0" w:firstLine="0"/>
        <w:rPr>
          <w:color w:val="00B050"/>
          <w:lang w:val="en-US"/>
        </w:rPr>
      </w:pPr>
      <w:bookmarkStart w:id="88" w:name="_Toc18482787"/>
      <w:r w:rsidRPr="000F4EAE">
        <w:rPr>
          <w:color w:val="00B050"/>
          <w:lang w:val="en-US"/>
        </w:rPr>
        <w:lastRenderedPageBreak/>
        <w:t>CR 00</w:t>
      </w:r>
      <w:r w:rsidR="00D944D7" w:rsidRPr="000F4EAE">
        <w:rPr>
          <w:color w:val="00B050"/>
          <w:lang w:val="en-US"/>
        </w:rPr>
        <w:t>1552</w:t>
      </w:r>
      <w:r w:rsidR="00280143" w:rsidRPr="000F4EAE">
        <w:rPr>
          <w:color w:val="00B050"/>
          <w:lang w:val="en-US"/>
        </w:rPr>
        <w:t xml:space="preserve">: </w:t>
      </w:r>
      <w:r w:rsidR="008D1091" w:rsidRPr="000F4EAE">
        <w:rPr>
          <w:color w:val="00B050"/>
          <w:lang w:val="en-US"/>
        </w:rPr>
        <w:t xml:space="preserve">Add MCER Reason Code to Event Processing Status Pending </w:t>
      </w:r>
      <w:r w:rsidRPr="000F4EAE">
        <w:rPr>
          <w:color w:val="00B050"/>
          <w:lang w:val="en-US"/>
        </w:rPr>
        <w:t>(ISO20022 – CR0814)</w:t>
      </w:r>
      <w:bookmarkEnd w:id="88"/>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58"/>
        <w:gridCol w:w="6063"/>
      </w:tblGrid>
      <w:tr w:rsidR="00280143" w:rsidRPr="00D54675" w:rsidTr="00280143">
        <w:tc>
          <w:tcPr>
            <w:tcW w:w="8721" w:type="dxa"/>
            <w:gridSpan w:val="2"/>
            <w:shd w:val="pct5" w:color="auto" w:fill="auto"/>
          </w:tcPr>
          <w:p w:rsidR="00280143" w:rsidRPr="00D54675" w:rsidRDefault="00280143" w:rsidP="00280143">
            <w:pPr>
              <w:spacing w:before="80" w:after="80"/>
              <w:rPr>
                <w:rFonts w:cs="Arial"/>
                <w:b/>
              </w:rPr>
            </w:pPr>
            <w:r w:rsidRPr="00D54675">
              <w:rPr>
                <w:rFonts w:cs="Arial"/>
                <w:b/>
              </w:rPr>
              <w:t>Origin of request</w:t>
            </w:r>
          </w:p>
        </w:tc>
      </w:tr>
      <w:tr w:rsidR="00280143" w:rsidRPr="001E0CBC" w:rsidTr="00280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rsidR="00280143" w:rsidRPr="00746F39" w:rsidRDefault="00280143" w:rsidP="00280143">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280143" w:rsidRPr="001E0CBC" w:rsidRDefault="001370D4" w:rsidP="00280143">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SWIFT</w:t>
            </w:r>
          </w:p>
        </w:tc>
      </w:tr>
      <w:tr w:rsidR="00280143" w:rsidRPr="00D54675" w:rsidTr="00280143">
        <w:tc>
          <w:tcPr>
            <w:tcW w:w="8721" w:type="dxa"/>
            <w:gridSpan w:val="2"/>
            <w:shd w:val="pct5" w:color="auto" w:fill="auto"/>
          </w:tcPr>
          <w:p w:rsidR="00280143" w:rsidRPr="00D54675" w:rsidRDefault="00280143" w:rsidP="00280143">
            <w:pPr>
              <w:spacing w:before="80" w:after="80"/>
              <w:rPr>
                <w:b/>
              </w:rPr>
            </w:pPr>
            <w:r>
              <w:rPr>
                <w:b/>
              </w:rPr>
              <w:t>Sponsors</w:t>
            </w:r>
          </w:p>
        </w:tc>
      </w:tr>
      <w:tr w:rsidR="00280143" w:rsidRPr="003D2503" w:rsidTr="00280143">
        <w:tc>
          <w:tcPr>
            <w:tcW w:w="8721" w:type="dxa"/>
            <w:gridSpan w:val="2"/>
            <w:shd w:val="clear" w:color="auto" w:fill="auto"/>
          </w:tcPr>
          <w:p w:rsidR="00280143" w:rsidRPr="003D2503" w:rsidRDefault="001370D4" w:rsidP="00280143">
            <w:pPr>
              <w:spacing w:before="80" w:after="80"/>
            </w:pPr>
            <w:r>
              <w:t>None</w:t>
            </w:r>
          </w:p>
        </w:tc>
      </w:tr>
      <w:tr w:rsidR="00280143" w:rsidRPr="00D54675" w:rsidTr="00280143">
        <w:tc>
          <w:tcPr>
            <w:tcW w:w="8721" w:type="dxa"/>
            <w:gridSpan w:val="2"/>
            <w:shd w:val="pct5" w:color="auto" w:fill="auto"/>
          </w:tcPr>
          <w:p w:rsidR="00280143" w:rsidRPr="00D54675" w:rsidRDefault="00280143" w:rsidP="00280143">
            <w:pPr>
              <w:spacing w:before="80" w:after="80"/>
              <w:rPr>
                <w:color w:val="800000"/>
              </w:rPr>
            </w:pPr>
            <w:r>
              <w:rPr>
                <w:b/>
              </w:rPr>
              <w:t>Message type(s) i</w:t>
            </w:r>
            <w:r w:rsidRPr="00D54675">
              <w:rPr>
                <w:b/>
              </w:rPr>
              <w:t>mpacted</w:t>
            </w:r>
          </w:p>
        </w:tc>
      </w:tr>
      <w:tr w:rsidR="00280143" w:rsidRPr="00DB39D9" w:rsidTr="00280143">
        <w:tc>
          <w:tcPr>
            <w:tcW w:w="8721" w:type="dxa"/>
            <w:gridSpan w:val="2"/>
          </w:tcPr>
          <w:p w:rsidR="00280143" w:rsidRPr="00DB39D9" w:rsidRDefault="005E58B8" w:rsidP="00280143">
            <w:pPr>
              <w:spacing w:before="80" w:after="80"/>
            </w:pPr>
            <w:r>
              <w:t>s</w:t>
            </w:r>
            <w:r w:rsidR="001370D4">
              <w:t>eev.032</w:t>
            </w:r>
          </w:p>
        </w:tc>
      </w:tr>
      <w:tr w:rsidR="00280143" w:rsidRPr="00D54675" w:rsidTr="00280143">
        <w:tc>
          <w:tcPr>
            <w:tcW w:w="8721" w:type="dxa"/>
            <w:gridSpan w:val="2"/>
            <w:shd w:val="pct5" w:color="auto" w:fill="auto"/>
          </w:tcPr>
          <w:p w:rsidR="00280143" w:rsidRPr="00D54675" w:rsidRDefault="00280143" w:rsidP="00280143">
            <w:pPr>
              <w:spacing w:before="80" w:after="80"/>
              <w:rPr>
                <w:b/>
              </w:rPr>
            </w:pPr>
            <w:r w:rsidRPr="003B78DE">
              <w:rPr>
                <w:b/>
              </w:rPr>
              <w:t>Complies with regulation</w:t>
            </w:r>
          </w:p>
        </w:tc>
      </w:tr>
      <w:tr w:rsidR="00280143" w:rsidRPr="003D2503" w:rsidTr="00280143">
        <w:tc>
          <w:tcPr>
            <w:tcW w:w="8721" w:type="dxa"/>
            <w:gridSpan w:val="2"/>
            <w:shd w:val="clear" w:color="auto" w:fill="auto"/>
          </w:tcPr>
          <w:p w:rsidR="00280143" w:rsidRPr="003D2503" w:rsidRDefault="001370D4" w:rsidP="00280143">
            <w:pPr>
              <w:spacing w:before="80" w:after="80"/>
            </w:pPr>
            <w:r>
              <w:t>NA</w:t>
            </w:r>
          </w:p>
        </w:tc>
      </w:tr>
      <w:tr w:rsidR="00280143" w:rsidRPr="00D54675" w:rsidTr="00280143">
        <w:tc>
          <w:tcPr>
            <w:tcW w:w="8721" w:type="dxa"/>
            <w:gridSpan w:val="2"/>
            <w:shd w:val="pct5" w:color="auto" w:fill="auto"/>
          </w:tcPr>
          <w:p w:rsidR="00280143" w:rsidRPr="00D54675" w:rsidRDefault="00280143" w:rsidP="00280143">
            <w:pPr>
              <w:spacing w:before="80" w:after="80"/>
              <w:rPr>
                <w:b/>
              </w:rPr>
            </w:pPr>
            <w:r>
              <w:rPr>
                <w:b/>
              </w:rPr>
              <w:t>Business impact of this request</w:t>
            </w:r>
          </w:p>
        </w:tc>
      </w:tr>
      <w:tr w:rsidR="00280143" w:rsidRPr="003D2503" w:rsidTr="00280143">
        <w:tc>
          <w:tcPr>
            <w:tcW w:w="8721" w:type="dxa"/>
            <w:gridSpan w:val="2"/>
            <w:shd w:val="clear" w:color="auto" w:fill="auto"/>
          </w:tcPr>
          <w:p w:rsidR="00280143" w:rsidRPr="003D2503" w:rsidRDefault="001370D4" w:rsidP="00280143">
            <w:pPr>
              <w:spacing w:before="80" w:after="80"/>
            </w:pPr>
            <w:r>
              <w:t>LOW</w:t>
            </w:r>
          </w:p>
        </w:tc>
      </w:tr>
      <w:tr w:rsidR="00280143" w:rsidRPr="00D54675" w:rsidTr="00280143">
        <w:tc>
          <w:tcPr>
            <w:tcW w:w="8721" w:type="dxa"/>
            <w:gridSpan w:val="2"/>
            <w:shd w:val="pct5" w:color="auto" w:fill="auto"/>
          </w:tcPr>
          <w:p w:rsidR="00280143" w:rsidRPr="00D54675" w:rsidRDefault="00280143" w:rsidP="00280143">
            <w:pPr>
              <w:spacing w:before="80" w:after="80"/>
              <w:rPr>
                <w:b/>
              </w:rPr>
            </w:pPr>
            <w:r>
              <w:rPr>
                <w:b/>
              </w:rPr>
              <w:t>Commitment to implement the change</w:t>
            </w:r>
          </w:p>
        </w:tc>
      </w:tr>
      <w:tr w:rsidR="00280143" w:rsidRPr="00E0620A" w:rsidTr="00280143">
        <w:tc>
          <w:tcPr>
            <w:tcW w:w="8721" w:type="dxa"/>
            <w:gridSpan w:val="2"/>
            <w:shd w:val="clear" w:color="auto" w:fill="auto"/>
          </w:tcPr>
          <w:p w:rsidR="00280143" w:rsidRPr="00E0620A" w:rsidRDefault="001370D4" w:rsidP="001370D4">
            <w:pPr>
              <w:spacing w:before="80" w:after="80"/>
            </w:pPr>
            <w:r>
              <w:t>Commits to implement and when: in 2020</w:t>
            </w:r>
          </w:p>
        </w:tc>
      </w:tr>
      <w:tr w:rsidR="00280143" w:rsidRPr="00D54675" w:rsidTr="00280143">
        <w:tc>
          <w:tcPr>
            <w:tcW w:w="8721" w:type="dxa"/>
            <w:gridSpan w:val="2"/>
            <w:shd w:val="pct5" w:color="auto" w:fill="auto"/>
          </w:tcPr>
          <w:p w:rsidR="00280143" w:rsidRPr="00D54675" w:rsidRDefault="00280143" w:rsidP="00280143">
            <w:pPr>
              <w:spacing w:before="80" w:after="80"/>
              <w:rPr>
                <w:b/>
              </w:rPr>
            </w:pPr>
            <w:r w:rsidRPr="00D54675">
              <w:rPr>
                <w:b/>
              </w:rPr>
              <w:t xml:space="preserve">Business context </w:t>
            </w:r>
          </w:p>
        </w:tc>
      </w:tr>
      <w:tr w:rsidR="00280143" w:rsidRPr="00DB39D9" w:rsidTr="00280143">
        <w:tc>
          <w:tcPr>
            <w:tcW w:w="8721" w:type="dxa"/>
            <w:gridSpan w:val="2"/>
          </w:tcPr>
          <w:p w:rsidR="001370D4" w:rsidRDefault="00E728A8" w:rsidP="001370D4">
            <w:r>
              <w:t>The :24B::PEND//</w:t>
            </w:r>
            <w:r w:rsidR="001370D4">
              <w:t xml:space="preserve">MCER </w:t>
            </w:r>
            <w:r>
              <w:t>(</w:t>
            </w:r>
            <w:r>
              <w:rPr>
                <w:rFonts w:cs="Arial"/>
                <w:color w:val="000000"/>
              </w:rPr>
              <w:t xml:space="preserve">Missing or Invalid Certification) </w:t>
            </w:r>
            <w:r w:rsidR="001370D4">
              <w:t>reason code is part of the SMPG CA WG MP part 3 and should be one of the reason code that can be provided for an event processing status</w:t>
            </w:r>
            <w:r w:rsidR="001370D4" w:rsidRPr="00496294">
              <w:t xml:space="preserve"> </w:t>
            </w:r>
            <w:r w:rsidR="001370D4">
              <w:t>“pending”.</w:t>
            </w:r>
          </w:p>
          <w:p w:rsidR="001370D4" w:rsidRDefault="001370D4" w:rsidP="001370D4">
            <w:r w:rsidRPr="003F189A">
              <w:t xml:space="preserve">The reason code </w:t>
            </w:r>
            <w:ins w:id="89" w:author="LITTRE Jacques" w:date="2019-09-02T14:04:00Z">
              <w:r w:rsidR="003F189A" w:rsidRPr="003F189A">
                <w:t xml:space="preserve">MCER </w:t>
              </w:r>
            </w:ins>
            <w:r w:rsidRPr="003F189A">
              <w:t xml:space="preserve">is available in ISO 15022 for the MT567 for the </w:t>
            </w:r>
            <w:ins w:id="90" w:author="LITTRE Jacques" w:date="2019-09-02T14:05:00Z">
              <w:r w:rsidR="003F189A" w:rsidRPr="003F189A">
                <w:rPr>
                  <w:iCs/>
                </w:rPr>
                <w:t xml:space="preserve">24B::PEND//” </w:t>
              </w:r>
              <w:r w:rsidR="003F189A" w:rsidRPr="003F189A">
                <w:rPr>
                  <w:b/>
                  <w:bCs/>
                  <w:iCs/>
                  <w:u w:val="single"/>
                </w:rPr>
                <w:t>field</w:t>
              </w:r>
              <w:r w:rsidR="003F189A" w:rsidRPr="003F189A">
                <w:rPr>
                  <w:iCs/>
                </w:rPr>
                <w:t xml:space="preserve"> </w:t>
              </w:r>
            </w:ins>
            <w:del w:id="91" w:author="LITTRE Jacques" w:date="2019-09-02T14:05:00Z">
              <w:r w:rsidRPr="003F189A" w:rsidDel="003F189A">
                <w:delText xml:space="preserve">25D::EPRC status </w:delText>
              </w:r>
            </w:del>
            <w:r w:rsidRPr="003F189A">
              <w:t xml:space="preserve">but is missing in the ISO 20022 equivalent </w:t>
            </w:r>
            <w:ins w:id="92" w:author="LITTRE Jacques" w:date="2019-09-02T14:05:00Z">
              <w:r w:rsidR="003F189A" w:rsidRPr="003F189A">
                <w:rPr>
                  <w:b/>
                  <w:bCs/>
                  <w:iCs/>
                  <w:u w:val="single"/>
                </w:rPr>
                <w:t>“Pending”</w:t>
              </w:r>
              <w:r w:rsidR="003F189A" w:rsidRPr="003F189A">
                <w:rPr>
                  <w:iCs/>
                </w:rPr>
                <w:t xml:space="preserve"> </w:t>
              </w:r>
            </w:ins>
            <w:r w:rsidRPr="003F189A">
              <w:t>status in the seev.032 message</w:t>
            </w:r>
            <w:ins w:id="93" w:author="LITTRE Jacques" w:date="2019-09-02T14:05:00Z">
              <w:r w:rsidR="003F189A" w:rsidRPr="003F189A">
                <w:t xml:space="preserve"> </w:t>
              </w:r>
              <w:r w:rsidR="003F189A" w:rsidRPr="003F189A">
                <w:rPr>
                  <w:b/>
                  <w:bCs/>
                  <w:iCs/>
                  <w:u w:val="single"/>
                </w:rPr>
                <w:t>for the event processing status</w:t>
              </w:r>
            </w:ins>
            <w:r>
              <w:t>.</w:t>
            </w:r>
          </w:p>
          <w:p w:rsidR="00280143" w:rsidRPr="00DB39D9" w:rsidRDefault="001370D4" w:rsidP="001370D4">
            <w:r>
              <w:t>Due to the coexistence between ISO 15022 and ISO20022, this misalignment should be corrected.</w:t>
            </w:r>
          </w:p>
        </w:tc>
      </w:tr>
      <w:tr w:rsidR="00280143" w:rsidRPr="00D54675" w:rsidTr="00280143">
        <w:tc>
          <w:tcPr>
            <w:tcW w:w="8721" w:type="dxa"/>
            <w:gridSpan w:val="2"/>
            <w:shd w:val="pct5" w:color="auto" w:fill="auto"/>
          </w:tcPr>
          <w:p w:rsidR="00280143" w:rsidRPr="00D54675" w:rsidRDefault="00280143" w:rsidP="00280143">
            <w:pPr>
              <w:spacing w:before="80" w:after="80"/>
              <w:rPr>
                <w:color w:val="800000"/>
              </w:rPr>
            </w:pPr>
            <w:r>
              <w:rPr>
                <w:b/>
              </w:rPr>
              <w:t>Nature of c</w:t>
            </w:r>
            <w:r w:rsidRPr="00D54675">
              <w:rPr>
                <w:b/>
              </w:rPr>
              <w:t>hange</w:t>
            </w:r>
          </w:p>
        </w:tc>
      </w:tr>
      <w:tr w:rsidR="00280143" w:rsidRPr="00DB39D9" w:rsidTr="00280143">
        <w:tc>
          <w:tcPr>
            <w:tcW w:w="8721" w:type="dxa"/>
            <w:gridSpan w:val="2"/>
          </w:tcPr>
          <w:p w:rsidR="00280143" w:rsidRPr="001370D4" w:rsidRDefault="001370D4" w:rsidP="001370D4">
            <w:pPr>
              <w:rPr>
                <w:color w:val="000000"/>
              </w:rPr>
            </w:pPr>
            <w:r w:rsidRPr="00496294">
              <w:t>Add the reason code value “</w:t>
            </w:r>
            <w:r w:rsidRPr="00496294">
              <w:rPr>
                <w:color w:val="000000"/>
              </w:rPr>
              <w:t>Missing or Invalid Certification” [MCER] as a pending reason code in the CA</w:t>
            </w:r>
            <w:r w:rsidR="00F8743F">
              <w:rPr>
                <w:color w:val="000000"/>
              </w:rPr>
              <w:t xml:space="preserve"> </w:t>
            </w:r>
            <w:r w:rsidRPr="00496294">
              <w:rPr>
                <w:color w:val="000000"/>
              </w:rPr>
              <w:t>EventProcessingStatus message.</w:t>
            </w:r>
          </w:p>
        </w:tc>
      </w:tr>
      <w:tr w:rsidR="00280143" w:rsidRPr="00D54675" w:rsidTr="00280143">
        <w:tc>
          <w:tcPr>
            <w:tcW w:w="8721" w:type="dxa"/>
            <w:gridSpan w:val="2"/>
            <w:shd w:val="pct5" w:color="auto" w:fill="auto"/>
          </w:tcPr>
          <w:p w:rsidR="00280143" w:rsidRPr="00D54675" w:rsidRDefault="00280143" w:rsidP="00280143">
            <w:pPr>
              <w:spacing w:before="80" w:after="80"/>
              <w:rPr>
                <w:color w:val="800000"/>
              </w:rPr>
            </w:pPr>
            <w:r>
              <w:rPr>
                <w:b/>
              </w:rPr>
              <w:t>Workaround</w:t>
            </w:r>
          </w:p>
        </w:tc>
      </w:tr>
      <w:tr w:rsidR="00280143" w:rsidRPr="008466D3" w:rsidTr="00280143">
        <w:tc>
          <w:tcPr>
            <w:tcW w:w="8721" w:type="dxa"/>
            <w:gridSpan w:val="2"/>
            <w:tcBorders>
              <w:bottom w:val="dotted" w:sz="4" w:space="0" w:color="auto"/>
            </w:tcBorders>
          </w:tcPr>
          <w:p w:rsidR="00280143" w:rsidRPr="008466D3" w:rsidRDefault="001370D4" w:rsidP="00280143">
            <w:pPr>
              <w:spacing w:before="80" w:after="80"/>
              <w:rPr>
                <w:rFonts w:cs="Arial"/>
                <w:color w:val="000000"/>
              </w:rPr>
            </w:pPr>
            <w:r>
              <w:rPr>
                <w:rFonts w:cs="Arial"/>
                <w:color w:val="000000"/>
              </w:rPr>
              <w:t>None</w:t>
            </w:r>
          </w:p>
        </w:tc>
      </w:tr>
      <w:tr w:rsidR="00280143" w:rsidRPr="00D54675" w:rsidTr="00280143">
        <w:tc>
          <w:tcPr>
            <w:tcW w:w="8721" w:type="dxa"/>
            <w:gridSpan w:val="2"/>
            <w:shd w:val="pct5" w:color="auto" w:fill="auto"/>
          </w:tcPr>
          <w:p w:rsidR="00280143" w:rsidRPr="00D54675" w:rsidRDefault="00280143" w:rsidP="00280143">
            <w:pPr>
              <w:spacing w:before="80" w:after="80"/>
              <w:rPr>
                <w:color w:val="800000"/>
              </w:rPr>
            </w:pPr>
            <w:r w:rsidRPr="00D54675">
              <w:rPr>
                <w:b/>
              </w:rPr>
              <w:t>Examples</w:t>
            </w:r>
          </w:p>
        </w:tc>
      </w:tr>
      <w:tr w:rsidR="00280143" w:rsidRPr="008466D3" w:rsidTr="00280143">
        <w:tc>
          <w:tcPr>
            <w:tcW w:w="8721" w:type="dxa"/>
            <w:gridSpan w:val="2"/>
            <w:tcBorders>
              <w:bottom w:val="dotted" w:sz="4" w:space="0" w:color="auto"/>
            </w:tcBorders>
          </w:tcPr>
          <w:p w:rsidR="00280143" w:rsidRPr="008466D3" w:rsidRDefault="001370D4" w:rsidP="00280143">
            <w:pPr>
              <w:spacing w:before="80" w:after="80"/>
              <w:rPr>
                <w:rFonts w:cs="Arial"/>
                <w:color w:val="000000"/>
              </w:rPr>
            </w:pPr>
            <w:r>
              <w:rPr>
                <w:rFonts w:cs="Arial"/>
                <w:color w:val="000000"/>
              </w:rPr>
              <w:t>None</w:t>
            </w:r>
          </w:p>
        </w:tc>
      </w:tr>
    </w:tbl>
    <w:p w:rsidR="00280143" w:rsidRDefault="00280143" w:rsidP="00280143">
      <w:pPr>
        <w:suppressAutoHyphens w:val="0"/>
        <w:spacing w:before="0" w:after="0"/>
        <w:rPr>
          <w:b/>
          <w:sz w:val="28"/>
        </w:rPr>
      </w:pPr>
    </w:p>
    <w:p w:rsidR="00280143" w:rsidRDefault="00280143" w:rsidP="00280143">
      <w:pPr>
        <w:suppressAutoHyphens w:val="0"/>
        <w:spacing w:before="0" w:after="0"/>
        <w:rPr>
          <w:b/>
          <w:sz w:val="28"/>
        </w:rPr>
      </w:pPr>
      <w:r>
        <w:rPr>
          <w:b/>
          <w:sz w:val="28"/>
        </w:rPr>
        <w:br w:type="page"/>
      </w:r>
    </w:p>
    <w:p w:rsidR="00C32764" w:rsidRDefault="00C32764" w:rsidP="00C32764">
      <w:pPr>
        <w:suppressAutoHyphens w:val="0"/>
        <w:spacing w:before="0" w:after="0"/>
        <w:rPr>
          <w:b/>
          <w:sz w:val="28"/>
        </w:rPr>
      </w:pPr>
      <w:r>
        <w:rPr>
          <w:b/>
          <w:sz w:val="28"/>
        </w:rPr>
        <w:lastRenderedPageBreak/>
        <w:t>SWIFT Comment</w:t>
      </w:r>
    </w:p>
    <w:p w:rsidR="00C32764" w:rsidRDefault="00C32764" w:rsidP="00C32764">
      <w:pPr>
        <w:suppressAutoHyphens w:val="0"/>
        <w:spacing w:before="0" w:after="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C32764" w:rsidRPr="00E32808" w:rsidTr="00DF6CFC">
        <w:tc>
          <w:tcPr>
            <w:tcW w:w="8721" w:type="dxa"/>
            <w:tcBorders>
              <w:bottom w:val="dotted" w:sz="4" w:space="0" w:color="auto"/>
            </w:tcBorders>
          </w:tcPr>
          <w:p w:rsidR="00C32764" w:rsidRPr="008466D3" w:rsidRDefault="00C32764" w:rsidP="00DF6CFC">
            <w:pPr>
              <w:rPr>
                <w:rFonts w:cs="Arial"/>
                <w:color w:val="000000"/>
              </w:rPr>
            </w:pPr>
          </w:p>
        </w:tc>
      </w:tr>
    </w:tbl>
    <w:p w:rsidR="00C32764" w:rsidRDefault="00C32764" w:rsidP="00C32764">
      <w:pPr>
        <w:suppressAutoHyphens w:val="0"/>
        <w:spacing w:before="0" w:after="0"/>
        <w:rPr>
          <w:b/>
          <w:sz w:val="28"/>
        </w:rPr>
      </w:pPr>
    </w:p>
    <w:p w:rsidR="00C32764" w:rsidRPr="00623855" w:rsidRDefault="00C32764" w:rsidP="00C32764">
      <w:pPr>
        <w:suppressAutoHyphens w:val="0"/>
        <w:spacing w:before="0" w:after="0"/>
        <w:rPr>
          <w:b/>
          <w:sz w:val="28"/>
        </w:rPr>
      </w:pPr>
      <w:r w:rsidRPr="00623855">
        <w:rPr>
          <w:b/>
          <w:sz w:val="28"/>
        </w:rPr>
        <w:t>Standards Illustration</w:t>
      </w:r>
    </w:p>
    <w:p w:rsidR="00C32764" w:rsidRDefault="00C32764" w:rsidP="00C32764">
      <w:pPr>
        <w:suppressAutoHyphens w:val="0"/>
        <w:spacing w:before="0" w:after="0"/>
      </w:pPr>
    </w:p>
    <w:p w:rsidR="00C32764" w:rsidRPr="009B1E52" w:rsidRDefault="005E58B8" w:rsidP="00C32764">
      <w:pPr>
        <w:pBdr>
          <w:top w:val="single" w:sz="4" w:space="5" w:color="auto"/>
          <w:bottom w:val="single" w:sz="4" w:space="5" w:color="auto"/>
        </w:pBdr>
        <w:spacing w:after="240"/>
        <w:rPr>
          <w:b/>
          <w:sz w:val="32"/>
          <w:szCs w:val="32"/>
        </w:rPr>
      </w:pPr>
      <w:r>
        <w:rPr>
          <w:b/>
          <w:sz w:val="32"/>
          <w:szCs w:val="32"/>
        </w:rPr>
        <w:t>1</w:t>
      </w:r>
      <w:r w:rsidR="00C32764" w:rsidRPr="009B1E52">
        <w:rPr>
          <w:b/>
          <w:sz w:val="32"/>
          <w:szCs w:val="32"/>
        </w:rPr>
        <w:t>. ISO 20022 Illustration</w:t>
      </w:r>
    </w:p>
    <w:p w:rsidR="00C32764" w:rsidRDefault="005E58B8" w:rsidP="00C32764">
      <w:pPr>
        <w:suppressAutoHyphens w:val="0"/>
        <w:spacing w:before="0" w:after="0"/>
      </w:pPr>
      <w:r w:rsidRPr="005E58B8">
        <w:rPr>
          <w:b/>
        </w:rPr>
        <w:t>In the seev.032 (CAPS – CorporateActionEventProcessingStatusAdvice</w:t>
      </w:r>
      <w:r>
        <w:t>) message, add the code value MCER (</w:t>
      </w:r>
      <w:r>
        <w:rPr>
          <w:rFonts w:cs="Arial"/>
          <w:color w:val="000000"/>
        </w:rPr>
        <w:t>Missing or Invalid Certification) as defined in ISO 15022 in the data type code list PendingReason4Code typing the element Code in the sequence EventProcessiongStatus/Pending/Reason/ReasonCode as illustrated below:</w:t>
      </w:r>
    </w:p>
    <w:p w:rsidR="005E58B8" w:rsidRDefault="005E58B8" w:rsidP="00C32764">
      <w:pPr>
        <w:suppressAutoHyphens w:val="0"/>
        <w:spacing w:before="0" w:after="0"/>
      </w:pPr>
    </w:p>
    <w:p w:rsidR="00C32764" w:rsidRDefault="005E58B8" w:rsidP="005E58B8">
      <w:pPr>
        <w:suppressAutoHyphens w:val="0"/>
        <w:spacing w:before="0" w:after="0"/>
        <w:ind w:left="-1134"/>
      </w:pPr>
      <w:r>
        <w:rPr>
          <w:noProof/>
          <w:lang w:eastAsia="en-GB"/>
        </w:rPr>
        <w:drawing>
          <wp:inline distT="0" distB="0" distL="0" distR="0" wp14:anchorId="35959957" wp14:editId="63E728FC">
            <wp:extent cx="6486916" cy="3381375"/>
            <wp:effectExtent l="0" t="0" r="9525" b="0"/>
            <wp:docPr id="1430" name="Picture 1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6495935" cy="3386076"/>
                    </a:xfrm>
                    <a:prstGeom prst="rect">
                      <a:avLst/>
                    </a:prstGeom>
                  </pic:spPr>
                </pic:pic>
              </a:graphicData>
            </a:graphic>
          </wp:inline>
        </w:drawing>
      </w:r>
    </w:p>
    <w:p w:rsidR="00C32764" w:rsidRDefault="00C32764" w:rsidP="00C32764">
      <w:pPr>
        <w:suppressAutoHyphens w:val="0"/>
        <w:spacing w:before="0" w:after="0"/>
      </w:pPr>
    </w:p>
    <w:p w:rsidR="00280143" w:rsidRDefault="00280143" w:rsidP="00280143">
      <w:pPr>
        <w:suppressAutoHyphens w:val="0"/>
        <w:spacing w:before="0" w:after="0"/>
      </w:pPr>
    </w:p>
    <w:p w:rsidR="00280143" w:rsidRDefault="00280143" w:rsidP="00280143">
      <w:pPr>
        <w:suppressAutoHyphens w:val="0"/>
        <w:spacing w:before="0" w:after="0"/>
      </w:pPr>
    </w:p>
    <w:p w:rsidR="00280143" w:rsidRDefault="00280143" w:rsidP="00280143">
      <w:pPr>
        <w:suppressAutoHyphens w:val="0"/>
        <w:spacing w:before="0" w:after="0"/>
        <w:rPr>
          <w:b/>
          <w:sz w:val="28"/>
        </w:rPr>
      </w:pPr>
      <w:r w:rsidRPr="00CE2AB5">
        <w:rPr>
          <w:b/>
          <w:sz w:val="28"/>
        </w:rPr>
        <w:t>Working Group Meeting</w:t>
      </w:r>
    </w:p>
    <w:p w:rsidR="00280143" w:rsidRPr="00CE2AB5" w:rsidRDefault="00280143" w:rsidP="00280143">
      <w:pPr>
        <w:suppressAutoHyphens w:val="0"/>
        <w:spacing w:before="0" w:after="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54"/>
      </w:tblGrid>
      <w:tr w:rsidR="00280143" w:rsidRPr="00DB39D9" w:rsidTr="00280143">
        <w:tc>
          <w:tcPr>
            <w:tcW w:w="8754" w:type="dxa"/>
            <w:shd w:val="pct5" w:color="auto" w:fill="auto"/>
          </w:tcPr>
          <w:p w:rsidR="00280143" w:rsidRPr="00D54675" w:rsidRDefault="00280143" w:rsidP="00280143">
            <w:pPr>
              <w:spacing w:before="80" w:after="80"/>
              <w:rPr>
                <w:b/>
                <w:color w:val="800000"/>
              </w:rPr>
            </w:pPr>
            <w:r w:rsidRPr="00D54675">
              <w:rPr>
                <w:b/>
              </w:rPr>
              <w:t>Discussion</w:t>
            </w:r>
          </w:p>
        </w:tc>
      </w:tr>
      <w:tr w:rsidR="000F4EAE" w:rsidRPr="00E32808" w:rsidTr="00C60E2C">
        <w:trPr>
          <w:trHeight w:val="36"/>
        </w:trPr>
        <w:tc>
          <w:tcPr>
            <w:tcW w:w="8754" w:type="dxa"/>
            <w:tcBorders>
              <w:bottom w:val="dotted" w:sz="4" w:space="0" w:color="auto"/>
            </w:tcBorders>
            <w:vAlign w:val="center"/>
          </w:tcPr>
          <w:p w:rsidR="00E728A8" w:rsidRDefault="00E728A8" w:rsidP="00E728A8">
            <w:pPr>
              <w:rPr>
                <w:rFonts w:cs="Arial"/>
              </w:rPr>
            </w:pPr>
            <w:r>
              <w:rPr>
                <w:rFonts w:cs="Arial"/>
              </w:rPr>
              <w:t>France requests that the change request specifies more clearly that it concerns the :24B::PEND//MCER reason code in the sequence A2a of the MT567 message.</w:t>
            </w:r>
          </w:p>
          <w:p w:rsidR="00E728A8" w:rsidRDefault="00E728A8" w:rsidP="00E728A8">
            <w:pPr>
              <w:rPr>
                <w:rFonts w:cs="Arial"/>
              </w:rPr>
            </w:pPr>
            <w:r>
              <w:rPr>
                <w:rFonts w:cs="Arial"/>
              </w:rPr>
              <w:t xml:space="preserve">SWIFT </w:t>
            </w:r>
            <w:r w:rsidR="003F189A">
              <w:rPr>
                <w:rFonts w:cs="Arial"/>
              </w:rPr>
              <w:t>will update the CR accordingly.</w:t>
            </w:r>
          </w:p>
          <w:p w:rsidR="000F4EAE" w:rsidRPr="00D54675" w:rsidRDefault="00E728A8" w:rsidP="00E728A8">
            <w:pPr>
              <w:rPr>
                <w:rFonts w:cs="Arial"/>
              </w:rPr>
            </w:pPr>
            <w:r>
              <w:rPr>
                <w:rFonts w:cs="Arial"/>
              </w:rPr>
              <w:t>Otherwise, t</w:t>
            </w:r>
            <w:r w:rsidR="000F4EAE">
              <w:rPr>
                <w:rFonts w:cs="Arial"/>
              </w:rPr>
              <w:t>he MWG agrees with the business case and proposed solution.</w:t>
            </w:r>
          </w:p>
        </w:tc>
      </w:tr>
      <w:tr w:rsidR="00280143" w:rsidRPr="00DB39D9" w:rsidTr="002801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rsidR="00280143" w:rsidRPr="00D54675" w:rsidRDefault="00280143" w:rsidP="00280143">
            <w:pPr>
              <w:spacing w:before="80" w:after="80"/>
              <w:rPr>
                <w:b/>
                <w:color w:val="800000"/>
              </w:rPr>
            </w:pPr>
            <w:r w:rsidRPr="00D54675">
              <w:rPr>
                <w:b/>
              </w:rPr>
              <w:t>Decision</w:t>
            </w:r>
          </w:p>
        </w:tc>
      </w:tr>
      <w:tr w:rsidR="000F4EAE" w:rsidRPr="000F4EAE" w:rsidTr="002801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rsidR="00280143" w:rsidRDefault="000F4EAE" w:rsidP="00280143">
            <w:pPr>
              <w:tabs>
                <w:tab w:val="left" w:pos="965"/>
                <w:tab w:val="left" w:pos="1005"/>
              </w:tabs>
              <w:spacing w:after="0"/>
              <w:ind w:left="992" w:hanging="992"/>
              <w:rPr>
                <w:rFonts w:cs="Arial"/>
                <w:b/>
                <w:color w:val="00B050"/>
              </w:rPr>
            </w:pPr>
            <w:r w:rsidRPr="000F4EAE">
              <w:rPr>
                <w:rFonts w:cs="Arial"/>
                <w:b/>
                <w:color w:val="00B050"/>
              </w:rPr>
              <w:lastRenderedPageBreak/>
              <w:t>Approved</w:t>
            </w:r>
          </w:p>
          <w:p w:rsidR="00DA1560" w:rsidRPr="000F4EAE" w:rsidRDefault="00DA1560" w:rsidP="00280143">
            <w:pPr>
              <w:tabs>
                <w:tab w:val="left" w:pos="965"/>
                <w:tab w:val="left" w:pos="1005"/>
              </w:tabs>
              <w:spacing w:after="0"/>
              <w:ind w:left="992" w:hanging="992"/>
              <w:rPr>
                <w:rFonts w:cs="Arial"/>
                <w:b/>
                <w:color w:val="00B050"/>
              </w:rPr>
            </w:pPr>
          </w:p>
        </w:tc>
      </w:tr>
      <w:tr w:rsidR="00DA1560" w:rsidRPr="000F4EAE" w:rsidTr="002801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rsidR="00DA1560" w:rsidRPr="000F4EAE" w:rsidRDefault="00DA1560" w:rsidP="00DA1560">
            <w:pPr>
              <w:tabs>
                <w:tab w:val="left" w:pos="965"/>
                <w:tab w:val="left" w:pos="1005"/>
              </w:tabs>
              <w:spacing w:after="0"/>
              <w:rPr>
                <w:rFonts w:cs="Arial"/>
                <w:b/>
                <w:color w:val="00B050"/>
              </w:rPr>
            </w:pPr>
          </w:p>
        </w:tc>
      </w:tr>
    </w:tbl>
    <w:p w:rsidR="00DA1560" w:rsidRDefault="00DA1560" w:rsidP="00DA1560">
      <w:pPr>
        <w:suppressAutoHyphens w:val="0"/>
        <w:spacing w:before="140" w:after="0"/>
        <w:rPr>
          <w:b/>
          <w:sz w:val="28"/>
          <w:szCs w:val="28"/>
        </w:rPr>
      </w:pPr>
      <w:bookmarkStart w:id="94" w:name="_Toc18482788"/>
      <w:r>
        <w:rPr>
          <w:b/>
          <w:sz w:val="28"/>
          <w:szCs w:val="28"/>
        </w:rPr>
        <w:t>Final decision of the Securities SEG regarding ISO 20022 messages: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559"/>
      </w:tblGrid>
      <w:tr w:rsidR="00DA1560" w:rsidTr="009210F4">
        <w:tc>
          <w:tcPr>
            <w:tcW w:w="1101" w:type="dxa"/>
            <w:tcBorders>
              <w:top w:val="single" w:sz="4" w:space="0" w:color="auto"/>
              <w:left w:val="single" w:sz="4" w:space="0" w:color="auto"/>
              <w:bottom w:val="single" w:sz="4" w:space="0" w:color="auto"/>
              <w:right w:val="single" w:sz="4" w:space="0" w:color="auto"/>
            </w:tcBorders>
            <w:hideMark/>
          </w:tcPr>
          <w:p w:rsidR="00DA1560" w:rsidRDefault="00DA1560" w:rsidP="009210F4">
            <w:pPr>
              <w:rPr>
                <w:szCs w:val="24"/>
              </w:rPr>
            </w:pPr>
            <w:r>
              <w:rPr>
                <w:szCs w:val="24"/>
              </w:rPr>
              <w:t>Approve the MWG decision</w:t>
            </w:r>
          </w:p>
        </w:tc>
        <w:tc>
          <w:tcPr>
            <w:tcW w:w="1559" w:type="dxa"/>
            <w:tcBorders>
              <w:top w:val="single" w:sz="4" w:space="0" w:color="auto"/>
              <w:left w:val="single" w:sz="4" w:space="0" w:color="auto"/>
              <w:bottom w:val="single" w:sz="4" w:space="0" w:color="auto"/>
              <w:right w:val="single" w:sz="4" w:space="0" w:color="auto"/>
            </w:tcBorders>
          </w:tcPr>
          <w:p w:rsidR="00DA1560" w:rsidRDefault="00DA1560" w:rsidP="009210F4">
            <w:pPr>
              <w:rPr>
                <w:szCs w:val="24"/>
              </w:rPr>
            </w:pPr>
            <w:r w:rsidRPr="009701B5">
              <w:rPr>
                <w:color w:val="FF0000"/>
                <w:szCs w:val="24"/>
              </w:rPr>
              <w:t>approved</w:t>
            </w:r>
          </w:p>
        </w:tc>
      </w:tr>
    </w:tbl>
    <w:p w:rsidR="00DA1560" w:rsidRDefault="00DA1560" w:rsidP="00DA1560">
      <w:pPr>
        <w:rPr>
          <w:szCs w:val="24"/>
        </w:rPr>
      </w:pPr>
      <w:r>
        <w:rPr>
          <w:szCs w:val="24"/>
        </w:rPr>
        <w:t>Comments:</w:t>
      </w:r>
    </w:p>
    <w:p w:rsidR="00DA1560" w:rsidRDefault="00DA1560" w:rsidP="00DA1560">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559"/>
      </w:tblGrid>
      <w:tr w:rsidR="00DA1560" w:rsidTr="009210F4">
        <w:tc>
          <w:tcPr>
            <w:tcW w:w="1101" w:type="dxa"/>
            <w:tcBorders>
              <w:top w:val="single" w:sz="4" w:space="0" w:color="auto"/>
              <w:left w:val="single" w:sz="4" w:space="0" w:color="auto"/>
              <w:bottom w:val="single" w:sz="4" w:space="0" w:color="auto"/>
              <w:right w:val="single" w:sz="4" w:space="0" w:color="auto"/>
            </w:tcBorders>
            <w:hideMark/>
          </w:tcPr>
          <w:p w:rsidR="00DA1560" w:rsidRDefault="00DA1560" w:rsidP="009210F4">
            <w:pPr>
              <w:rPr>
                <w:szCs w:val="24"/>
              </w:rPr>
            </w:pPr>
            <w:r>
              <w:rPr>
                <w:szCs w:val="24"/>
              </w:rPr>
              <w:t>Reject the MWG decision</w:t>
            </w:r>
          </w:p>
        </w:tc>
        <w:tc>
          <w:tcPr>
            <w:tcW w:w="1559" w:type="dxa"/>
            <w:tcBorders>
              <w:top w:val="single" w:sz="4" w:space="0" w:color="auto"/>
              <w:left w:val="single" w:sz="4" w:space="0" w:color="auto"/>
              <w:bottom w:val="single" w:sz="4" w:space="0" w:color="auto"/>
              <w:right w:val="single" w:sz="4" w:space="0" w:color="auto"/>
            </w:tcBorders>
          </w:tcPr>
          <w:p w:rsidR="00DA1560" w:rsidRDefault="00DA1560" w:rsidP="009210F4">
            <w:pPr>
              <w:rPr>
                <w:szCs w:val="24"/>
              </w:rPr>
            </w:pPr>
          </w:p>
        </w:tc>
      </w:tr>
    </w:tbl>
    <w:p w:rsidR="00DA1560" w:rsidRDefault="00DA1560" w:rsidP="00DA1560">
      <w:pPr>
        <w:rPr>
          <w:szCs w:val="24"/>
        </w:rPr>
      </w:pPr>
      <w:r>
        <w:rPr>
          <w:szCs w:val="24"/>
        </w:rPr>
        <w:t>Reason for rejection:</w:t>
      </w:r>
    </w:p>
    <w:p w:rsidR="00DA1560" w:rsidRDefault="00DA1560" w:rsidP="00DA1560">
      <w:pPr>
        <w:pStyle w:val="Heading2"/>
        <w:numPr>
          <w:ilvl w:val="0"/>
          <w:numId w:val="0"/>
        </w:numPr>
        <w:tabs>
          <w:tab w:val="clear" w:pos="851"/>
        </w:tabs>
        <w:rPr>
          <w:color w:val="00B050"/>
          <w:lang w:val="en-US"/>
        </w:rPr>
      </w:pPr>
    </w:p>
    <w:p w:rsidR="00DA1560" w:rsidRDefault="00DA1560" w:rsidP="00DA1560">
      <w:pPr>
        <w:pStyle w:val="ProductName"/>
        <w:rPr>
          <w:kern w:val="28"/>
          <w:sz w:val="36"/>
          <w:lang w:val="en-US"/>
        </w:rPr>
      </w:pPr>
      <w:r>
        <w:rPr>
          <w:lang w:val="en-US"/>
        </w:rPr>
        <w:br w:type="page"/>
      </w:r>
    </w:p>
    <w:p w:rsidR="00FF25F0" w:rsidRPr="000F4EAE" w:rsidRDefault="00FF25F0" w:rsidP="00FF25F0">
      <w:pPr>
        <w:pStyle w:val="Heading2"/>
        <w:tabs>
          <w:tab w:val="clear" w:pos="718"/>
          <w:tab w:val="clear" w:pos="851"/>
          <w:tab w:val="num" w:pos="993"/>
        </w:tabs>
        <w:ind w:left="0" w:firstLine="0"/>
        <w:rPr>
          <w:color w:val="00B050"/>
          <w:lang w:val="en-US"/>
        </w:rPr>
      </w:pPr>
      <w:r w:rsidRPr="000F4EAE">
        <w:rPr>
          <w:color w:val="00B050"/>
          <w:lang w:val="en-US"/>
        </w:rPr>
        <w:lastRenderedPageBreak/>
        <w:t>CR 00</w:t>
      </w:r>
      <w:r w:rsidR="00D944D7" w:rsidRPr="000F4EAE">
        <w:rPr>
          <w:color w:val="00B050"/>
          <w:lang w:val="en-US"/>
        </w:rPr>
        <w:t>1553</w:t>
      </w:r>
      <w:r w:rsidRPr="000F4EAE">
        <w:rPr>
          <w:color w:val="00B050"/>
          <w:lang w:val="en-US"/>
        </w:rPr>
        <w:t xml:space="preserve">: </w:t>
      </w:r>
      <w:r w:rsidR="008D1091" w:rsidRPr="000F4EAE">
        <w:rPr>
          <w:color w:val="00B050"/>
          <w:lang w:val="en-US"/>
        </w:rPr>
        <w:t xml:space="preserve">Remove Meeting Option Types from </w:t>
      </w:r>
      <w:r w:rsidR="008D0BDC" w:rsidRPr="000F4EAE">
        <w:rPr>
          <w:color w:val="00B050"/>
          <w:lang w:val="en-US"/>
        </w:rPr>
        <w:t xml:space="preserve">CA Messages </w:t>
      </w:r>
      <w:r w:rsidRPr="000F4EAE">
        <w:rPr>
          <w:color w:val="00B050"/>
          <w:lang w:val="en-US"/>
        </w:rPr>
        <w:t>(ISO 20022 – CR0815)</w:t>
      </w:r>
      <w:bookmarkEnd w:id="94"/>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58"/>
        <w:gridCol w:w="6063"/>
      </w:tblGrid>
      <w:tr w:rsidR="00FF25F0" w:rsidRPr="00D54675" w:rsidTr="00FB25DB">
        <w:tc>
          <w:tcPr>
            <w:tcW w:w="8721" w:type="dxa"/>
            <w:gridSpan w:val="2"/>
            <w:shd w:val="pct5" w:color="auto" w:fill="auto"/>
          </w:tcPr>
          <w:p w:rsidR="00FF25F0" w:rsidRPr="00D54675" w:rsidRDefault="00FF25F0" w:rsidP="00FB25DB">
            <w:pPr>
              <w:spacing w:before="80" w:after="80"/>
              <w:rPr>
                <w:rFonts w:cs="Arial"/>
                <w:b/>
              </w:rPr>
            </w:pPr>
            <w:r w:rsidRPr="00D54675">
              <w:rPr>
                <w:rFonts w:cs="Arial"/>
                <w:b/>
              </w:rPr>
              <w:t>Origin of request</w:t>
            </w:r>
          </w:p>
        </w:tc>
      </w:tr>
      <w:tr w:rsidR="00FF25F0" w:rsidRPr="001E0CBC" w:rsidTr="00FB25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rsidR="00FF25F0" w:rsidRPr="00746F39" w:rsidRDefault="00FF25F0" w:rsidP="00FB25DB">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Country: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FF25F0" w:rsidRPr="001E0CBC" w:rsidRDefault="00FF25F0" w:rsidP="00FB25DB">
            <w:pPr>
              <w:spacing w:before="80" w:after="80"/>
              <w:rPr>
                <w:rFonts w:eastAsia="Times New Roman" w:cs="Arial"/>
                <w:iCs/>
                <w:color w:val="0000FF"/>
                <w:sz w:val="22"/>
                <w:szCs w:val="22"/>
                <w:lang w:eastAsia="en-GB"/>
              </w:rPr>
            </w:pPr>
          </w:p>
        </w:tc>
      </w:tr>
      <w:tr w:rsidR="00FF25F0" w:rsidRPr="001E0CBC" w:rsidTr="00FB25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rsidR="00FF25F0" w:rsidRPr="00746F39" w:rsidRDefault="00FF25F0" w:rsidP="00FB25DB">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FF25F0" w:rsidRPr="001E0CBC" w:rsidRDefault="001370D4" w:rsidP="00FB25DB">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SMPG</w:t>
            </w:r>
          </w:p>
        </w:tc>
      </w:tr>
      <w:tr w:rsidR="00FF25F0" w:rsidRPr="00D54675" w:rsidTr="00FB25DB">
        <w:tc>
          <w:tcPr>
            <w:tcW w:w="8721" w:type="dxa"/>
            <w:gridSpan w:val="2"/>
            <w:shd w:val="pct5" w:color="auto" w:fill="auto"/>
          </w:tcPr>
          <w:p w:rsidR="00FF25F0" w:rsidRPr="00D54675" w:rsidRDefault="00FF25F0" w:rsidP="00FB25DB">
            <w:pPr>
              <w:spacing w:before="80" w:after="80"/>
              <w:rPr>
                <w:b/>
              </w:rPr>
            </w:pPr>
            <w:r>
              <w:rPr>
                <w:b/>
              </w:rPr>
              <w:t>Sponsors</w:t>
            </w:r>
          </w:p>
        </w:tc>
      </w:tr>
      <w:tr w:rsidR="00FF25F0" w:rsidRPr="003D2503" w:rsidTr="00FB25DB">
        <w:tc>
          <w:tcPr>
            <w:tcW w:w="8721" w:type="dxa"/>
            <w:gridSpan w:val="2"/>
            <w:shd w:val="clear" w:color="auto" w:fill="auto"/>
          </w:tcPr>
          <w:p w:rsidR="00FF25F0" w:rsidRPr="003D2503" w:rsidRDefault="001370D4" w:rsidP="00FB25DB">
            <w:pPr>
              <w:spacing w:before="80" w:after="80"/>
            </w:pPr>
            <w:r>
              <w:t>SMPG CA WG members</w:t>
            </w:r>
          </w:p>
        </w:tc>
      </w:tr>
      <w:tr w:rsidR="00FF25F0" w:rsidRPr="00D54675" w:rsidTr="00FB25DB">
        <w:tc>
          <w:tcPr>
            <w:tcW w:w="8721" w:type="dxa"/>
            <w:gridSpan w:val="2"/>
            <w:shd w:val="pct5" w:color="auto" w:fill="auto"/>
          </w:tcPr>
          <w:p w:rsidR="00FF25F0" w:rsidRPr="00D54675" w:rsidRDefault="00FF25F0" w:rsidP="00FB25DB">
            <w:pPr>
              <w:spacing w:before="80" w:after="80"/>
              <w:rPr>
                <w:color w:val="800000"/>
              </w:rPr>
            </w:pPr>
            <w:r>
              <w:rPr>
                <w:b/>
              </w:rPr>
              <w:t>Message type(s) i</w:t>
            </w:r>
            <w:r w:rsidRPr="00D54675">
              <w:rPr>
                <w:b/>
              </w:rPr>
              <w:t>mpacted</w:t>
            </w:r>
          </w:p>
        </w:tc>
      </w:tr>
      <w:tr w:rsidR="00FF25F0" w:rsidRPr="00DB39D9" w:rsidTr="00FB25DB">
        <w:tc>
          <w:tcPr>
            <w:tcW w:w="8721" w:type="dxa"/>
            <w:gridSpan w:val="2"/>
          </w:tcPr>
          <w:p w:rsidR="00FF25F0" w:rsidRPr="00AE5066" w:rsidRDefault="001370D4" w:rsidP="00AE5066">
            <w:pPr>
              <w:rPr>
                <w:szCs w:val="24"/>
                <w:lang w:val="sv-SE"/>
              </w:rPr>
            </w:pPr>
            <w:r>
              <w:rPr>
                <w:szCs w:val="24"/>
                <w:lang w:val="sv-SE"/>
              </w:rPr>
              <w:t xml:space="preserve">seev.031, seev.033, seev.034, seev.035, </w:t>
            </w:r>
            <w:r w:rsidRPr="00014AA7">
              <w:rPr>
                <w:szCs w:val="24"/>
                <w:lang w:val="sv-SE"/>
              </w:rPr>
              <w:t>seev.036</w:t>
            </w:r>
            <w:r>
              <w:rPr>
                <w:szCs w:val="24"/>
                <w:lang w:val="sv-SE"/>
              </w:rPr>
              <w:t xml:space="preserve">, seev.037, </w:t>
            </w:r>
            <w:r w:rsidRPr="00014AA7">
              <w:rPr>
                <w:szCs w:val="24"/>
                <w:lang w:val="sv-SE"/>
              </w:rPr>
              <w:t>seev.040</w:t>
            </w:r>
            <w:r>
              <w:rPr>
                <w:szCs w:val="24"/>
                <w:lang w:val="sv-SE"/>
              </w:rPr>
              <w:t xml:space="preserve">, seev.041, </w:t>
            </w:r>
            <w:r w:rsidRPr="00014AA7">
              <w:rPr>
                <w:szCs w:val="24"/>
                <w:lang w:val="sv-SE"/>
              </w:rPr>
              <w:t>seev.042</w:t>
            </w:r>
            <w:r>
              <w:rPr>
                <w:szCs w:val="24"/>
                <w:lang w:val="sv-SE"/>
              </w:rPr>
              <w:t>.</w:t>
            </w:r>
          </w:p>
        </w:tc>
      </w:tr>
      <w:tr w:rsidR="00FF25F0" w:rsidRPr="00D54675" w:rsidTr="00FB25DB">
        <w:tc>
          <w:tcPr>
            <w:tcW w:w="8721" w:type="dxa"/>
            <w:gridSpan w:val="2"/>
            <w:shd w:val="pct5" w:color="auto" w:fill="auto"/>
          </w:tcPr>
          <w:p w:rsidR="00FF25F0" w:rsidRPr="00D54675" w:rsidRDefault="00FF25F0" w:rsidP="00FB25DB">
            <w:pPr>
              <w:spacing w:before="80" w:after="80"/>
              <w:rPr>
                <w:b/>
              </w:rPr>
            </w:pPr>
            <w:r w:rsidRPr="003B78DE">
              <w:rPr>
                <w:b/>
              </w:rPr>
              <w:t>Complies with regulation</w:t>
            </w:r>
          </w:p>
        </w:tc>
      </w:tr>
      <w:tr w:rsidR="00FF25F0" w:rsidRPr="003D2503" w:rsidTr="00FB25DB">
        <w:tc>
          <w:tcPr>
            <w:tcW w:w="8721" w:type="dxa"/>
            <w:gridSpan w:val="2"/>
            <w:shd w:val="clear" w:color="auto" w:fill="auto"/>
          </w:tcPr>
          <w:p w:rsidR="00FF25F0" w:rsidRPr="003D2503" w:rsidRDefault="00AE5066" w:rsidP="00FB25DB">
            <w:pPr>
              <w:spacing w:before="80" w:after="80"/>
            </w:pPr>
            <w:r>
              <w:t>NA</w:t>
            </w:r>
          </w:p>
        </w:tc>
      </w:tr>
      <w:tr w:rsidR="00FF25F0" w:rsidRPr="00D54675" w:rsidTr="00FB25DB">
        <w:tc>
          <w:tcPr>
            <w:tcW w:w="8721" w:type="dxa"/>
            <w:gridSpan w:val="2"/>
            <w:shd w:val="pct5" w:color="auto" w:fill="auto"/>
          </w:tcPr>
          <w:p w:rsidR="00FF25F0" w:rsidRPr="00D54675" w:rsidRDefault="00FF25F0" w:rsidP="00FB25DB">
            <w:pPr>
              <w:spacing w:before="80" w:after="80"/>
              <w:rPr>
                <w:b/>
              </w:rPr>
            </w:pPr>
            <w:r>
              <w:rPr>
                <w:b/>
              </w:rPr>
              <w:t>Business impact of this request</w:t>
            </w:r>
          </w:p>
        </w:tc>
      </w:tr>
      <w:tr w:rsidR="00FF25F0" w:rsidRPr="003D2503" w:rsidTr="00FB25DB">
        <w:tc>
          <w:tcPr>
            <w:tcW w:w="8721" w:type="dxa"/>
            <w:gridSpan w:val="2"/>
            <w:shd w:val="clear" w:color="auto" w:fill="auto"/>
          </w:tcPr>
          <w:p w:rsidR="00FF25F0" w:rsidRPr="003D2503" w:rsidRDefault="00AE5066" w:rsidP="00FB25DB">
            <w:pPr>
              <w:spacing w:before="80" w:after="80"/>
            </w:pPr>
            <w:r>
              <w:t>LOW</w:t>
            </w:r>
          </w:p>
        </w:tc>
      </w:tr>
      <w:tr w:rsidR="00FF25F0" w:rsidRPr="00D54675" w:rsidTr="00FB25DB">
        <w:tc>
          <w:tcPr>
            <w:tcW w:w="8721" w:type="dxa"/>
            <w:gridSpan w:val="2"/>
            <w:shd w:val="pct5" w:color="auto" w:fill="auto"/>
          </w:tcPr>
          <w:p w:rsidR="00FF25F0" w:rsidRPr="00D54675" w:rsidRDefault="00FF25F0" w:rsidP="00FB25DB">
            <w:pPr>
              <w:spacing w:before="80" w:after="80"/>
              <w:rPr>
                <w:b/>
              </w:rPr>
            </w:pPr>
            <w:r>
              <w:rPr>
                <w:b/>
              </w:rPr>
              <w:t>Commitment to implement the change</w:t>
            </w:r>
          </w:p>
        </w:tc>
      </w:tr>
      <w:tr w:rsidR="00FF25F0" w:rsidRPr="00E0620A" w:rsidTr="00FB25DB">
        <w:tc>
          <w:tcPr>
            <w:tcW w:w="8721" w:type="dxa"/>
            <w:gridSpan w:val="2"/>
            <w:shd w:val="clear" w:color="auto" w:fill="auto"/>
          </w:tcPr>
          <w:p w:rsidR="00FF25F0" w:rsidRPr="00E0620A" w:rsidRDefault="00AE5066" w:rsidP="00FB25DB">
            <w:pPr>
              <w:spacing w:before="80" w:after="80"/>
            </w:pPr>
            <w:r>
              <w:t>Commits to implement and when: in 2020</w:t>
            </w:r>
          </w:p>
        </w:tc>
      </w:tr>
      <w:tr w:rsidR="00FF25F0" w:rsidRPr="00D54675" w:rsidTr="00FB25DB">
        <w:tc>
          <w:tcPr>
            <w:tcW w:w="8721" w:type="dxa"/>
            <w:gridSpan w:val="2"/>
            <w:shd w:val="pct5" w:color="auto" w:fill="auto"/>
          </w:tcPr>
          <w:p w:rsidR="00FF25F0" w:rsidRPr="00D54675" w:rsidRDefault="00FF25F0" w:rsidP="00FB25DB">
            <w:pPr>
              <w:spacing w:before="80" w:after="80"/>
              <w:rPr>
                <w:b/>
              </w:rPr>
            </w:pPr>
            <w:r w:rsidRPr="00D54675">
              <w:rPr>
                <w:b/>
              </w:rPr>
              <w:t xml:space="preserve">Business context </w:t>
            </w:r>
          </w:p>
        </w:tc>
      </w:tr>
      <w:tr w:rsidR="00FF25F0" w:rsidRPr="00DB39D9" w:rsidTr="00FB25DB">
        <w:tc>
          <w:tcPr>
            <w:tcW w:w="8721" w:type="dxa"/>
            <w:gridSpan w:val="2"/>
          </w:tcPr>
          <w:p w:rsidR="00AE5066" w:rsidRDefault="00AE5066" w:rsidP="00AE5066">
            <w:pPr>
              <w:rPr>
                <w:szCs w:val="24"/>
              </w:rPr>
            </w:pPr>
            <w:r w:rsidRPr="00215EC6">
              <w:rPr>
                <w:szCs w:val="24"/>
              </w:rPr>
              <w:t xml:space="preserve">The </w:t>
            </w:r>
            <w:r>
              <w:rPr>
                <w:szCs w:val="24"/>
              </w:rPr>
              <w:t xml:space="preserve">4 option type code values listed above are specifically meant to be used for meeting events and are therefore supported in the ISO 20022 Proxy Voting messages. </w:t>
            </w:r>
          </w:p>
          <w:p w:rsidR="00FF25F0" w:rsidRPr="00AE5066" w:rsidRDefault="00AE5066" w:rsidP="00AE5066">
            <w:pPr>
              <w:rPr>
                <w:szCs w:val="24"/>
              </w:rPr>
            </w:pPr>
            <w:r>
              <w:rPr>
                <w:szCs w:val="24"/>
              </w:rPr>
              <w:t>These option types cannot be used consistently with the corporate action events defined in the ISO 20022 CA messages and therefore need to be removed to avoid any misuse or confusion</w:t>
            </w:r>
            <w:r>
              <w:t>.</w:t>
            </w:r>
          </w:p>
        </w:tc>
      </w:tr>
      <w:tr w:rsidR="00FF25F0" w:rsidRPr="00D54675" w:rsidTr="00FB25DB">
        <w:tc>
          <w:tcPr>
            <w:tcW w:w="8721" w:type="dxa"/>
            <w:gridSpan w:val="2"/>
            <w:shd w:val="pct5" w:color="auto" w:fill="auto"/>
          </w:tcPr>
          <w:p w:rsidR="00FF25F0" w:rsidRPr="00D54675" w:rsidRDefault="00FF25F0" w:rsidP="00FB25DB">
            <w:pPr>
              <w:spacing w:before="80" w:after="80"/>
              <w:rPr>
                <w:color w:val="800000"/>
              </w:rPr>
            </w:pPr>
            <w:r>
              <w:rPr>
                <w:b/>
              </w:rPr>
              <w:t>Nature of c</w:t>
            </w:r>
            <w:r w:rsidRPr="00D54675">
              <w:rPr>
                <w:b/>
              </w:rPr>
              <w:t>hange</w:t>
            </w:r>
          </w:p>
        </w:tc>
      </w:tr>
      <w:tr w:rsidR="00FF25F0" w:rsidRPr="00DB39D9" w:rsidTr="00FB25DB">
        <w:tc>
          <w:tcPr>
            <w:tcW w:w="8721" w:type="dxa"/>
            <w:gridSpan w:val="2"/>
          </w:tcPr>
          <w:p w:rsidR="00AE5066" w:rsidRPr="00B335DD" w:rsidRDefault="00AE5066" w:rsidP="00AE5066">
            <w:pPr>
              <w:ind w:left="360"/>
              <w:rPr>
                <w:szCs w:val="24"/>
              </w:rPr>
            </w:pPr>
            <w:r>
              <w:rPr>
                <w:szCs w:val="24"/>
              </w:rPr>
              <w:t>In all corporate action messages listed above where an “option type” is included, r</w:t>
            </w:r>
            <w:r w:rsidRPr="00B335DD">
              <w:rPr>
                <w:szCs w:val="24"/>
              </w:rPr>
              <w:t xml:space="preserve">emove the </w:t>
            </w:r>
            <w:r>
              <w:rPr>
                <w:szCs w:val="24"/>
              </w:rPr>
              <w:t>following predefined code values which are related to option types for meetings:</w:t>
            </w:r>
          </w:p>
          <w:p w:rsidR="00AE5066" w:rsidRDefault="00AE5066" w:rsidP="00AE5066">
            <w:pPr>
              <w:numPr>
                <w:ilvl w:val="0"/>
                <w:numId w:val="16"/>
              </w:numPr>
              <w:suppressAutoHyphens w:val="0"/>
              <w:spacing w:before="140" w:after="0"/>
              <w:rPr>
                <w:szCs w:val="24"/>
              </w:rPr>
            </w:pPr>
            <w:r w:rsidRPr="00672C3C">
              <w:rPr>
                <w:szCs w:val="24"/>
              </w:rPr>
              <w:t>Spli</w:t>
            </w:r>
            <w:r>
              <w:rPr>
                <w:szCs w:val="24"/>
              </w:rPr>
              <w:t>t</w:t>
            </w:r>
            <w:r w:rsidRPr="00672C3C">
              <w:rPr>
                <w:szCs w:val="24"/>
              </w:rPr>
              <w:t>Instruction [SPLI]</w:t>
            </w:r>
          </w:p>
          <w:p w:rsidR="00AE5066" w:rsidRDefault="00AE5066" w:rsidP="00AE5066">
            <w:pPr>
              <w:numPr>
                <w:ilvl w:val="0"/>
                <w:numId w:val="16"/>
              </w:numPr>
              <w:suppressAutoHyphens w:val="0"/>
              <w:spacing w:before="140" w:after="0"/>
              <w:rPr>
                <w:szCs w:val="24"/>
              </w:rPr>
            </w:pPr>
            <w:r>
              <w:rPr>
                <w:szCs w:val="24"/>
              </w:rPr>
              <w:t>ProxyCard [PROX]</w:t>
            </w:r>
          </w:p>
          <w:p w:rsidR="00AE5066" w:rsidRDefault="00AE5066" w:rsidP="00AE5066">
            <w:pPr>
              <w:numPr>
                <w:ilvl w:val="0"/>
                <w:numId w:val="16"/>
              </w:numPr>
              <w:suppressAutoHyphens w:val="0"/>
              <w:spacing w:before="140" w:after="0"/>
              <w:rPr>
                <w:szCs w:val="24"/>
              </w:rPr>
            </w:pPr>
            <w:r w:rsidRPr="00672C3C">
              <w:rPr>
                <w:szCs w:val="24"/>
              </w:rPr>
              <w:t>VoteAgainstManagement</w:t>
            </w:r>
            <w:r>
              <w:rPr>
                <w:szCs w:val="24"/>
              </w:rPr>
              <w:t xml:space="preserve"> [AMGT]</w:t>
            </w:r>
          </w:p>
          <w:p w:rsidR="00AE5066" w:rsidRPr="00672C3C" w:rsidRDefault="00AE5066" w:rsidP="00AE5066">
            <w:pPr>
              <w:numPr>
                <w:ilvl w:val="0"/>
                <w:numId w:val="16"/>
              </w:numPr>
              <w:suppressAutoHyphens w:val="0"/>
              <w:spacing w:before="140" w:after="0"/>
              <w:rPr>
                <w:szCs w:val="24"/>
              </w:rPr>
            </w:pPr>
            <w:r w:rsidRPr="00672C3C">
              <w:rPr>
                <w:szCs w:val="24"/>
              </w:rPr>
              <w:t>VoteWithManagement</w:t>
            </w:r>
            <w:r>
              <w:rPr>
                <w:szCs w:val="24"/>
              </w:rPr>
              <w:t xml:space="preserve"> [MNGT]</w:t>
            </w:r>
          </w:p>
          <w:p w:rsidR="00AE5066" w:rsidRDefault="00AE5066" w:rsidP="00AE5066">
            <w:pPr>
              <w:ind w:left="360"/>
              <w:rPr>
                <w:szCs w:val="24"/>
              </w:rPr>
            </w:pPr>
            <w:r>
              <w:rPr>
                <w:szCs w:val="24"/>
              </w:rPr>
              <w:t>These code values are present in the following code lists:</w:t>
            </w:r>
          </w:p>
          <w:p w:rsidR="00AE5066" w:rsidRDefault="00AE5066" w:rsidP="00AE5066">
            <w:pPr>
              <w:numPr>
                <w:ilvl w:val="0"/>
                <w:numId w:val="17"/>
              </w:numPr>
              <w:suppressAutoHyphens w:val="0"/>
              <w:spacing w:before="140" w:after="0"/>
              <w:rPr>
                <w:szCs w:val="24"/>
              </w:rPr>
            </w:pPr>
            <w:r>
              <w:rPr>
                <w:szCs w:val="24"/>
              </w:rPr>
              <w:t>CorporateActionOption7Code</w:t>
            </w:r>
          </w:p>
          <w:p w:rsidR="00AE5066" w:rsidRDefault="00AE5066" w:rsidP="00AE5066">
            <w:pPr>
              <w:numPr>
                <w:ilvl w:val="0"/>
                <w:numId w:val="17"/>
              </w:numPr>
              <w:suppressAutoHyphens w:val="0"/>
              <w:spacing w:before="140" w:after="0"/>
              <w:rPr>
                <w:szCs w:val="24"/>
              </w:rPr>
            </w:pPr>
            <w:r>
              <w:rPr>
                <w:szCs w:val="24"/>
              </w:rPr>
              <w:t>CorporateActionOption8Code</w:t>
            </w:r>
          </w:p>
          <w:p w:rsidR="00AE5066" w:rsidRDefault="00AE5066" w:rsidP="00AE5066">
            <w:pPr>
              <w:numPr>
                <w:ilvl w:val="0"/>
                <w:numId w:val="17"/>
              </w:numPr>
              <w:suppressAutoHyphens w:val="0"/>
              <w:spacing w:before="140" w:after="0"/>
              <w:rPr>
                <w:szCs w:val="24"/>
              </w:rPr>
            </w:pPr>
            <w:r>
              <w:rPr>
                <w:szCs w:val="24"/>
              </w:rPr>
              <w:t>CorporateActionOption9Code</w:t>
            </w:r>
          </w:p>
          <w:p w:rsidR="00AE5066" w:rsidRDefault="00AE5066" w:rsidP="00AE5066">
            <w:pPr>
              <w:numPr>
                <w:ilvl w:val="0"/>
                <w:numId w:val="17"/>
              </w:numPr>
              <w:suppressAutoHyphens w:val="0"/>
              <w:spacing w:before="140" w:after="0"/>
              <w:rPr>
                <w:szCs w:val="24"/>
              </w:rPr>
            </w:pPr>
            <w:r>
              <w:rPr>
                <w:szCs w:val="24"/>
              </w:rPr>
              <w:t>CorporateActionOption10Code</w:t>
            </w:r>
          </w:p>
          <w:p w:rsidR="00FF25F0" w:rsidRPr="00DB39D9" w:rsidRDefault="00FF25F0" w:rsidP="00FB25DB">
            <w:pPr>
              <w:spacing w:before="80" w:after="80"/>
            </w:pPr>
          </w:p>
        </w:tc>
      </w:tr>
      <w:tr w:rsidR="00FF25F0" w:rsidRPr="00D54675" w:rsidTr="00FB25DB">
        <w:tc>
          <w:tcPr>
            <w:tcW w:w="8721" w:type="dxa"/>
            <w:gridSpan w:val="2"/>
            <w:shd w:val="pct5" w:color="auto" w:fill="auto"/>
          </w:tcPr>
          <w:p w:rsidR="00FF25F0" w:rsidRPr="00D54675" w:rsidRDefault="00FF25F0" w:rsidP="00FB25DB">
            <w:pPr>
              <w:spacing w:before="80" w:after="80"/>
              <w:rPr>
                <w:color w:val="800000"/>
              </w:rPr>
            </w:pPr>
            <w:r>
              <w:rPr>
                <w:b/>
              </w:rPr>
              <w:lastRenderedPageBreak/>
              <w:t>Workaround</w:t>
            </w:r>
          </w:p>
        </w:tc>
      </w:tr>
      <w:tr w:rsidR="00FF25F0" w:rsidRPr="008466D3" w:rsidTr="00FB25DB">
        <w:tc>
          <w:tcPr>
            <w:tcW w:w="8721" w:type="dxa"/>
            <w:gridSpan w:val="2"/>
            <w:tcBorders>
              <w:bottom w:val="dotted" w:sz="4" w:space="0" w:color="auto"/>
            </w:tcBorders>
          </w:tcPr>
          <w:p w:rsidR="00FF25F0" w:rsidRPr="008466D3" w:rsidRDefault="007034F6" w:rsidP="00FB25DB">
            <w:pPr>
              <w:spacing w:before="80" w:after="80"/>
              <w:rPr>
                <w:rFonts w:cs="Arial"/>
                <w:color w:val="000000"/>
              </w:rPr>
            </w:pPr>
            <w:r>
              <w:rPr>
                <w:rFonts w:cs="Arial"/>
                <w:color w:val="000000"/>
              </w:rPr>
              <w:t>NA</w:t>
            </w:r>
          </w:p>
        </w:tc>
      </w:tr>
      <w:tr w:rsidR="00FF25F0" w:rsidRPr="00D54675" w:rsidTr="00FB25DB">
        <w:tc>
          <w:tcPr>
            <w:tcW w:w="8721" w:type="dxa"/>
            <w:gridSpan w:val="2"/>
            <w:shd w:val="pct5" w:color="auto" w:fill="auto"/>
          </w:tcPr>
          <w:p w:rsidR="00FF25F0" w:rsidRPr="00D54675" w:rsidRDefault="00FF25F0" w:rsidP="00FB25DB">
            <w:pPr>
              <w:spacing w:before="80" w:after="80"/>
              <w:rPr>
                <w:color w:val="800000"/>
              </w:rPr>
            </w:pPr>
            <w:r w:rsidRPr="00D54675">
              <w:rPr>
                <w:b/>
              </w:rPr>
              <w:t>Examples</w:t>
            </w:r>
          </w:p>
        </w:tc>
      </w:tr>
      <w:tr w:rsidR="00FF25F0" w:rsidRPr="008466D3" w:rsidTr="00FB25DB">
        <w:tc>
          <w:tcPr>
            <w:tcW w:w="8721" w:type="dxa"/>
            <w:gridSpan w:val="2"/>
            <w:tcBorders>
              <w:bottom w:val="dotted" w:sz="4" w:space="0" w:color="auto"/>
            </w:tcBorders>
          </w:tcPr>
          <w:p w:rsidR="00FF25F0" w:rsidRPr="008466D3" w:rsidRDefault="007034F6" w:rsidP="00FB25DB">
            <w:pPr>
              <w:spacing w:before="80" w:after="80"/>
              <w:rPr>
                <w:rFonts w:cs="Arial"/>
                <w:color w:val="000000"/>
              </w:rPr>
            </w:pPr>
            <w:r>
              <w:rPr>
                <w:rFonts w:cs="Arial"/>
                <w:color w:val="000000"/>
              </w:rPr>
              <w:t>NA</w:t>
            </w:r>
          </w:p>
        </w:tc>
      </w:tr>
    </w:tbl>
    <w:p w:rsidR="00FF25F0" w:rsidRDefault="00FF25F0" w:rsidP="00FF25F0">
      <w:pPr>
        <w:suppressAutoHyphens w:val="0"/>
        <w:spacing w:before="0" w:after="0"/>
        <w:rPr>
          <w:b/>
          <w:sz w:val="28"/>
        </w:rPr>
      </w:pPr>
    </w:p>
    <w:p w:rsidR="00FF25F0" w:rsidRDefault="00FF25F0" w:rsidP="00FF25F0">
      <w:pPr>
        <w:suppressAutoHyphens w:val="0"/>
        <w:spacing w:before="0" w:after="0"/>
        <w:rPr>
          <w:b/>
          <w:sz w:val="28"/>
        </w:rPr>
      </w:pPr>
    </w:p>
    <w:p w:rsidR="00C32764" w:rsidRDefault="00C32764" w:rsidP="00C32764">
      <w:pPr>
        <w:suppressAutoHyphens w:val="0"/>
        <w:spacing w:before="0" w:after="0"/>
        <w:rPr>
          <w:b/>
          <w:sz w:val="28"/>
        </w:rPr>
      </w:pPr>
      <w:r>
        <w:rPr>
          <w:b/>
          <w:sz w:val="28"/>
        </w:rPr>
        <w:t>SWIFT Comment</w:t>
      </w:r>
    </w:p>
    <w:p w:rsidR="00C32764" w:rsidRDefault="00C32764" w:rsidP="00C32764">
      <w:pPr>
        <w:suppressAutoHyphens w:val="0"/>
        <w:spacing w:before="0" w:after="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C32764" w:rsidRPr="00E32808" w:rsidTr="00DF6CFC">
        <w:tc>
          <w:tcPr>
            <w:tcW w:w="8721" w:type="dxa"/>
            <w:tcBorders>
              <w:bottom w:val="dotted" w:sz="4" w:space="0" w:color="auto"/>
            </w:tcBorders>
          </w:tcPr>
          <w:p w:rsidR="00C32764" w:rsidRPr="008466D3" w:rsidRDefault="00C32764" w:rsidP="00DF6CFC">
            <w:pPr>
              <w:rPr>
                <w:rFonts w:cs="Arial"/>
                <w:color w:val="000000"/>
              </w:rPr>
            </w:pPr>
          </w:p>
        </w:tc>
      </w:tr>
    </w:tbl>
    <w:p w:rsidR="00C32764" w:rsidRDefault="00C32764" w:rsidP="00C32764">
      <w:pPr>
        <w:suppressAutoHyphens w:val="0"/>
        <w:spacing w:before="0" w:after="0"/>
        <w:rPr>
          <w:b/>
          <w:sz w:val="28"/>
        </w:rPr>
      </w:pPr>
    </w:p>
    <w:p w:rsidR="00C32764" w:rsidRPr="00623855" w:rsidRDefault="00C32764" w:rsidP="00C32764">
      <w:pPr>
        <w:suppressAutoHyphens w:val="0"/>
        <w:spacing w:before="0" w:after="0"/>
        <w:rPr>
          <w:b/>
          <w:sz w:val="28"/>
        </w:rPr>
      </w:pPr>
      <w:r w:rsidRPr="00623855">
        <w:rPr>
          <w:b/>
          <w:sz w:val="28"/>
        </w:rPr>
        <w:t>Standards Illustration</w:t>
      </w:r>
    </w:p>
    <w:p w:rsidR="00C32764" w:rsidRDefault="00C32764" w:rsidP="00C32764">
      <w:pPr>
        <w:suppressAutoHyphens w:val="0"/>
        <w:spacing w:before="0" w:after="0"/>
      </w:pPr>
    </w:p>
    <w:p w:rsidR="00C32764" w:rsidRPr="009B1E52" w:rsidRDefault="00AE4739" w:rsidP="00C32764">
      <w:pPr>
        <w:pBdr>
          <w:top w:val="single" w:sz="4" w:space="5" w:color="auto"/>
          <w:bottom w:val="single" w:sz="4" w:space="5" w:color="auto"/>
        </w:pBdr>
        <w:spacing w:after="240"/>
        <w:rPr>
          <w:b/>
          <w:sz w:val="32"/>
          <w:szCs w:val="32"/>
        </w:rPr>
      </w:pPr>
      <w:r>
        <w:rPr>
          <w:b/>
          <w:sz w:val="32"/>
          <w:szCs w:val="32"/>
        </w:rPr>
        <w:t>1</w:t>
      </w:r>
      <w:r w:rsidR="00C32764" w:rsidRPr="009B1E52">
        <w:rPr>
          <w:b/>
          <w:sz w:val="32"/>
          <w:szCs w:val="32"/>
        </w:rPr>
        <w:t>. ISO 20022 Illustration</w:t>
      </w:r>
    </w:p>
    <w:p w:rsidR="00C32764" w:rsidRDefault="00C32764" w:rsidP="00C32764">
      <w:pPr>
        <w:suppressAutoHyphens w:val="0"/>
        <w:spacing w:before="0" w:after="0"/>
      </w:pPr>
    </w:p>
    <w:p w:rsidR="00FF298B" w:rsidRDefault="00FF298B" w:rsidP="00FF298B">
      <w:pPr>
        <w:suppressAutoHyphens w:val="0"/>
        <w:spacing w:before="0" w:after="0"/>
        <w:rPr>
          <w:szCs w:val="24"/>
        </w:rPr>
      </w:pPr>
      <w:r>
        <w:t xml:space="preserve">In the four following data type code lists, </w:t>
      </w:r>
      <w:r>
        <w:rPr>
          <w:szCs w:val="24"/>
        </w:rPr>
        <w:t>CorporateActionOption7Code, CorporateActionOption8Code, CorporateActionOption9Code, CorporateActionOption10Code, remove the code values AMGT, MNGT, PROX, and SPLI.</w:t>
      </w:r>
    </w:p>
    <w:p w:rsidR="00FF298B" w:rsidRDefault="00FF298B" w:rsidP="00C32764">
      <w:pPr>
        <w:suppressAutoHyphens w:val="0"/>
        <w:spacing w:before="0" w:after="0"/>
        <w:rPr>
          <w:szCs w:val="24"/>
          <w:lang w:val="sv-SE"/>
        </w:rPr>
      </w:pPr>
      <w:r>
        <w:rPr>
          <w:szCs w:val="24"/>
        </w:rPr>
        <w:t xml:space="preserve">This impact the OptionType/Code elements ion the 9 following seev messages: </w:t>
      </w:r>
      <w:r>
        <w:rPr>
          <w:szCs w:val="24"/>
          <w:lang w:val="sv-SE"/>
        </w:rPr>
        <w:t xml:space="preserve">seev.031, seev.033, seev.034, seev.035, </w:t>
      </w:r>
      <w:r w:rsidRPr="00014AA7">
        <w:rPr>
          <w:szCs w:val="24"/>
          <w:lang w:val="sv-SE"/>
        </w:rPr>
        <w:t>seev.036</w:t>
      </w:r>
      <w:r>
        <w:rPr>
          <w:szCs w:val="24"/>
          <w:lang w:val="sv-SE"/>
        </w:rPr>
        <w:t xml:space="preserve">, seev.037, </w:t>
      </w:r>
      <w:r w:rsidRPr="00014AA7">
        <w:rPr>
          <w:szCs w:val="24"/>
          <w:lang w:val="sv-SE"/>
        </w:rPr>
        <w:t>seev.040</w:t>
      </w:r>
      <w:r>
        <w:rPr>
          <w:szCs w:val="24"/>
          <w:lang w:val="sv-SE"/>
        </w:rPr>
        <w:t xml:space="preserve">, seev.041, </w:t>
      </w:r>
      <w:r w:rsidRPr="00014AA7">
        <w:rPr>
          <w:szCs w:val="24"/>
          <w:lang w:val="sv-SE"/>
        </w:rPr>
        <w:t>seev.042</w:t>
      </w:r>
      <w:r>
        <w:rPr>
          <w:szCs w:val="24"/>
          <w:lang w:val="sv-SE"/>
        </w:rPr>
        <w:t>.</w:t>
      </w:r>
    </w:p>
    <w:p w:rsidR="00C32764" w:rsidRDefault="00FF298B" w:rsidP="00C32764">
      <w:pPr>
        <w:suppressAutoHyphens w:val="0"/>
        <w:spacing w:before="0" w:after="0"/>
      </w:pPr>
      <w:r>
        <w:rPr>
          <w:szCs w:val="24"/>
          <w:lang w:val="sv-SE"/>
        </w:rPr>
        <w:t xml:space="preserve">The illustration below shows the removal within the seev.031 as an example. </w:t>
      </w:r>
    </w:p>
    <w:p w:rsidR="00C32764" w:rsidRDefault="00FF298B" w:rsidP="00C32764">
      <w:pPr>
        <w:suppressAutoHyphens w:val="0"/>
        <w:spacing w:before="0" w:after="0"/>
      </w:pPr>
      <w:r>
        <w:rPr>
          <w:noProof/>
          <w:lang w:eastAsia="en-GB"/>
        </w:rPr>
        <w:lastRenderedPageBreak/>
        <w:drawing>
          <wp:inline distT="0" distB="0" distL="0" distR="0" wp14:anchorId="5CA8EB6B" wp14:editId="6945A356">
            <wp:extent cx="5581015" cy="5611424"/>
            <wp:effectExtent l="0" t="0" r="635" b="8890"/>
            <wp:docPr id="1431" name="Picture 1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5581015" cy="5611424"/>
                    </a:xfrm>
                    <a:prstGeom prst="rect">
                      <a:avLst/>
                    </a:prstGeom>
                  </pic:spPr>
                </pic:pic>
              </a:graphicData>
            </a:graphic>
          </wp:inline>
        </w:drawing>
      </w:r>
    </w:p>
    <w:p w:rsidR="00FF25F0" w:rsidRDefault="00FF25F0" w:rsidP="00FF25F0">
      <w:pPr>
        <w:suppressAutoHyphens w:val="0"/>
        <w:spacing w:before="0" w:after="0"/>
      </w:pPr>
    </w:p>
    <w:p w:rsidR="00FF25F0" w:rsidRDefault="00FF25F0" w:rsidP="00FF25F0">
      <w:pPr>
        <w:suppressAutoHyphens w:val="0"/>
        <w:spacing w:before="0" w:after="0"/>
        <w:rPr>
          <w:b/>
          <w:sz w:val="28"/>
        </w:rPr>
      </w:pPr>
      <w:r w:rsidRPr="00CE2AB5">
        <w:rPr>
          <w:b/>
          <w:sz w:val="28"/>
        </w:rPr>
        <w:t>Working Group Meeting</w:t>
      </w:r>
    </w:p>
    <w:p w:rsidR="00FF25F0" w:rsidRPr="00CE2AB5" w:rsidRDefault="00FF25F0" w:rsidP="00FF25F0">
      <w:pPr>
        <w:suppressAutoHyphens w:val="0"/>
        <w:spacing w:before="0" w:after="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54"/>
      </w:tblGrid>
      <w:tr w:rsidR="00FF25F0" w:rsidRPr="00DB39D9" w:rsidTr="00FB25DB">
        <w:tc>
          <w:tcPr>
            <w:tcW w:w="8754" w:type="dxa"/>
            <w:shd w:val="pct5" w:color="auto" w:fill="auto"/>
          </w:tcPr>
          <w:p w:rsidR="00FF25F0" w:rsidRPr="00D54675" w:rsidRDefault="00FF25F0" w:rsidP="00FB25DB">
            <w:pPr>
              <w:spacing w:before="80" w:after="80"/>
              <w:rPr>
                <w:b/>
                <w:color w:val="800000"/>
              </w:rPr>
            </w:pPr>
            <w:r w:rsidRPr="00D54675">
              <w:rPr>
                <w:b/>
              </w:rPr>
              <w:t>Discussion</w:t>
            </w:r>
          </w:p>
        </w:tc>
      </w:tr>
      <w:tr w:rsidR="00FF25F0" w:rsidRPr="00E32808" w:rsidTr="00FB25DB">
        <w:trPr>
          <w:trHeight w:val="36"/>
        </w:trPr>
        <w:tc>
          <w:tcPr>
            <w:tcW w:w="8754" w:type="dxa"/>
            <w:tcBorders>
              <w:bottom w:val="dotted" w:sz="4" w:space="0" w:color="auto"/>
            </w:tcBorders>
            <w:vAlign w:val="center"/>
          </w:tcPr>
          <w:p w:rsidR="00FF25F0" w:rsidRPr="00D54675" w:rsidRDefault="000F4EAE" w:rsidP="00FB25DB">
            <w:pPr>
              <w:rPr>
                <w:rFonts w:cs="Arial"/>
              </w:rPr>
            </w:pPr>
            <w:r>
              <w:rPr>
                <w:rFonts w:cs="Arial"/>
              </w:rPr>
              <w:t>The MWG agrees with the business case and proposed solution.</w:t>
            </w:r>
          </w:p>
        </w:tc>
      </w:tr>
      <w:tr w:rsidR="00FF25F0" w:rsidRPr="00DB39D9" w:rsidTr="00FB2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rsidR="00FF25F0" w:rsidRPr="00D54675" w:rsidRDefault="00FF25F0" w:rsidP="00FB25DB">
            <w:pPr>
              <w:spacing w:before="80" w:after="80"/>
              <w:rPr>
                <w:b/>
                <w:color w:val="800000"/>
              </w:rPr>
            </w:pPr>
            <w:r w:rsidRPr="00D54675">
              <w:rPr>
                <w:b/>
              </w:rPr>
              <w:t>Decision</w:t>
            </w:r>
          </w:p>
        </w:tc>
      </w:tr>
      <w:tr w:rsidR="00FF25F0" w:rsidRPr="000F4EAE" w:rsidTr="00FB2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rsidR="00FF25F0" w:rsidRPr="000F4EAE" w:rsidRDefault="000F4EAE" w:rsidP="00FB25DB">
            <w:pPr>
              <w:tabs>
                <w:tab w:val="left" w:pos="965"/>
                <w:tab w:val="left" w:pos="1005"/>
              </w:tabs>
              <w:spacing w:after="0"/>
              <w:ind w:left="992" w:hanging="992"/>
              <w:rPr>
                <w:rFonts w:cs="Arial"/>
                <w:b/>
                <w:color w:val="00B050"/>
              </w:rPr>
            </w:pPr>
            <w:r w:rsidRPr="000F4EAE">
              <w:rPr>
                <w:rFonts w:cs="Arial"/>
                <w:b/>
                <w:color w:val="00B050"/>
              </w:rPr>
              <w:t>Approved</w:t>
            </w:r>
          </w:p>
        </w:tc>
      </w:tr>
    </w:tbl>
    <w:p w:rsidR="00DA1560" w:rsidRDefault="00DA1560" w:rsidP="00DA1560">
      <w:pPr>
        <w:suppressAutoHyphens w:val="0"/>
        <w:spacing w:before="140" w:after="0"/>
        <w:rPr>
          <w:b/>
          <w:sz w:val="28"/>
          <w:szCs w:val="28"/>
        </w:rPr>
      </w:pPr>
    </w:p>
    <w:p w:rsidR="00DA1560" w:rsidRDefault="00DA1560" w:rsidP="00DA1560">
      <w:pPr>
        <w:suppressAutoHyphens w:val="0"/>
        <w:spacing w:before="140" w:after="0"/>
        <w:rPr>
          <w:b/>
          <w:sz w:val="28"/>
          <w:szCs w:val="28"/>
        </w:rPr>
      </w:pPr>
    </w:p>
    <w:p w:rsidR="00DA1560" w:rsidRDefault="00DA1560" w:rsidP="00DA1560">
      <w:pPr>
        <w:suppressAutoHyphens w:val="0"/>
        <w:spacing w:before="140" w:after="0"/>
        <w:rPr>
          <w:b/>
          <w:sz w:val="28"/>
          <w:szCs w:val="28"/>
        </w:rPr>
      </w:pPr>
      <w:bookmarkStart w:id="95" w:name="_GoBack"/>
      <w:bookmarkEnd w:id="95"/>
      <w:r>
        <w:rPr>
          <w:b/>
          <w:sz w:val="28"/>
          <w:szCs w:val="28"/>
        </w:rPr>
        <w:lastRenderedPageBreak/>
        <w:t>Final decision of the Securities SEG regarding ISO 20022 messages: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559"/>
      </w:tblGrid>
      <w:tr w:rsidR="00DA1560" w:rsidTr="009210F4">
        <w:tc>
          <w:tcPr>
            <w:tcW w:w="1101" w:type="dxa"/>
            <w:tcBorders>
              <w:top w:val="single" w:sz="4" w:space="0" w:color="auto"/>
              <w:left w:val="single" w:sz="4" w:space="0" w:color="auto"/>
              <w:bottom w:val="single" w:sz="4" w:space="0" w:color="auto"/>
              <w:right w:val="single" w:sz="4" w:space="0" w:color="auto"/>
            </w:tcBorders>
            <w:hideMark/>
          </w:tcPr>
          <w:p w:rsidR="00DA1560" w:rsidRDefault="00DA1560" w:rsidP="009210F4">
            <w:pPr>
              <w:rPr>
                <w:szCs w:val="24"/>
              </w:rPr>
            </w:pPr>
            <w:r>
              <w:rPr>
                <w:szCs w:val="24"/>
              </w:rPr>
              <w:t>Approve the MWG decision</w:t>
            </w:r>
          </w:p>
        </w:tc>
        <w:tc>
          <w:tcPr>
            <w:tcW w:w="1559" w:type="dxa"/>
            <w:tcBorders>
              <w:top w:val="single" w:sz="4" w:space="0" w:color="auto"/>
              <w:left w:val="single" w:sz="4" w:space="0" w:color="auto"/>
              <w:bottom w:val="single" w:sz="4" w:space="0" w:color="auto"/>
              <w:right w:val="single" w:sz="4" w:space="0" w:color="auto"/>
            </w:tcBorders>
          </w:tcPr>
          <w:p w:rsidR="00DA1560" w:rsidRDefault="00DA1560" w:rsidP="009210F4">
            <w:pPr>
              <w:rPr>
                <w:szCs w:val="24"/>
              </w:rPr>
            </w:pPr>
            <w:r w:rsidRPr="009701B5">
              <w:rPr>
                <w:color w:val="FF0000"/>
                <w:szCs w:val="24"/>
              </w:rPr>
              <w:t>approved</w:t>
            </w:r>
          </w:p>
        </w:tc>
      </w:tr>
    </w:tbl>
    <w:p w:rsidR="00DA1560" w:rsidRDefault="00DA1560" w:rsidP="00DA1560">
      <w:pPr>
        <w:rPr>
          <w:szCs w:val="24"/>
        </w:rPr>
      </w:pPr>
      <w:r>
        <w:rPr>
          <w:szCs w:val="24"/>
        </w:rPr>
        <w:t>Comments:</w:t>
      </w:r>
    </w:p>
    <w:p w:rsidR="00DA1560" w:rsidRDefault="00DA1560" w:rsidP="00DA1560">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559"/>
      </w:tblGrid>
      <w:tr w:rsidR="00DA1560" w:rsidTr="009210F4">
        <w:tc>
          <w:tcPr>
            <w:tcW w:w="1101" w:type="dxa"/>
            <w:tcBorders>
              <w:top w:val="single" w:sz="4" w:space="0" w:color="auto"/>
              <w:left w:val="single" w:sz="4" w:space="0" w:color="auto"/>
              <w:bottom w:val="single" w:sz="4" w:space="0" w:color="auto"/>
              <w:right w:val="single" w:sz="4" w:space="0" w:color="auto"/>
            </w:tcBorders>
            <w:hideMark/>
          </w:tcPr>
          <w:p w:rsidR="00DA1560" w:rsidRDefault="00DA1560" w:rsidP="009210F4">
            <w:pPr>
              <w:rPr>
                <w:szCs w:val="24"/>
              </w:rPr>
            </w:pPr>
            <w:r>
              <w:rPr>
                <w:szCs w:val="24"/>
              </w:rPr>
              <w:t>Reject the MWG decision</w:t>
            </w:r>
          </w:p>
        </w:tc>
        <w:tc>
          <w:tcPr>
            <w:tcW w:w="1559" w:type="dxa"/>
            <w:tcBorders>
              <w:top w:val="single" w:sz="4" w:space="0" w:color="auto"/>
              <w:left w:val="single" w:sz="4" w:space="0" w:color="auto"/>
              <w:bottom w:val="single" w:sz="4" w:space="0" w:color="auto"/>
              <w:right w:val="single" w:sz="4" w:space="0" w:color="auto"/>
            </w:tcBorders>
          </w:tcPr>
          <w:p w:rsidR="00DA1560" w:rsidRDefault="00DA1560" w:rsidP="009210F4">
            <w:pPr>
              <w:rPr>
                <w:szCs w:val="24"/>
              </w:rPr>
            </w:pPr>
          </w:p>
        </w:tc>
      </w:tr>
    </w:tbl>
    <w:p w:rsidR="00DA1560" w:rsidRDefault="00DA1560" w:rsidP="00DA1560">
      <w:pPr>
        <w:rPr>
          <w:szCs w:val="24"/>
        </w:rPr>
      </w:pPr>
      <w:r>
        <w:rPr>
          <w:szCs w:val="24"/>
        </w:rPr>
        <w:t>Reason for rejection:</w:t>
      </w:r>
    </w:p>
    <w:p w:rsidR="008A1343" w:rsidRPr="00743BF1" w:rsidRDefault="00FF25F0" w:rsidP="00A9728F">
      <w:pPr>
        <w:suppressAutoHyphens w:val="0"/>
        <w:spacing w:before="0" w:after="0"/>
        <w:rPr>
          <w:lang w:val="en-US"/>
        </w:rPr>
      </w:pPr>
      <w:r>
        <w:rPr>
          <w:lang w:val="en-US"/>
        </w:rPr>
        <w:br w:type="page"/>
      </w:r>
    </w:p>
    <w:bookmarkEnd w:id="1"/>
    <w:p w:rsidR="00276026" w:rsidRPr="00276026" w:rsidRDefault="00276026" w:rsidP="00276026">
      <w:pPr>
        <w:spacing w:after="240"/>
        <w:outlineLvl w:val="0"/>
        <w:rPr>
          <w:rFonts w:eastAsia="Times New Roman"/>
          <w:b/>
          <w:sz w:val="40"/>
        </w:rPr>
      </w:pPr>
      <w:r w:rsidRPr="00276026">
        <w:rPr>
          <w:rFonts w:eastAsia="Times New Roman"/>
          <w:b/>
          <w:sz w:val="40"/>
        </w:rPr>
        <w:lastRenderedPageBreak/>
        <w:t>Legal Notices</w:t>
      </w:r>
    </w:p>
    <w:p w:rsidR="00276026" w:rsidRPr="00276026" w:rsidRDefault="00276026" w:rsidP="00276026">
      <w:pPr>
        <w:tabs>
          <w:tab w:val="left" w:pos="0"/>
        </w:tabs>
        <w:spacing w:before="160" w:after="0" w:line="288" w:lineRule="auto"/>
        <w:jc w:val="both"/>
        <w:rPr>
          <w:rFonts w:eastAsia="Times New Roman"/>
          <w:b/>
          <w:sz w:val="24"/>
        </w:rPr>
      </w:pPr>
      <w:r w:rsidRPr="00276026">
        <w:rPr>
          <w:rFonts w:eastAsia="Times New Roman"/>
          <w:b/>
          <w:sz w:val="24"/>
        </w:rPr>
        <w:t>Copyright</w:t>
      </w:r>
    </w:p>
    <w:p w:rsidR="00276026" w:rsidRPr="00276026" w:rsidRDefault="00276026" w:rsidP="00276026">
      <w:pPr>
        <w:suppressAutoHyphens w:val="0"/>
        <w:autoSpaceDE w:val="0"/>
        <w:autoSpaceDN w:val="0"/>
        <w:adjustRightInd w:val="0"/>
        <w:spacing w:before="0" w:after="0"/>
        <w:rPr>
          <w:rFonts w:eastAsia="Times New Roman" w:cs="Arial"/>
          <w:b/>
          <w:bCs/>
          <w:lang w:val="en-US" w:eastAsia="en-GB"/>
        </w:rPr>
      </w:pPr>
    </w:p>
    <w:p w:rsidR="00276026" w:rsidRPr="00276026" w:rsidRDefault="00331856" w:rsidP="00276026">
      <w:pPr>
        <w:suppressAutoHyphens w:val="0"/>
        <w:autoSpaceDE w:val="0"/>
        <w:autoSpaceDN w:val="0"/>
        <w:adjustRightInd w:val="0"/>
        <w:spacing w:before="0" w:after="0"/>
        <w:rPr>
          <w:rFonts w:eastAsia="Times New Roman" w:cs="Arial"/>
          <w:lang w:val="en-US" w:eastAsia="en-GB"/>
        </w:rPr>
      </w:pPr>
      <w:r>
        <w:rPr>
          <w:rFonts w:eastAsia="Times New Roman" w:cs="Arial"/>
          <w:lang w:val="en-US" w:eastAsia="en-GB"/>
        </w:rPr>
        <w:t>SWIFT SCRL © 2019</w:t>
      </w:r>
      <w:r w:rsidR="00276026" w:rsidRPr="00276026">
        <w:rPr>
          <w:rFonts w:eastAsia="Times New Roman" w:cs="Arial"/>
          <w:lang w:val="en-US" w:eastAsia="en-GB"/>
        </w:rPr>
        <w:t>. All rights reserved.</w:t>
      </w:r>
    </w:p>
    <w:p w:rsidR="00276026" w:rsidRPr="00276026" w:rsidRDefault="00276026" w:rsidP="00276026">
      <w:pPr>
        <w:tabs>
          <w:tab w:val="left" w:pos="0"/>
        </w:tabs>
        <w:spacing w:before="160" w:after="0" w:line="288" w:lineRule="auto"/>
        <w:jc w:val="both"/>
        <w:rPr>
          <w:rFonts w:eastAsia="Times New Roman"/>
          <w:b/>
          <w:sz w:val="24"/>
        </w:rPr>
      </w:pPr>
      <w:r w:rsidRPr="00276026">
        <w:rPr>
          <w:rFonts w:eastAsia="Times New Roman"/>
          <w:b/>
          <w:sz w:val="24"/>
        </w:rPr>
        <w:t>Disclaimer</w:t>
      </w:r>
    </w:p>
    <w:p w:rsidR="00276026" w:rsidRPr="00276026" w:rsidRDefault="00276026" w:rsidP="00276026">
      <w:pPr>
        <w:suppressAutoHyphens w:val="0"/>
        <w:autoSpaceDE w:val="0"/>
        <w:autoSpaceDN w:val="0"/>
        <w:adjustRightInd w:val="0"/>
        <w:spacing w:before="0" w:after="0"/>
        <w:rPr>
          <w:rFonts w:eastAsia="Times New Roman" w:cs="Arial"/>
          <w:lang w:val="en-US" w:eastAsia="en-GB"/>
        </w:rPr>
      </w:pPr>
      <w:r w:rsidRPr="00276026">
        <w:rPr>
          <w:rFonts w:eastAsia="Times New Roman" w:cs="Arial"/>
          <w:lang w:val="en-US" w:eastAsia="en-GB"/>
        </w:rPr>
        <w:t>The information in this publication may change from time to time. You must always refer to the latest available version.</w:t>
      </w:r>
    </w:p>
    <w:p w:rsidR="00276026" w:rsidRPr="00276026" w:rsidRDefault="00276026" w:rsidP="00276026">
      <w:pPr>
        <w:tabs>
          <w:tab w:val="left" w:pos="0"/>
        </w:tabs>
        <w:spacing w:before="160" w:after="0" w:line="288" w:lineRule="auto"/>
        <w:rPr>
          <w:rFonts w:eastAsia="Times New Roman"/>
          <w:b/>
          <w:sz w:val="24"/>
        </w:rPr>
      </w:pPr>
      <w:r w:rsidRPr="00276026">
        <w:rPr>
          <w:rFonts w:eastAsia="Times New Roman"/>
          <w:b/>
          <w:sz w:val="24"/>
        </w:rPr>
        <w:t>SWIFT Standards Intellectual Property Rights (IPR) Policy - End-User License Agreement</w:t>
      </w:r>
    </w:p>
    <w:p w:rsidR="00276026" w:rsidRPr="00276026" w:rsidRDefault="00276026" w:rsidP="00276026">
      <w:pPr>
        <w:suppressAutoHyphens w:val="0"/>
        <w:autoSpaceDE w:val="0"/>
        <w:autoSpaceDN w:val="0"/>
        <w:adjustRightInd w:val="0"/>
        <w:spacing w:before="0" w:after="0"/>
        <w:rPr>
          <w:rFonts w:eastAsia="Times New Roman" w:cs="Arial"/>
          <w:b/>
          <w:bCs/>
          <w:lang w:val="en-US" w:eastAsia="en-GB"/>
        </w:rPr>
      </w:pPr>
    </w:p>
    <w:p w:rsidR="00276026" w:rsidRPr="00276026" w:rsidRDefault="00276026" w:rsidP="00276026">
      <w:pPr>
        <w:suppressAutoHyphens w:val="0"/>
        <w:autoSpaceDE w:val="0"/>
        <w:autoSpaceDN w:val="0"/>
        <w:adjustRightInd w:val="0"/>
        <w:spacing w:before="0" w:after="0"/>
        <w:rPr>
          <w:rFonts w:eastAsia="Times New Roman" w:cs="Arial"/>
          <w:lang w:val="en-US" w:eastAsia="en-GB"/>
        </w:rPr>
      </w:pPr>
      <w:r w:rsidRPr="00276026">
        <w:rPr>
          <w:rFonts w:eastAsia="Times New Roman" w:cs="Arial"/>
          <w:lang w:val="en-US" w:eastAsia="en-GB"/>
        </w:rPr>
        <w:t>SWIFT Standards are licensed subject to the terms and conditions of the SWIFT Standards IPR Policy -</w:t>
      </w:r>
    </w:p>
    <w:p w:rsidR="00276026" w:rsidRPr="00276026" w:rsidRDefault="00276026" w:rsidP="00276026">
      <w:pPr>
        <w:suppressAutoHyphens w:val="0"/>
        <w:autoSpaceDE w:val="0"/>
        <w:autoSpaceDN w:val="0"/>
        <w:adjustRightInd w:val="0"/>
        <w:spacing w:before="0" w:after="0"/>
        <w:rPr>
          <w:rFonts w:eastAsia="Times New Roman" w:cs="Arial"/>
          <w:lang w:val="en-US" w:eastAsia="en-GB"/>
        </w:rPr>
      </w:pPr>
      <w:r w:rsidRPr="00276026">
        <w:rPr>
          <w:rFonts w:eastAsia="Times New Roman" w:cs="Arial"/>
          <w:lang w:val="en-US" w:eastAsia="en-GB"/>
        </w:rPr>
        <w:t>End-User License Agreement, available at www.swift.com &gt; About Us &gt; Legal &gt; IPR Policies &gt; SWIFT Standards IPR Policy.</w:t>
      </w:r>
    </w:p>
    <w:p w:rsidR="00276026" w:rsidRPr="00276026" w:rsidRDefault="00276026" w:rsidP="00276026">
      <w:pPr>
        <w:tabs>
          <w:tab w:val="left" w:pos="0"/>
        </w:tabs>
        <w:spacing w:before="160" w:after="0" w:line="288" w:lineRule="auto"/>
        <w:jc w:val="both"/>
        <w:rPr>
          <w:rFonts w:eastAsia="Times New Roman"/>
          <w:b/>
          <w:sz w:val="24"/>
        </w:rPr>
      </w:pPr>
      <w:r w:rsidRPr="00276026">
        <w:rPr>
          <w:rFonts w:eastAsia="Times New Roman"/>
          <w:b/>
          <w:sz w:val="24"/>
        </w:rPr>
        <w:t>Translations</w:t>
      </w:r>
    </w:p>
    <w:p w:rsidR="00276026" w:rsidRPr="00276026" w:rsidRDefault="00276026" w:rsidP="00276026">
      <w:pPr>
        <w:suppressAutoHyphens w:val="0"/>
        <w:autoSpaceDE w:val="0"/>
        <w:autoSpaceDN w:val="0"/>
        <w:adjustRightInd w:val="0"/>
        <w:spacing w:before="0" w:after="0"/>
        <w:rPr>
          <w:rFonts w:eastAsia="Times New Roman" w:cs="Arial"/>
          <w:lang w:val="en-US" w:eastAsia="en-GB"/>
        </w:rPr>
      </w:pPr>
      <w:r w:rsidRPr="00276026">
        <w:rPr>
          <w:rFonts w:eastAsia="Times New Roman" w:cs="Arial"/>
          <w:lang w:val="en-US" w:eastAsia="en-GB"/>
        </w:rPr>
        <w:t>The English version of SWIFT documentation is the only official and binding version.</w:t>
      </w:r>
    </w:p>
    <w:p w:rsidR="00276026" w:rsidRPr="00276026" w:rsidRDefault="00276026" w:rsidP="00276026">
      <w:pPr>
        <w:tabs>
          <w:tab w:val="left" w:pos="0"/>
        </w:tabs>
        <w:spacing w:before="160" w:after="0" w:line="288" w:lineRule="auto"/>
        <w:jc w:val="both"/>
        <w:rPr>
          <w:rFonts w:eastAsia="Times New Roman"/>
          <w:b/>
          <w:sz w:val="24"/>
        </w:rPr>
      </w:pPr>
      <w:r w:rsidRPr="00276026">
        <w:rPr>
          <w:rFonts w:eastAsia="Times New Roman"/>
          <w:b/>
          <w:sz w:val="24"/>
        </w:rPr>
        <w:t>Trademarks</w:t>
      </w:r>
    </w:p>
    <w:p w:rsidR="00276026" w:rsidRPr="00276026" w:rsidRDefault="00276026" w:rsidP="00276026">
      <w:pPr>
        <w:suppressAutoHyphens w:val="0"/>
        <w:autoSpaceDE w:val="0"/>
        <w:autoSpaceDN w:val="0"/>
        <w:adjustRightInd w:val="0"/>
        <w:spacing w:before="0" w:after="0"/>
        <w:rPr>
          <w:rFonts w:eastAsia="Times New Roman" w:cs="Arial"/>
          <w:lang w:val="en-US" w:eastAsia="en-GB"/>
        </w:rPr>
      </w:pPr>
      <w:r w:rsidRPr="00276026">
        <w:rPr>
          <w:rFonts w:eastAsia="Times New Roman" w:cs="Arial"/>
          <w:lang w:val="en-US" w:eastAsia="en-GB"/>
        </w:rPr>
        <w:t>SWIFT is the trade name of S.W.I.F.T. SCRL. The following are registered trademarks of SWIFT:</w:t>
      </w:r>
    </w:p>
    <w:p w:rsidR="00276026" w:rsidRPr="00276026" w:rsidRDefault="00276026" w:rsidP="00276026">
      <w:pPr>
        <w:suppressAutoHyphens w:val="0"/>
        <w:autoSpaceDE w:val="0"/>
        <w:autoSpaceDN w:val="0"/>
        <w:adjustRightInd w:val="0"/>
        <w:spacing w:before="0" w:after="0"/>
        <w:rPr>
          <w:rFonts w:eastAsia="Times New Roman"/>
        </w:rPr>
      </w:pPr>
      <w:r w:rsidRPr="00276026">
        <w:rPr>
          <w:rFonts w:eastAsia="Times New Roman" w:cs="Arial"/>
          <w:lang w:val="en-US" w:eastAsia="en-GB"/>
        </w:rPr>
        <w:t>3SKey, Innotribe, MyStandards, Sibos, SWIFT, SWIFTNet, SWIFT Institute, the Standards Forum logo, the SWIFT logo and UETR. Other product, service, or company names in this publication are trade names, trademarks, or registered trademarks of their respective owners.</w:t>
      </w:r>
    </w:p>
    <w:p w:rsidR="006261C8" w:rsidRPr="00251B35" w:rsidRDefault="006261C8" w:rsidP="00276026"/>
    <w:sectPr w:rsidR="006261C8" w:rsidRPr="00251B35" w:rsidSect="00582037">
      <w:type w:val="oddPage"/>
      <w:pgSz w:w="11909" w:h="16834" w:code="9"/>
      <w:pgMar w:top="1418" w:right="1419" w:bottom="1259" w:left="1701" w:header="1418" w:footer="14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87C" w:rsidRDefault="00BA087C">
      <w:r>
        <w:separator/>
      </w:r>
    </w:p>
  </w:endnote>
  <w:endnote w:type="continuationSeparator" w:id="0">
    <w:p w:rsidR="00BA087C" w:rsidRDefault="00BA0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538" w:rsidRDefault="00F56538">
    <w:pPr>
      <w:pStyle w:val="Footereven"/>
    </w:pPr>
  </w:p>
  <w:tbl>
    <w:tblPr>
      <w:tblW w:w="0" w:type="auto"/>
      <w:tblInd w:w="108"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F56538">
      <w:trPr>
        <w:cantSplit/>
        <w:trHeight w:hRule="exact" w:val="50"/>
      </w:trPr>
      <w:tc>
        <w:tcPr>
          <w:tcW w:w="8505" w:type="dxa"/>
        </w:tcPr>
        <w:p w:rsidR="00F56538" w:rsidRDefault="00F56538">
          <w:pPr>
            <w:pStyle w:val="Footereven"/>
          </w:pPr>
        </w:p>
      </w:tc>
    </w:tr>
  </w:tbl>
  <w:p w:rsidR="00F56538" w:rsidRPr="00406AAE" w:rsidRDefault="00F56538" w:rsidP="000F4669">
    <w:pPr>
      <w:pStyle w:val="Footereven"/>
    </w:pPr>
    <w:r>
      <w:rPr>
        <w:rFonts w:eastAsia="Times"/>
        <w:noProof w:val="0"/>
        <w:lang w:val="en-GB"/>
      </w:rPr>
      <w:fldChar w:fldCharType="begin"/>
    </w:r>
    <w:r>
      <w:rPr>
        <w:rFonts w:eastAsia="Times"/>
        <w:noProof w:val="0"/>
        <w:lang w:val="en-GB"/>
      </w:rPr>
      <w:instrText xml:space="preserve"> PAGE </w:instrText>
    </w:r>
    <w:r>
      <w:rPr>
        <w:rFonts w:eastAsia="Times"/>
        <w:noProof w:val="0"/>
        <w:lang w:val="en-GB"/>
      </w:rPr>
      <w:fldChar w:fldCharType="separate"/>
    </w:r>
    <w:r>
      <w:rPr>
        <w:rFonts w:eastAsia="Times"/>
        <w:lang w:val="en-GB"/>
      </w:rPr>
      <w:t>2</w:t>
    </w:r>
    <w:r>
      <w:rPr>
        <w:rFonts w:eastAsia="Times"/>
        <w:noProof w:val="0"/>
        <w:lang w:val="en-GB"/>
      </w:rPr>
      <w:fldChar w:fldCharType="end"/>
    </w:r>
    <w:r>
      <w:rPr>
        <w:rFonts w:eastAsia="Times"/>
        <w:noProof w:val="0"/>
        <w:lang w:val="en-GB"/>
      </w:rPr>
      <w:tab/>
      <w:t xml:space="preserve">Category </w:t>
    </w:r>
    <w:r>
      <w:rPr>
        <w:rFonts w:eastAsia="Times"/>
        <w:noProof w:val="0"/>
        <w:color w:val="FF0000"/>
        <w:lang w:val="en-GB"/>
      </w:rPr>
      <w:t xml:space="preserve">CATNUM </w:t>
    </w:r>
    <w:r>
      <w:rPr>
        <w:rFonts w:eastAsia="Times"/>
        <w:noProof w:val="0"/>
        <w:lang w:val="en-GB"/>
      </w:rPr>
      <w:t>maintenance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538" w:rsidRDefault="00F56538">
    <w:pPr>
      <w:pStyle w:val="Footereven"/>
    </w:pPr>
  </w:p>
  <w:tbl>
    <w:tblPr>
      <w:tblW w:w="0" w:type="auto"/>
      <w:tblInd w:w="108"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F56538">
      <w:trPr>
        <w:cantSplit/>
        <w:trHeight w:hRule="exact" w:val="50"/>
      </w:trPr>
      <w:tc>
        <w:tcPr>
          <w:tcW w:w="8505" w:type="dxa"/>
        </w:tcPr>
        <w:p w:rsidR="00F56538" w:rsidRDefault="00F56538">
          <w:pPr>
            <w:pStyle w:val="Footereven"/>
          </w:pPr>
        </w:p>
      </w:tc>
    </w:tr>
  </w:tbl>
  <w:p w:rsidR="00F56538" w:rsidRPr="00E75D6F" w:rsidRDefault="00F56538" w:rsidP="000F4669">
    <w:pPr>
      <w:pStyle w:val="Footereven"/>
      <w:rPr>
        <w:rFonts w:eastAsia="Times"/>
        <w:noProof w:val="0"/>
        <w:lang w:val="en-GB"/>
      </w:rPr>
    </w:pPr>
    <w:r>
      <w:rPr>
        <w:rFonts w:eastAsia="Times"/>
        <w:noProof w:val="0"/>
        <w:lang w:val="en-GB"/>
      </w:rPr>
      <w:fldChar w:fldCharType="begin"/>
    </w:r>
    <w:r>
      <w:rPr>
        <w:rFonts w:eastAsia="Times"/>
        <w:noProof w:val="0"/>
        <w:lang w:val="en-GB"/>
      </w:rPr>
      <w:instrText xml:space="preserve"> PAGE </w:instrText>
    </w:r>
    <w:r>
      <w:rPr>
        <w:rFonts w:eastAsia="Times"/>
        <w:noProof w:val="0"/>
        <w:lang w:val="en-GB"/>
      </w:rPr>
      <w:fldChar w:fldCharType="separate"/>
    </w:r>
    <w:r w:rsidR="00DA1560">
      <w:rPr>
        <w:rFonts w:eastAsia="Times"/>
        <w:lang w:val="en-GB"/>
      </w:rPr>
      <w:t>62</w:t>
    </w:r>
    <w:r>
      <w:rPr>
        <w:rFonts w:eastAsia="Times"/>
        <w:noProof w:val="0"/>
        <w:lang w:val="en-GB"/>
      </w:rPr>
      <w:fldChar w:fldCharType="end"/>
    </w:r>
    <w:r>
      <w:rPr>
        <w:rFonts w:eastAsia="Times"/>
        <w:noProof w:val="0"/>
        <w:lang w:val="en-GB"/>
      </w:rPr>
      <w:tab/>
      <w:t>MWG Meeting and Minutes SR 2020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538" w:rsidRDefault="00F56538" w:rsidP="00031E7B">
    <w:pPr>
      <w:pStyle w:val="Footerodd"/>
    </w:pPr>
  </w:p>
  <w:tbl>
    <w:tblPr>
      <w:tblW w:w="0" w:type="auto"/>
      <w:tblInd w:w="107"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F56538" w:rsidTr="0073590E">
      <w:trPr>
        <w:cantSplit/>
        <w:trHeight w:hRule="exact" w:val="50"/>
      </w:trPr>
      <w:tc>
        <w:tcPr>
          <w:tcW w:w="8505" w:type="dxa"/>
        </w:tcPr>
        <w:p w:rsidR="00F56538" w:rsidRDefault="00F56538" w:rsidP="00161E45"/>
      </w:tc>
    </w:tr>
  </w:tbl>
  <w:p w:rsidR="00F56538" w:rsidRPr="004C304C" w:rsidRDefault="00F56538" w:rsidP="00161E45">
    <w:pPr>
      <w:pStyle w:val="Footerodd"/>
      <w:jc w:val="left"/>
      <w:rPr>
        <w:rFonts w:eastAsia="Times"/>
      </w:rPr>
    </w:pPr>
    <w:r>
      <w:rPr>
        <w:rFonts w:eastAsia="Times"/>
      </w:rPr>
      <w:t>22 August 2019</w:t>
    </w:r>
    <w:r w:rsidRPr="00031E7B">
      <w:rPr>
        <w:rFonts w:eastAsia="Times"/>
      </w:rPr>
      <w:tab/>
    </w:r>
    <w:r w:rsidRPr="00031E7B">
      <w:rPr>
        <w:rFonts w:eastAsia="Times"/>
      </w:rPr>
      <w:fldChar w:fldCharType="begin"/>
    </w:r>
    <w:r w:rsidRPr="00031E7B">
      <w:rPr>
        <w:rFonts w:eastAsia="Times"/>
      </w:rPr>
      <w:instrText xml:space="preserve"> PAGE </w:instrText>
    </w:r>
    <w:r w:rsidRPr="00031E7B">
      <w:rPr>
        <w:rFonts w:eastAsia="Times"/>
      </w:rPr>
      <w:fldChar w:fldCharType="separate"/>
    </w:r>
    <w:r w:rsidR="00DA1560">
      <w:rPr>
        <w:rFonts w:eastAsia="Times"/>
      </w:rPr>
      <w:t>61</w:t>
    </w:r>
    <w:r w:rsidRPr="00031E7B">
      <w:rPr>
        <w:rFonts w:eastAsia="Tim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87C" w:rsidRDefault="00BA087C">
      <w:r>
        <w:separator/>
      </w:r>
    </w:p>
  </w:footnote>
  <w:footnote w:type="continuationSeparator" w:id="0">
    <w:p w:rsidR="00BA087C" w:rsidRDefault="00BA087C">
      <w:r>
        <w:continuationSeparator/>
      </w:r>
    </w:p>
  </w:footnote>
  <w:footnote w:id="1">
    <w:p w:rsidR="00F56538" w:rsidRDefault="00F56538" w:rsidP="0071010A">
      <w:pPr>
        <w:pStyle w:val="FootnoteText"/>
      </w:pPr>
      <w:r>
        <w:rPr>
          <w:rStyle w:val="FootnoteReference"/>
        </w:rPr>
        <w:footnoteRef/>
      </w:r>
      <w:r>
        <w:t xml:space="preserve"> MWG maintenance meeting minutes are distributed around first week of September.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538" w:rsidRDefault="00F56538" w:rsidP="006570C0">
    <w:pPr>
      <w:pStyle w:val="Headereven"/>
    </w:pPr>
    <w:r>
      <w:t>Standards MT Release 2010 Country Vote</w:t>
    </w:r>
    <w:r>
      <w:tab/>
    </w:r>
  </w:p>
  <w:tbl>
    <w:tblPr>
      <w:tblW w:w="0" w:type="auto"/>
      <w:tblInd w:w="108"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F56538">
      <w:trPr>
        <w:cantSplit/>
        <w:trHeight w:hRule="exact" w:val="50"/>
      </w:trPr>
      <w:tc>
        <w:tcPr>
          <w:tcW w:w="8505" w:type="dxa"/>
        </w:tcPr>
        <w:p w:rsidR="00F56538" w:rsidRDefault="00F56538">
          <w:pPr>
            <w:pStyle w:val="Headereven"/>
          </w:pPr>
        </w:p>
        <w:p w:rsidR="00F56538" w:rsidRDefault="00F56538">
          <w:pPr>
            <w:pStyle w:val="Headereven"/>
          </w:pPr>
        </w:p>
      </w:tc>
    </w:tr>
  </w:tbl>
  <w:p w:rsidR="00F56538" w:rsidRDefault="00F56538">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538" w:rsidRDefault="00F56538" w:rsidP="00CE4AC2">
    <w:pPr>
      <w:pStyle w:val="Header"/>
    </w:pPr>
    <w:r>
      <w:rPr>
        <w:noProof/>
        <w:lang w:eastAsia="en-GB"/>
      </w:rPr>
      <w:drawing>
        <wp:inline distT="0" distB="0" distL="0" distR="0" wp14:anchorId="46982E85" wp14:editId="573D8473">
          <wp:extent cx="718185" cy="718185"/>
          <wp:effectExtent l="19050" t="0" r="5715" b="0"/>
          <wp:docPr id="4" name="Picture 2" descr="SWIFT_Logo_PMS_W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WIFT_Logo_PMS_WG10"/>
                  <pic:cNvPicPr>
                    <a:picLocks noChangeAspect="1" noChangeArrowheads="1"/>
                  </pic:cNvPicPr>
                </pic:nvPicPr>
                <pic:blipFill>
                  <a:blip r:embed="rId1"/>
                  <a:srcRect/>
                  <a:stretch>
                    <a:fillRect/>
                  </a:stretch>
                </pic:blipFill>
                <pic:spPr bwMode="auto">
                  <a:xfrm>
                    <a:off x="0" y="0"/>
                    <a:ext cx="718185" cy="71818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538" w:rsidRDefault="00F56538" w:rsidP="006570C0">
    <w:pPr>
      <w:pStyle w:val="Headereven"/>
    </w:pPr>
    <w:r>
      <w:t>Standards MT Release November 2020</w:t>
    </w:r>
    <w:r>
      <w:tab/>
    </w:r>
  </w:p>
  <w:tbl>
    <w:tblPr>
      <w:tblW w:w="0" w:type="auto"/>
      <w:tblInd w:w="108"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F56538">
      <w:trPr>
        <w:cantSplit/>
        <w:trHeight w:hRule="exact" w:val="50"/>
      </w:trPr>
      <w:tc>
        <w:tcPr>
          <w:tcW w:w="8505" w:type="dxa"/>
        </w:tcPr>
        <w:p w:rsidR="00F56538" w:rsidRDefault="00F56538">
          <w:pPr>
            <w:pStyle w:val="Headereven"/>
          </w:pPr>
        </w:p>
        <w:p w:rsidR="00F56538" w:rsidRDefault="00F56538">
          <w:pPr>
            <w:pStyle w:val="Headereven"/>
          </w:pPr>
        </w:p>
      </w:tc>
    </w:tr>
  </w:tbl>
  <w:p w:rsidR="00F56538" w:rsidRPr="001762F8" w:rsidRDefault="00F56538">
    <w:pPr>
      <w:pStyle w:val="Headereven"/>
      <w:rPr>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538" w:rsidRDefault="00F56538" w:rsidP="00921093">
    <w:pPr>
      <w:pStyle w:val="Headerodd"/>
      <w:tabs>
        <w:tab w:val="clear" w:pos="8712"/>
        <w:tab w:val="right" w:pos="8505"/>
      </w:tabs>
      <w:jc w:val="left"/>
    </w:pPr>
    <w:r>
      <w:tab/>
      <w:t>Standards MT Release November 2020</w:t>
    </w:r>
  </w:p>
  <w:tbl>
    <w:tblPr>
      <w:tblW w:w="0" w:type="auto"/>
      <w:tblInd w:w="107"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F56538" w:rsidTr="0073590E">
      <w:trPr>
        <w:cantSplit/>
        <w:trHeight w:hRule="exact" w:val="50"/>
      </w:trPr>
      <w:tc>
        <w:tcPr>
          <w:tcW w:w="8505" w:type="dxa"/>
        </w:tcPr>
        <w:p w:rsidR="00F56538" w:rsidRDefault="00F56538"/>
        <w:p w:rsidR="00F56538" w:rsidRDefault="00F56538"/>
      </w:tc>
    </w:tr>
  </w:tbl>
  <w:p w:rsidR="00F56538" w:rsidRDefault="00F56538">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FF40C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C19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6007B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C23F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AD49DF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08EB35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3EA8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CB65E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792E3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360C7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C19AC"/>
    <w:multiLevelType w:val="hybridMultilevel"/>
    <w:tmpl w:val="028856D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0A7971B2"/>
    <w:multiLevelType w:val="multilevel"/>
    <w:tmpl w:val="EC8A263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18"/>
        </w:tabs>
        <w:ind w:left="718" w:hanging="576"/>
      </w:pPr>
      <w:rPr>
        <w:rFonts w:ascii="Helvetica" w:hAnsi="Helvetica"/>
        <w:color w:val="auto"/>
      </w:rPr>
    </w:lvl>
    <w:lvl w:ilvl="2">
      <w:start w:val="1"/>
      <w:numFmt w:val="decimal"/>
      <w:pStyle w:val="Heading3"/>
      <w:lvlText w:val="%1.%2.%3"/>
      <w:lvlJc w:val="left"/>
      <w:pPr>
        <w:tabs>
          <w:tab w:val="num" w:pos="1080"/>
        </w:tabs>
        <w:ind w:left="851" w:hanging="851"/>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23D66EB"/>
    <w:multiLevelType w:val="singleLevel"/>
    <w:tmpl w:val="CC960EEE"/>
    <w:lvl w:ilvl="0">
      <w:start w:val="1"/>
      <w:numFmt w:val="bullet"/>
      <w:pStyle w:val="ListBullet1"/>
      <w:lvlText w:val=""/>
      <w:lvlJc w:val="left"/>
      <w:pPr>
        <w:tabs>
          <w:tab w:val="num" w:pos="360"/>
        </w:tabs>
        <w:ind w:left="360" w:hanging="360"/>
      </w:pPr>
      <w:rPr>
        <w:rFonts w:ascii="Symbol" w:hAnsi="Symbol" w:hint="default"/>
      </w:rPr>
    </w:lvl>
  </w:abstractNum>
  <w:abstractNum w:abstractNumId="13" w15:restartNumberingAfterBreak="0">
    <w:nsid w:val="12F45D21"/>
    <w:multiLevelType w:val="hybridMultilevel"/>
    <w:tmpl w:val="D7EE6D76"/>
    <w:lvl w:ilvl="0" w:tplc="CB564204">
      <w:start w:val="1"/>
      <w:numFmt w:val="decimal"/>
      <w:pStyle w:val="ListNumber1"/>
      <w:lvlText w:val="%1."/>
      <w:lvlJc w:val="left"/>
      <w:pPr>
        <w:tabs>
          <w:tab w:val="num" w:pos="1211"/>
        </w:tabs>
        <w:ind w:left="1134" w:hanging="283"/>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00E6CBA"/>
    <w:multiLevelType w:val="multilevel"/>
    <w:tmpl w:val="E1D09EE0"/>
    <w:lvl w:ilvl="0">
      <w:start w:val="1"/>
      <w:numFmt w:val="none"/>
      <w:lvlText w:val="A"/>
      <w:lvlJc w:val="left"/>
      <w:pPr>
        <w:tabs>
          <w:tab w:val="num" w:pos="851"/>
        </w:tabs>
        <w:ind w:left="851" w:hanging="851"/>
      </w:pPr>
    </w:lvl>
    <w:lvl w:ilvl="1">
      <w:start w:val="1"/>
      <w:numFmt w:val="decimal"/>
      <w:lvlRestart w:val="0"/>
      <w:lvlText w:val="%1.%2"/>
      <w:lvlJc w:val="left"/>
      <w:pPr>
        <w:tabs>
          <w:tab w:val="num" w:pos="864"/>
        </w:tabs>
        <w:ind w:left="864" w:hanging="864"/>
      </w:pPr>
      <w:rPr>
        <w:rFonts w:ascii="Arial" w:hAnsi="Arial"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08"/>
        </w:tabs>
        <w:ind w:left="1008" w:hanging="1008"/>
      </w:pPr>
    </w:lvl>
    <w:lvl w:ilvl="3">
      <w:start w:val="1"/>
      <w:numFmt w:val="decimal"/>
      <w:lvlText w:val="%1.%2.%3.%4"/>
      <w:lvlJc w:val="left"/>
      <w:pPr>
        <w:tabs>
          <w:tab w:val="num" w:pos="1152"/>
        </w:tabs>
        <w:ind w:left="1152" w:hanging="1152"/>
      </w:pPr>
    </w:lvl>
    <w:lvl w:ilvl="4">
      <w:start w:val="1"/>
      <w:numFmt w:val="decimal"/>
      <w:lvlText w:val="%1.%2.%3.%4.%5"/>
      <w:lvlJc w:val="left"/>
      <w:pPr>
        <w:tabs>
          <w:tab w:val="num" w:pos="1296"/>
        </w:tabs>
        <w:ind w:left="1296" w:hanging="1296"/>
      </w:pPr>
    </w:lvl>
    <w:lvl w:ilvl="5">
      <w:start w:val="1"/>
      <w:numFmt w:val="upperLetter"/>
      <w:lvlText w:val="Appendix %6"/>
      <w:lvlJc w:val="left"/>
      <w:pPr>
        <w:tabs>
          <w:tab w:val="num" w:pos="2880"/>
        </w:tabs>
        <w:ind w:left="720" w:hanging="720"/>
      </w:pPr>
    </w:lvl>
    <w:lvl w:ilvl="6">
      <w:start w:val="1"/>
      <w:numFmt w:val="upperLetter"/>
      <w:lvlRestart w:val="0"/>
      <w:lvlText w:val="%7"/>
      <w:lvlJc w:val="left"/>
      <w:pPr>
        <w:tabs>
          <w:tab w:val="num" w:pos="851"/>
        </w:tabs>
        <w:ind w:left="851" w:hanging="851"/>
      </w:pPr>
    </w:lvl>
    <w:lvl w:ilvl="7">
      <w:start w:val="1"/>
      <w:numFmt w:val="decimal"/>
      <w:pStyle w:val="Heading8"/>
      <w:lvlText w:val="%7.%8"/>
      <w:lvlJc w:val="left"/>
      <w:pPr>
        <w:tabs>
          <w:tab w:val="num" w:pos="851"/>
        </w:tabs>
        <w:ind w:left="851" w:hanging="851"/>
      </w:pPr>
    </w:lvl>
    <w:lvl w:ilvl="8">
      <w:start w:val="1"/>
      <w:numFmt w:val="decimal"/>
      <w:lvlText w:val="A.%9.%8"/>
      <w:lvlJc w:val="left"/>
      <w:pPr>
        <w:tabs>
          <w:tab w:val="num" w:pos="1080"/>
        </w:tabs>
        <w:ind w:left="851" w:hanging="851"/>
      </w:pPr>
    </w:lvl>
  </w:abstractNum>
  <w:abstractNum w:abstractNumId="15" w15:restartNumberingAfterBreak="0">
    <w:nsid w:val="23216544"/>
    <w:multiLevelType w:val="hybridMultilevel"/>
    <w:tmpl w:val="7EC861F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6" w15:restartNumberingAfterBreak="0">
    <w:nsid w:val="2D485E20"/>
    <w:multiLevelType w:val="hybridMultilevel"/>
    <w:tmpl w:val="7EFE39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48458D0"/>
    <w:multiLevelType w:val="hybridMultilevel"/>
    <w:tmpl w:val="B5446460"/>
    <w:lvl w:ilvl="0" w:tplc="2C24DAE8">
      <w:start w:val="1"/>
      <w:numFmt w:val="bullet"/>
      <w:pStyle w:val="ListBullet21"/>
      <w:lvlText w:val=""/>
      <w:lvlJc w:val="left"/>
      <w:pPr>
        <w:tabs>
          <w:tab w:val="num" w:pos="3196"/>
        </w:tabs>
        <w:ind w:left="3196"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18" w15:restartNumberingAfterBreak="0">
    <w:nsid w:val="36FA4436"/>
    <w:multiLevelType w:val="hybridMultilevel"/>
    <w:tmpl w:val="30E066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EF86B58"/>
    <w:multiLevelType w:val="hybridMultilevel"/>
    <w:tmpl w:val="B73E4F84"/>
    <w:lvl w:ilvl="0" w:tplc="08090001">
      <w:start w:val="1"/>
      <w:numFmt w:val="bullet"/>
      <w:lvlText w:val=""/>
      <w:lvlJc w:val="left"/>
      <w:pPr>
        <w:ind w:left="450" w:hanging="360"/>
      </w:pPr>
      <w:rPr>
        <w:rFonts w:ascii="Symbol" w:hAnsi="Symbol" w:hint="default"/>
      </w:rPr>
    </w:lvl>
    <w:lvl w:ilvl="1" w:tplc="08090003" w:tentative="1">
      <w:start w:val="1"/>
      <w:numFmt w:val="bullet"/>
      <w:lvlText w:val="o"/>
      <w:lvlJc w:val="left"/>
      <w:pPr>
        <w:ind w:left="1170" w:hanging="360"/>
      </w:pPr>
      <w:rPr>
        <w:rFonts w:ascii="Courier New" w:hAnsi="Courier New" w:cs="Courier New" w:hint="default"/>
      </w:rPr>
    </w:lvl>
    <w:lvl w:ilvl="2" w:tplc="08090005" w:tentative="1">
      <w:start w:val="1"/>
      <w:numFmt w:val="bullet"/>
      <w:lvlText w:val=""/>
      <w:lvlJc w:val="left"/>
      <w:pPr>
        <w:ind w:left="1890" w:hanging="360"/>
      </w:pPr>
      <w:rPr>
        <w:rFonts w:ascii="Wingdings" w:hAnsi="Wingdings" w:hint="default"/>
      </w:rPr>
    </w:lvl>
    <w:lvl w:ilvl="3" w:tplc="08090001" w:tentative="1">
      <w:start w:val="1"/>
      <w:numFmt w:val="bullet"/>
      <w:lvlText w:val=""/>
      <w:lvlJc w:val="left"/>
      <w:pPr>
        <w:ind w:left="2610" w:hanging="360"/>
      </w:pPr>
      <w:rPr>
        <w:rFonts w:ascii="Symbol" w:hAnsi="Symbol" w:hint="default"/>
      </w:rPr>
    </w:lvl>
    <w:lvl w:ilvl="4" w:tplc="08090003" w:tentative="1">
      <w:start w:val="1"/>
      <w:numFmt w:val="bullet"/>
      <w:lvlText w:val="o"/>
      <w:lvlJc w:val="left"/>
      <w:pPr>
        <w:ind w:left="3330" w:hanging="360"/>
      </w:pPr>
      <w:rPr>
        <w:rFonts w:ascii="Courier New" w:hAnsi="Courier New" w:cs="Courier New" w:hint="default"/>
      </w:rPr>
    </w:lvl>
    <w:lvl w:ilvl="5" w:tplc="08090005" w:tentative="1">
      <w:start w:val="1"/>
      <w:numFmt w:val="bullet"/>
      <w:lvlText w:val=""/>
      <w:lvlJc w:val="left"/>
      <w:pPr>
        <w:ind w:left="4050" w:hanging="360"/>
      </w:pPr>
      <w:rPr>
        <w:rFonts w:ascii="Wingdings" w:hAnsi="Wingdings" w:hint="default"/>
      </w:rPr>
    </w:lvl>
    <w:lvl w:ilvl="6" w:tplc="08090001" w:tentative="1">
      <w:start w:val="1"/>
      <w:numFmt w:val="bullet"/>
      <w:lvlText w:val=""/>
      <w:lvlJc w:val="left"/>
      <w:pPr>
        <w:ind w:left="4770" w:hanging="360"/>
      </w:pPr>
      <w:rPr>
        <w:rFonts w:ascii="Symbol" w:hAnsi="Symbol" w:hint="default"/>
      </w:rPr>
    </w:lvl>
    <w:lvl w:ilvl="7" w:tplc="08090003" w:tentative="1">
      <w:start w:val="1"/>
      <w:numFmt w:val="bullet"/>
      <w:lvlText w:val="o"/>
      <w:lvlJc w:val="left"/>
      <w:pPr>
        <w:ind w:left="5490" w:hanging="360"/>
      </w:pPr>
      <w:rPr>
        <w:rFonts w:ascii="Courier New" w:hAnsi="Courier New" w:cs="Courier New" w:hint="default"/>
      </w:rPr>
    </w:lvl>
    <w:lvl w:ilvl="8" w:tplc="08090005" w:tentative="1">
      <w:start w:val="1"/>
      <w:numFmt w:val="bullet"/>
      <w:lvlText w:val=""/>
      <w:lvlJc w:val="left"/>
      <w:pPr>
        <w:ind w:left="6210" w:hanging="360"/>
      </w:pPr>
      <w:rPr>
        <w:rFonts w:ascii="Wingdings" w:hAnsi="Wingdings" w:hint="default"/>
      </w:rPr>
    </w:lvl>
  </w:abstractNum>
  <w:abstractNum w:abstractNumId="20" w15:restartNumberingAfterBreak="0">
    <w:nsid w:val="422F5A05"/>
    <w:multiLevelType w:val="multilevel"/>
    <w:tmpl w:val="C586202A"/>
    <w:lvl w:ilvl="0">
      <w:start w:val="1"/>
      <w:numFmt w:val="none"/>
      <w:lvlText w:val="A"/>
      <w:lvlJc w:val="left"/>
      <w:pPr>
        <w:tabs>
          <w:tab w:val="num" w:pos="851"/>
        </w:tabs>
        <w:ind w:left="851" w:hanging="851"/>
      </w:pPr>
    </w:lvl>
    <w:lvl w:ilvl="1">
      <w:start w:val="1"/>
      <w:numFmt w:val="decimal"/>
      <w:lvlRestart w:val="0"/>
      <w:lvlText w:val="%1.%2"/>
      <w:lvlJc w:val="left"/>
      <w:pPr>
        <w:tabs>
          <w:tab w:val="num" w:pos="864"/>
        </w:tabs>
        <w:ind w:left="864" w:hanging="864"/>
      </w:pPr>
      <w:rPr>
        <w:rFonts w:ascii="Arial" w:hAnsi="Arial"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08"/>
        </w:tabs>
        <w:ind w:left="1008" w:hanging="1008"/>
      </w:pPr>
    </w:lvl>
    <w:lvl w:ilvl="3">
      <w:start w:val="1"/>
      <w:numFmt w:val="decimal"/>
      <w:lvlText w:val="%1.%2.%3.%4"/>
      <w:lvlJc w:val="left"/>
      <w:pPr>
        <w:tabs>
          <w:tab w:val="num" w:pos="1152"/>
        </w:tabs>
        <w:ind w:left="1152" w:hanging="1152"/>
      </w:pPr>
    </w:lvl>
    <w:lvl w:ilvl="4">
      <w:start w:val="1"/>
      <w:numFmt w:val="decimal"/>
      <w:lvlText w:val="%1.%2.%3.%4.%5"/>
      <w:lvlJc w:val="left"/>
      <w:pPr>
        <w:tabs>
          <w:tab w:val="num" w:pos="1296"/>
        </w:tabs>
        <w:ind w:left="1296" w:hanging="1296"/>
      </w:pPr>
    </w:lvl>
    <w:lvl w:ilvl="5">
      <w:start w:val="1"/>
      <w:numFmt w:val="upperLetter"/>
      <w:lvlText w:val="Appendix %6"/>
      <w:lvlJc w:val="left"/>
      <w:pPr>
        <w:tabs>
          <w:tab w:val="num" w:pos="2880"/>
        </w:tabs>
        <w:ind w:left="720" w:hanging="720"/>
      </w:pPr>
    </w:lvl>
    <w:lvl w:ilvl="6">
      <w:start w:val="1"/>
      <w:numFmt w:val="upperLetter"/>
      <w:lvlRestart w:val="0"/>
      <w:lvlText w:val="%7"/>
      <w:lvlJc w:val="left"/>
      <w:pPr>
        <w:tabs>
          <w:tab w:val="num" w:pos="851"/>
        </w:tabs>
        <w:ind w:left="851" w:hanging="851"/>
      </w:pPr>
    </w:lvl>
    <w:lvl w:ilvl="7">
      <w:start w:val="1"/>
      <w:numFmt w:val="decimal"/>
      <w:lvlText w:val="%7.%8"/>
      <w:lvlJc w:val="left"/>
      <w:pPr>
        <w:tabs>
          <w:tab w:val="num" w:pos="851"/>
        </w:tabs>
        <w:ind w:left="851" w:hanging="851"/>
      </w:pPr>
    </w:lvl>
    <w:lvl w:ilvl="8">
      <w:start w:val="1"/>
      <w:numFmt w:val="decimal"/>
      <w:pStyle w:val="Heading9"/>
      <w:lvlText w:val="%7.%8.%9"/>
      <w:lvlJc w:val="left"/>
      <w:pPr>
        <w:tabs>
          <w:tab w:val="num" w:pos="1080"/>
        </w:tabs>
        <w:ind w:left="851" w:hanging="851"/>
      </w:pPr>
    </w:lvl>
  </w:abstractNum>
  <w:abstractNum w:abstractNumId="21" w15:restartNumberingAfterBreak="0">
    <w:nsid w:val="4BE0238E"/>
    <w:multiLevelType w:val="multilevel"/>
    <w:tmpl w:val="6368E8C4"/>
    <w:lvl w:ilvl="0">
      <w:start w:val="1"/>
      <w:numFmt w:val="none"/>
      <w:lvlText w:val="A"/>
      <w:lvlJc w:val="left"/>
      <w:pPr>
        <w:tabs>
          <w:tab w:val="num" w:pos="851"/>
        </w:tabs>
        <w:ind w:left="851" w:hanging="851"/>
      </w:pPr>
    </w:lvl>
    <w:lvl w:ilvl="1">
      <w:start w:val="1"/>
      <w:numFmt w:val="decimal"/>
      <w:lvlRestart w:val="0"/>
      <w:lvlText w:val="%1.%2"/>
      <w:lvlJc w:val="left"/>
      <w:pPr>
        <w:tabs>
          <w:tab w:val="num" w:pos="864"/>
        </w:tabs>
        <w:ind w:left="864" w:hanging="864"/>
      </w:pPr>
      <w:rPr>
        <w:rFonts w:ascii="Arial" w:hAnsi="Arial"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08"/>
        </w:tabs>
        <w:ind w:left="1008" w:hanging="1008"/>
      </w:pPr>
    </w:lvl>
    <w:lvl w:ilvl="3">
      <w:start w:val="1"/>
      <w:numFmt w:val="decimal"/>
      <w:lvlText w:val="%1.%2.%3.%4"/>
      <w:lvlJc w:val="left"/>
      <w:pPr>
        <w:tabs>
          <w:tab w:val="num" w:pos="1152"/>
        </w:tabs>
        <w:ind w:left="1152" w:hanging="1152"/>
      </w:pPr>
    </w:lvl>
    <w:lvl w:ilvl="4">
      <w:start w:val="1"/>
      <w:numFmt w:val="decimal"/>
      <w:lvlText w:val="%1.%2.%3.%4.%5"/>
      <w:lvlJc w:val="left"/>
      <w:pPr>
        <w:tabs>
          <w:tab w:val="num" w:pos="1296"/>
        </w:tabs>
        <w:ind w:left="1296" w:hanging="1296"/>
      </w:pPr>
    </w:lvl>
    <w:lvl w:ilvl="5">
      <w:start w:val="1"/>
      <w:numFmt w:val="upperLetter"/>
      <w:lvlText w:val="Appendix %6"/>
      <w:lvlJc w:val="left"/>
      <w:pPr>
        <w:tabs>
          <w:tab w:val="num" w:pos="2880"/>
        </w:tabs>
        <w:ind w:left="720" w:hanging="720"/>
      </w:pPr>
    </w:lvl>
    <w:lvl w:ilvl="6">
      <w:start w:val="1"/>
      <w:numFmt w:val="upperLetter"/>
      <w:lvlRestart w:val="0"/>
      <w:pStyle w:val="Heading7"/>
      <w:lvlText w:val="%7"/>
      <w:lvlJc w:val="left"/>
      <w:pPr>
        <w:tabs>
          <w:tab w:val="num" w:pos="851"/>
        </w:tabs>
        <w:ind w:left="851" w:hanging="851"/>
      </w:pPr>
    </w:lvl>
    <w:lvl w:ilvl="7">
      <w:start w:val="1"/>
      <w:numFmt w:val="decimal"/>
      <w:lvlText w:val="%7.%8"/>
      <w:lvlJc w:val="left"/>
      <w:pPr>
        <w:tabs>
          <w:tab w:val="num" w:pos="851"/>
        </w:tabs>
        <w:ind w:left="851" w:hanging="851"/>
      </w:pPr>
    </w:lvl>
    <w:lvl w:ilvl="8">
      <w:start w:val="1"/>
      <w:numFmt w:val="decimal"/>
      <w:lvlText w:val="A.%9.%8"/>
      <w:lvlJc w:val="left"/>
      <w:pPr>
        <w:tabs>
          <w:tab w:val="num" w:pos="1080"/>
        </w:tabs>
        <w:ind w:left="851" w:hanging="851"/>
      </w:pPr>
    </w:lvl>
  </w:abstractNum>
  <w:abstractNum w:abstractNumId="22" w15:restartNumberingAfterBreak="0">
    <w:nsid w:val="4FB805C0"/>
    <w:multiLevelType w:val="hybridMultilevel"/>
    <w:tmpl w:val="81B20658"/>
    <w:lvl w:ilvl="0" w:tplc="8B34C684">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E3607D0"/>
    <w:multiLevelType w:val="hybridMultilevel"/>
    <w:tmpl w:val="3828AF3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71E36D5"/>
    <w:multiLevelType w:val="multilevel"/>
    <w:tmpl w:val="514C2B96"/>
    <w:lvl w:ilvl="0">
      <w:start w:val="1"/>
      <w:numFmt w:val="none"/>
      <w:pStyle w:val="Warning"/>
      <w:lvlText w:val="Warning:"/>
      <w:lvlJc w:val="left"/>
      <w:pPr>
        <w:tabs>
          <w:tab w:val="num" w:pos="1080"/>
        </w:tabs>
        <w:ind w:left="432" w:hanging="432"/>
      </w:pPr>
      <w:rPr>
        <w:rFonts w:ascii="Arial" w:hAnsi="Arial" w:hint="default"/>
        <w:b/>
        <w:i w:val="0"/>
        <w:sz w:val="2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upperLetter"/>
      <w:lvlText w:val="%6"/>
      <w:lvlJc w:val="left"/>
      <w:pPr>
        <w:tabs>
          <w:tab w:val="num" w:pos="1152"/>
        </w:tabs>
        <w:ind w:left="1152" w:hanging="1152"/>
      </w:pPr>
    </w:lvl>
    <w:lvl w:ilvl="6">
      <w:start w:val="1"/>
      <w:numFmt w:val="upperLetter"/>
      <w:lvlText w:val="Appendix %7"/>
      <w:lvlJc w:val="left"/>
      <w:pPr>
        <w:tabs>
          <w:tab w:val="num" w:pos="2160"/>
        </w:tabs>
        <w:ind w:left="1296" w:hanging="1296"/>
      </w:pPr>
      <w:rPr>
        <w:rFonts w:ascii="Arial" w:hAnsi="Arial" w:hint="default"/>
        <w:b/>
        <w:i w:val="0"/>
        <w:sz w:val="40"/>
      </w:rPr>
    </w:lvl>
    <w:lvl w:ilvl="7">
      <w:start w:val="1"/>
      <w:numFmt w:val="decimal"/>
      <w:lvlText w:val="%7.%8"/>
      <w:lvlJc w:val="left"/>
      <w:pPr>
        <w:tabs>
          <w:tab w:val="num" w:pos="1440"/>
        </w:tabs>
        <w:ind w:left="1440" w:hanging="1440"/>
      </w:pPr>
      <w:rPr>
        <w:rFonts w:ascii="Arial" w:hAnsi="Arial" w:hint="default"/>
        <w:b/>
        <w:i w:val="0"/>
        <w:sz w:val="36"/>
      </w:rPr>
    </w:lvl>
    <w:lvl w:ilvl="8">
      <w:start w:val="1"/>
      <w:numFmt w:val="decimal"/>
      <w:lvlText w:val="%7.%8.%9"/>
      <w:lvlJc w:val="left"/>
      <w:pPr>
        <w:tabs>
          <w:tab w:val="num" w:pos="1584"/>
        </w:tabs>
        <w:ind w:left="1584" w:hanging="1584"/>
      </w:pPr>
    </w:lvl>
  </w:abstractNum>
  <w:abstractNum w:abstractNumId="25" w15:restartNumberingAfterBreak="0">
    <w:nsid w:val="7A4A3830"/>
    <w:multiLevelType w:val="singleLevel"/>
    <w:tmpl w:val="915E55F4"/>
    <w:lvl w:ilvl="0">
      <w:start w:val="1"/>
      <w:numFmt w:val="none"/>
      <w:pStyle w:val="Note"/>
      <w:lvlText w:val="Note:"/>
      <w:lvlJc w:val="left"/>
      <w:pPr>
        <w:tabs>
          <w:tab w:val="num" w:pos="2357"/>
        </w:tabs>
        <w:ind w:left="1957" w:hanging="680"/>
      </w:pPr>
      <w:rPr>
        <w:b/>
        <w:i w:val="0"/>
      </w:rPr>
    </w:lvl>
  </w:abstractNum>
  <w:abstractNum w:abstractNumId="26" w15:restartNumberingAfterBreak="0">
    <w:nsid w:val="7CDD7E58"/>
    <w:multiLevelType w:val="hybridMultilevel"/>
    <w:tmpl w:val="E52206A2"/>
    <w:lvl w:ilvl="0" w:tplc="5CD24A86">
      <w:numFmt w:val="bullet"/>
      <w:lvlText w:val=""/>
      <w:lvlJc w:val="left"/>
      <w:pPr>
        <w:tabs>
          <w:tab w:val="num" w:pos="360"/>
        </w:tabs>
        <w:ind w:left="360" w:hanging="360"/>
      </w:pPr>
      <w:rPr>
        <w:rFonts w:ascii="Symbol" w:hAnsi="Symbol" w:hint="default"/>
      </w:rPr>
    </w:lvl>
    <w:lvl w:ilvl="1" w:tplc="8B34C684">
      <w:start w:val="1"/>
      <w:numFmt w:val="bullet"/>
      <w:lvlText w:val=""/>
      <w:lvlJc w:val="left"/>
      <w:pPr>
        <w:tabs>
          <w:tab w:val="num" w:pos="1440"/>
        </w:tabs>
        <w:ind w:left="1440" w:hanging="360"/>
      </w:pPr>
      <w:rPr>
        <w:rFonts w:ascii="Symbol" w:hAnsi="Symbol" w:hint="default"/>
        <w:color w:val="auto"/>
      </w:rPr>
    </w:lvl>
    <w:lvl w:ilvl="2" w:tplc="7DE679BA">
      <w:start w:val="1"/>
      <w:numFmt w:val="bullet"/>
      <w:lvlText w:val=""/>
      <w:lvlJc w:val="left"/>
      <w:pPr>
        <w:tabs>
          <w:tab w:val="num" w:pos="2160"/>
        </w:tabs>
        <w:ind w:left="2160" w:hanging="360"/>
      </w:pPr>
      <w:rPr>
        <w:rFonts w:ascii="Wingdings" w:hAnsi="Wingdings" w:hint="default"/>
      </w:rPr>
    </w:lvl>
    <w:lvl w:ilvl="3" w:tplc="4664FA64">
      <w:start w:val="1"/>
      <w:numFmt w:val="bullet"/>
      <w:lvlText w:val=""/>
      <w:lvlJc w:val="left"/>
      <w:pPr>
        <w:tabs>
          <w:tab w:val="num" w:pos="2880"/>
        </w:tabs>
        <w:ind w:left="2880" w:hanging="360"/>
      </w:pPr>
      <w:rPr>
        <w:rFonts w:ascii="Symbol" w:hAnsi="Symbol" w:hint="default"/>
      </w:rPr>
    </w:lvl>
    <w:lvl w:ilvl="4" w:tplc="9A788F36">
      <w:start w:val="1"/>
      <w:numFmt w:val="bullet"/>
      <w:lvlText w:val="o"/>
      <w:lvlJc w:val="left"/>
      <w:pPr>
        <w:tabs>
          <w:tab w:val="num" w:pos="3600"/>
        </w:tabs>
        <w:ind w:left="3600" w:hanging="360"/>
      </w:pPr>
      <w:rPr>
        <w:rFonts w:ascii="Courier New" w:hAnsi="Courier New" w:cs="Courier New" w:hint="default"/>
      </w:rPr>
    </w:lvl>
    <w:lvl w:ilvl="5" w:tplc="938CEC7E">
      <w:start w:val="1"/>
      <w:numFmt w:val="bullet"/>
      <w:lvlText w:val=""/>
      <w:lvlJc w:val="left"/>
      <w:pPr>
        <w:tabs>
          <w:tab w:val="num" w:pos="4320"/>
        </w:tabs>
        <w:ind w:left="4320" w:hanging="360"/>
      </w:pPr>
      <w:rPr>
        <w:rFonts w:ascii="Wingdings" w:hAnsi="Wingdings" w:hint="default"/>
      </w:rPr>
    </w:lvl>
    <w:lvl w:ilvl="6" w:tplc="6090CB4C">
      <w:start w:val="1"/>
      <w:numFmt w:val="bullet"/>
      <w:lvlText w:val=""/>
      <w:lvlJc w:val="left"/>
      <w:pPr>
        <w:tabs>
          <w:tab w:val="num" w:pos="5040"/>
        </w:tabs>
        <w:ind w:left="5040" w:hanging="360"/>
      </w:pPr>
      <w:rPr>
        <w:rFonts w:ascii="Symbol" w:hAnsi="Symbol" w:hint="default"/>
      </w:rPr>
    </w:lvl>
    <w:lvl w:ilvl="7" w:tplc="A74C9B72">
      <w:start w:val="1"/>
      <w:numFmt w:val="bullet"/>
      <w:lvlText w:val="o"/>
      <w:lvlJc w:val="left"/>
      <w:pPr>
        <w:tabs>
          <w:tab w:val="num" w:pos="5760"/>
        </w:tabs>
        <w:ind w:left="5760" w:hanging="360"/>
      </w:pPr>
      <w:rPr>
        <w:rFonts w:ascii="Courier New" w:hAnsi="Courier New" w:cs="Courier New" w:hint="default"/>
      </w:rPr>
    </w:lvl>
    <w:lvl w:ilvl="8" w:tplc="0D920B90">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31653B"/>
    <w:multiLevelType w:val="multilevel"/>
    <w:tmpl w:val="38E4F956"/>
    <w:lvl w:ilvl="0">
      <w:start w:val="1"/>
      <w:numFmt w:val="upperLetter"/>
      <w:pStyle w:val="Append1"/>
      <w:lvlText w:val="%1"/>
      <w:lvlJc w:val="left"/>
      <w:pPr>
        <w:tabs>
          <w:tab w:val="num" w:pos="851"/>
        </w:tabs>
        <w:ind w:left="0" w:firstLine="0"/>
      </w:pPr>
      <w:rPr>
        <w:rFonts w:hint="default"/>
      </w:rPr>
    </w:lvl>
    <w:lvl w:ilvl="1">
      <w:start w:val="1"/>
      <w:numFmt w:val="decimal"/>
      <w:pStyle w:val="Append1"/>
      <w:lvlText w:val="%1.%2"/>
      <w:lvlJc w:val="left"/>
      <w:pPr>
        <w:tabs>
          <w:tab w:val="num" w:pos="851"/>
        </w:tabs>
        <w:ind w:left="851" w:hanging="851"/>
      </w:pPr>
      <w:rPr>
        <w:rFonts w:hint="default"/>
      </w:rPr>
    </w:lvl>
    <w:lvl w:ilvl="2">
      <w:start w:val="1"/>
      <w:numFmt w:val="decimal"/>
      <w:pStyle w:val="Append3"/>
      <w:lvlText w:val="%1.%2.%3"/>
      <w:lvlJc w:val="left"/>
      <w:pPr>
        <w:tabs>
          <w:tab w:val="num" w:pos="851"/>
        </w:tabs>
        <w:ind w:left="851" w:hanging="851"/>
      </w:pPr>
      <w:rPr>
        <w:rFonts w:hint="default"/>
      </w:rPr>
    </w:lvl>
    <w:lvl w:ilvl="3">
      <w:start w:val="1"/>
      <w:numFmt w:val="decimal"/>
      <w:pStyle w:val="Append4"/>
      <w:lvlText w:val="%1.%2.%3.%4"/>
      <w:lvlJc w:val="left"/>
      <w:pPr>
        <w:tabs>
          <w:tab w:val="num" w:pos="1440"/>
        </w:tabs>
        <w:ind w:left="851" w:hanging="851"/>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25"/>
  </w:num>
  <w:num w:numId="2">
    <w:abstractNumId w:val="12"/>
  </w:num>
  <w:num w:numId="3">
    <w:abstractNumId w:val="24"/>
  </w:num>
  <w:num w:numId="4">
    <w:abstractNumId w:val="21"/>
  </w:num>
  <w:num w:numId="5">
    <w:abstractNumId w:val="14"/>
  </w:num>
  <w:num w:numId="6">
    <w:abstractNumId w:val="20"/>
  </w:num>
  <w:num w:numId="7">
    <w:abstractNumId w:val="17"/>
  </w:num>
  <w:num w:numId="8">
    <w:abstractNumId w:val="13"/>
  </w:num>
  <w:num w:numId="9">
    <w:abstractNumId w:val="11"/>
  </w:num>
  <w:num w:numId="10">
    <w:abstractNumId w:val="27"/>
  </w:num>
  <w:num w:numId="11">
    <w:abstractNumId w:val="9"/>
  </w:num>
  <w:num w:numId="12">
    <w:abstractNumId w:val="15"/>
  </w:num>
  <w:num w:numId="13">
    <w:abstractNumId w:val="26"/>
  </w:num>
  <w:num w:numId="14">
    <w:abstractNumId w:val="22"/>
  </w:num>
  <w:num w:numId="15">
    <w:abstractNumId w:val="18"/>
  </w:num>
  <w:num w:numId="16">
    <w:abstractNumId w:val="10"/>
  </w:num>
  <w:num w:numId="17">
    <w:abstractNumId w:val="16"/>
  </w:num>
  <w:num w:numId="18">
    <w:abstractNumId w:val="23"/>
  </w:num>
  <w:num w:numId="19">
    <w:abstractNumId w:val="1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8" w:dllVersion="513" w:checkStyle="1"/>
  <w:activeWritingStyle w:appName="MSWord" w:lang="en-US" w:vendorID="8" w:dllVersion="513"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81"/>
    <w:rsid w:val="00000307"/>
    <w:rsid w:val="000017F3"/>
    <w:rsid w:val="000024B4"/>
    <w:rsid w:val="00003412"/>
    <w:rsid w:val="000035C5"/>
    <w:rsid w:val="00003EB6"/>
    <w:rsid w:val="00003F68"/>
    <w:rsid w:val="000043D0"/>
    <w:rsid w:val="00004852"/>
    <w:rsid w:val="00005731"/>
    <w:rsid w:val="00005ECC"/>
    <w:rsid w:val="00006510"/>
    <w:rsid w:val="0000743B"/>
    <w:rsid w:val="0001003B"/>
    <w:rsid w:val="0001254B"/>
    <w:rsid w:val="00012BA5"/>
    <w:rsid w:val="000135C8"/>
    <w:rsid w:val="00013A56"/>
    <w:rsid w:val="000149D7"/>
    <w:rsid w:val="000154FF"/>
    <w:rsid w:val="00017166"/>
    <w:rsid w:val="00022D1C"/>
    <w:rsid w:val="0002396F"/>
    <w:rsid w:val="00025E21"/>
    <w:rsid w:val="0002621A"/>
    <w:rsid w:val="00027E79"/>
    <w:rsid w:val="00031E7B"/>
    <w:rsid w:val="000322C7"/>
    <w:rsid w:val="00032A06"/>
    <w:rsid w:val="00033CC2"/>
    <w:rsid w:val="00035C31"/>
    <w:rsid w:val="00035E2F"/>
    <w:rsid w:val="000366B6"/>
    <w:rsid w:val="00037340"/>
    <w:rsid w:val="000413A2"/>
    <w:rsid w:val="000421AA"/>
    <w:rsid w:val="0004228E"/>
    <w:rsid w:val="0004340C"/>
    <w:rsid w:val="0004390E"/>
    <w:rsid w:val="000456C9"/>
    <w:rsid w:val="00045E4A"/>
    <w:rsid w:val="00046D6C"/>
    <w:rsid w:val="00047201"/>
    <w:rsid w:val="00047350"/>
    <w:rsid w:val="00047BB8"/>
    <w:rsid w:val="00050B91"/>
    <w:rsid w:val="000525B2"/>
    <w:rsid w:val="000528DD"/>
    <w:rsid w:val="00053B0D"/>
    <w:rsid w:val="00054709"/>
    <w:rsid w:val="0005476A"/>
    <w:rsid w:val="00055261"/>
    <w:rsid w:val="00060610"/>
    <w:rsid w:val="0006106D"/>
    <w:rsid w:val="00061D7D"/>
    <w:rsid w:val="00065AB4"/>
    <w:rsid w:val="00067176"/>
    <w:rsid w:val="00067808"/>
    <w:rsid w:val="0007042D"/>
    <w:rsid w:val="00070F74"/>
    <w:rsid w:val="00072A35"/>
    <w:rsid w:val="00073244"/>
    <w:rsid w:val="000733CA"/>
    <w:rsid w:val="00073CF6"/>
    <w:rsid w:val="000747CB"/>
    <w:rsid w:val="00076EB6"/>
    <w:rsid w:val="00080387"/>
    <w:rsid w:val="000808F4"/>
    <w:rsid w:val="00082107"/>
    <w:rsid w:val="00083E0A"/>
    <w:rsid w:val="00085A2F"/>
    <w:rsid w:val="0008791E"/>
    <w:rsid w:val="0009056C"/>
    <w:rsid w:val="00091FBD"/>
    <w:rsid w:val="000922B4"/>
    <w:rsid w:val="00092BA3"/>
    <w:rsid w:val="00095147"/>
    <w:rsid w:val="00095A83"/>
    <w:rsid w:val="000A105B"/>
    <w:rsid w:val="000A1E5E"/>
    <w:rsid w:val="000A224F"/>
    <w:rsid w:val="000A2D73"/>
    <w:rsid w:val="000A3CB8"/>
    <w:rsid w:val="000A3E68"/>
    <w:rsid w:val="000A424E"/>
    <w:rsid w:val="000A4A0C"/>
    <w:rsid w:val="000A50D9"/>
    <w:rsid w:val="000A56E0"/>
    <w:rsid w:val="000A6484"/>
    <w:rsid w:val="000A75D9"/>
    <w:rsid w:val="000B2122"/>
    <w:rsid w:val="000B306A"/>
    <w:rsid w:val="000B39EB"/>
    <w:rsid w:val="000B53D2"/>
    <w:rsid w:val="000B5E54"/>
    <w:rsid w:val="000B67E4"/>
    <w:rsid w:val="000B6B68"/>
    <w:rsid w:val="000B733D"/>
    <w:rsid w:val="000B7D69"/>
    <w:rsid w:val="000C030D"/>
    <w:rsid w:val="000C0A22"/>
    <w:rsid w:val="000C126A"/>
    <w:rsid w:val="000C1437"/>
    <w:rsid w:val="000C26A9"/>
    <w:rsid w:val="000C2780"/>
    <w:rsid w:val="000C3AC5"/>
    <w:rsid w:val="000C42ED"/>
    <w:rsid w:val="000C4D1C"/>
    <w:rsid w:val="000C62AF"/>
    <w:rsid w:val="000C6957"/>
    <w:rsid w:val="000D099B"/>
    <w:rsid w:val="000D1017"/>
    <w:rsid w:val="000D11A3"/>
    <w:rsid w:val="000D16A3"/>
    <w:rsid w:val="000D23D0"/>
    <w:rsid w:val="000D2E2D"/>
    <w:rsid w:val="000D3C69"/>
    <w:rsid w:val="000D3C73"/>
    <w:rsid w:val="000D56E5"/>
    <w:rsid w:val="000D707E"/>
    <w:rsid w:val="000D747C"/>
    <w:rsid w:val="000E085E"/>
    <w:rsid w:val="000E088C"/>
    <w:rsid w:val="000E1E4C"/>
    <w:rsid w:val="000E5EFC"/>
    <w:rsid w:val="000E6BC9"/>
    <w:rsid w:val="000E71FC"/>
    <w:rsid w:val="000F0557"/>
    <w:rsid w:val="000F08A9"/>
    <w:rsid w:val="000F16E5"/>
    <w:rsid w:val="000F370C"/>
    <w:rsid w:val="000F4669"/>
    <w:rsid w:val="000F4EAE"/>
    <w:rsid w:val="000F651E"/>
    <w:rsid w:val="000F6BB8"/>
    <w:rsid w:val="000F794D"/>
    <w:rsid w:val="0010029A"/>
    <w:rsid w:val="00100757"/>
    <w:rsid w:val="00100AA2"/>
    <w:rsid w:val="00105799"/>
    <w:rsid w:val="001057FA"/>
    <w:rsid w:val="001109F2"/>
    <w:rsid w:val="00111F54"/>
    <w:rsid w:val="00112D99"/>
    <w:rsid w:val="0011429F"/>
    <w:rsid w:val="00114869"/>
    <w:rsid w:val="00114B51"/>
    <w:rsid w:val="001164F7"/>
    <w:rsid w:val="001165BF"/>
    <w:rsid w:val="001167CB"/>
    <w:rsid w:val="001169C0"/>
    <w:rsid w:val="00116E01"/>
    <w:rsid w:val="0011770D"/>
    <w:rsid w:val="001245AA"/>
    <w:rsid w:val="0012543F"/>
    <w:rsid w:val="00130175"/>
    <w:rsid w:val="0013044A"/>
    <w:rsid w:val="00130FE0"/>
    <w:rsid w:val="001327E6"/>
    <w:rsid w:val="00132A30"/>
    <w:rsid w:val="00133620"/>
    <w:rsid w:val="00135A6E"/>
    <w:rsid w:val="001370D4"/>
    <w:rsid w:val="00137577"/>
    <w:rsid w:val="001408C9"/>
    <w:rsid w:val="00142919"/>
    <w:rsid w:val="001435B7"/>
    <w:rsid w:val="00146BB3"/>
    <w:rsid w:val="00150644"/>
    <w:rsid w:val="00152C4B"/>
    <w:rsid w:val="0015573D"/>
    <w:rsid w:val="001558AA"/>
    <w:rsid w:val="00155E6D"/>
    <w:rsid w:val="00157AE2"/>
    <w:rsid w:val="0016098A"/>
    <w:rsid w:val="00161E45"/>
    <w:rsid w:val="001631A0"/>
    <w:rsid w:val="00163AD8"/>
    <w:rsid w:val="00164506"/>
    <w:rsid w:val="0016506C"/>
    <w:rsid w:val="0016627A"/>
    <w:rsid w:val="00166813"/>
    <w:rsid w:val="00170E01"/>
    <w:rsid w:val="0017250D"/>
    <w:rsid w:val="00173066"/>
    <w:rsid w:val="00173F9E"/>
    <w:rsid w:val="00175E88"/>
    <w:rsid w:val="001762F8"/>
    <w:rsid w:val="001768A1"/>
    <w:rsid w:val="0018425A"/>
    <w:rsid w:val="00184F58"/>
    <w:rsid w:val="00185D5E"/>
    <w:rsid w:val="00185D76"/>
    <w:rsid w:val="00186968"/>
    <w:rsid w:val="00191972"/>
    <w:rsid w:val="0019229B"/>
    <w:rsid w:val="001924CA"/>
    <w:rsid w:val="00193069"/>
    <w:rsid w:val="00193AFA"/>
    <w:rsid w:val="001A0262"/>
    <w:rsid w:val="001A03D4"/>
    <w:rsid w:val="001A1E7C"/>
    <w:rsid w:val="001A2427"/>
    <w:rsid w:val="001A4669"/>
    <w:rsid w:val="001A51AC"/>
    <w:rsid w:val="001A6A0A"/>
    <w:rsid w:val="001B0214"/>
    <w:rsid w:val="001B1CE4"/>
    <w:rsid w:val="001B1D92"/>
    <w:rsid w:val="001B2D64"/>
    <w:rsid w:val="001B5365"/>
    <w:rsid w:val="001B53CF"/>
    <w:rsid w:val="001B7E7C"/>
    <w:rsid w:val="001C0F5A"/>
    <w:rsid w:val="001C19C8"/>
    <w:rsid w:val="001C2CD5"/>
    <w:rsid w:val="001C43CA"/>
    <w:rsid w:val="001C54A7"/>
    <w:rsid w:val="001C62BB"/>
    <w:rsid w:val="001D320B"/>
    <w:rsid w:val="001D379B"/>
    <w:rsid w:val="001D5B76"/>
    <w:rsid w:val="001D7A37"/>
    <w:rsid w:val="001E0CBC"/>
    <w:rsid w:val="001E212E"/>
    <w:rsid w:val="001E4B4E"/>
    <w:rsid w:val="001E6959"/>
    <w:rsid w:val="001E6973"/>
    <w:rsid w:val="001E7B92"/>
    <w:rsid w:val="001F1769"/>
    <w:rsid w:val="001F283B"/>
    <w:rsid w:val="001F5537"/>
    <w:rsid w:val="001F5C06"/>
    <w:rsid w:val="001F5EB5"/>
    <w:rsid w:val="001F6828"/>
    <w:rsid w:val="001F7588"/>
    <w:rsid w:val="00204288"/>
    <w:rsid w:val="00204DAA"/>
    <w:rsid w:val="00205D5B"/>
    <w:rsid w:val="0020728D"/>
    <w:rsid w:val="002110F3"/>
    <w:rsid w:val="002112CC"/>
    <w:rsid w:val="00211C1E"/>
    <w:rsid w:val="0021263C"/>
    <w:rsid w:val="0021296C"/>
    <w:rsid w:val="00212BF2"/>
    <w:rsid w:val="00213115"/>
    <w:rsid w:val="00213FE3"/>
    <w:rsid w:val="002156EB"/>
    <w:rsid w:val="002156F7"/>
    <w:rsid w:val="00215C53"/>
    <w:rsid w:val="002162BF"/>
    <w:rsid w:val="002167D7"/>
    <w:rsid w:val="00217DCE"/>
    <w:rsid w:val="0022281B"/>
    <w:rsid w:val="002230CF"/>
    <w:rsid w:val="00223142"/>
    <w:rsid w:val="002237CA"/>
    <w:rsid w:val="00224E3B"/>
    <w:rsid w:val="00230C52"/>
    <w:rsid w:val="00231446"/>
    <w:rsid w:val="002319D5"/>
    <w:rsid w:val="00232E86"/>
    <w:rsid w:val="00233508"/>
    <w:rsid w:val="002349D7"/>
    <w:rsid w:val="00234DD1"/>
    <w:rsid w:val="00235532"/>
    <w:rsid w:val="002369C5"/>
    <w:rsid w:val="00236A0E"/>
    <w:rsid w:val="00237EB0"/>
    <w:rsid w:val="0024013A"/>
    <w:rsid w:val="00240F24"/>
    <w:rsid w:val="0024334E"/>
    <w:rsid w:val="002442FD"/>
    <w:rsid w:val="00245CEA"/>
    <w:rsid w:val="00251B35"/>
    <w:rsid w:val="002533FD"/>
    <w:rsid w:val="002538C9"/>
    <w:rsid w:val="00254555"/>
    <w:rsid w:val="0025514A"/>
    <w:rsid w:val="002564FE"/>
    <w:rsid w:val="0025735E"/>
    <w:rsid w:val="00257391"/>
    <w:rsid w:val="00260691"/>
    <w:rsid w:val="00260744"/>
    <w:rsid w:val="002619FE"/>
    <w:rsid w:val="00262195"/>
    <w:rsid w:val="00264E3A"/>
    <w:rsid w:val="00265875"/>
    <w:rsid w:val="00266148"/>
    <w:rsid w:val="002721F9"/>
    <w:rsid w:val="00272466"/>
    <w:rsid w:val="00272B82"/>
    <w:rsid w:val="002745C9"/>
    <w:rsid w:val="00274BD7"/>
    <w:rsid w:val="002755DA"/>
    <w:rsid w:val="00276026"/>
    <w:rsid w:val="00276AD3"/>
    <w:rsid w:val="002770F9"/>
    <w:rsid w:val="00280143"/>
    <w:rsid w:val="00280CFA"/>
    <w:rsid w:val="00280FEC"/>
    <w:rsid w:val="00282886"/>
    <w:rsid w:val="00282DD6"/>
    <w:rsid w:val="00282E7A"/>
    <w:rsid w:val="00283E0B"/>
    <w:rsid w:val="00287839"/>
    <w:rsid w:val="00291645"/>
    <w:rsid w:val="0029169E"/>
    <w:rsid w:val="00293B0B"/>
    <w:rsid w:val="00294E50"/>
    <w:rsid w:val="002A1018"/>
    <w:rsid w:val="002A31DE"/>
    <w:rsid w:val="002A34AB"/>
    <w:rsid w:val="002A4B75"/>
    <w:rsid w:val="002A7B69"/>
    <w:rsid w:val="002B03F1"/>
    <w:rsid w:val="002B0880"/>
    <w:rsid w:val="002B0CDA"/>
    <w:rsid w:val="002B292C"/>
    <w:rsid w:val="002B3422"/>
    <w:rsid w:val="002B3E3B"/>
    <w:rsid w:val="002B3F4D"/>
    <w:rsid w:val="002B5057"/>
    <w:rsid w:val="002B5274"/>
    <w:rsid w:val="002B5A70"/>
    <w:rsid w:val="002B5FE2"/>
    <w:rsid w:val="002B70C4"/>
    <w:rsid w:val="002B77C1"/>
    <w:rsid w:val="002C1660"/>
    <w:rsid w:val="002C1B91"/>
    <w:rsid w:val="002C1BB7"/>
    <w:rsid w:val="002C30DD"/>
    <w:rsid w:val="002C3225"/>
    <w:rsid w:val="002C40EF"/>
    <w:rsid w:val="002C5A3B"/>
    <w:rsid w:val="002C5FCE"/>
    <w:rsid w:val="002C7974"/>
    <w:rsid w:val="002C7AD5"/>
    <w:rsid w:val="002D0F6E"/>
    <w:rsid w:val="002D1720"/>
    <w:rsid w:val="002D26E3"/>
    <w:rsid w:val="002D2A5A"/>
    <w:rsid w:val="002D314E"/>
    <w:rsid w:val="002D4EC8"/>
    <w:rsid w:val="002D657B"/>
    <w:rsid w:val="002D7E84"/>
    <w:rsid w:val="002E04A4"/>
    <w:rsid w:val="002E09D4"/>
    <w:rsid w:val="002E182C"/>
    <w:rsid w:val="002E1FBF"/>
    <w:rsid w:val="002E30D3"/>
    <w:rsid w:val="002E429D"/>
    <w:rsid w:val="002E7475"/>
    <w:rsid w:val="002E7BAF"/>
    <w:rsid w:val="002E7C1E"/>
    <w:rsid w:val="002E7D96"/>
    <w:rsid w:val="002E7EE0"/>
    <w:rsid w:val="002F0E61"/>
    <w:rsid w:val="002F1FF3"/>
    <w:rsid w:val="002F2D4F"/>
    <w:rsid w:val="002F2E87"/>
    <w:rsid w:val="002F5546"/>
    <w:rsid w:val="002F5B22"/>
    <w:rsid w:val="002F6149"/>
    <w:rsid w:val="00300208"/>
    <w:rsid w:val="003017FA"/>
    <w:rsid w:val="00303366"/>
    <w:rsid w:val="00304372"/>
    <w:rsid w:val="0030501E"/>
    <w:rsid w:val="00305057"/>
    <w:rsid w:val="003068CA"/>
    <w:rsid w:val="003073F3"/>
    <w:rsid w:val="00307CD5"/>
    <w:rsid w:val="00310A59"/>
    <w:rsid w:val="00311237"/>
    <w:rsid w:val="0031581B"/>
    <w:rsid w:val="003163C6"/>
    <w:rsid w:val="00316A26"/>
    <w:rsid w:val="00321F65"/>
    <w:rsid w:val="00322C56"/>
    <w:rsid w:val="00323EDA"/>
    <w:rsid w:val="003264E9"/>
    <w:rsid w:val="00326FA4"/>
    <w:rsid w:val="003270DF"/>
    <w:rsid w:val="00330356"/>
    <w:rsid w:val="00330A5C"/>
    <w:rsid w:val="00331856"/>
    <w:rsid w:val="00333163"/>
    <w:rsid w:val="003331CF"/>
    <w:rsid w:val="003348AA"/>
    <w:rsid w:val="00336458"/>
    <w:rsid w:val="00337AC6"/>
    <w:rsid w:val="00340808"/>
    <w:rsid w:val="00340886"/>
    <w:rsid w:val="00340D12"/>
    <w:rsid w:val="00341A5C"/>
    <w:rsid w:val="00342FBC"/>
    <w:rsid w:val="003437ED"/>
    <w:rsid w:val="003438A5"/>
    <w:rsid w:val="00344C50"/>
    <w:rsid w:val="00346184"/>
    <w:rsid w:val="003469ED"/>
    <w:rsid w:val="00346F77"/>
    <w:rsid w:val="00350B06"/>
    <w:rsid w:val="003515B4"/>
    <w:rsid w:val="00351C15"/>
    <w:rsid w:val="0035445F"/>
    <w:rsid w:val="00354F2F"/>
    <w:rsid w:val="0035758A"/>
    <w:rsid w:val="0035766C"/>
    <w:rsid w:val="00357713"/>
    <w:rsid w:val="0036012C"/>
    <w:rsid w:val="003608EB"/>
    <w:rsid w:val="003626DB"/>
    <w:rsid w:val="00363C5B"/>
    <w:rsid w:val="00363DC8"/>
    <w:rsid w:val="00364AF5"/>
    <w:rsid w:val="00365370"/>
    <w:rsid w:val="00366BF7"/>
    <w:rsid w:val="0037021B"/>
    <w:rsid w:val="00370C74"/>
    <w:rsid w:val="0037164C"/>
    <w:rsid w:val="00371CFA"/>
    <w:rsid w:val="00373776"/>
    <w:rsid w:val="00373A50"/>
    <w:rsid w:val="00374262"/>
    <w:rsid w:val="00375DA1"/>
    <w:rsid w:val="00376097"/>
    <w:rsid w:val="003771C7"/>
    <w:rsid w:val="00381CEF"/>
    <w:rsid w:val="0038218E"/>
    <w:rsid w:val="00382C7E"/>
    <w:rsid w:val="00384D54"/>
    <w:rsid w:val="00385694"/>
    <w:rsid w:val="0038790D"/>
    <w:rsid w:val="00390BB4"/>
    <w:rsid w:val="0039222E"/>
    <w:rsid w:val="00394A73"/>
    <w:rsid w:val="00395591"/>
    <w:rsid w:val="0039570E"/>
    <w:rsid w:val="00395DBA"/>
    <w:rsid w:val="00396490"/>
    <w:rsid w:val="003A2F2E"/>
    <w:rsid w:val="003A33C2"/>
    <w:rsid w:val="003A37CE"/>
    <w:rsid w:val="003A5A2B"/>
    <w:rsid w:val="003A7B23"/>
    <w:rsid w:val="003B2CBB"/>
    <w:rsid w:val="003B2DBD"/>
    <w:rsid w:val="003B474F"/>
    <w:rsid w:val="003B50BD"/>
    <w:rsid w:val="003B5936"/>
    <w:rsid w:val="003B5C1C"/>
    <w:rsid w:val="003B76CC"/>
    <w:rsid w:val="003B7FF6"/>
    <w:rsid w:val="003C173F"/>
    <w:rsid w:val="003C1A60"/>
    <w:rsid w:val="003C33F1"/>
    <w:rsid w:val="003C3BBC"/>
    <w:rsid w:val="003C52C0"/>
    <w:rsid w:val="003C57B3"/>
    <w:rsid w:val="003C6BF2"/>
    <w:rsid w:val="003C7A09"/>
    <w:rsid w:val="003C7D2D"/>
    <w:rsid w:val="003D004E"/>
    <w:rsid w:val="003D11CB"/>
    <w:rsid w:val="003D2503"/>
    <w:rsid w:val="003D2717"/>
    <w:rsid w:val="003D4317"/>
    <w:rsid w:val="003D49FA"/>
    <w:rsid w:val="003D4F75"/>
    <w:rsid w:val="003D7E4D"/>
    <w:rsid w:val="003E10D4"/>
    <w:rsid w:val="003E1220"/>
    <w:rsid w:val="003E1897"/>
    <w:rsid w:val="003E323D"/>
    <w:rsid w:val="003E325F"/>
    <w:rsid w:val="003E52D3"/>
    <w:rsid w:val="003E6D55"/>
    <w:rsid w:val="003F11DB"/>
    <w:rsid w:val="003F189A"/>
    <w:rsid w:val="003F2771"/>
    <w:rsid w:val="003F32F8"/>
    <w:rsid w:val="003F36C1"/>
    <w:rsid w:val="003F385F"/>
    <w:rsid w:val="003F5000"/>
    <w:rsid w:val="003F627F"/>
    <w:rsid w:val="003F6D23"/>
    <w:rsid w:val="004010C5"/>
    <w:rsid w:val="00402A0E"/>
    <w:rsid w:val="004030CB"/>
    <w:rsid w:val="00403166"/>
    <w:rsid w:val="00404DF6"/>
    <w:rsid w:val="00405650"/>
    <w:rsid w:val="004057A4"/>
    <w:rsid w:val="0040670A"/>
    <w:rsid w:val="00406AAE"/>
    <w:rsid w:val="00407DFA"/>
    <w:rsid w:val="00407E81"/>
    <w:rsid w:val="00407EF5"/>
    <w:rsid w:val="0041018D"/>
    <w:rsid w:val="00411A17"/>
    <w:rsid w:val="00411F07"/>
    <w:rsid w:val="0041227D"/>
    <w:rsid w:val="004136BB"/>
    <w:rsid w:val="00413DB7"/>
    <w:rsid w:val="00416563"/>
    <w:rsid w:val="00417660"/>
    <w:rsid w:val="00417B64"/>
    <w:rsid w:val="0042005F"/>
    <w:rsid w:val="00420126"/>
    <w:rsid w:val="0042029B"/>
    <w:rsid w:val="00420BFA"/>
    <w:rsid w:val="00420EFA"/>
    <w:rsid w:val="00421191"/>
    <w:rsid w:val="004227DF"/>
    <w:rsid w:val="00423346"/>
    <w:rsid w:val="0042390A"/>
    <w:rsid w:val="0042472D"/>
    <w:rsid w:val="00426595"/>
    <w:rsid w:val="0042673E"/>
    <w:rsid w:val="00426E79"/>
    <w:rsid w:val="0043083D"/>
    <w:rsid w:val="00434A92"/>
    <w:rsid w:val="004350F6"/>
    <w:rsid w:val="00435E83"/>
    <w:rsid w:val="00436C5A"/>
    <w:rsid w:val="00440C54"/>
    <w:rsid w:val="0044123C"/>
    <w:rsid w:val="004425E3"/>
    <w:rsid w:val="0044397E"/>
    <w:rsid w:val="00444FEE"/>
    <w:rsid w:val="00446E7E"/>
    <w:rsid w:val="004474F8"/>
    <w:rsid w:val="00453659"/>
    <w:rsid w:val="004540D6"/>
    <w:rsid w:val="004542F6"/>
    <w:rsid w:val="00454E75"/>
    <w:rsid w:val="0045679A"/>
    <w:rsid w:val="00456A8E"/>
    <w:rsid w:val="00457E48"/>
    <w:rsid w:val="0046024D"/>
    <w:rsid w:val="00460906"/>
    <w:rsid w:val="00460B41"/>
    <w:rsid w:val="004617EE"/>
    <w:rsid w:val="0046256B"/>
    <w:rsid w:val="004641D9"/>
    <w:rsid w:val="0046455C"/>
    <w:rsid w:val="0046473D"/>
    <w:rsid w:val="00465303"/>
    <w:rsid w:val="004678E7"/>
    <w:rsid w:val="004714AD"/>
    <w:rsid w:val="00474CD3"/>
    <w:rsid w:val="00477B51"/>
    <w:rsid w:val="00480A36"/>
    <w:rsid w:val="00482165"/>
    <w:rsid w:val="00486426"/>
    <w:rsid w:val="00486511"/>
    <w:rsid w:val="004866DE"/>
    <w:rsid w:val="00486AEB"/>
    <w:rsid w:val="00486FB5"/>
    <w:rsid w:val="00487C01"/>
    <w:rsid w:val="00487EDA"/>
    <w:rsid w:val="0049027D"/>
    <w:rsid w:val="004930FE"/>
    <w:rsid w:val="0049546D"/>
    <w:rsid w:val="0049670C"/>
    <w:rsid w:val="004A00CC"/>
    <w:rsid w:val="004A0A6C"/>
    <w:rsid w:val="004A0B46"/>
    <w:rsid w:val="004A0D04"/>
    <w:rsid w:val="004A229A"/>
    <w:rsid w:val="004A2F47"/>
    <w:rsid w:val="004A50B5"/>
    <w:rsid w:val="004A5398"/>
    <w:rsid w:val="004B06DC"/>
    <w:rsid w:val="004B0768"/>
    <w:rsid w:val="004B1818"/>
    <w:rsid w:val="004B1B61"/>
    <w:rsid w:val="004B2102"/>
    <w:rsid w:val="004B2261"/>
    <w:rsid w:val="004B3973"/>
    <w:rsid w:val="004B3EC0"/>
    <w:rsid w:val="004B56F8"/>
    <w:rsid w:val="004B746E"/>
    <w:rsid w:val="004B7712"/>
    <w:rsid w:val="004C1FFA"/>
    <w:rsid w:val="004C304C"/>
    <w:rsid w:val="004C3615"/>
    <w:rsid w:val="004C3D11"/>
    <w:rsid w:val="004C43A3"/>
    <w:rsid w:val="004C4B94"/>
    <w:rsid w:val="004C6D96"/>
    <w:rsid w:val="004C72D8"/>
    <w:rsid w:val="004C7F58"/>
    <w:rsid w:val="004D13BC"/>
    <w:rsid w:val="004D1B80"/>
    <w:rsid w:val="004D37EA"/>
    <w:rsid w:val="004D47FB"/>
    <w:rsid w:val="004D5B5F"/>
    <w:rsid w:val="004D5B7C"/>
    <w:rsid w:val="004D6BCF"/>
    <w:rsid w:val="004D72BD"/>
    <w:rsid w:val="004E199E"/>
    <w:rsid w:val="004E2F56"/>
    <w:rsid w:val="004E36B3"/>
    <w:rsid w:val="004E3975"/>
    <w:rsid w:val="004E3EDD"/>
    <w:rsid w:val="004E4796"/>
    <w:rsid w:val="004E5001"/>
    <w:rsid w:val="004E73B3"/>
    <w:rsid w:val="004E7426"/>
    <w:rsid w:val="004E76F2"/>
    <w:rsid w:val="004E7D04"/>
    <w:rsid w:val="004F0317"/>
    <w:rsid w:val="004F2D1F"/>
    <w:rsid w:val="004F4E2A"/>
    <w:rsid w:val="004F5063"/>
    <w:rsid w:val="004F5491"/>
    <w:rsid w:val="004F6ABB"/>
    <w:rsid w:val="005004F6"/>
    <w:rsid w:val="00500936"/>
    <w:rsid w:val="00502139"/>
    <w:rsid w:val="00502B67"/>
    <w:rsid w:val="00502EA7"/>
    <w:rsid w:val="00503B87"/>
    <w:rsid w:val="00503D18"/>
    <w:rsid w:val="005046F5"/>
    <w:rsid w:val="00504980"/>
    <w:rsid w:val="00504F95"/>
    <w:rsid w:val="0050686C"/>
    <w:rsid w:val="00507B5F"/>
    <w:rsid w:val="00507F4D"/>
    <w:rsid w:val="005102F5"/>
    <w:rsid w:val="00520B09"/>
    <w:rsid w:val="00522A31"/>
    <w:rsid w:val="00522E1E"/>
    <w:rsid w:val="00523BFE"/>
    <w:rsid w:val="00523FC4"/>
    <w:rsid w:val="00524D52"/>
    <w:rsid w:val="005259DD"/>
    <w:rsid w:val="00526015"/>
    <w:rsid w:val="00526C3D"/>
    <w:rsid w:val="005277AD"/>
    <w:rsid w:val="00531BD4"/>
    <w:rsid w:val="00532342"/>
    <w:rsid w:val="0053511C"/>
    <w:rsid w:val="00535814"/>
    <w:rsid w:val="005363CC"/>
    <w:rsid w:val="005364FB"/>
    <w:rsid w:val="00536C10"/>
    <w:rsid w:val="00536C4E"/>
    <w:rsid w:val="00540802"/>
    <w:rsid w:val="00541FC9"/>
    <w:rsid w:val="00542575"/>
    <w:rsid w:val="00542D10"/>
    <w:rsid w:val="00545B4D"/>
    <w:rsid w:val="00547F61"/>
    <w:rsid w:val="005514F8"/>
    <w:rsid w:val="00552B4A"/>
    <w:rsid w:val="00553209"/>
    <w:rsid w:val="005545B3"/>
    <w:rsid w:val="00554CA2"/>
    <w:rsid w:val="0055508B"/>
    <w:rsid w:val="005556A0"/>
    <w:rsid w:val="005558FC"/>
    <w:rsid w:val="00555C62"/>
    <w:rsid w:val="0056207B"/>
    <w:rsid w:val="005620A6"/>
    <w:rsid w:val="0056222F"/>
    <w:rsid w:val="005648EC"/>
    <w:rsid w:val="00564FED"/>
    <w:rsid w:val="005672DA"/>
    <w:rsid w:val="00570631"/>
    <w:rsid w:val="00575F5B"/>
    <w:rsid w:val="005803AF"/>
    <w:rsid w:val="0058092C"/>
    <w:rsid w:val="00581C7E"/>
    <w:rsid w:val="00582037"/>
    <w:rsid w:val="0058246D"/>
    <w:rsid w:val="005850BA"/>
    <w:rsid w:val="005859E5"/>
    <w:rsid w:val="00585AF0"/>
    <w:rsid w:val="00586BBD"/>
    <w:rsid w:val="0059103E"/>
    <w:rsid w:val="005916C4"/>
    <w:rsid w:val="0059211E"/>
    <w:rsid w:val="00593F5F"/>
    <w:rsid w:val="0059469F"/>
    <w:rsid w:val="00595D7D"/>
    <w:rsid w:val="00596DF4"/>
    <w:rsid w:val="005A05FB"/>
    <w:rsid w:val="005A0FEA"/>
    <w:rsid w:val="005A1372"/>
    <w:rsid w:val="005A22CF"/>
    <w:rsid w:val="005A667B"/>
    <w:rsid w:val="005A6C25"/>
    <w:rsid w:val="005A6F55"/>
    <w:rsid w:val="005A7ABF"/>
    <w:rsid w:val="005A7F14"/>
    <w:rsid w:val="005B10DF"/>
    <w:rsid w:val="005B16F0"/>
    <w:rsid w:val="005B30F7"/>
    <w:rsid w:val="005B33C4"/>
    <w:rsid w:val="005B340D"/>
    <w:rsid w:val="005B4102"/>
    <w:rsid w:val="005B4129"/>
    <w:rsid w:val="005B4204"/>
    <w:rsid w:val="005B49B8"/>
    <w:rsid w:val="005B5CCC"/>
    <w:rsid w:val="005C6C4F"/>
    <w:rsid w:val="005C70CC"/>
    <w:rsid w:val="005C7149"/>
    <w:rsid w:val="005C78D0"/>
    <w:rsid w:val="005D050C"/>
    <w:rsid w:val="005D0886"/>
    <w:rsid w:val="005D1414"/>
    <w:rsid w:val="005D1AC4"/>
    <w:rsid w:val="005D1C03"/>
    <w:rsid w:val="005D2DA1"/>
    <w:rsid w:val="005D42A6"/>
    <w:rsid w:val="005D56AF"/>
    <w:rsid w:val="005D576B"/>
    <w:rsid w:val="005D68D4"/>
    <w:rsid w:val="005D6924"/>
    <w:rsid w:val="005D6DA7"/>
    <w:rsid w:val="005D7F4A"/>
    <w:rsid w:val="005E08F9"/>
    <w:rsid w:val="005E0E07"/>
    <w:rsid w:val="005E2540"/>
    <w:rsid w:val="005E3C1B"/>
    <w:rsid w:val="005E58B8"/>
    <w:rsid w:val="005E59F8"/>
    <w:rsid w:val="005E5C46"/>
    <w:rsid w:val="005E6D04"/>
    <w:rsid w:val="005E7273"/>
    <w:rsid w:val="005E7D99"/>
    <w:rsid w:val="005F0DA9"/>
    <w:rsid w:val="005F1204"/>
    <w:rsid w:val="005F41D8"/>
    <w:rsid w:val="005F45D1"/>
    <w:rsid w:val="005F5CEA"/>
    <w:rsid w:val="006007C7"/>
    <w:rsid w:val="006025EC"/>
    <w:rsid w:val="00604908"/>
    <w:rsid w:val="006053FD"/>
    <w:rsid w:val="00605950"/>
    <w:rsid w:val="00605DB3"/>
    <w:rsid w:val="00606549"/>
    <w:rsid w:val="00606620"/>
    <w:rsid w:val="00607E2C"/>
    <w:rsid w:val="00610436"/>
    <w:rsid w:val="00611311"/>
    <w:rsid w:val="00611671"/>
    <w:rsid w:val="00614331"/>
    <w:rsid w:val="00614AA6"/>
    <w:rsid w:val="00617D9E"/>
    <w:rsid w:val="006215ED"/>
    <w:rsid w:val="0062328D"/>
    <w:rsid w:val="00624BC8"/>
    <w:rsid w:val="00625146"/>
    <w:rsid w:val="006261C8"/>
    <w:rsid w:val="00626ABE"/>
    <w:rsid w:val="00626E42"/>
    <w:rsid w:val="00627790"/>
    <w:rsid w:val="006302E3"/>
    <w:rsid w:val="0063210D"/>
    <w:rsid w:val="00633DFB"/>
    <w:rsid w:val="00635843"/>
    <w:rsid w:val="006375E7"/>
    <w:rsid w:val="00640171"/>
    <w:rsid w:val="0064213B"/>
    <w:rsid w:val="00643350"/>
    <w:rsid w:val="006463BA"/>
    <w:rsid w:val="006478A8"/>
    <w:rsid w:val="006516B0"/>
    <w:rsid w:val="00653155"/>
    <w:rsid w:val="0065332A"/>
    <w:rsid w:val="00653409"/>
    <w:rsid w:val="00654DC2"/>
    <w:rsid w:val="006550BE"/>
    <w:rsid w:val="00655191"/>
    <w:rsid w:val="006557C1"/>
    <w:rsid w:val="00655C0A"/>
    <w:rsid w:val="00656677"/>
    <w:rsid w:val="006570C0"/>
    <w:rsid w:val="0065740B"/>
    <w:rsid w:val="00657835"/>
    <w:rsid w:val="00662017"/>
    <w:rsid w:val="00662272"/>
    <w:rsid w:val="00662EFB"/>
    <w:rsid w:val="00663D45"/>
    <w:rsid w:val="00664886"/>
    <w:rsid w:val="006659BA"/>
    <w:rsid w:val="00666AAA"/>
    <w:rsid w:val="006670AE"/>
    <w:rsid w:val="00667301"/>
    <w:rsid w:val="00667F9D"/>
    <w:rsid w:val="00670A67"/>
    <w:rsid w:val="00672002"/>
    <w:rsid w:val="006742ED"/>
    <w:rsid w:val="0067622A"/>
    <w:rsid w:val="00676F11"/>
    <w:rsid w:val="0067748A"/>
    <w:rsid w:val="00677685"/>
    <w:rsid w:val="00680018"/>
    <w:rsid w:val="00681A2C"/>
    <w:rsid w:val="00681E94"/>
    <w:rsid w:val="00683F1C"/>
    <w:rsid w:val="0068487A"/>
    <w:rsid w:val="00685C3F"/>
    <w:rsid w:val="00690C92"/>
    <w:rsid w:val="006910E0"/>
    <w:rsid w:val="00695B7F"/>
    <w:rsid w:val="00696810"/>
    <w:rsid w:val="006973EC"/>
    <w:rsid w:val="00697A8F"/>
    <w:rsid w:val="00697C09"/>
    <w:rsid w:val="006A02A0"/>
    <w:rsid w:val="006A0B9E"/>
    <w:rsid w:val="006A10CD"/>
    <w:rsid w:val="006A1AAD"/>
    <w:rsid w:val="006A2127"/>
    <w:rsid w:val="006A3CA0"/>
    <w:rsid w:val="006A4266"/>
    <w:rsid w:val="006A4AD4"/>
    <w:rsid w:val="006A5B6C"/>
    <w:rsid w:val="006A6287"/>
    <w:rsid w:val="006A698C"/>
    <w:rsid w:val="006A7C0E"/>
    <w:rsid w:val="006B051B"/>
    <w:rsid w:val="006B07D4"/>
    <w:rsid w:val="006B102A"/>
    <w:rsid w:val="006B3807"/>
    <w:rsid w:val="006B3C86"/>
    <w:rsid w:val="006B6175"/>
    <w:rsid w:val="006B6790"/>
    <w:rsid w:val="006B6D8C"/>
    <w:rsid w:val="006C0743"/>
    <w:rsid w:val="006C1305"/>
    <w:rsid w:val="006C2FC9"/>
    <w:rsid w:val="006C4688"/>
    <w:rsid w:val="006C5F4A"/>
    <w:rsid w:val="006C67F6"/>
    <w:rsid w:val="006D2837"/>
    <w:rsid w:val="006D3609"/>
    <w:rsid w:val="006D374C"/>
    <w:rsid w:val="006D3E05"/>
    <w:rsid w:val="006D68A1"/>
    <w:rsid w:val="006D6C74"/>
    <w:rsid w:val="006D747E"/>
    <w:rsid w:val="006D7C1D"/>
    <w:rsid w:val="006E0139"/>
    <w:rsid w:val="006E0271"/>
    <w:rsid w:val="006E16D6"/>
    <w:rsid w:val="006E294D"/>
    <w:rsid w:val="006E3007"/>
    <w:rsid w:val="006E326F"/>
    <w:rsid w:val="006E37C9"/>
    <w:rsid w:val="006E4B4C"/>
    <w:rsid w:val="006E56C1"/>
    <w:rsid w:val="006E682B"/>
    <w:rsid w:val="006F1269"/>
    <w:rsid w:val="006F656D"/>
    <w:rsid w:val="006F755A"/>
    <w:rsid w:val="006F7788"/>
    <w:rsid w:val="006F7FB1"/>
    <w:rsid w:val="00701471"/>
    <w:rsid w:val="007034F6"/>
    <w:rsid w:val="00704A8B"/>
    <w:rsid w:val="00706262"/>
    <w:rsid w:val="00706DBF"/>
    <w:rsid w:val="00707218"/>
    <w:rsid w:val="0071010A"/>
    <w:rsid w:val="00711535"/>
    <w:rsid w:val="00712963"/>
    <w:rsid w:val="007163F0"/>
    <w:rsid w:val="007213FD"/>
    <w:rsid w:val="00721764"/>
    <w:rsid w:val="007226D0"/>
    <w:rsid w:val="00722D3D"/>
    <w:rsid w:val="00724ACF"/>
    <w:rsid w:val="00725508"/>
    <w:rsid w:val="00725677"/>
    <w:rsid w:val="007264E8"/>
    <w:rsid w:val="00726FF8"/>
    <w:rsid w:val="00730CB3"/>
    <w:rsid w:val="00730FEE"/>
    <w:rsid w:val="00731283"/>
    <w:rsid w:val="00731434"/>
    <w:rsid w:val="007333CD"/>
    <w:rsid w:val="00733A37"/>
    <w:rsid w:val="007340F2"/>
    <w:rsid w:val="00734301"/>
    <w:rsid w:val="00734939"/>
    <w:rsid w:val="0073590E"/>
    <w:rsid w:val="007366CA"/>
    <w:rsid w:val="007369B9"/>
    <w:rsid w:val="00736E4E"/>
    <w:rsid w:val="00736E70"/>
    <w:rsid w:val="007370AD"/>
    <w:rsid w:val="00740A00"/>
    <w:rsid w:val="00740A05"/>
    <w:rsid w:val="0074242C"/>
    <w:rsid w:val="00742A0F"/>
    <w:rsid w:val="00742EF0"/>
    <w:rsid w:val="0074345B"/>
    <w:rsid w:val="00744852"/>
    <w:rsid w:val="00745470"/>
    <w:rsid w:val="00745E10"/>
    <w:rsid w:val="00746F37"/>
    <w:rsid w:val="00750074"/>
    <w:rsid w:val="00750447"/>
    <w:rsid w:val="00751B6C"/>
    <w:rsid w:val="007522FF"/>
    <w:rsid w:val="00754255"/>
    <w:rsid w:val="00755E12"/>
    <w:rsid w:val="00755E7C"/>
    <w:rsid w:val="007604B5"/>
    <w:rsid w:val="00760B06"/>
    <w:rsid w:val="007615BC"/>
    <w:rsid w:val="007628FC"/>
    <w:rsid w:val="00762B83"/>
    <w:rsid w:val="00764D6E"/>
    <w:rsid w:val="00765F3F"/>
    <w:rsid w:val="0076700E"/>
    <w:rsid w:val="00767C90"/>
    <w:rsid w:val="00770614"/>
    <w:rsid w:val="00770B8F"/>
    <w:rsid w:val="007728C7"/>
    <w:rsid w:val="00772A08"/>
    <w:rsid w:val="007743D7"/>
    <w:rsid w:val="00774965"/>
    <w:rsid w:val="00774F30"/>
    <w:rsid w:val="00776AA8"/>
    <w:rsid w:val="0078042F"/>
    <w:rsid w:val="00780638"/>
    <w:rsid w:val="00782534"/>
    <w:rsid w:val="007868C9"/>
    <w:rsid w:val="00786E95"/>
    <w:rsid w:val="00791572"/>
    <w:rsid w:val="00791C19"/>
    <w:rsid w:val="007930B5"/>
    <w:rsid w:val="00793D45"/>
    <w:rsid w:val="00794226"/>
    <w:rsid w:val="0079441D"/>
    <w:rsid w:val="00794F98"/>
    <w:rsid w:val="007955C1"/>
    <w:rsid w:val="007960A6"/>
    <w:rsid w:val="007961F9"/>
    <w:rsid w:val="00797883"/>
    <w:rsid w:val="00797899"/>
    <w:rsid w:val="00797F13"/>
    <w:rsid w:val="007A2083"/>
    <w:rsid w:val="007A2F8B"/>
    <w:rsid w:val="007A3665"/>
    <w:rsid w:val="007A44AB"/>
    <w:rsid w:val="007A5A1B"/>
    <w:rsid w:val="007B379D"/>
    <w:rsid w:val="007B462B"/>
    <w:rsid w:val="007B4722"/>
    <w:rsid w:val="007B4778"/>
    <w:rsid w:val="007B6786"/>
    <w:rsid w:val="007C1214"/>
    <w:rsid w:val="007C19F4"/>
    <w:rsid w:val="007C2079"/>
    <w:rsid w:val="007C611F"/>
    <w:rsid w:val="007C7F5C"/>
    <w:rsid w:val="007D0037"/>
    <w:rsid w:val="007D49EB"/>
    <w:rsid w:val="007D4A41"/>
    <w:rsid w:val="007D526E"/>
    <w:rsid w:val="007E07A2"/>
    <w:rsid w:val="007E0B37"/>
    <w:rsid w:val="007E116B"/>
    <w:rsid w:val="007E2D38"/>
    <w:rsid w:val="007E3305"/>
    <w:rsid w:val="007E35C9"/>
    <w:rsid w:val="007E446C"/>
    <w:rsid w:val="007E45A0"/>
    <w:rsid w:val="007E4E70"/>
    <w:rsid w:val="007E4EAB"/>
    <w:rsid w:val="007E5450"/>
    <w:rsid w:val="007E6074"/>
    <w:rsid w:val="007F1343"/>
    <w:rsid w:val="007F1830"/>
    <w:rsid w:val="007F3A60"/>
    <w:rsid w:val="007F5B01"/>
    <w:rsid w:val="007F7CB3"/>
    <w:rsid w:val="00800D49"/>
    <w:rsid w:val="00800D5A"/>
    <w:rsid w:val="0080459E"/>
    <w:rsid w:val="008045A2"/>
    <w:rsid w:val="00804DF6"/>
    <w:rsid w:val="00805137"/>
    <w:rsid w:val="008072F6"/>
    <w:rsid w:val="0081155D"/>
    <w:rsid w:val="00812148"/>
    <w:rsid w:val="00813943"/>
    <w:rsid w:val="00813D72"/>
    <w:rsid w:val="00814507"/>
    <w:rsid w:val="00814BAC"/>
    <w:rsid w:val="00815863"/>
    <w:rsid w:val="00817A76"/>
    <w:rsid w:val="00817A86"/>
    <w:rsid w:val="008206A9"/>
    <w:rsid w:val="00820929"/>
    <w:rsid w:val="008220F6"/>
    <w:rsid w:val="0082215F"/>
    <w:rsid w:val="008221F0"/>
    <w:rsid w:val="008227C7"/>
    <w:rsid w:val="00822A19"/>
    <w:rsid w:val="0082397D"/>
    <w:rsid w:val="00823CD2"/>
    <w:rsid w:val="0082419F"/>
    <w:rsid w:val="008245CB"/>
    <w:rsid w:val="00824B5D"/>
    <w:rsid w:val="00827946"/>
    <w:rsid w:val="0083000A"/>
    <w:rsid w:val="00830E67"/>
    <w:rsid w:val="00830F4A"/>
    <w:rsid w:val="00831232"/>
    <w:rsid w:val="008321AE"/>
    <w:rsid w:val="00833BE2"/>
    <w:rsid w:val="00833E6E"/>
    <w:rsid w:val="00835EEA"/>
    <w:rsid w:val="00836208"/>
    <w:rsid w:val="00836D6E"/>
    <w:rsid w:val="0083764A"/>
    <w:rsid w:val="00840060"/>
    <w:rsid w:val="00842EDE"/>
    <w:rsid w:val="00844023"/>
    <w:rsid w:val="0084492F"/>
    <w:rsid w:val="00845E62"/>
    <w:rsid w:val="008466D3"/>
    <w:rsid w:val="00850752"/>
    <w:rsid w:val="0085237A"/>
    <w:rsid w:val="00853C0A"/>
    <w:rsid w:val="008569BF"/>
    <w:rsid w:val="00857F52"/>
    <w:rsid w:val="0086002F"/>
    <w:rsid w:val="008608B9"/>
    <w:rsid w:val="00861B6F"/>
    <w:rsid w:val="00861D8E"/>
    <w:rsid w:val="008628D9"/>
    <w:rsid w:val="00863242"/>
    <w:rsid w:val="00863F1B"/>
    <w:rsid w:val="00863F24"/>
    <w:rsid w:val="00864050"/>
    <w:rsid w:val="00864B9A"/>
    <w:rsid w:val="008659E1"/>
    <w:rsid w:val="00866900"/>
    <w:rsid w:val="00867A15"/>
    <w:rsid w:val="00867AB6"/>
    <w:rsid w:val="00867C7B"/>
    <w:rsid w:val="00870154"/>
    <w:rsid w:val="0087089F"/>
    <w:rsid w:val="00870F6E"/>
    <w:rsid w:val="00872AC2"/>
    <w:rsid w:val="00872E65"/>
    <w:rsid w:val="008756AE"/>
    <w:rsid w:val="00881916"/>
    <w:rsid w:val="00882AAE"/>
    <w:rsid w:val="00883FDC"/>
    <w:rsid w:val="00884695"/>
    <w:rsid w:val="008849F8"/>
    <w:rsid w:val="00884A18"/>
    <w:rsid w:val="00884A2E"/>
    <w:rsid w:val="008856C2"/>
    <w:rsid w:val="00885BD2"/>
    <w:rsid w:val="00886F6D"/>
    <w:rsid w:val="00887A68"/>
    <w:rsid w:val="00887CDC"/>
    <w:rsid w:val="00890842"/>
    <w:rsid w:val="00890BA4"/>
    <w:rsid w:val="008916F9"/>
    <w:rsid w:val="00893626"/>
    <w:rsid w:val="00893F0D"/>
    <w:rsid w:val="008956D9"/>
    <w:rsid w:val="0089613C"/>
    <w:rsid w:val="008968AF"/>
    <w:rsid w:val="00896CD1"/>
    <w:rsid w:val="00897CFE"/>
    <w:rsid w:val="008A0FD2"/>
    <w:rsid w:val="008A111B"/>
    <w:rsid w:val="008A1343"/>
    <w:rsid w:val="008A1792"/>
    <w:rsid w:val="008A2EE5"/>
    <w:rsid w:val="008A4A6E"/>
    <w:rsid w:val="008A5844"/>
    <w:rsid w:val="008A5925"/>
    <w:rsid w:val="008B053E"/>
    <w:rsid w:val="008B1708"/>
    <w:rsid w:val="008B31D8"/>
    <w:rsid w:val="008B391A"/>
    <w:rsid w:val="008B4F77"/>
    <w:rsid w:val="008B54B9"/>
    <w:rsid w:val="008B6478"/>
    <w:rsid w:val="008B6CB8"/>
    <w:rsid w:val="008B73BB"/>
    <w:rsid w:val="008C101A"/>
    <w:rsid w:val="008C10B9"/>
    <w:rsid w:val="008C1F36"/>
    <w:rsid w:val="008C21FD"/>
    <w:rsid w:val="008C33E5"/>
    <w:rsid w:val="008C6CF0"/>
    <w:rsid w:val="008C79FE"/>
    <w:rsid w:val="008D0BDC"/>
    <w:rsid w:val="008D1091"/>
    <w:rsid w:val="008D1E7A"/>
    <w:rsid w:val="008D29A3"/>
    <w:rsid w:val="008D2E41"/>
    <w:rsid w:val="008D6A52"/>
    <w:rsid w:val="008E0D9E"/>
    <w:rsid w:val="008E15AF"/>
    <w:rsid w:val="008E1719"/>
    <w:rsid w:val="008E1A57"/>
    <w:rsid w:val="008E2350"/>
    <w:rsid w:val="008E25C6"/>
    <w:rsid w:val="008E337E"/>
    <w:rsid w:val="008E3F88"/>
    <w:rsid w:val="008E4EE9"/>
    <w:rsid w:val="008E6557"/>
    <w:rsid w:val="008F0CC1"/>
    <w:rsid w:val="008F1F41"/>
    <w:rsid w:val="008F2D2D"/>
    <w:rsid w:val="008F3E39"/>
    <w:rsid w:val="008F3F94"/>
    <w:rsid w:val="008F6683"/>
    <w:rsid w:val="008F72E2"/>
    <w:rsid w:val="00900277"/>
    <w:rsid w:val="00900749"/>
    <w:rsid w:val="00900A42"/>
    <w:rsid w:val="00900ECE"/>
    <w:rsid w:val="00904670"/>
    <w:rsid w:val="0090538F"/>
    <w:rsid w:val="00905966"/>
    <w:rsid w:val="00905A3C"/>
    <w:rsid w:val="0090774C"/>
    <w:rsid w:val="00907C42"/>
    <w:rsid w:val="0091120D"/>
    <w:rsid w:val="0091159B"/>
    <w:rsid w:val="00912175"/>
    <w:rsid w:val="00912B34"/>
    <w:rsid w:val="009148F1"/>
    <w:rsid w:val="0091718B"/>
    <w:rsid w:val="0091773B"/>
    <w:rsid w:val="00921093"/>
    <w:rsid w:val="00922D99"/>
    <w:rsid w:val="0092364B"/>
    <w:rsid w:val="00925B6A"/>
    <w:rsid w:val="0092790B"/>
    <w:rsid w:val="009303E1"/>
    <w:rsid w:val="009311A2"/>
    <w:rsid w:val="0093274D"/>
    <w:rsid w:val="00933B59"/>
    <w:rsid w:val="00933C6A"/>
    <w:rsid w:val="00935346"/>
    <w:rsid w:val="00937D6B"/>
    <w:rsid w:val="009409E5"/>
    <w:rsid w:val="0094127F"/>
    <w:rsid w:val="00942AE7"/>
    <w:rsid w:val="009431F5"/>
    <w:rsid w:val="00943299"/>
    <w:rsid w:val="0094428B"/>
    <w:rsid w:val="00944C44"/>
    <w:rsid w:val="00946481"/>
    <w:rsid w:val="00946FFF"/>
    <w:rsid w:val="009513DA"/>
    <w:rsid w:val="00952919"/>
    <w:rsid w:val="0095421F"/>
    <w:rsid w:val="00954AEC"/>
    <w:rsid w:val="0095512D"/>
    <w:rsid w:val="00955697"/>
    <w:rsid w:val="00955814"/>
    <w:rsid w:val="0095632B"/>
    <w:rsid w:val="00956781"/>
    <w:rsid w:val="0096017B"/>
    <w:rsid w:val="00961436"/>
    <w:rsid w:val="00961CC0"/>
    <w:rsid w:val="00964E5C"/>
    <w:rsid w:val="009655D0"/>
    <w:rsid w:val="009658AA"/>
    <w:rsid w:val="00965ECB"/>
    <w:rsid w:val="00966081"/>
    <w:rsid w:val="00966A56"/>
    <w:rsid w:val="009671F6"/>
    <w:rsid w:val="009675EE"/>
    <w:rsid w:val="00970636"/>
    <w:rsid w:val="009712CA"/>
    <w:rsid w:val="0097337F"/>
    <w:rsid w:val="009748BD"/>
    <w:rsid w:val="00976A8D"/>
    <w:rsid w:val="00980071"/>
    <w:rsid w:val="00990173"/>
    <w:rsid w:val="00990B22"/>
    <w:rsid w:val="009919E8"/>
    <w:rsid w:val="009928DE"/>
    <w:rsid w:val="0099463C"/>
    <w:rsid w:val="00994946"/>
    <w:rsid w:val="00994966"/>
    <w:rsid w:val="00996338"/>
    <w:rsid w:val="00996861"/>
    <w:rsid w:val="009A0364"/>
    <w:rsid w:val="009A1735"/>
    <w:rsid w:val="009A1C7D"/>
    <w:rsid w:val="009A26F6"/>
    <w:rsid w:val="009A3583"/>
    <w:rsid w:val="009A3C49"/>
    <w:rsid w:val="009A61A4"/>
    <w:rsid w:val="009B06AD"/>
    <w:rsid w:val="009B07BD"/>
    <w:rsid w:val="009B25F4"/>
    <w:rsid w:val="009B31C6"/>
    <w:rsid w:val="009B322B"/>
    <w:rsid w:val="009B3BC4"/>
    <w:rsid w:val="009B47D7"/>
    <w:rsid w:val="009B485F"/>
    <w:rsid w:val="009B502A"/>
    <w:rsid w:val="009B7D54"/>
    <w:rsid w:val="009C0D25"/>
    <w:rsid w:val="009C129D"/>
    <w:rsid w:val="009C16CC"/>
    <w:rsid w:val="009C2462"/>
    <w:rsid w:val="009C252D"/>
    <w:rsid w:val="009C430A"/>
    <w:rsid w:val="009C5321"/>
    <w:rsid w:val="009C67CC"/>
    <w:rsid w:val="009C7E8F"/>
    <w:rsid w:val="009D0A52"/>
    <w:rsid w:val="009D3ABD"/>
    <w:rsid w:val="009D442E"/>
    <w:rsid w:val="009D6156"/>
    <w:rsid w:val="009D635E"/>
    <w:rsid w:val="009D6840"/>
    <w:rsid w:val="009D7B79"/>
    <w:rsid w:val="009E06B5"/>
    <w:rsid w:val="009E06B7"/>
    <w:rsid w:val="009E1594"/>
    <w:rsid w:val="009E1738"/>
    <w:rsid w:val="009E1A09"/>
    <w:rsid w:val="009E1FA6"/>
    <w:rsid w:val="009E2B16"/>
    <w:rsid w:val="009E3696"/>
    <w:rsid w:val="009E4275"/>
    <w:rsid w:val="009E44BF"/>
    <w:rsid w:val="009E6606"/>
    <w:rsid w:val="009E6AC4"/>
    <w:rsid w:val="009E6AD8"/>
    <w:rsid w:val="009E6BED"/>
    <w:rsid w:val="009F44B8"/>
    <w:rsid w:val="009F4AF4"/>
    <w:rsid w:val="009F539D"/>
    <w:rsid w:val="009F5C09"/>
    <w:rsid w:val="009F70C5"/>
    <w:rsid w:val="00A000F6"/>
    <w:rsid w:val="00A008B7"/>
    <w:rsid w:val="00A04400"/>
    <w:rsid w:val="00A0471A"/>
    <w:rsid w:val="00A063B7"/>
    <w:rsid w:val="00A075E8"/>
    <w:rsid w:val="00A10C00"/>
    <w:rsid w:val="00A12D83"/>
    <w:rsid w:val="00A1407E"/>
    <w:rsid w:val="00A146A0"/>
    <w:rsid w:val="00A146FF"/>
    <w:rsid w:val="00A149D8"/>
    <w:rsid w:val="00A1528D"/>
    <w:rsid w:val="00A16C39"/>
    <w:rsid w:val="00A17311"/>
    <w:rsid w:val="00A2017D"/>
    <w:rsid w:val="00A201B2"/>
    <w:rsid w:val="00A208DF"/>
    <w:rsid w:val="00A211AB"/>
    <w:rsid w:val="00A2128A"/>
    <w:rsid w:val="00A21BFB"/>
    <w:rsid w:val="00A22479"/>
    <w:rsid w:val="00A22D4B"/>
    <w:rsid w:val="00A233FA"/>
    <w:rsid w:val="00A23839"/>
    <w:rsid w:val="00A269AC"/>
    <w:rsid w:val="00A300DB"/>
    <w:rsid w:val="00A31031"/>
    <w:rsid w:val="00A3157C"/>
    <w:rsid w:val="00A32409"/>
    <w:rsid w:val="00A32512"/>
    <w:rsid w:val="00A34335"/>
    <w:rsid w:val="00A3450D"/>
    <w:rsid w:val="00A36E9A"/>
    <w:rsid w:val="00A37A30"/>
    <w:rsid w:val="00A40783"/>
    <w:rsid w:val="00A41D13"/>
    <w:rsid w:val="00A4201E"/>
    <w:rsid w:val="00A42A13"/>
    <w:rsid w:val="00A42D67"/>
    <w:rsid w:val="00A43E7E"/>
    <w:rsid w:val="00A457B6"/>
    <w:rsid w:val="00A45E3C"/>
    <w:rsid w:val="00A46E07"/>
    <w:rsid w:val="00A46F65"/>
    <w:rsid w:val="00A519BD"/>
    <w:rsid w:val="00A5207F"/>
    <w:rsid w:val="00A540CE"/>
    <w:rsid w:val="00A5429B"/>
    <w:rsid w:val="00A55497"/>
    <w:rsid w:val="00A557C3"/>
    <w:rsid w:val="00A578AA"/>
    <w:rsid w:val="00A60A58"/>
    <w:rsid w:val="00A611A5"/>
    <w:rsid w:val="00A6264F"/>
    <w:rsid w:val="00A62B71"/>
    <w:rsid w:val="00A63AF1"/>
    <w:rsid w:val="00A63F6F"/>
    <w:rsid w:val="00A63FB6"/>
    <w:rsid w:val="00A64322"/>
    <w:rsid w:val="00A649AD"/>
    <w:rsid w:val="00A64A15"/>
    <w:rsid w:val="00A6507B"/>
    <w:rsid w:val="00A65372"/>
    <w:rsid w:val="00A6542E"/>
    <w:rsid w:val="00A6547B"/>
    <w:rsid w:val="00A659DE"/>
    <w:rsid w:val="00A65BB2"/>
    <w:rsid w:val="00A6617C"/>
    <w:rsid w:val="00A66D22"/>
    <w:rsid w:val="00A71A15"/>
    <w:rsid w:val="00A7346B"/>
    <w:rsid w:val="00A73789"/>
    <w:rsid w:val="00A75BD6"/>
    <w:rsid w:val="00A77B3B"/>
    <w:rsid w:val="00A8052D"/>
    <w:rsid w:val="00A812A6"/>
    <w:rsid w:val="00A81795"/>
    <w:rsid w:val="00A81D19"/>
    <w:rsid w:val="00A84AF7"/>
    <w:rsid w:val="00A8690C"/>
    <w:rsid w:val="00A8704D"/>
    <w:rsid w:val="00A90555"/>
    <w:rsid w:val="00A90ED5"/>
    <w:rsid w:val="00A949C8"/>
    <w:rsid w:val="00A96025"/>
    <w:rsid w:val="00A969CC"/>
    <w:rsid w:val="00A9728F"/>
    <w:rsid w:val="00A977BA"/>
    <w:rsid w:val="00A9785A"/>
    <w:rsid w:val="00AA017B"/>
    <w:rsid w:val="00AA2262"/>
    <w:rsid w:val="00AA22F7"/>
    <w:rsid w:val="00AA354C"/>
    <w:rsid w:val="00AA3941"/>
    <w:rsid w:val="00AA422B"/>
    <w:rsid w:val="00AA6EE8"/>
    <w:rsid w:val="00AA742B"/>
    <w:rsid w:val="00AA75A3"/>
    <w:rsid w:val="00AB070D"/>
    <w:rsid w:val="00AB0922"/>
    <w:rsid w:val="00AB39EA"/>
    <w:rsid w:val="00AB40F9"/>
    <w:rsid w:val="00AB55B9"/>
    <w:rsid w:val="00AC01BD"/>
    <w:rsid w:val="00AC0F26"/>
    <w:rsid w:val="00AC235E"/>
    <w:rsid w:val="00AC327F"/>
    <w:rsid w:val="00AC4A5F"/>
    <w:rsid w:val="00AC4BC3"/>
    <w:rsid w:val="00AC62E6"/>
    <w:rsid w:val="00AC6C44"/>
    <w:rsid w:val="00AC6C50"/>
    <w:rsid w:val="00AC7AB5"/>
    <w:rsid w:val="00AC7B55"/>
    <w:rsid w:val="00AD05F7"/>
    <w:rsid w:val="00AD0D3E"/>
    <w:rsid w:val="00AD2E62"/>
    <w:rsid w:val="00AD597B"/>
    <w:rsid w:val="00AD7391"/>
    <w:rsid w:val="00AE154C"/>
    <w:rsid w:val="00AE317D"/>
    <w:rsid w:val="00AE4739"/>
    <w:rsid w:val="00AE5066"/>
    <w:rsid w:val="00AE578B"/>
    <w:rsid w:val="00AE5E90"/>
    <w:rsid w:val="00AE6E7E"/>
    <w:rsid w:val="00AE708C"/>
    <w:rsid w:val="00AE7B35"/>
    <w:rsid w:val="00AE7DFE"/>
    <w:rsid w:val="00AF1C23"/>
    <w:rsid w:val="00AF2DC0"/>
    <w:rsid w:val="00AF4458"/>
    <w:rsid w:val="00AF4695"/>
    <w:rsid w:val="00AF544A"/>
    <w:rsid w:val="00AF7D9A"/>
    <w:rsid w:val="00B024C4"/>
    <w:rsid w:val="00B03153"/>
    <w:rsid w:val="00B0376B"/>
    <w:rsid w:val="00B03C5B"/>
    <w:rsid w:val="00B0453E"/>
    <w:rsid w:val="00B04CAC"/>
    <w:rsid w:val="00B054D1"/>
    <w:rsid w:val="00B05876"/>
    <w:rsid w:val="00B05AFD"/>
    <w:rsid w:val="00B065CC"/>
    <w:rsid w:val="00B06ACB"/>
    <w:rsid w:val="00B114E4"/>
    <w:rsid w:val="00B125EC"/>
    <w:rsid w:val="00B12669"/>
    <w:rsid w:val="00B1272D"/>
    <w:rsid w:val="00B132C8"/>
    <w:rsid w:val="00B138BF"/>
    <w:rsid w:val="00B13B8C"/>
    <w:rsid w:val="00B1461B"/>
    <w:rsid w:val="00B14EE9"/>
    <w:rsid w:val="00B15CA7"/>
    <w:rsid w:val="00B162C9"/>
    <w:rsid w:val="00B16C07"/>
    <w:rsid w:val="00B16CA1"/>
    <w:rsid w:val="00B17850"/>
    <w:rsid w:val="00B20C3A"/>
    <w:rsid w:val="00B21B69"/>
    <w:rsid w:val="00B230F6"/>
    <w:rsid w:val="00B27A3A"/>
    <w:rsid w:val="00B27C04"/>
    <w:rsid w:val="00B30A8D"/>
    <w:rsid w:val="00B31C96"/>
    <w:rsid w:val="00B31FD7"/>
    <w:rsid w:val="00B32B0E"/>
    <w:rsid w:val="00B3329D"/>
    <w:rsid w:val="00B34537"/>
    <w:rsid w:val="00B3489E"/>
    <w:rsid w:val="00B3514F"/>
    <w:rsid w:val="00B351C1"/>
    <w:rsid w:val="00B37BAD"/>
    <w:rsid w:val="00B40DFE"/>
    <w:rsid w:val="00B412C1"/>
    <w:rsid w:val="00B412F6"/>
    <w:rsid w:val="00B43962"/>
    <w:rsid w:val="00B43E01"/>
    <w:rsid w:val="00B44293"/>
    <w:rsid w:val="00B44811"/>
    <w:rsid w:val="00B458B5"/>
    <w:rsid w:val="00B46D75"/>
    <w:rsid w:val="00B46DB4"/>
    <w:rsid w:val="00B4735C"/>
    <w:rsid w:val="00B47D5C"/>
    <w:rsid w:val="00B54BBB"/>
    <w:rsid w:val="00B55DD0"/>
    <w:rsid w:val="00B56AAA"/>
    <w:rsid w:val="00B57B4A"/>
    <w:rsid w:val="00B622EE"/>
    <w:rsid w:val="00B66678"/>
    <w:rsid w:val="00B66C0C"/>
    <w:rsid w:val="00B67530"/>
    <w:rsid w:val="00B6769E"/>
    <w:rsid w:val="00B70DB2"/>
    <w:rsid w:val="00B70DD1"/>
    <w:rsid w:val="00B71185"/>
    <w:rsid w:val="00B731B7"/>
    <w:rsid w:val="00B73EFF"/>
    <w:rsid w:val="00B7509F"/>
    <w:rsid w:val="00B750F8"/>
    <w:rsid w:val="00B75487"/>
    <w:rsid w:val="00B7558F"/>
    <w:rsid w:val="00B75FA1"/>
    <w:rsid w:val="00B76282"/>
    <w:rsid w:val="00B772AC"/>
    <w:rsid w:val="00B80393"/>
    <w:rsid w:val="00B80679"/>
    <w:rsid w:val="00B80940"/>
    <w:rsid w:val="00B80ABF"/>
    <w:rsid w:val="00B80F6B"/>
    <w:rsid w:val="00B84008"/>
    <w:rsid w:val="00B84C60"/>
    <w:rsid w:val="00B85DC9"/>
    <w:rsid w:val="00B862C7"/>
    <w:rsid w:val="00B866AD"/>
    <w:rsid w:val="00B86BC0"/>
    <w:rsid w:val="00B90CB1"/>
    <w:rsid w:val="00B938B1"/>
    <w:rsid w:val="00B94563"/>
    <w:rsid w:val="00B94A96"/>
    <w:rsid w:val="00B97E8F"/>
    <w:rsid w:val="00BA07E3"/>
    <w:rsid w:val="00BA087C"/>
    <w:rsid w:val="00BA12A1"/>
    <w:rsid w:val="00BA14D1"/>
    <w:rsid w:val="00BA1B8A"/>
    <w:rsid w:val="00BA2AC7"/>
    <w:rsid w:val="00BA3726"/>
    <w:rsid w:val="00BA4E55"/>
    <w:rsid w:val="00BA5F70"/>
    <w:rsid w:val="00BA7432"/>
    <w:rsid w:val="00BB0256"/>
    <w:rsid w:val="00BB0AEC"/>
    <w:rsid w:val="00BB126A"/>
    <w:rsid w:val="00BB1649"/>
    <w:rsid w:val="00BB281A"/>
    <w:rsid w:val="00BB2BD5"/>
    <w:rsid w:val="00BB2F63"/>
    <w:rsid w:val="00BB607E"/>
    <w:rsid w:val="00BC0175"/>
    <w:rsid w:val="00BC1655"/>
    <w:rsid w:val="00BC2D56"/>
    <w:rsid w:val="00BC3101"/>
    <w:rsid w:val="00BC4E81"/>
    <w:rsid w:val="00BC4FDB"/>
    <w:rsid w:val="00BC617A"/>
    <w:rsid w:val="00BC6612"/>
    <w:rsid w:val="00BC6664"/>
    <w:rsid w:val="00BC70E3"/>
    <w:rsid w:val="00BC7298"/>
    <w:rsid w:val="00BD0BDC"/>
    <w:rsid w:val="00BD216D"/>
    <w:rsid w:val="00BD2D65"/>
    <w:rsid w:val="00BD319F"/>
    <w:rsid w:val="00BD4E06"/>
    <w:rsid w:val="00BD4FC9"/>
    <w:rsid w:val="00BD65A1"/>
    <w:rsid w:val="00BE0DD5"/>
    <w:rsid w:val="00BE0E34"/>
    <w:rsid w:val="00BE1D37"/>
    <w:rsid w:val="00BE4199"/>
    <w:rsid w:val="00BE435C"/>
    <w:rsid w:val="00BE4741"/>
    <w:rsid w:val="00BE7E0E"/>
    <w:rsid w:val="00BF0243"/>
    <w:rsid w:val="00BF0C54"/>
    <w:rsid w:val="00BF2F92"/>
    <w:rsid w:val="00BF328C"/>
    <w:rsid w:val="00BF35C6"/>
    <w:rsid w:val="00BF4BF8"/>
    <w:rsid w:val="00BF5777"/>
    <w:rsid w:val="00BF5A2A"/>
    <w:rsid w:val="00BF647D"/>
    <w:rsid w:val="00BF7533"/>
    <w:rsid w:val="00BF78D5"/>
    <w:rsid w:val="00C00938"/>
    <w:rsid w:val="00C012F6"/>
    <w:rsid w:val="00C01B20"/>
    <w:rsid w:val="00C0272B"/>
    <w:rsid w:val="00C02C15"/>
    <w:rsid w:val="00C04BA9"/>
    <w:rsid w:val="00C06B4F"/>
    <w:rsid w:val="00C07F4C"/>
    <w:rsid w:val="00C1008E"/>
    <w:rsid w:val="00C10D33"/>
    <w:rsid w:val="00C11C09"/>
    <w:rsid w:val="00C13C91"/>
    <w:rsid w:val="00C14789"/>
    <w:rsid w:val="00C149AA"/>
    <w:rsid w:val="00C160B3"/>
    <w:rsid w:val="00C164D9"/>
    <w:rsid w:val="00C1691C"/>
    <w:rsid w:val="00C17A48"/>
    <w:rsid w:val="00C17CCD"/>
    <w:rsid w:val="00C20129"/>
    <w:rsid w:val="00C22AA7"/>
    <w:rsid w:val="00C23212"/>
    <w:rsid w:val="00C2434F"/>
    <w:rsid w:val="00C25BBD"/>
    <w:rsid w:val="00C25D5D"/>
    <w:rsid w:val="00C27BC1"/>
    <w:rsid w:val="00C311E7"/>
    <w:rsid w:val="00C3132C"/>
    <w:rsid w:val="00C316F3"/>
    <w:rsid w:val="00C32180"/>
    <w:rsid w:val="00C32764"/>
    <w:rsid w:val="00C340A4"/>
    <w:rsid w:val="00C3504D"/>
    <w:rsid w:val="00C3518F"/>
    <w:rsid w:val="00C3551B"/>
    <w:rsid w:val="00C3699C"/>
    <w:rsid w:val="00C3750F"/>
    <w:rsid w:val="00C37FC2"/>
    <w:rsid w:val="00C4191F"/>
    <w:rsid w:val="00C41949"/>
    <w:rsid w:val="00C4297E"/>
    <w:rsid w:val="00C4333C"/>
    <w:rsid w:val="00C43F4B"/>
    <w:rsid w:val="00C45C18"/>
    <w:rsid w:val="00C464F1"/>
    <w:rsid w:val="00C46774"/>
    <w:rsid w:val="00C47FC4"/>
    <w:rsid w:val="00C5207B"/>
    <w:rsid w:val="00C52363"/>
    <w:rsid w:val="00C53AF1"/>
    <w:rsid w:val="00C53E55"/>
    <w:rsid w:val="00C55284"/>
    <w:rsid w:val="00C55C30"/>
    <w:rsid w:val="00C56D7B"/>
    <w:rsid w:val="00C57A1C"/>
    <w:rsid w:val="00C57D02"/>
    <w:rsid w:val="00C60B1F"/>
    <w:rsid w:val="00C60E2C"/>
    <w:rsid w:val="00C60FD8"/>
    <w:rsid w:val="00C61C84"/>
    <w:rsid w:val="00C622B1"/>
    <w:rsid w:val="00C63F9A"/>
    <w:rsid w:val="00C63FDF"/>
    <w:rsid w:val="00C64F7C"/>
    <w:rsid w:val="00C6590C"/>
    <w:rsid w:val="00C662BC"/>
    <w:rsid w:val="00C66562"/>
    <w:rsid w:val="00C67D89"/>
    <w:rsid w:val="00C712E1"/>
    <w:rsid w:val="00C716FD"/>
    <w:rsid w:val="00C7344D"/>
    <w:rsid w:val="00C7443D"/>
    <w:rsid w:val="00C75911"/>
    <w:rsid w:val="00C760C3"/>
    <w:rsid w:val="00C7660B"/>
    <w:rsid w:val="00C7761D"/>
    <w:rsid w:val="00C77AF0"/>
    <w:rsid w:val="00C80B91"/>
    <w:rsid w:val="00C81F29"/>
    <w:rsid w:val="00C81F74"/>
    <w:rsid w:val="00C870AE"/>
    <w:rsid w:val="00C871B1"/>
    <w:rsid w:val="00C87217"/>
    <w:rsid w:val="00C877A5"/>
    <w:rsid w:val="00C90164"/>
    <w:rsid w:val="00C90C65"/>
    <w:rsid w:val="00C936B0"/>
    <w:rsid w:val="00C952CB"/>
    <w:rsid w:val="00C96C48"/>
    <w:rsid w:val="00C97509"/>
    <w:rsid w:val="00CA44AF"/>
    <w:rsid w:val="00CA4C54"/>
    <w:rsid w:val="00CA60C7"/>
    <w:rsid w:val="00CA6655"/>
    <w:rsid w:val="00CA6B95"/>
    <w:rsid w:val="00CB4122"/>
    <w:rsid w:val="00CB535A"/>
    <w:rsid w:val="00CB6087"/>
    <w:rsid w:val="00CB764F"/>
    <w:rsid w:val="00CC0EDA"/>
    <w:rsid w:val="00CC323E"/>
    <w:rsid w:val="00CC4740"/>
    <w:rsid w:val="00CC7F65"/>
    <w:rsid w:val="00CD0289"/>
    <w:rsid w:val="00CD0D8D"/>
    <w:rsid w:val="00CD24FE"/>
    <w:rsid w:val="00CD3273"/>
    <w:rsid w:val="00CD43F0"/>
    <w:rsid w:val="00CD4BCD"/>
    <w:rsid w:val="00CD5177"/>
    <w:rsid w:val="00CD5A0D"/>
    <w:rsid w:val="00CD5BD8"/>
    <w:rsid w:val="00CD604C"/>
    <w:rsid w:val="00CD70C8"/>
    <w:rsid w:val="00CD70D1"/>
    <w:rsid w:val="00CD7EF8"/>
    <w:rsid w:val="00CE0B6E"/>
    <w:rsid w:val="00CE0E57"/>
    <w:rsid w:val="00CE23C6"/>
    <w:rsid w:val="00CE2883"/>
    <w:rsid w:val="00CE4AC2"/>
    <w:rsid w:val="00CE5C1A"/>
    <w:rsid w:val="00CE5DE6"/>
    <w:rsid w:val="00CE63B5"/>
    <w:rsid w:val="00CE7B91"/>
    <w:rsid w:val="00CF19AC"/>
    <w:rsid w:val="00CF1D0D"/>
    <w:rsid w:val="00CF2F33"/>
    <w:rsid w:val="00CF3EF2"/>
    <w:rsid w:val="00CF419D"/>
    <w:rsid w:val="00CF4BAA"/>
    <w:rsid w:val="00CF64A9"/>
    <w:rsid w:val="00CF6904"/>
    <w:rsid w:val="00D01A37"/>
    <w:rsid w:val="00D021CA"/>
    <w:rsid w:val="00D026DD"/>
    <w:rsid w:val="00D03368"/>
    <w:rsid w:val="00D03677"/>
    <w:rsid w:val="00D054F5"/>
    <w:rsid w:val="00D055FE"/>
    <w:rsid w:val="00D067A6"/>
    <w:rsid w:val="00D0726A"/>
    <w:rsid w:val="00D14DD4"/>
    <w:rsid w:val="00D15741"/>
    <w:rsid w:val="00D1576D"/>
    <w:rsid w:val="00D16713"/>
    <w:rsid w:val="00D17B30"/>
    <w:rsid w:val="00D20591"/>
    <w:rsid w:val="00D220BB"/>
    <w:rsid w:val="00D222A7"/>
    <w:rsid w:val="00D22824"/>
    <w:rsid w:val="00D23DD6"/>
    <w:rsid w:val="00D247AC"/>
    <w:rsid w:val="00D272F9"/>
    <w:rsid w:val="00D27ECA"/>
    <w:rsid w:val="00D301DE"/>
    <w:rsid w:val="00D34CA3"/>
    <w:rsid w:val="00D36405"/>
    <w:rsid w:val="00D367C0"/>
    <w:rsid w:val="00D4001D"/>
    <w:rsid w:val="00D40FE7"/>
    <w:rsid w:val="00D41A18"/>
    <w:rsid w:val="00D452CB"/>
    <w:rsid w:val="00D50843"/>
    <w:rsid w:val="00D53728"/>
    <w:rsid w:val="00D54675"/>
    <w:rsid w:val="00D549AE"/>
    <w:rsid w:val="00D5588F"/>
    <w:rsid w:val="00D55CBE"/>
    <w:rsid w:val="00D57A35"/>
    <w:rsid w:val="00D60555"/>
    <w:rsid w:val="00D6159D"/>
    <w:rsid w:val="00D61A67"/>
    <w:rsid w:val="00D67247"/>
    <w:rsid w:val="00D67C03"/>
    <w:rsid w:val="00D67FBC"/>
    <w:rsid w:val="00D7389F"/>
    <w:rsid w:val="00D73A63"/>
    <w:rsid w:val="00D73F5F"/>
    <w:rsid w:val="00D76199"/>
    <w:rsid w:val="00D76A2A"/>
    <w:rsid w:val="00D76E0D"/>
    <w:rsid w:val="00D76F71"/>
    <w:rsid w:val="00D77EC4"/>
    <w:rsid w:val="00D800C1"/>
    <w:rsid w:val="00D8043D"/>
    <w:rsid w:val="00D80694"/>
    <w:rsid w:val="00D81EE6"/>
    <w:rsid w:val="00D83182"/>
    <w:rsid w:val="00D83765"/>
    <w:rsid w:val="00D83A9B"/>
    <w:rsid w:val="00D83E21"/>
    <w:rsid w:val="00D84F5E"/>
    <w:rsid w:val="00D85A59"/>
    <w:rsid w:val="00D85BD4"/>
    <w:rsid w:val="00D90011"/>
    <w:rsid w:val="00D911E2"/>
    <w:rsid w:val="00D916E5"/>
    <w:rsid w:val="00D92A39"/>
    <w:rsid w:val="00D93249"/>
    <w:rsid w:val="00D934DB"/>
    <w:rsid w:val="00D93907"/>
    <w:rsid w:val="00D944D7"/>
    <w:rsid w:val="00D94EFD"/>
    <w:rsid w:val="00D96AB0"/>
    <w:rsid w:val="00DA134B"/>
    <w:rsid w:val="00DA1560"/>
    <w:rsid w:val="00DA2615"/>
    <w:rsid w:val="00DA4B50"/>
    <w:rsid w:val="00DA4EAD"/>
    <w:rsid w:val="00DA6BEE"/>
    <w:rsid w:val="00DB31CC"/>
    <w:rsid w:val="00DB3220"/>
    <w:rsid w:val="00DB39D9"/>
    <w:rsid w:val="00DB4090"/>
    <w:rsid w:val="00DB56DC"/>
    <w:rsid w:val="00DB6EDB"/>
    <w:rsid w:val="00DB782D"/>
    <w:rsid w:val="00DC134C"/>
    <w:rsid w:val="00DC1F45"/>
    <w:rsid w:val="00DC294E"/>
    <w:rsid w:val="00DC3C4E"/>
    <w:rsid w:val="00DC4F8A"/>
    <w:rsid w:val="00DC528F"/>
    <w:rsid w:val="00DC6272"/>
    <w:rsid w:val="00DD078D"/>
    <w:rsid w:val="00DD3C4F"/>
    <w:rsid w:val="00DD65E1"/>
    <w:rsid w:val="00DD7C82"/>
    <w:rsid w:val="00DD7E9D"/>
    <w:rsid w:val="00DE0422"/>
    <w:rsid w:val="00DE08F3"/>
    <w:rsid w:val="00DE210A"/>
    <w:rsid w:val="00DE21D4"/>
    <w:rsid w:val="00DE4F35"/>
    <w:rsid w:val="00DE51ED"/>
    <w:rsid w:val="00DE62FA"/>
    <w:rsid w:val="00DE670C"/>
    <w:rsid w:val="00DE6FA8"/>
    <w:rsid w:val="00DE788A"/>
    <w:rsid w:val="00DF11E8"/>
    <w:rsid w:val="00DF26F1"/>
    <w:rsid w:val="00DF3683"/>
    <w:rsid w:val="00DF3CAD"/>
    <w:rsid w:val="00DF54B3"/>
    <w:rsid w:val="00DF587B"/>
    <w:rsid w:val="00DF6CFC"/>
    <w:rsid w:val="00DF7BEE"/>
    <w:rsid w:val="00E000C1"/>
    <w:rsid w:val="00E00C79"/>
    <w:rsid w:val="00E0129B"/>
    <w:rsid w:val="00E02CF0"/>
    <w:rsid w:val="00E036EE"/>
    <w:rsid w:val="00E03AA2"/>
    <w:rsid w:val="00E03E3F"/>
    <w:rsid w:val="00E03F24"/>
    <w:rsid w:val="00E04B3A"/>
    <w:rsid w:val="00E0527D"/>
    <w:rsid w:val="00E07F57"/>
    <w:rsid w:val="00E10DF4"/>
    <w:rsid w:val="00E13B18"/>
    <w:rsid w:val="00E13DE0"/>
    <w:rsid w:val="00E177E0"/>
    <w:rsid w:val="00E202EF"/>
    <w:rsid w:val="00E22748"/>
    <w:rsid w:val="00E23AB9"/>
    <w:rsid w:val="00E2480F"/>
    <w:rsid w:val="00E24B99"/>
    <w:rsid w:val="00E264E9"/>
    <w:rsid w:val="00E27513"/>
    <w:rsid w:val="00E323CB"/>
    <w:rsid w:val="00E349AE"/>
    <w:rsid w:val="00E352E0"/>
    <w:rsid w:val="00E36B11"/>
    <w:rsid w:val="00E40F8E"/>
    <w:rsid w:val="00E41B92"/>
    <w:rsid w:val="00E41CEE"/>
    <w:rsid w:val="00E44997"/>
    <w:rsid w:val="00E44F5E"/>
    <w:rsid w:val="00E45A0E"/>
    <w:rsid w:val="00E465AD"/>
    <w:rsid w:val="00E50729"/>
    <w:rsid w:val="00E510BE"/>
    <w:rsid w:val="00E518B3"/>
    <w:rsid w:val="00E519DF"/>
    <w:rsid w:val="00E52173"/>
    <w:rsid w:val="00E53474"/>
    <w:rsid w:val="00E53C69"/>
    <w:rsid w:val="00E53F65"/>
    <w:rsid w:val="00E541CD"/>
    <w:rsid w:val="00E55B22"/>
    <w:rsid w:val="00E56F4F"/>
    <w:rsid w:val="00E57855"/>
    <w:rsid w:val="00E663B3"/>
    <w:rsid w:val="00E66D71"/>
    <w:rsid w:val="00E6746D"/>
    <w:rsid w:val="00E67D2E"/>
    <w:rsid w:val="00E67D9E"/>
    <w:rsid w:val="00E716FC"/>
    <w:rsid w:val="00E71A33"/>
    <w:rsid w:val="00E728A8"/>
    <w:rsid w:val="00E73BD9"/>
    <w:rsid w:val="00E73C1D"/>
    <w:rsid w:val="00E746BF"/>
    <w:rsid w:val="00E75B33"/>
    <w:rsid w:val="00E75D6F"/>
    <w:rsid w:val="00E76804"/>
    <w:rsid w:val="00E76E1B"/>
    <w:rsid w:val="00E77700"/>
    <w:rsid w:val="00E8219C"/>
    <w:rsid w:val="00E83E1F"/>
    <w:rsid w:val="00E84984"/>
    <w:rsid w:val="00E8509A"/>
    <w:rsid w:val="00E85B6F"/>
    <w:rsid w:val="00E90134"/>
    <w:rsid w:val="00E90918"/>
    <w:rsid w:val="00E90BB0"/>
    <w:rsid w:val="00E90FD9"/>
    <w:rsid w:val="00E92D49"/>
    <w:rsid w:val="00E93AE3"/>
    <w:rsid w:val="00E952D5"/>
    <w:rsid w:val="00E954B4"/>
    <w:rsid w:val="00E970F2"/>
    <w:rsid w:val="00EA0097"/>
    <w:rsid w:val="00EA24D4"/>
    <w:rsid w:val="00EA2B7C"/>
    <w:rsid w:val="00EA3A2F"/>
    <w:rsid w:val="00EA3D2E"/>
    <w:rsid w:val="00EA44CD"/>
    <w:rsid w:val="00EA46A7"/>
    <w:rsid w:val="00EA6F04"/>
    <w:rsid w:val="00EA70C2"/>
    <w:rsid w:val="00EA72EC"/>
    <w:rsid w:val="00EB0B8E"/>
    <w:rsid w:val="00EB11A1"/>
    <w:rsid w:val="00EB237F"/>
    <w:rsid w:val="00EB23ED"/>
    <w:rsid w:val="00EB3C32"/>
    <w:rsid w:val="00EB6C7B"/>
    <w:rsid w:val="00EB7BB4"/>
    <w:rsid w:val="00EC1279"/>
    <w:rsid w:val="00EC12A3"/>
    <w:rsid w:val="00EC1F1F"/>
    <w:rsid w:val="00EC2920"/>
    <w:rsid w:val="00EC3D23"/>
    <w:rsid w:val="00EC4415"/>
    <w:rsid w:val="00EC45A3"/>
    <w:rsid w:val="00EC4732"/>
    <w:rsid w:val="00EC4862"/>
    <w:rsid w:val="00EC51F4"/>
    <w:rsid w:val="00ED184F"/>
    <w:rsid w:val="00ED34D6"/>
    <w:rsid w:val="00ED3BC4"/>
    <w:rsid w:val="00ED5227"/>
    <w:rsid w:val="00ED560E"/>
    <w:rsid w:val="00ED5EDF"/>
    <w:rsid w:val="00EE0869"/>
    <w:rsid w:val="00EE12F9"/>
    <w:rsid w:val="00EE1543"/>
    <w:rsid w:val="00EE1C64"/>
    <w:rsid w:val="00EE2922"/>
    <w:rsid w:val="00EE3092"/>
    <w:rsid w:val="00EE3B88"/>
    <w:rsid w:val="00EE7AB4"/>
    <w:rsid w:val="00EF00D6"/>
    <w:rsid w:val="00EF0C63"/>
    <w:rsid w:val="00EF16C3"/>
    <w:rsid w:val="00EF175E"/>
    <w:rsid w:val="00EF202F"/>
    <w:rsid w:val="00EF2B9F"/>
    <w:rsid w:val="00EF2C4C"/>
    <w:rsid w:val="00EF3322"/>
    <w:rsid w:val="00EF3BDB"/>
    <w:rsid w:val="00EF3FC9"/>
    <w:rsid w:val="00EF583E"/>
    <w:rsid w:val="00EF6EF8"/>
    <w:rsid w:val="00EF6F39"/>
    <w:rsid w:val="00EF7281"/>
    <w:rsid w:val="00F003C9"/>
    <w:rsid w:val="00F01A31"/>
    <w:rsid w:val="00F03A84"/>
    <w:rsid w:val="00F03C54"/>
    <w:rsid w:val="00F0564F"/>
    <w:rsid w:val="00F0775E"/>
    <w:rsid w:val="00F103B4"/>
    <w:rsid w:val="00F11839"/>
    <w:rsid w:val="00F11AC8"/>
    <w:rsid w:val="00F12CEA"/>
    <w:rsid w:val="00F12E63"/>
    <w:rsid w:val="00F12EBD"/>
    <w:rsid w:val="00F143F8"/>
    <w:rsid w:val="00F1515A"/>
    <w:rsid w:val="00F159CE"/>
    <w:rsid w:val="00F16019"/>
    <w:rsid w:val="00F166FD"/>
    <w:rsid w:val="00F16F53"/>
    <w:rsid w:val="00F201DA"/>
    <w:rsid w:val="00F215F9"/>
    <w:rsid w:val="00F2170B"/>
    <w:rsid w:val="00F248ED"/>
    <w:rsid w:val="00F24AA2"/>
    <w:rsid w:val="00F24E1C"/>
    <w:rsid w:val="00F25FD2"/>
    <w:rsid w:val="00F26795"/>
    <w:rsid w:val="00F32B87"/>
    <w:rsid w:val="00F32D6E"/>
    <w:rsid w:val="00F32DDA"/>
    <w:rsid w:val="00F32F18"/>
    <w:rsid w:val="00F35199"/>
    <w:rsid w:val="00F35466"/>
    <w:rsid w:val="00F373AE"/>
    <w:rsid w:val="00F37859"/>
    <w:rsid w:val="00F37F14"/>
    <w:rsid w:val="00F40630"/>
    <w:rsid w:val="00F43C4B"/>
    <w:rsid w:val="00F449F5"/>
    <w:rsid w:val="00F44CAE"/>
    <w:rsid w:val="00F44D99"/>
    <w:rsid w:val="00F44F18"/>
    <w:rsid w:val="00F45F0F"/>
    <w:rsid w:val="00F4693A"/>
    <w:rsid w:val="00F46E26"/>
    <w:rsid w:val="00F46FDC"/>
    <w:rsid w:val="00F4759F"/>
    <w:rsid w:val="00F5039A"/>
    <w:rsid w:val="00F514F3"/>
    <w:rsid w:val="00F51827"/>
    <w:rsid w:val="00F51D04"/>
    <w:rsid w:val="00F521F9"/>
    <w:rsid w:val="00F52689"/>
    <w:rsid w:val="00F54A3D"/>
    <w:rsid w:val="00F56130"/>
    <w:rsid w:val="00F56538"/>
    <w:rsid w:val="00F57338"/>
    <w:rsid w:val="00F5758F"/>
    <w:rsid w:val="00F57C4C"/>
    <w:rsid w:val="00F57E92"/>
    <w:rsid w:val="00F60B7F"/>
    <w:rsid w:val="00F6279D"/>
    <w:rsid w:val="00F64740"/>
    <w:rsid w:val="00F64A7B"/>
    <w:rsid w:val="00F70C90"/>
    <w:rsid w:val="00F70EB5"/>
    <w:rsid w:val="00F71478"/>
    <w:rsid w:val="00F71CD2"/>
    <w:rsid w:val="00F769B9"/>
    <w:rsid w:val="00F7709A"/>
    <w:rsid w:val="00F770EB"/>
    <w:rsid w:val="00F77126"/>
    <w:rsid w:val="00F77B4F"/>
    <w:rsid w:val="00F8126C"/>
    <w:rsid w:val="00F81B95"/>
    <w:rsid w:val="00F854DF"/>
    <w:rsid w:val="00F86329"/>
    <w:rsid w:val="00F86BEB"/>
    <w:rsid w:val="00F8701D"/>
    <w:rsid w:val="00F8743F"/>
    <w:rsid w:val="00F879E9"/>
    <w:rsid w:val="00F9119F"/>
    <w:rsid w:val="00F9248B"/>
    <w:rsid w:val="00F930A6"/>
    <w:rsid w:val="00F9342A"/>
    <w:rsid w:val="00F94DB7"/>
    <w:rsid w:val="00F95A94"/>
    <w:rsid w:val="00F97706"/>
    <w:rsid w:val="00F97DA4"/>
    <w:rsid w:val="00FA1B14"/>
    <w:rsid w:val="00FA2F7E"/>
    <w:rsid w:val="00FA515B"/>
    <w:rsid w:val="00FA6F23"/>
    <w:rsid w:val="00FA7105"/>
    <w:rsid w:val="00FB0553"/>
    <w:rsid w:val="00FB0EB5"/>
    <w:rsid w:val="00FB1474"/>
    <w:rsid w:val="00FB14C6"/>
    <w:rsid w:val="00FB19C0"/>
    <w:rsid w:val="00FB25DB"/>
    <w:rsid w:val="00FB410A"/>
    <w:rsid w:val="00FB4295"/>
    <w:rsid w:val="00FB62CC"/>
    <w:rsid w:val="00FC008D"/>
    <w:rsid w:val="00FC051E"/>
    <w:rsid w:val="00FC360D"/>
    <w:rsid w:val="00FC3960"/>
    <w:rsid w:val="00FC4284"/>
    <w:rsid w:val="00FC4C1C"/>
    <w:rsid w:val="00FC501C"/>
    <w:rsid w:val="00FC5FFD"/>
    <w:rsid w:val="00FC60E2"/>
    <w:rsid w:val="00FC696A"/>
    <w:rsid w:val="00FC79C4"/>
    <w:rsid w:val="00FD0949"/>
    <w:rsid w:val="00FD0954"/>
    <w:rsid w:val="00FD0D8E"/>
    <w:rsid w:val="00FD1041"/>
    <w:rsid w:val="00FD1E3A"/>
    <w:rsid w:val="00FD46A6"/>
    <w:rsid w:val="00FD4BE4"/>
    <w:rsid w:val="00FD55EC"/>
    <w:rsid w:val="00FD589F"/>
    <w:rsid w:val="00FD7861"/>
    <w:rsid w:val="00FD7B7B"/>
    <w:rsid w:val="00FE184B"/>
    <w:rsid w:val="00FE3313"/>
    <w:rsid w:val="00FE3527"/>
    <w:rsid w:val="00FE590B"/>
    <w:rsid w:val="00FE76BB"/>
    <w:rsid w:val="00FE770D"/>
    <w:rsid w:val="00FF25F0"/>
    <w:rsid w:val="00FF291C"/>
    <w:rsid w:val="00FF298B"/>
    <w:rsid w:val="00FF3600"/>
    <w:rsid w:val="00FF45C4"/>
    <w:rsid w:val="00FF5254"/>
    <w:rsid w:val="00FF5EC8"/>
    <w:rsid w:val="00FF7207"/>
    <w:rsid w:val="00FF7D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E9A1BAA"/>
  <w15:docId w15:val="{524EB613-9E4C-4C4C-9889-BFA106945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semiHidden="1" w:unhideWhenUsed="1" w:qFormat="1"/>
    <w:lsdException w:name="heading 8" w:locked="0" w:semiHidden="1" w:unhideWhenUsed="1" w:qFormat="1"/>
    <w:lsdException w:name="heading 9" w:locked="0" w:semiHidden="1" w:unhideWhenUsed="1" w:qFormat="1"/>
    <w:lsdException w:name="index 1" w:locked="0" w:semiHidden="1" w:unhideWhenUsed="1"/>
    <w:lsdException w:name="index 2" w:locked="0"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locked="0"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99" w:unhideWhenUsed="1"/>
    <w:lsdException w:name="FollowedHyperlink" w:locked="0" w:semiHidden="1" w:uiPriority="99"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iPriority="99" w:unhideWhenUsed="1"/>
    <w:lsdException w:name="HTML Acronym" w:semiHidden="1" w:unhideWhenUsed="1"/>
    <w:lsdException w:name="HTML Address" w:locked="0"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locked="0" w:uiPriority="33" w:qFormat="1"/>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A949C8"/>
    <w:pPr>
      <w:suppressAutoHyphens/>
      <w:spacing w:before="120" w:after="120"/>
    </w:pPr>
    <w:rPr>
      <w:rFonts w:ascii="Arial" w:hAnsi="Arial"/>
      <w:lang w:eastAsia="en-US"/>
    </w:rPr>
  </w:style>
  <w:style w:type="paragraph" w:styleId="Heading1">
    <w:name w:val="heading 1"/>
    <w:basedOn w:val="Normal"/>
    <w:next w:val="Normal"/>
    <w:link w:val="Heading1Char"/>
    <w:uiPriority w:val="9"/>
    <w:qFormat/>
    <w:locked/>
    <w:rsid w:val="00436C5A"/>
    <w:pPr>
      <w:keepNext/>
      <w:numPr>
        <w:numId w:val="9"/>
      </w:numPr>
      <w:tabs>
        <w:tab w:val="left" w:pos="851"/>
      </w:tabs>
      <w:spacing w:before="240" w:after="240"/>
      <w:outlineLvl w:val="0"/>
    </w:pPr>
    <w:rPr>
      <w:b/>
      <w:kern w:val="28"/>
      <w:sz w:val="40"/>
    </w:rPr>
  </w:style>
  <w:style w:type="paragraph" w:styleId="Heading2">
    <w:name w:val="heading 2"/>
    <w:basedOn w:val="Normal"/>
    <w:next w:val="Normal"/>
    <w:link w:val="Heading2Char"/>
    <w:uiPriority w:val="9"/>
    <w:qFormat/>
    <w:locked/>
    <w:rsid w:val="004F5063"/>
    <w:pPr>
      <w:keepNext/>
      <w:numPr>
        <w:ilvl w:val="1"/>
        <w:numId w:val="9"/>
      </w:numPr>
      <w:tabs>
        <w:tab w:val="left" w:pos="851"/>
      </w:tabs>
      <w:spacing w:before="240"/>
      <w:outlineLvl w:val="1"/>
    </w:pPr>
    <w:rPr>
      <w:b/>
      <w:kern w:val="28"/>
      <w:sz w:val="36"/>
    </w:rPr>
  </w:style>
  <w:style w:type="paragraph" w:styleId="Heading3">
    <w:name w:val="heading 3"/>
    <w:basedOn w:val="Normal"/>
    <w:next w:val="Normal"/>
    <w:link w:val="Heading3Char"/>
    <w:uiPriority w:val="9"/>
    <w:qFormat/>
    <w:locked/>
    <w:rsid w:val="003C33F1"/>
    <w:pPr>
      <w:keepNext/>
      <w:numPr>
        <w:ilvl w:val="2"/>
        <w:numId w:val="9"/>
      </w:numPr>
      <w:tabs>
        <w:tab w:val="left" w:pos="851"/>
      </w:tabs>
      <w:spacing w:before="160"/>
      <w:outlineLvl w:val="2"/>
    </w:pPr>
    <w:rPr>
      <w:b/>
      <w:kern w:val="28"/>
      <w:sz w:val="28"/>
    </w:rPr>
  </w:style>
  <w:style w:type="paragraph" w:styleId="Heading4">
    <w:name w:val="heading 4"/>
    <w:basedOn w:val="Normal"/>
    <w:next w:val="Normal"/>
    <w:link w:val="Heading4Char"/>
    <w:uiPriority w:val="9"/>
    <w:qFormat/>
    <w:locked/>
    <w:rsid w:val="00FC360D"/>
    <w:pPr>
      <w:keepNext/>
      <w:numPr>
        <w:ilvl w:val="3"/>
        <w:numId w:val="9"/>
      </w:numPr>
      <w:outlineLvl w:val="3"/>
    </w:pPr>
    <w:rPr>
      <w:b/>
      <w:sz w:val="24"/>
    </w:rPr>
  </w:style>
  <w:style w:type="paragraph" w:styleId="Heading5">
    <w:name w:val="heading 5"/>
    <w:aliases w:val="Heading 5 DO NOT USE"/>
    <w:basedOn w:val="Normal"/>
    <w:next w:val="Normal"/>
    <w:link w:val="Heading5Char"/>
    <w:uiPriority w:val="9"/>
    <w:qFormat/>
    <w:locked/>
    <w:rsid w:val="00C64F7C"/>
    <w:pPr>
      <w:spacing w:before="240" w:after="60"/>
      <w:outlineLvl w:val="4"/>
    </w:pPr>
    <w:rPr>
      <w:sz w:val="22"/>
    </w:rPr>
  </w:style>
  <w:style w:type="paragraph" w:styleId="Heading6">
    <w:name w:val="heading 6"/>
    <w:aliases w:val="Heading 6 DO NOT USE"/>
    <w:basedOn w:val="Normal"/>
    <w:next w:val="Normal"/>
    <w:link w:val="Heading6Char"/>
    <w:uiPriority w:val="9"/>
    <w:qFormat/>
    <w:locked/>
    <w:rsid w:val="00C64F7C"/>
    <w:pPr>
      <w:spacing w:before="240" w:after="60"/>
      <w:outlineLvl w:val="5"/>
    </w:pPr>
    <w:rPr>
      <w:i/>
      <w:sz w:val="22"/>
    </w:rPr>
  </w:style>
  <w:style w:type="paragraph" w:styleId="Heading7">
    <w:name w:val="heading 7"/>
    <w:aliases w:val="Heading 7 DO NOT USE"/>
    <w:basedOn w:val="Normal"/>
    <w:next w:val="Normal"/>
    <w:qFormat/>
    <w:locked/>
    <w:rsid w:val="00C64F7C"/>
    <w:pPr>
      <w:keepNext/>
      <w:numPr>
        <w:ilvl w:val="6"/>
        <w:numId w:val="4"/>
      </w:numPr>
      <w:spacing w:before="240" w:after="240"/>
      <w:outlineLvl w:val="6"/>
    </w:pPr>
    <w:rPr>
      <w:b/>
      <w:sz w:val="40"/>
    </w:rPr>
  </w:style>
  <w:style w:type="paragraph" w:styleId="Heading8">
    <w:name w:val="heading 8"/>
    <w:aliases w:val="Heading 8 DO NOT USE"/>
    <w:basedOn w:val="Normal"/>
    <w:next w:val="Normal"/>
    <w:qFormat/>
    <w:locked/>
    <w:rsid w:val="00C64F7C"/>
    <w:pPr>
      <w:keepNext/>
      <w:numPr>
        <w:ilvl w:val="7"/>
        <w:numId w:val="5"/>
      </w:numPr>
      <w:spacing w:before="240" w:after="60"/>
      <w:outlineLvl w:val="7"/>
    </w:pPr>
    <w:rPr>
      <w:b/>
      <w:sz w:val="36"/>
    </w:rPr>
  </w:style>
  <w:style w:type="paragraph" w:styleId="Heading9">
    <w:name w:val="heading 9"/>
    <w:aliases w:val="Heading 9 DO NOT USE"/>
    <w:basedOn w:val="Normal"/>
    <w:next w:val="Normal"/>
    <w:qFormat/>
    <w:locked/>
    <w:rsid w:val="00C64F7C"/>
    <w:pPr>
      <w:numPr>
        <w:ilvl w:val="8"/>
        <w:numId w:val="6"/>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6CFC"/>
    <w:rPr>
      <w:rFonts w:ascii="Arial" w:hAnsi="Arial"/>
      <w:b/>
      <w:kern w:val="28"/>
      <w:sz w:val="40"/>
      <w:lang w:eastAsia="en-US"/>
    </w:rPr>
  </w:style>
  <w:style w:type="character" w:customStyle="1" w:styleId="Heading2Char">
    <w:name w:val="Heading 2 Char"/>
    <w:basedOn w:val="DefaultParagraphFont"/>
    <w:link w:val="Heading2"/>
    <w:uiPriority w:val="9"/>
    <w:rsid w:val="00DF6CFC"/>
    <w:rPr>
      <w:rFonts w:ascii="Arial" w:hAnsi="Arial"/>
      <w:b/>
      <w:kern w:val="28"/>
      <w:sz w:val="36"/>
      <w:lang w:eastAsia="en-US"/>
    </w:rPr>
  </w:style>
  <w:style w:type="character" w:customStyle="1" w:styleId="Heading3Char">
    <w:name w:val="Heading 3 Char"/>
    <w:basedOn w:val="DefaultParagraphFont"/>
    <w:link w:val="Heading3"/>
    <w:uiPriority w:val="9"/>
    <w:rsid w:val="00DF6CFC"/>
    <w:rPr>
      <w:rFonts w:ascii="Arial" w:hAnsi="Arial"/>
      <w:b/>
      <w:kern w:val="28"/>
      <w:sz w:val="28"/>
      <w:lang w:eastAsia="en-US"/>
    </w:rPr>
  </w:style>
  <w:style w:type="character" w:customStyle="1" w:styleId="Heading4Char">
    <w:name w:val="Heading 4 Char"/>
    <w:basedOn w:val="DefaultParagraphFont"/>
    <w:link w:val="Heading4"/>
    <w:uiPriority w:val="9"/>
    <w:rsid w:val="00DF6CFC"/>
    <w:rPr>
      <w:rFonts w:ascii="Arial" w:hAnsi="Arial"/>
      <w:b/>
      <w:sz w:val="24"/>
      <w:lang w:eastAsia="en-US"/>
    </w:rPr>
  </w:style>
  <w:style w:type="character" w:customStyle="1" w:styleId="Heading5Char">
    <w:name w:val="Heading 5 Char"/>
    <w:aliases w:val="Heading 5 DO NOT USE Char"/>
    <w:basedOn w:val="DefaultParagraphFont"/>
    <w:link w:val="Heading5"/>
    <w:uiPriority w:val="9"/>
    <w:rsid w:val="00DF6CFC"/>
    <w:rPr>
      <w:rFonts w:ascii="Arial" w:hAnsi="Arial"/>
      <w:sz w:val="22"/>
      <w:lang w:eastAsia="en-US"/>
    </w:rPr>
  </w:style>
  <w:style w:type="character" w:customStyle="1" w:styleId="Heading6Char">
    <w:name w:val="Heading 6 Char"/>
    <w:aliases w:val="Heading 6 DO NOT USE Char"/>
    <w:basedOn w:val="DefaultParagraphFont"/>
    <w:link w:val="Heading6"/>
    <w:uiPriority w:val="9"/>
    <w:rsid w:val="00DF6CFC"/>
    <w:rPr>
      <w:rFonts w:ascii="Arial" w:hAnsi="Arial"/>
      <w:i/>
      <w:sz w:val="22"/>
      <w:lang w:eastAsia="en-US"/>
    </w:rPr>
  </w:style>
  <w:style w:type="paragraph" w:customStyle="1" w:styleId="DocumentTitle">
    <w:name w:val="Document Title"/>
    <w:basedOn w:val="ProductName"/>
    <w:locked/>
    <w:rsid w:val="00F35199"/>
    <w:pPr>
      <w:spacing w:before="960"/>
    </w:pPr>
    <w:rPr>
      <w:sz w:val="48"/>
    </w:rPr>
  </w:style>
  <w:style w:type="paragraph" w:customStyle="1" w:styleId="ProductName">
    <w:name w:val="Product Name"/>
    <w:basedOn w:val="Normal"/>
    <w:next w:val="SWIFTNetversion"/>
    <w:locked/>
    <w:rsid w:val="00A96025"/>
    <w:pPr>
      <w:spacing w:before="1880" w:after="0"/>
    </w:pPr>
    <w:rPr>
      <w:rFonts w:eastAsia="Times New Roman"/>
      <w:sz w:val="40"/>
      <w:szCs w:val="48"/>
    </w:rPr>
  </w:style>
  <w:style w:type="paragraph" w:customStyle="1" w:styleId="SWIFTNetversion">
    <w:name w:val="SWIFTNet version"/>
    <w:basedOn w:val="Normal"/>
    <w:next w:val="DocumentTitle"/>
    <w:locked/>
    <w:rsid w:val="00DF3683"/>
    <w:pPr>
      <w:spacing w:before="360" w:after="0"/>
    </w:pPr>
    <w:rPr>
      <w:rFonts w:eastAsia="Times New Roman"/>
      <w:sz w:val="28"/>
    </w:rPr>
  </w:style>
  <w:style w:type="paragraph" w:styleId="TOC1">
    <w:name w:val="toc 1"/>
    <w:basedOn w:val="Normal"/>
    <w:next w:val="Normal"/>
    <w:autoRedefine/>
    <w:uiPriority w:val="39"/>
    <w:locked/>
    <w:rsid w:val="00CF64A9"/>
    <w:pPr>
      <w:tabs>
        <w:tab w:val="left" w:pos="454"/>
        <w:tab w:val="right" w:leader="dot" w:pos="8505"/>
      </w:tabs>
      <w:spacing w:before="240" w:after="60"/>
      <w:ind w:left="454" w:hanging="454"/>
    </w:pPr>
    <w:rPr>
      <w:b/>
      <w:noProof/>
    </w:rPr>
  </w:style>
  <w:style w:type="paragraph" w:styleId="TOC2">
    <w:name w:val="toc 2"/>
    <w:basedOn w:val="Normal"/>
    <w:next w:val="Normal"/>
    <w:autoRedefine/>
    <w:uiPriority w:val="39"/>
    <w:locked/>
    <w:rsid w:val="00CF64A9"/>
    <w:pPr>
      <w:tabs>
        <w:tab w:val="left" w:pos="1021"/>
        <w:tab w:val="right" w:leader="dot" w:pos="8505"/>
      </w:tabs>
      <w:spacing w:before="40" w:after="40"/>
      <w:ind w:left="1021" w:hanging="567"/>
    </w:pPr>
    <w:rPr>
      <w:noProof/>
      <w:snapToGrid w:val="0"/>
    </w:rPr>
  </w:style>
  <w:style w:type="paragraph" w:styleId="TOC3">
    <w:name w:val="toc 3"/>
    <w:basedOn w:val="Normal"/>
    <w:next w:val="Normal"/>
    <w:autoRedefine/>
    <w:uiPriority w:val="39"/>
    <w:locked/>
    <w:rsid w:val="00CF64A9"/>
    <w:pPr>
      <w:tabs>
        <w:tab w:val="left" w:pos="1701"/>
        <w:tab w:val="right" w:leader="dot" w:pos="8505"/>
      </w:tabs>
      <w:spacing w:before="40" w:after="40"/>
      <w:ind w:left="1701" w:hanging="680"/>
    </w:pPr>
    <w:rPr>
      <w:noProof/>
    </w:rPr>
  </w:style>
  <w:style w:type="paragraph" w:styleId="TOC4">
    <w:name w:val="toc 4"/>
    <w:basedOn w:val="Normal"/>
    <w:next w:val="Normal"/>
    <w:autoRedefine/>
    <w:uiPriority w:val="39"/>
    <w:locked/>
    <w:rsid w:val="00CF64A9"/>
    <w:pPr>
      <w:tabs>
        <w:tab w:val="left" w:pos="2552"/>
        <w:tab w:val="right" w:leader="dot" w:pos="8505"/>
      </w:tabs>
      <w:spacing w:before="60" w:after="60"/>
      <w:ind w:left="2552" w:hanging="851"/>
    </w:pPr>
    <w:rPr>
      <w:noProof/>
    </w:rPr>
  </w:style>
  <w:style w:type="paragraph" w:customStyle="1" w:styleId="Heading">
    <w:name w:val="Heading"/>
    <w:basedOn w:val="Normal"/>
    <w:next w:val="Normal"/>
    <w:locked/>
    <w:rsid w:val="00827946"/>
    <w:pPr>
      <w:spacing w:after="240"/>
      <w:outlineLvl w:val="0"/>
    </w:pPr>
    <w:rPr>
      <w:b/>
      <w:sz w:val="40"/>
    </w:rPr>
  </w:style>
  <w:style w:type="paragraph" w:customStyle="1" w:styleId="Copyrightheading">
    <w:name w:val="Copyright heading"/>
    <w:basedOn w:val="Normal"/>
    <w:locked/>
    <w:rsid w:val="007F3A60"/>
    <w:pPr>
      <w:tabs>
        <w:tab w:val="left" w:pos="0"/>
      </w:tabs>
      <w:spacing w:before="160" w:after="0" w:line="288" w:lineRule="auto"/>
      <w:jc w:val="both"/>
    </w:pPr>
    <w:rPr>
      <w:rFonts w:eastAsia="Times New Roman"/>
      <w:b/>
      <w:sz w:val="24"/>
    </w:rPr>
  </w:style>
  <w:style w:type="paragraph" w:customStyle="1" w:styleId="Warning">
    <w:name w:val="Warning"/>
    <w:basedOn w:val="Note"/>
    <w:next w:val="Normal"/>
    <w:link w:val="WarningChar"/>
    <w:locked/>
    <w:rsid w:val="00C64F7C"/>
    <w:pPr>
      <w:numPr>
        <w:numId w:val="3"/>
      </w:numPr>
      <w:tabs>
        <w:tab w:val="clear" w:pos="1080"/>
      </w:tabs>
      <w:suppressAutoHyphens w:val="0"/>
      <w:ind w:left="1985" w:hanging="1134"/>
    </w:pPr>
    <w:rPr>
      <w:snapToGrid w:val="0"/>
      <w:lang w:val="en-US"/>
    </w:rPr>
  </w:style>
  <w:style w:type="paragraph" w:customStyle="1" w:styleId="Note">
    <w:name w:val="Note"/>
    <w:basedOn w:val="Normal"/>
    <w:next w:val="Normal"/>
    <w:link w:val="NoteChar"/>
    <w:locked/>
    <w:rsid w:val="00C64F7C"/>
    <w:pPr>
      <w:keepLines/>
      <w:numPr>
        <w:numId w:val="1"/>
      </w:numPr>
      <w:pBdr>
        <w:top w:val="single" w:sz="4" w:space="1" w:color="auto"/>
        <w:bottom w:val="single" w:sz="4" w:space="1" w:color="auto"/>
      </w:pBdr>
      <w:tabs>
        <w:tab w:val="left" w:pos="1701"/>
      </w:tabs>
      <w:ind w:left="1702" w:hanging="851"/>
    </w:pPr>
  </w:style>
  <w:style w:type="character" w:customStyle="1" w:styleId="NoteChar">
    <w:name w:val="Note Char"/>
    <w:basedOn w:val="DefaultParagraphFont"/>
    <w:link w:val="Note"/>
    <w:rsid w:val="007A5A1B"/>
    <w:rPr>
      <w:rFonts w:ascii="Arial" w:hAnsi="Arial"/>
      <w:lang w:eastAsia="en-US"/>
    </w:rPr>
  </w:style>
  <w:style w:type="character" w:customStyle="1" w:styleId="WarningChar">
    <w:name w:val="Warning Char"/>
    <w:basedOn w:val="NoteChar"/>
    <w:link w:val="Warning"/>
    <w:rsid w:val="007A5A1B"/>
    <w:rPr>
      <w:rFonts w:ascii="Arial" w:hAnsi="Arial"/>
      <w:snapToGrid w:val="0"/>
      <w:lang w:val="en-US" w:eastAsia="en-US"/>
    </w:rPr>
  </w:style>
  <w:style w:type="paragraph" w:customStyle="1" w:styleId="Headereven">
    <w:name w:val="Header even"/>
    <w:locked/>
    <w:rsid w:val="00774F30"/>
    <w:pPr>
      <w:tabs>
        <w:tab w:val="right" w:pos="8505"/>
      </w:tabs>
      <w:spacing w:after="40"/>
    </w:pPr>
    <w:rPr>
      <w:rFonts w:ascii="Arial" w:eastAsia="Times New Roman" w:hAnsi="Arial"/>
      <w:b/>
      <w:noProof/>
      <w:sz w:val="16"/>
      <w:lang w:val="en-US" w:eastAsia="en-US"/>
    </w:rPr>
  </w:style>
  <w:style w:type="paragraph" w:customStyle="1" w:styleId="Footereven">
    <w:name w:val="Footer even"/>
    <w:locked/>
    <w:rsid w:val="00774F30"/>
    <w:pPr>
      <w:tabs>
        <w:tab w:val="right" w:pos="8505"/>
      </w:tabs>
      <w:spacing w:before="60"/>
    </w:pPr>
    <w:rPr>
      <w:rFonts w:ascii="Arial" w:eastAsia="Times New Roman" w:hAnsi="Arial"/>
      <w:b/>
      <w:noProof/>
      <w:sz w:val="16"/>
      <w:lang w:val="en-US" w:eastAsia="en-US"/>
    </w:rPr>
  </w:style>
  <w:style w:type="paragraph" w:customStyle="1" w:styleId="Headerodd">
    <w:name w:val="Header odd"/>
    <w:basedOn w:val="Normal"/>
    <w:locked/>
    <w:rsid w:val="00774F30"/>
    <w:pPr>
      <w:tabs>
        <w:tab w:val="right" w:pos="8712"/>
      </w:tabs>
      <w:suppressAutoHyphens w:val="0"/>
      <w:spacing w:before="0" w:after="40"/>
      <w:jc w:val="right"/>
    </w:pPr>
    <w:rPr>
      <w:b/>
      <w:sz w:val="16"/>
    </w:rPr>
  </w:style>
  <w:style w:type="paragraph" w:styleId="IndexHeading">
    <w:name w:val="index heading"/>
    <w:basedOn w:val="Normal"/>
    <w:next w:val="Index1"/>
    <w:semiHidden/>
    <w:locked/>
    <w:rsid w:val="00F71478"/>
    <w:pPr>
      <w:suppressAutoHyphens w:val="0"/>
    </w:pPr>
    <w:rPr>
      <w:rFonts w:eastAsia="Times New Roman"/>
      <w:b/>
    </w:rPr>
  </w:style>
  <w:style w:type="paragraph" w:styleId="Index1">
    <w:name w:val="index 1"/>
    <w:basedOn w:val="Normal"/>
    <w:next w:val="Normal"/>
    <w:autoRedefine/>
    <w:semiHidden/>
    <w:locked/>
    <w:rsid w:val="00F71478"/>
    <w:pPr>
      <w:suppressAutoHyphens w:val="0"/>
      <w:spacing w:before="0" w:after="0"/>
      <w:ind w:left="200" w:hanging="200"/>
    </w:pPr>
    <w:rPr>
      <w:rFonts w:eastAsia="Times New Roman"/>
    </w:rPr>
  </w:style>
  <w:style w:type="paragraph" w:styleId="Index2">
    <w:name w:val="index 2"/>
    <w:basedOn w:val="Normal"/>
    <w:next w:val="Normal"/>
    <w:autoRedefine/>
    <w:semiHidden/>
    <w:locked/>
    <w:rsid w:val="00F71478"/>
    <w:pPr>
      <w:suppressAutoHyphens w:val="0"/>
      <w:spacing w:before="0" w:after="0"/>
      <w:ind w:left="284"/>
    </w:pPr>
    <w:rPr>
      <w:rFonts w:eastAsia="Times New Roman"/>
    </w:rPr>
  </w:style>
  <w:style w:type="paragraph" w:customStyle="1" w:styleId="Tabletext">
    <w:name w:val="Table text"/>
    <w:basedOn w:val="Normal"/>
    <w:locked/>
    <w:rsid w:val="00827946"/>
    <w:pPr>
      <w:spacing w:before="60" w:after="60"/>
    </w:pPr>
  </w:style>
  <w:style w:type="paragraph" w:customStyle="1" w:styleId="Blocklabel">
    <w:name w:val="Block label"/>
    <w:basedOn w:val="Normal"/>
    <w:next w:val="Normal"/>
    <w:link w:val="BlocklabelChar"/>
    <w:locked/>
    <w:rsid w:val="00827946"/>
    <w:pPr>
      <w:keepNext/>
      <w:spacing w:after="60"/>
      <w:ind w:left="425"/>
    </w:pPr>
    <w:rPr>
      <w:b/>
      <w:snapToGrid w:val="0"/>
    </w:rPr>
  </w:style>
  <w:style w:type="character" w:customStyle="1" w:styleId="BlocklabelChar">
    <w:name w:val="Block label Char"/>
    <w:basedOn w:val="DefaultParagraphFont"/>
    <w:link w:val="Blocklabel"/>
    <w:rsid w:val="00C3132C"/>
    <w:rPr>
      <w:rFonts w:ascii="Arial" w:eastAsia="Times" w:hAnsi="Arial"/>
      <w:b/>
      <w:snapToGrid w:val="0"/>
      <w:lang w:val="en-GB" w:eastAsia="en-US" w:bidi="ar-SA"/>
    </w:rPr>
  </w:style>
  <w:style w:type="table" w:customStyle="1" w:styleId="Tableborders">
    <w:name w:val="Table borders"/>
    <w:basedOn w:val="TableNormal"/>
    <w:locked/>
    <w:rsid w:val="00827946"/>
    <w:rPr>
      <w:rFonts w:ascii="Arial" w:hAnsi="Arial"/>
    </w:rPr>
    <w:tblPr>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odd">
    <w:name w:val="Footer odd"/>
    <w:basedOn w:val="Footereven"/>
    <w:locked/>
    <w:rsid w:val="00774F30"/>
    <w:pPr>
      <w:jc w:val="right"/>
    </w:pPr>
  </w:style>
  <w:style w:type="paragraph" w:customStyle="1" w:styleId="ListBullet1">
    <w:name w:val="List Bullet1"/>
    <w:basedOn w:val="Normal"/>
    <w:link w:val="ListbulletChar"/>
    <w:locked/>
    <w:rsid w:val="00C64F7C"/>
    <w:pPr>
      <w:numPr>
        <w:numId w:val="2"/>
      </w:numPr>
      <w:spacing w:before="60" w:after="60"/>
    </w:pPr>
  </w:style>
  <w:style w:type="character" w:customStyle="1" w:styleId="ListbulletChar">
    <w:name w:val="List bullet Char"/>
    <w:basedOn w:val="DefaultParagraphFont"/>
    <w:link w:val="ListBullet1"/>
    <w:rsid w:val="00C75911"/>
    <w:rPr>
      <w:rFonts w:ascii="Arial" w:hAnsi="Arial"/>
      <w:lang w:eastAsia="en-US"/>
    </w:rPr>
  </w:style>
  <w:style w:type="paragraph" w:customStyle="1" w:styleId="ListNumber1">
    <w:name w:val="List Number1"/>
    <w:basedOn w:val="Normal"/>
    <w:locked/>
    <w:rsid w:val="00A211AB"/>
    <w:pPr>
      <w:numPr>
        <w:numId w:val="8"/>
      </w:numPr>
      <w:tabs>
        <w:tab w:val="clear" w:pos="1211"/>
        <w:tab w:val="left" w:pos="1134"/>
      </w:tabs>
      <w:spacing w:before="60" w:after="60"/>
    </w:pPr>
  </w:style>
  <w:style w:type="paragraph" w:customStyle="1" w:styleId="Copyrighttext">
    <w:name w:val="Copyright text"/>
    <w:locked/>
    <w:rsid w:val="007F3A60"/>
    <w:pPr>
      <w:spacing w:before="40" w:after="80"/>
    </w:pPr>
    <w:rPr>
      <w:rFonts w:ascii="Arial" w:hAnsi="Arial"/>
      <w:noProof/>
      <w:szCs w:val="19"/>
      <w:lang w:eastAsia="en-US"/>
    </w:rPr>
  </w:style>
  <w:style w:type="paragraph" w:customStyle="1" w:styleId="Append1">
    <w:name w:val="Append 1"/>
    <w:basedOn w:val="Normal"/>
    <w:next w:val="Normal"/>
    <w:locked/>
    <w:rsid w:val="00232E86"/>
    <w:pPr>
      <w:keepNext/>
      <w:keepLines/>
      <w:numPr>
        <w:numId w:val="10"/>
      </w:numPr>
      <w:suppressAutoHyphens w:val="0"/>
      <w:spacing w:before="240" w:after="240"/>
      <w:outlineLvl w:val="0"/>
    </w:pPr>
    <w:rPr>
      <w:rFonts w:eastAsia="Times New Roman"/>
      <w:b/>
      <w:color w:val="000000"/>
      <w:sz w:val="40"/>
      <w:lang w:val="en-US"/>
    </w:rPr>
  </w:style>
  <w:style w:type="paragraph" w:customStyle="1" w:styleId="Label">
    <w:name w:val="Label"/>
    <w:basedOn w:val="Normal"/>
    <w:next w:val="Normal"/>
    <w:locked/>
    <w:rsid w:val="00827946"/>
    <w:pPr>
      <w:keepNext/>
    </w:pPr>
    <w:rPr>
      <w:b/>
      <w:snapToGrid w:val="0"/>
    </w:rPr>
  </w:style>
  <w:style w:type="paragraph" w:styleId="TOCHeading">
    <w:name w:val="TOC Heading"/>
    <w:basedOn w:val="Heading"/>
    <w:next w:val="Normal"/>
    <w:qFormat/>
    <w:locked/>
    <w:rsid w:val="00C64F7C"/>
    <w:pPr>
      <w:outlineLvl w:val="9"/>
    </w:pPr>
  </w:style>
  <w:style w:type="paragraph" w:customStyle="1" w:styleId="Tablelistbullet">
    <w:name w:val="Table list bullet"/>
    <w:basedOn w:val="Tabletext"/>
    <w:locked/>
    <w:rsid w:val="00C64F7C"/>
    <w:pPr>
      <w:ind w:left="284" w:hanging="284"/>
    </w:pPr>
  </w:style>
  <w:style w:type="paragraph" w:customStyle="1" w:styleId="Tableheading">
    <w:name w:val="Table heading"/>
    <w:basedOn w:val="Normal"/>
    <w:locked/>
    <w:rsid w:val="006261C8"/>
    <w:rPr>
      <w:b/>
      <w:snapToGrid w:val="0"/>
    </w:rPr>
  </w:style>
  <w:style w:type="paragraph" w:customStyle="1" w:styleId="Command">
    <w:name w:val="Command"/>
    <w:basedOn w:val="Normal"/>
    <w:locked/>
    <w:rsid w:val="00C64F7C"/>
    <w:pPr>
      <w:ind w:left="1134"/>
    </w:pPr>
    <w:rPr>
      <w:rFonts w:ascii="Courier" w:hAnsi="Courier"/>
      <w:snapToGrid w:val="0"/>
    </w:rPr>
  </w:style>
  <w:style w:type="character" w:styleId="BookTitle">
    <w:name w:val="Book Title"/>
    <w:basedOn w:val="DefaultParagraphFont"/>
    <w:qFormat/>
    <w:locked/>
    <w:rsid w:val="00A17311"/>
    <w:rPr>
      <w:i/>
    </w:rPr>
  </w:style>
  <w:style w:type="character" w:customStyle="1" w:styleId="Syntax">
    <w:name w:val="Syntax"/>
    <w:basedOn w:val="DefaultParagraphFont"/>
    <w:locked/>
    <w:rsid w:val="004C6D96"/>
    <w:rPr>
      <w:rFonts w:ascii="Courier" w:hAnsi="Courier"/>
      <w:noProof/>
    </w:rPr>
  </w:style>
  <w:style w:type="paragraph" w:customStyle="1" w:styleId="ListContinue1">
    <w:name w:val="List Continue1"/>
    <w:basedOn w:val="Normal"/>
    <w:locked/>
    <w:rsid w:val="00326FA4"/>
    <w:pPr>
      <w:spacing w:before="60" w:after="60"/>
      <w:ind w:left="1134"/>
    </w:pPr>
  </w:style>
  <w:style w:type="paragraph" w:customStyle="1" w:styleId="Tablelistnumber">
    <w:name w:val="Table list number"/>
    <w:basedOn w:val="Tabletext"/>
    <w:locked/>
    <w:rsid w:val="009658AA"/>
    <w:pPr>
      <w:ind w:left="284" w:hanging="284"/>
    </w:pPr>
  </w:style>
  <w:style w:type="paragraph" w:customStyle="1" w:styleId="Append2">
    <w:name w:val="Append 2"/>
    <w:basedOn w:val="Heading2"/>
    <w:next w:val="Normal"/>
    <w:locked/>
    <w:rsid w:val="00232E86"/>
    <w:pPr>
      <w:keepLines/>
      <w:numPr>
        <w:ilvl w:val="0"/>
        <w:numId w:val="0"/>
      </w:numPr>
      <w:tabs>
        <w:tab w:val="num" w:pos="851"/>
      </w:tabs>
      <w:suppressAutoHyphens w:val="0"/>
      <w:ind w:left="851" w:hanging="851"/>
    </w:pPr>
    <w:rPr>
      <w:rFonts w:eastAsia="Times New Roman"/>
      <w:color w:val="000000"/>
      <w:kern w:val="0"/>
      <w:lang w:val="en-US"/>
    </w:rPr>
  </w:style>
  <w:style w:type="paragraph" w:customStyle="1" w:styleId="Append3">
    <w:name w:val="Append 3"/>
    <w:basedOn w:val="Heading3"/>
    <w:next w:val="Normal"/>
    <w:locked/>
    <w:rsid w:val="00232E86"/>
    <w:pPr>
      <w:keepLines/>
      <w:numPr>
        <w:numId w:val="10"/>
      </w:numPr>
      <w:suppressAutoHyphens w:val="0"/>
    </w:pPr>
    <w:rPr>
      <w:rFonts w:eastAsia="Times New Roman"/>
      <w:color w:val="000000"/>
      <w:kern w:val="0"/>
      <w:lang w:val="en-US"/>
    </w:rPr>
  </w:style>
  <w:style w:type="paragraph" w:customStyle="1" w:styleId="Append4">
    <w:name w:val="Append 4"/>
    <w:basedOn w:val="Heading4"/>
    <w:next w:val="Normal"/>
    <w:locked/>
    <w:rsid w:val="00232E86"/>
    <w:pPr>
      <w:keepLines/>
      <w:numPr>
        <w:numId w:val="10"/>
      </w:numPr>
      <w:tabs>
        <w:tab w:val="left" w:pos="851"/>
      </w:tabs>
      <w:suppressAutoHyphens w:val="0"/>
    </w:pPr>
    <w:rPr>
      <w:rFonts w:eastAsia="Times New Roman"/>
      <w:color w:val="000000"/>
      <w:lang w:val="en-US"/>
    </w:rPr>
  </w:style>
  <w:style w:type="paragraph" w:customStyle="1" w:styleId="ListBullet21">
    <w:name w:val="List Bullet 21"/>
    <w:basedOn w:val="Normal"/>
    <w:next w:val="Normal"/>
    <w:locked/>
    <w:rsid w:val="00396490"/>
    <w:pPr>
      <w:numPr>
        <w:numId w:val="7"/>
      </w:numPr>
      <w:tabs>
        <w:tab w:val="clear" w:pos="3196"/>
        <w:tab w:val="left" w:pos="1418"/>
      </w:tabs>
      <w:spacing w:before="60" w:after="60"/>
      <w:ind w:left="1418" w:hanging="284"/>
    </w:pPr>
  </w:style>
  <w:style w:type="paragraph" w:customStyle="1" w:styleId="Releasedate">
    <w:name w:val="Release date"/>
    <w:basedOn w:val="DocumentTitle"/>
    <w:locked/>
    <w:rsid w:val="00830F4A"/>
    <w:pPr>
      <w:spacing w:before="1660" w:after="460"/>
    </w:pPr>
    <w:rPr>
      <w:sz w:val="20"/>
      <w:szCs w:val="32"/>
    </w:rPr>
  </w:style>
  <w:style w:type="character" w:customStyle="1" w:styleId="Italic">
    <w:name w:val="Italic"/>
    <w:basedOn w:val="DefaultParagraphFont"/>
    <w:locked/>
    <w:rsid w:val="00E541CD"/>
    <w:rPr>
      <w:i/>
    </w:rPr>
  </w:style>
  <w:style w:type="paragraph" w:customStyle="1" w:styleId="Index">
    <w:name w:val="Index"/>
    <w:basedOn w:val="Normal"/>
    <w:locked/>
    <w:rsid w:val="00830E67"/>
  </w:style>
  <w:style w:type="paragraph" w:styleId="DocumentMap">
    <w:name w:val="Document Map"/>
    <w:basedOn w:val="Normal"/>
    <w:semiHidden/>
    <w:locked/>
    <w:rsid w:val="00956781"/>
    <w:pPr>
      <w:shd w:val="clear" w:color="auto" w:fill="000080"/>
    </w:pPr>
    <w:rPr>
      <w:rFonts w:ascii="Tahoma" w:hAnsi="Tahoma" w:cs="Tahoma"/>
    </w:rPr>
  </w:style>
  <w:style w:type="paragraph" w:customStyle="1" w:styleId="ProductFamily">
    <w:name w:val="Product Family"/>
    <w:basedOn w:val="Normal"/>
    <w:next w:val="ProductName"/>
    <w:locked/>
    <w:rsid w:val="003D11CB"/>
    <w:pPr>
      <w:spacing w:before="1000" w:after="0"/>
    </w:pPr>
    <w:rPr>
      <w:rFonts w:eastAsia="Times New Roman"/>
      <w:sz w:val="32"/>
      <w:szCs w:val="32"/>
    </w:rPr>
  </w:style>
  <w:style w:type="paragraph" w:customStyle="1" w:styleId="Productvariant">
    <w:name w:val="Product variant"/>
    <w:basedOn w:val="Normal"/>
    <w:locked/>
    <w:rsid w:val="00A96025"/>
    <w:pPr>
      <w:spacing w:before="360" w:after="0"/>
    </w:pPr>
    <w:rPr>
      <w:sz w:val="28"/>
    </w:rPr>
  </w:style>
  <w:style w:type="paragraph" w:styleId="Caption">
    <w:name w:val="caption"/>
    <w:basedOn w:val="Normal"/>
    <w:next w:val="ListNumber1"/>
    <w:qFormat/>
    <w:locked/>
    <w:rsid w:val="00A96025"/>
    <w:pPr>
      <w:tabs>
        <w:tab w:val="left" w:pos="1134"/>
      </w:tabs>
      <w:spacing w:before="0" w:after="60"/>
      <w:ind w:left="1418"/>
    </w:pPr>
    <w:rPr>
      <w:bCs/>
      <w:i/>
      <w:snapToGrid w:val="0"/>
      <w:sz w:val="18"/>
    </w:rPr>
  </w:style>
  <w:style w:type="character" w:styleId="Hyperlink">
    <w:name w:val="Hyperlink"/>
    <w:basedOn w:val="DefaultParagraphFont"/>
    <w:uiPriority w:val="99"/>
    <w:locked/>
    <w:rsid w:val="00005ECC"/>
    <w:rPr>
      <w:color w:val="0000FF"/>
      <w:u w:val="single"/>
    </w:rPr>
  </w:style>
  <w:style w:type="character" w:styleId="FollowedHyperlink">
    <w:name w:val="FollowedHyperlink"/>
    <w:basedOn w:val="DefaultParagraphFont"/>
    <w:uiPriority w:val="99"/>
    <w:locked/>
    <w:rsid w:val="00235532"/>
    <w:rPr>
      <w:color w:val="800080"/>
      <w:u w:val="single"/>
    </w:rPr>
  </w:style>
  <w:style w:type="character" w:customStyle="1" w:styleId="Bold">
    <w:name w:val="Bold"/>
    <w:basedOn w:val="DefaultParagraphFont"/>
    <w:locked/>
    <w:rsid w:val="00E541CD"/>
    <w:rPr>
      <w:b/>
    </w:rPr>
  </w:style>
  <w:style w:type="paragraph" w:customStyle="1" w:styleId="DocumentSubtitle">
    <w:name w:val="Document Subtitle"/>
    <w:basedOn w:val="DocumentTitle"/>
    <w:locked/>
    <w:rsid w:val="00D055FE"/>
    <w:pPr>
      <w:spacing w:before="300" w:after="240"/>
    </w:pPr>
    <w:rPr>
      <w:sz w:val="32"/>
    </w:rPr>
  </w:style>
  <w:style w:type="character" w:customStyle="1" w:styleId="Metadata">
    <w:name w:val="Metadata"/>
    <w:basedOn w:val="base"/>
    <w:locked/>
    <w:rsid w:val="00800D49"/>
    <w:rPr>
      <w:rFonts w:ascii="Arial" w:hAnsi="Arial"/>
      <w:noProof/>
      <w:color w:val="008000"/>
      <w:sz w:val="18"/>
      <w:lang w:val="en-GB"/>
    </w:rPr>
  </w:style>
  <w:style w:type="character" w:customStyle="1" w:styleId="base">
    <w:name w:val="base"/>
    <w:basedOn w:val="DefaultParagraphFont"/>
    <w:locked/>
    <w:rsid w:val="00800D49"/>
    <w:rPr>
      <w:sz w:val="18"/>
    </w:rPr>
  </w:style>
  <w:style w:type="paragraph" w:customStyle="1" w:styleId="RevisionSecurityStatus">
    <w:name w:val="RevisionSecurityStatus"/>
    <w:basedOn w:val="Normal"/>
    <w:locked/>
    <w:rsid w:val="00A96025"/>
    <w:pPr>
      <w:spacing w:before="400" w:after="0"/>
    </w:pPr>
    <w:rPr>
      <w:sz w:val="28"/>
    </w:rPr>
  </w:style>
  <w:style w:type="paragraph" w:customStyle="1" w:styleId="Titlepagetext">
    <w:name w:val="Title page text"/>
    <w:basedOn w:val="Normal"/>
    <w:locked/>
    <w:rsid w:val="00A96025"/>
    <w:pPr>
      <w:spacing w:after="0"/>
    </w:pPr>
    <w:rPr>
      <w:sz w:val="18"/>
    </w:rPr>
  </w:style>
  <w:style w:type="paragraph" w:styleId="Header">
    <w:name w:val="header"/>
    <w:basedOn w:val="Normal"/>
    <w:locked/>
    <w:rsid w:val="00186968"/>
    <w:pPr>
      <w:tabs>
        <w:tab w:val="center" w:pos="4320"/>
        <w:tab w:val="right" w:pos="8640"/>
      </w:tabs>
    </w:pPr>
  </w:style>
  <w:style w:type="paragraph" w:styleId="Footer">
    <w:name w:val="footer"/>
    <w:basedOn w:val="Normal"/>
    <w:locked/>
    <w:rsid w:val="008B1708"/>
    <w:pPr>
      <w:tabs>
        <w:tab w:val="center" w:pos="4320"/>
        <w:tab w:val="right" w:pos="8640"/>
      </w:tabs>
    </w:pPr>
  </w:style>
  <w:style w:type="paragraph" w:customStyle="1" w:styleId="QMOtabletext">
    <w:name w:val="QMO_table text"/>
    <w:basedOn w:val="Tabletext"/>
    <w:locked/>
    <w:rsid w:val="0039222E"/>
  </w:style>
  <w:style w:type="paragraph" w:customStyle="1" w:styleId="QMODocumentTitle">
    <w:name w:val="QMO_Document Title"/>
    <w:basedOn w:val="DocumentTitle"/>
    <w:locked/>
    <w:rsid w:val="0039222E"/>
    <w:pPr>
      <w:spacing w:before="0" w:after="200"/>
    </w:pPr>
    <w:rPr>
      <w:b/>
      <w:sz w:val="60"/>
    </w:rPr>
  </w:style>
  <w:style w:type="paragraph" w:customStyle="1" w:styleId="QMOTableheading">
    <w:name w:val="QMO_Table heading"/>
    <w:basedOn w:val="Tableheading"/>
    <w:next w:val="Normal"/>
    <w:locked/>
    <w:rsid w:val="002C5A3B"/>
  </w:style>
  <w:style w:type="paragraph" w:styleId="Date">
    <w:name w:val="Date"/>
    <w:basedOn w:val="Normal"/>
    <w:next w:val="Normal"/>
    <w:locked/>
    <w:rsid w:val="000456C9"/>
  </w:style>
  <w:style w:type="paragraph" w:styleId="HTMLAddress">
    <w:name w:val="HTML Address"/>
    <w:basedOn w:val="Normal"/>
    <w:locked/>
    <w:rsid w:val="000456C9"/>
    <w:rPr>
      <w:i/>
      <w:iCs/>
    </w:rPr>
  </w:style>
  <w:style w:type="paragraph" w:styleId="HTMLPreformatted">
    <w:name w:val="HTML Preformatted"/>
    <w:basedOn w:val="Normal"/>
    <w:locked/>
    <w:rsid w:val="000456C9"/>
    <w:rPr>
      <w:rFonts w:ascii="Courier New" w:hAnsi="Courier New" w:cs="Courier New"/>
    </w:rPr>
  </w:style>
  <w:style w:type="paragraph" w:styleId="Subtitle">
    <w:name w:val="Subtitle"/>
    <w:basedOn w:val="Normal"/>
    <w:qFormat/>
    <w:locked/>
    <w:rsid w:val="000456C9"/>
    <w:pPr>
      <w:spacing w:after="60"/>
      <w:jc w:val="center"/>
      <w:outlineLvl w:val="1"/>
    </w:pPr>
    <w:rPr>
      <w:rFonts w:cs="Arial"/>
      <w:sz w:val="24"/>
      <w:szCs w:val="24"/>
    </w:rPr>
  </w:style>
  <w:style w:type="paragraph" w:styleId="TableofAuthorities">
    <w:name w:val="table of authorities"/>
    <w:basedOn w:val="Normal"/>
    <w:next w:val="Normal"/>
    <w:semiHidden/>
    <w:locked/>
    <w:rsid w:val="000456C9"/>
    <w:pPr>
      <w:ind w:left="200" w:hanging="200"/>
    </w:pPr>
  </w:style>
  <w:style w:type="paragraph" w:styleId="TableofFigures">
    <w:name w:val="table of figures"/>
    <w:basedOn w:val="Normal"/>
    <w:next w:val="Normal"/>
    <w:semiHidden/>
    <w:locked/>
    <w:rsid w:val="000456C9"/>
  </w:style>
  <w:style w:type="table" w:styleId="TableGrid">
    <w:name w:val="Table Grid"/>
    <w:basedOn w:val="TableNormal"/>
    <w:locked/>
    <w:rsid w:val="003B2CBB"/>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locked/>
    <w:rsid w:val="00017166"/>
    <w:rPr>
      <w:rFonts w:ascii="Tahoma" w:hAnsi="Tahoma" w:cs="Tahoma"/>
      <w:sz w:val="16"/>
      <w:szCs w:val="16"/>
    </w:rPr>
  </w:style>
  <w:style w:type="paragraph" w:customStyle="1" w:styleId="LeftAlignedNormal">
    <w:name w:val="Left Aligned Normal"/>
    <w:basedOn w:val="Normal"/>
    <w:locked/>
    <w:rsid w:val="00524D52"/>
    <w:pPr>
      <w:tabs>
        <w:tab w:val="right" w:pos="8448"/>
      </w:tabs>
    </w:pPr>
    <w:rPr>
      <w:rFonts w:ascii="Helvetica" w:hAnsi="Helvetica"/>
    </w:rPr>
  </w:style>
  <w:style w:type="paragraph" w:customStyle="1" w:styleId="FooterFirstPage">
    <w:name w:val="Footer First Page"/>
    <w:basedOn w:val="Footer"/>
    <w:locked/>
    <w:rsid w:val="00BF328C"/>
    <w:pPr>
      <w:tabs>
        <w:tab w:val="right" w:pos="8448"/>
      </w:tabs>
      <w:ind w:left="426" w:hanging="426"/>
    </w:pPr>
    <w:rPr>
      <w:rFonts w:ascii="Times New Roman" w:hAnsi="Times New Roman"/>
    </w:rPr>
  </w:style>
  <w:style w:type="paragraph" w:customStyle="1" w:styleId="HeaderFirstPage">
    <w:name w:val="Header First Page"/>
    <w:basedOn w:val="Header"/>
    <w:locked/>
    <w:rsid w:val="00BF328C"/>
    <w:pPr>
      <w:tabs>
        <w:tab w:val="right" w:pos="8448"/>
      </w:tabs>
      <w:spacing w:before="0" w:after="40"/>
    </w:pPr>
    <w:rPr>
      <w:rFonts w:ascii="Times" w:hAnsi="Times"/>
      <w:sz w:val="22"/>
      <w:szCs w:val="22"/>
    </w:rPr>
  </w:style>
  <w:style w:type="paragraph" w:customStyle="1" w:styleId="Templateinstructions">
    <w:name w:val="Template_instructions"/>
    <w:basedOn w:val="Normal"/>
    <w:next w:val="Normal"/>
    <w:link w:val="TemplateinstructionsCharChar"/>
    <w:locked/>
    <w:rsid w:val="00E970F2"/>
    <w:rPr>
      <w:color w:val="0000FF"/>
    </w:rPr>
  </w:style>
  <w:style w:type="character" w:customStyle="1" w:styleId="TemplateinstructionsCharChar">
    <w:name w:val="Template_instructions Char Char"/>
    <w:basedOn w:val="DefaultParagraphFont"/>
    <w:link w:val="Templateinstructions"/>
    <w:rsid w:val="00E970F2"/>
    <w:rPr>
      <w:rFonts w:ascii="Arial" w:eastAsia="Times" w:hAnsi="Arial"/>
      <w:color w:val="0000FF"/>
      <w:lang w:val="en-GB" w:eastAsia="en-US" w:bidi="ar-SA"/>
    </w:rPr>
  </w:style>
  <w:style w:type="paragraph" w:customStyle="1" w:styleId="CMPinstructionsListBul">
    <w:name w:val="CMP_instructions_ListBul"/>
    <w:basedOn w:val="ListBullet1"/>
    <w:locked/>
    <w:rsid w:val="00C17A48"/>
    <w:pPr>
      <w:tabs>
        <w:tab w:val="left" w:pos="1134"/>
      </w:tabs>
    </w:pPr>
    <w:rPr>
      <w:color w:val="0000FF"/>
    </w:rPr>
  </w:style>
  <w:style w:type="paragraph" w:customStyle="1" w:styleId="CMPinstructionsNote">
    <w:name w:val="CMP_instructions_Note"/>
    <w:basedOn w:val="Note"/>
    <w:next w:val="Templateinstructions"/>
    <w:locked/>
    <w:rsid w:val="00C17A48"/>
    <w:rPr>
      <w:color w:val="0000FF"/>
    </w:rPr>
  </w:style>
  <w:style w:type="character" w:customStyle="1" w:styleId="Bookconfidentiality">
    <w:name w:val="Book_confidentiality"/>
    <w:basedOn w:val="Metadata"/>
    <w:locked/>
    <w:rsid w:val="00DD078D"/>
    <w:rPr>
      <w:rFonts w:ascii="Arial" w:hAnsi="Arial"/>
      <w:noProof/>
      <w:color w:val="008000"/>
      <w:sz w:val="28"/>
      <w:lang w:val="en-GB"/>
    </w:rPr>
  </w:style>
  <w:style w:type="character" w:customStyle="1" w:styleId="Revisionstatus">
    <w:name w:val="Revision_status"/>
    <w:basedOn w:val="Metadata"/>
    <w:locked/>
    <w:rsid w:val="00E90134"/>
    <w:rPr>
      <w:rFonts w:ascii="Arial" w:hAnsi="Arial"/>
      <w:noProof/>
      <w:color w:val="008000"/>
      <w:sz w:val="28"/>
      <w:lang w:val="en-GB"/>
    </w:rPr>
  </w:style>
  <w:style w:type="paragraph" w:customStyle="1" w:styleId="bookconfrevstatus">
    <w:name w:val="bookconf + revstatus"/>
    <w:basedOn w:val="Normal"/>
    <w:next w:val="Normal"/>
    <w:locked/>
    <w:rsid w:val="00245CEA"/>
    <w:pPr>
      <w:spacing w:before="0" w:after="0"/>
    </w:pPr>
  </w:style>
  <w:style w:type="character" w:customStyle="1" w:styleId="Button">
    <w:name w:val="Button"/>
    <w:basedOn w:val="DefaultParagraphFont"/>
    <w:locked/>
    <w:rsid w:val="009A3C49"/>
    <w:rPr>
      <w:bdr w:val="single" w:sz="12" w:space="0" w:color="auto"/>
      <w:lang w:val="en-GB"/>
    </w:rPr>
  </w:style>
  <w:style w:type="paragraph" w:customStyle="1" w:styleId="StyleQMODocumentTitle26pt">
    <w:name w:val="Style QMO_Document Title + 26 pt"/>
    <w:basedOn w:val="QMODocumentTitle"/>
    <w:locked/>
    <w:rsid w:val="008F3F94"/>
    <w:rPr>
      <w:bCs/>
      <w:sz w:val="52"/>
    </w:rPr>
  </w:style>
  <w:style w:type="paragraph" w:styleId="ListBullet">
    <w:name w:val="List Bullet"/>
    <w:basedOn w:val="Normal"/>
    <w:locked/>
    <w:rsid w:val="00633DFB"/>
    <w:pPr>
      <w:numPr>
        <w:numId w:val="11"/>
      </w:numPr>
    </w:pPr>
  </w:style>
  <w:style w:type="character" w:styleId="CommentReference">
    <w:name w:val="annotation reference"/>
    <w:basedOn w:val="DefaultParagraphFont"/>
    <w:semiHidden/>
    <w:locked/>
    <w:rsid w:val="00B0376B"/>
    <w:rPr>
      <w:sz w:val="16"/>
      <w:szCs w:val="16"/>
    </w:rPr>
  </w:style>
  <w:style w:type="paragraph" w:styleId="CommentText">
    <w:name w:val="annotation text"/>
    <w:basedOn w:val="Normal"/>
    <w:semiHidden/>
    <w:locked/>
    <w:rsid w:val="00B0376B"/>
  </w:style>
  <w:style w:type="paragraph" w:styleId="CommentSubject">
    <w:name w:val="annotation subject"/>
    <w:basedOn w:val="CommentText"/>
    <w:next w:val="CommentText"/>
    <w:semiHidden/>
    <w:locked/>
    <w:rsid w:val="00B0376B"/>
    <w:rPr>
      <w:b/>
      <w:bCs/>
    </w:rPr>
  </w:style>
  <w:style w:type="character" w:styleId="Strong">
    <w:name w:val="Strong"/>
    <w:basedOn w:val="DefaultParagraphFont"/>
    <w:qFormat/>
    <w:locked/>
    <w:rsid w:val="0036012C"/>
    <w:rPr>
      <w:b/>
      <w:bCs/>
    </w:rPr>
  </w:style>
  <w:style w:type="paragraph" w:customStyle="1" w:styleId="tabletext0">
    <w:name w:val="tabletext"/>
    <w:basedOn w:val="Normal"/>
    <w:locked/>
    <w:rsid w:val="0036012C"/>
    <w:pPr>
      <w:suppressAutoHyphens w:val="0"/>
      <w:spacing w:before="100" w:beforeAutospacing="1" w:after="100" w:afterAutospacing="1"/>
    </w:pPr>
    <w:rPr>
      <w:rFonts w:ascii="Times New Roman" w:eastAsia="Times New Roman" w:hAnsi="Times New Roman"/>
      <w:sz w:val="24"/>
      <w:szCs w:val="24"/>
      <w:lang w:eastAsia="en-GB"/>
    </w:rPr>
  </w:style>
  <w:style w:type="paragraph" w:styleId="ListParagraph">
    <w:name w:val="List Paragraph"/>
    <w:basedOn w:val="Normal"/>
    <w:link w:val="ListParagraphChar"/>
    <w:uiPriority w:val="34"/>
    <w:qFormat/>
    <w:locked/>
    <w:rsid w:val="00280CFA"/>
    <w:pPr>
      <w:ind w:left="720"/>
      <w:contextualSpacing/>
    </w:pPr>
  </w:style>
  <w:style w:type="character" w:customStyle="1" w:styleId="ListParagraphChar">
    <w:name w:val="List Paragraph Char"/>
    <w:basedOn w:val="DefaultParagraphFont"/>
    <w:link w:val="ListParagraph"/>
    <w:uiPriority w:val="34"/>
    <w:rsid w:val="00BC6612"/>
    <w:rPr>
      <w:rFonts w:ascii="Arial" w:hAnsi="Arial"/>
      <w:lang w:eastAsia="en-US"/>
    </w:rPr>
  </w:style>
  <w:style w:type="paragraph" w:styleId="NormalWeb">
    <w:name w:val="Normal (Web)"/>
    <w:basedOn w:val="Normal"/>
    <w:uiPriority w:val="99"/>
    <w:locked/>
    <w:rsid w:val="00406AAE"/>
    <w:pPr>
      <w:suppressAutoHyphens w:val="0"/>
      <w:spacing w:before="100" w:beforeAutospacing="1" w:after="100" w:afterAutospacing="1"/>
    </w:pPr>
    <w:rPr>
      <w:rFonts w:eastAsia="Times New Roman" w:cs="Arial"/>
      <w:color w:val="000000"/>
      <w:sz w:val="24"/>
      <w:szCs w:val="24"/>
      <w:lang w:val="en-US"/>
    </w:rPr>
  </w:style>
  <w:style w:type="paragraph" w:customStyle="1" w:styleId="Default">
    <w:name w:val="Default"/>
    <w:rsid w:val="00C877A5"/>
    <w:pPr>
      <w:autoSpaceDE w:val="0"/>
      <w:autoSpaceDN w:val="0"/>
      <w:adjustRightInd w:val="0"/>
    </w:pPr>
    <w:rPr>
      <w:rFonts w:ascii="Times New Roman" w:hAnsi="Times New Roman"/>
      <w:color w:val="000000"/>
      <w:sz w:val="24"/>
      <w:szCs w:val="24"/>
    </w:rPr>
  </w:style>
  <w:style w:type="paragraph" w:customStyle="1" w:styleId="StyleHeading3TSBTHREEComplexArial10pt">
    <w:name w:val="Style Heading 3TSBTHREE + (Complex) Arial 10 pt"/>
    <w:basedOn w:val="Heading3"/>
    <w:rsid w:val="0071010A"/>
    <w:pPr>
      <w:numPr>
        <w:ilvl w:val="0"/>
        <w:numId w:val="0"/>
      </w:numPr>
      <w:tabs>
        <w:tab w:val="clear" w:pos="851"/>
        <w:tab w:val="num" w:pos="360"/>
      </w:tabs>
      <w:suppressAutoHyphens w:val="0"/>
      <w:spacing w:before="240" w:after="60"/>
      <w:ind w:left="360" w:hanging="360"/>
      <w:jc w:val="both"/>
    </w:pPr>
    <w:rPr>
      <w:rFonts w:cs="Arial"/>
      <w:b w:val="0"/>
      <w:kern w:val="0"/>
      <w:sz w:val="22"/>
      <w:u w:val="single"/>
    </w:rPr>
  </w:style>
  <w:style w:type="paragraph" w:styleId="FootnoteText">
    <w:name w:val="footnote text"/>
    <w:basedOn w:val="Normal"/>
    <w:link w:val="FootnoteTextChar"/>
    <w:locked/>
    <w:rsid w:val="0071010A"/>
    <w:pPr>
      <w:spacing w:before="0" w:after="0"/>
    </w:pPr>
  </w:style>
  <w:style w:type="character" w:customStyle="1" w:styleId="FootnoteTextChar">
    <w:name w:val="Footnote Text Char"/>
    <w:basedOn w:val="DefaultParagraphFont"/>
    <w:link w:val="FootnoteText"/>
    <w:rsid w:val="0071010A"/>
    <w:rPr>
      <w:rFonts w:ascii="Arial" w:hAnsi="Arial"/>
      <w:lang w:eastAsia="en-US"/>
    </w:rPr>
  </w:style>
  <w:style w:type="character" w:styleId="FootnoteReference">
    <w:name w:val="footnote reference"/>
    <w:basedOn w:val="DefaultParagraphFont"/>
    <w:locked/>
    <w:rsid w:val="0071010A"/>
    <w:rPr>
      <w:vertAlign w:val="superscript"/>
    </w:rPr>
  </w:style>
  <w:style w:type="character" w:customStyle="1" w:styleId="ecodes">
    <w:name w:val="ecodes"/>
    <w:basedOn w:val="DefaultParagraphFont"/>
    <w:rsid w:val="00FB25DB"/>
  </w:style>
  <w:style w:type="character" w:customStyle="1" w:styleId="inserted1">
    <w:name w:val="inserted1"/>
    <w:basedOn w:val="DefaultParagraphFont"/>
    <w:rsid w:val="00F01A3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0671">
      <w:bodyDiv w:val="1"/>
      <w:marLeft w:val="0"/>
      <w:marRight w:val="0"/>
      <w:marTop w:val="0"/>
      <w:marBottom w:val="0"/>
      <w:divBdr>
        <w:top w:val="none" w:sz="0" w:space="0" w:color="auto"/>
        <w:left w:val="none" w:sz="0" w:space="0" w:color="auto"/>
        <w:bottom w:val="none" w:sz="0" w:space="0" w:color="auto"/>
        <w:right w:val="none" w:sz="0" w:space="0" w:color="auto"/>
      </w:divBdr>
    </w:div>
    <w:div w:id="27802128">
      <w:bodyDiv w:val="1"/>
      <w:marLeft w:val="0"/>
      <w:marRight w:val="0"/>
      <w:marTop w:val="0"/>
      <w:marBottom w:val="0"/>
      <w:divBdr>
        <w:top w:val="none" w:sz="0" w:space="0" w:color="auto"/>
        <w:left w:val="none" w:sz="0" w:space="0" w:color="auto"/>
        <w:bottom w:val="none" w:sz="0" w:space="0" w:color="auto"/>
        <w:right w:val="none" w:sz="0" w:space="0" w:color="auto"/>
      </w:divBdr>
    </w:div>
    <w:div w:id="28536937">
      <w:bodyDiv w:val="1"/>
      <w:marLeft w:val="1"/>
      <w:marRight w:val="1"/>
      <w:marTop w:val="1"/>
      <w:marBottom w:val="1"/>
      <w:divBdr>
        <w:top w:val="none" w:sz="0" w:space="0" w:color="auto"/>
        <w:left w:val="none" w:sz="0" w:space="0" w:color="auto"/>
        <w:bottom w:val="none" w:sz="0" w:space="0" w:color="auto"/>
        <w:right w:val="none" w:sz="0" w:space="0" w:color="auto"/>
      </w:divBdr>
    </w:div>
    <w:div w:id="29693356">
      <w:bodyDiv w:val="1"/>
      <w:marLeft w:val="0"/>
      <w:marRight w:val="0"/>
      <w:marTop w:val="0"/>
      <w:marBottom w:val="0"/>
      <w:divBdr>
        <w:top w:val="none" w:sz="0" w:space="0" w:color="auto"/>
        <w:left w:val="none" w:sz="0" w:space="0" w:color="auto"/>
        <w:bottom w:val="none" w:sz="0" w:space="0" w:color="auto"/>
        <w:right w:val="none" w:sz="0" w:space="0" w:color="auto"/>
      </w:divBdr>
    </w:div>
    <w:div w:id="86730454">
      <w:bodyDiv w:val="1"/>
      <w:marLeft w:val="0"/>
      <w:marRight w:val="0"/>
      <w:marTop w:val="0"/>
      <w:marBottom w:val="0"/>
      <w:divBdr>
        <w:top w:val="none" w:sz="0" w:space="0" w:color="auto"/>
        <w:left w:val="none" w:sz="0" w:space="0" w:color="auto"/>
        <w:bottom w:val="none" w:sz="0" w:space="0" w:color="auto"/>
        <w:right w:val="none" w:sz="0" w:space="0" w:color="auto"/>
      </w:divBdr>
    </w:div>
    <w:div w:id="91168325">
      <w:bodyDiv w:val="1"/>
      <w:marLeft w:val="0"/>
      <w:marRight w:val="0"/>
      <w:marTop w:val="0"/>
      <w:marBottom w:val="0"/>
      <w:divBdr>
        <w:top w:val="none" w:sz="0" w:space="0" w:color="auto"/>
        <w:left w:val="none" w:sz="0" w:space="0" w:color="auto"/>
        <w:bottom w:val="none" w:sz="0" w:space="0" w:color="auto"/>
        <w:right w:val="none" w:sz="0" w:space="0" w:color="auto"/>
      </w:divBdr>
    </w:div>
    <w:div w:id="118107207">
      <w:bodyDiv w:val="1"/>
      <w:marLeft w:val="0"/>
      <w:marRight w:val="0"/>
      <w:marTop w:val="0"/>
      <w:marBottom w:val="0"/>
      <w:divBdr>
        <w:top w:val="none" w:sz="0" w:space="0" w:color="auto"/>
        <w:left w:val="none" w:sz="0" w:space="0" w:color="auto"/>
        <w:bottom w:val="none" w:sz="0" w:space="0" w:color="auto"/>
        <w:right w:val="none" w:sz="0" w:space="0" w:color="auto"/>
      </w:divBdr>
    </w:div>
    <w:div w:id="149561009">
      <w:bodyDiv w:val="1"/>
      <w:marLeft w:val="0"/>
      <w:marRight w:val="0"/>
      <w:marTop w:val="0"/>
      <w:marBottom w:val="0"/>
      <w:divBdr>
        <w:top w:val="none" w:sz="0" w:space="0" w:color="auto"/>
        <w:left w:val="none" w:sz="0" w:space="0" w:color="auto"/>
        <w:bottom w:val="none" w:sz="0" w:space="0" w:color="auto"/>
        <w:right w:val="none" w:sz="0" w:space="0" w:color="auto"/>
      </w:divBdr>
    </w:div>
    <w:div w:id="162933605">
      <w:bodyDiv w:val="1"/>
      <w:marLeft w:val="0"/>
      <w:marRight w:val="0"/>
      <w:marTop w:val="0"/>
      <w:marBottom w:val="0"/>
      <w:divBdr>
        <w:top w:val="none" w:sz="0" w:space="0" w:color="auto"/>
        <w:left w:val="none" w:sz="0" w:space="0" w:color="auto"/>
        <w:bottom w:val="none" w:sz="0" w:space="0" w:color="auto"/>
        <w:right w:val="none" w:sz="0" w:space="0" w:color="auto"/>
      </w:divBdr>
    </w:div>
    <w:div w:id="174734064">
      <w:bodyDiv w:val="1"/>
      <w:marLeft w:val="0"/>
      <w:marRight w:val="0"/>
      <w:marTop w:val="0"/>
      <w:marBottom w:val="0"/>
      <w:divBdr>
        <w:top w:val="none" w:sz="0" w:space="0" w:color="auto"/>
        <w:left w:val="none" w:sz="0" w:space="0" w:color="auto"/>
        <w:bottom w:val="none" w:sz="0" w:space="0" w:color="auto"/>
        <w:right w:val="none" w:sz="0" w:space="0" w:color="auto"/>
      </w:divBdr>
    </w:div>
    <w:div w:id="189882745">
      <w:bodyDiv w:val="1"/>
      <w:marLeft w:val="0"/>
      <w:marRight w:val="0"/>
      <w:marTop w:val="0"/>
      <w:marBottom w:val="0"/>
      <w:divBdr>
        <w:top w:val="none" w:sz="0" w:space="0" w:color="auto"/>
        <w:left w:val="none" w:sz="0" w:space="0" w:color="auto"/>
        <w:bottom w:val="none" w:sz="0" w:space="0" w:color="auto"/>
        <w:right w:val="none" w:sz="0" w:space="0" w:color="auto"/>
      </w:divBdr>
    </w:div>
    <w:div w:id="196620423">
      <w:bodyDiv w:val="1"/>
      <w:marLeft w:val="1"/>
      <w:marRight w:val="1"/>
      <w:marTop w:val="1"/>
      <w:marBottom w:val="1"/>
      <w:divBdr>
        <w:top w:val="none" w:sz="0" w:space="0" w:color="auto"/>
        <w:left w:val="none" w:sz="0" w:space="0" w:color="auto"/>
        <w:bottom w:val="none" w:sz="0" w:space="0" w:color="auto"/>
        <w:right w:val="none" w:sz="0" w:space="0" w:color="auto"/>
      </w:divBdr>
    </w:div>
    <w:div w:id="204952382">
      <w:bodyDiv w:val="1"/>
      <w:marLeft w:val="1"/>
      <w:marRight w:val="1"/>
      <w:marTop w:val="1"/>
      <w:marBottom w:val="1"/>
      <w:divBdr>
        <w:top w:val="none" w:sz="0" w:space="0" w:color="auto"/>
        <w:left w:val="none" w:sz="0" w:space="0" w:color="auto"/>
        <w:bottom w:val="none" w:sz="0" w:space="0" w:color="auto"/>
        <w:right w:val="none" w:sz="0" w:space="0" w:color="auto"/>
      </w:divBdr>
    </w:div>
    <w:div w:id="208960501">
      <w:bodyDiv w:val="1"/>
      <w:marLeft w:val="1"/>
      <w:marRight w:val="1"/>
      <w:marTop w:val="1"/>
      <w:marBottom w:val="1"/>
      <w:divBdr>
        <w:top w:val="none" w:sz="0" w:space="0" w:color="auto"/>
        <w:left w:val="none" w:sz="0" w:space="0" w:color="auto"/>
        <w:bottom w:val="none" w:sz="0" w:space="0" w:color="auto"/>
        <w:right w:val="none" w:sz="0" w:space="0" w:color="auto"/>
      </w:divBdr>
    </w:div>
    <w:div w:id="235209374">
      <w:bodyDiv w:val="1"/>
      <w:marLeft w:val="0"/>
      <w:marRight w:val="0"/>
      <w:marTop w:val="0"/>
      <w:marBottom w:val="0"/>
      <w:divBdr>
        <w:top w:val="none" w:sz="0" w:space="0" w:color="auto"/>
        <w:left w:val="none" w:sz="0" w:space="0" w:color="auto"/>
        <w:bottom w:val="none" w:sz="0" w:space="0" w:color="auto"/>
        <w:right w:val="none" w:sz="0" w:space="0" w:color="auto"/>
      </w:divBdr>
    </w:div>
    <w:div w:id="236745857">
      <w:bodyDiv w:val="1"/>
      <w:marLeft w:val="0"/>
      <w:marRight w:val="0"/>
      <w:marTop w:val="0"/>
      <w:marBottom w:val="0"/>
      <w:divBdr>
        <w:top w:val="none" w:sz="0" w:space="0" w:color="auto"/>
        <w:left w:val="none" w:sz="0" w:space="0" w:color="auto"/>
        <w:bottom w:val="none" w:sz="0" w:space="0" w:color="auto"/>
        <w:right w:val="none" w:sz="0" w:space="0" w:color="auto"/>
      </w:divBdr>
    </w:div>
    <w:div w:id="240410802">
      <w:bodyDiv w:val="1"/>
      <w:marLeft w:val="0"/>
      <w:marRight w:val="0"/>
      <w:marTop w:val="0"/>
      <w:marBottom w:val="0"/>
      <w:divBdr>
        <w:top w:val="none" w:sz="0" w:space="0" w:color="auto"/>
        <w:left w:val="none" w:sz="0" w:space="0" w:color="auto"/>
        <w:bottom w:val="none" w:sz="0" w:space="0" w:color="auto"/>
        <w:right w:val="none" w:sz="0" w:space="0" w:color="auto"/>
      </w:divBdr>
    </w:div>
    <w:div w:id="260795436">
      <w:bodyDiv w:val="1"/>
      <w:marLeft w:val="0"/>
      <w:marRight w:val="0"/>
      <w:marTop w:val="0"/>
      <w:marBottom w:val="0"/>
      <w:divBdr>
        <w:top w:val="none" w:sz="0" w:space="0" w:color="auto"/>
        <w:left w:val="none" w:sz="0" w:space="0" w:color="auto"/>
        <w:bottom w:val="none" w:sz="0" w:space="0" w:color="auto"/>
        <w:right w:val="none" w:sz="0" w:space="0" w:color="auto"/>
      </w:divBdr>
    </w:div>
    <w:div w:id="268245092">
      <w:bodyDiv w:val="1"/>
      <w:marLeft w:val="0"/>
      <w:marRight w:val="0"/>
      <w:marTop w:val="0"/>
      <w:marBottom w:val="0"/>
      <w:divBdr>
        <w:top w:val="none" w:sz="0" w:space="0" w:color="auto"/>
        <w:left w:val="none" w:sz="0" w:space="0" w:color="auto"/>
        <w:bottom w:val="none" w:sz="0" w:space="0" w:color="auto"/>
        <w:right w:val="none" w:sz="0" w:space="0" w:color="auto"/>
      </w:divBdr>
    </w:div>
    <w:div w:id="301810666">
      <w:bodyDiv w:val="1"/>
      <w:marLeft w:val="0"/>
      <w:marRight w:val="0"/>
      <w:marTop w:val="0"/>
      <w:marBottom w:val="0"/>
      <w:divBdr>
        <w:top w:val="none" w:sz="0" w:space="0" w:color="auto"/>
        <w:left w:val="none" w:sz="0" w:space="0" w:color="auto"/>
        <w:bottom w:val="none" w:sz="0" w:space="0" w:color="auto"/>
        <w:right w:val="none" w:sz="0" w:space="0" w:color="auto"/>
      </w:divBdr>
    </w:div>
    <w:div w:id="328291410">
      <w:bodyDiv w:val="1"/>
      <w:marLeft w:val="0"/>
      <w:marRight w:val="0"/>
      <w:marTop w:val="0"/>
      <w:marBottom w:val="0"/>
      <w:divBdr>
        <w:top w:val="none" w:sz="0" w:space="0" w:color="auto"/>
        <w:left w:val="none" w:sz="0" w:space="0" w:color="auto"/>
        <w:bottom w:val="none" w:sz="0" w:space="0" w:color="auto"/>
        <w:right w:val="none" w:sz="0" w:space="0" w:color="auto"/>
      </w:divBdr>
    </w:div>
    <w:div w:id="352611098">
      <w:bodyDiv w:val="1"/>
      <w:marLeft w:val="0"/>
      <w:marRight w:val="0"/>
      <w:marTop w:val="0"/>
      <w:marBottom w:val="0"/>
      <w:divBdr>
        <w:top w:val="none" w:sz="0" w:space="0" w:color="auto"/>
        <w:left w:val="none" w:sz="0" w:space="0" w:color="auto"/>
        <w:bottom w:val="none" w:sz="0" w:space="0" w:color="auto"/>
        <w:right w:val="none" w:sz="0" w:space="0" w:color="auto"/>
      </w:divBdr>
    </w:div>
    <w:div w:id="368726322">
      <w:bodyDiv w:val="1"/>
      <w:marLeft w:val="0"/>
      <w:marRight w:val="0"/>
      <w:marTop w:val="0"/>
      <w:marBottom w:val="0"/>
      <w:divBdr>
        <w:top w:val="none" w:sz="0" w:space="0" w:color="auto"/>
        <w:left w:val="none" w:sz="0" w:space="0" w:color="auto"/>
        <w:bottom w:val="none" w:sz="0" w:space="0" w:color="auto"/>
        <w:right w:val="none" w:sz="0" w:space="0" w:color="auto"/>
      </w:divBdr>
    </w:div>
    <w:div w:id="373426200">
      <w:bodyDiv w:val="1"/>
      <w:marLeft w:val="0"/>
      <w:marRight w:val="0"/>
      <w:marTop w:val="0"/>
      <w:marBottom w:val="0"/>
      <w:divBdr>
        <w:top w:val="none" w:sz="0" w:space="0" w:color="auto"/>
        <w:left w:val="none" w:sz="0" w:space="0" w:color="auto"/>
        <w:bottom w:val="none" w:sz="0" w:space="0" w:color="auto"/>
        <w:right w:val="none" w:sz="0" w:space="0" w:color="auto"/>
      </w:divBdr>
    </w:div>
    <w:div w:id="399988727">
      <w:bodyDiv w:val="1"/>
      <w:marLeft w:val="0"/>
      <w:marRight w:val="0"/>
      <w:marTop w:val="0"/>
      <w:marBottom w:val="0"/>
      <w:divBdr>
        <w:top w:val="none" w:sz="0" w:space="0" w:color="auto"/>
        <w:left w:val="none" w:sz="0" w:space="0" w:color="auto"/>
        <w:bottom w:val="none" w:sz="0" w:space="0" w:color="auto"/>
        <w:right w:val="none" w:sz="0" w:space="0" w:color="auto"/>
      </w:divBdr>
    </w:div>
    <w:div w:id="408618952">
      <w:bodyDiv w:val="1"/>
      <w:marLeft w:val="0"/>
      <w:marRight w:val="0"/>
      <w:marTop w:val="0"/>
      <w:marBottom w:val="0"/>
      <w:divBdr>
        <w:top w:val="none" w:sz="0" w:space="0" w:color="auto"/>
        <w:left w:val="none" w:sz="0" w:space="0" w:color="auto"/>
        <w:bottom w:val="none" w:sz="0" w:space="0" w:color="auto"/>
        <w:right w:val="none" w:sz="0" w:space="0" w:color="auto"/>
      </w:divBdr>
    </w:div>
    <w:div w:id="419915956">
      <w:bodyDiv w:val="1"/>
      <w:marLeft w:val="0"/>
      <w:marRight w:val="0"/>
      <w:marTop w:val="0"/>
      <w:marBottom w:val="0"/>
      <w:divBdr>
        <w:top w:val="none" w:sz="0" w:space="0" w:color="auto"/>
        <w:left w:val="none" w:sz="0" w:space="0" w:color="auto"/>
        <w:bottom w:val="none" w:sz="0" w:space="0" w:color="auto"/>
        <w:right w:val="none" w:sz="0" w:space="0" w:color="auto"/>
      </w:divBdr>
    </w:div>
    <w:div w:id="426971267">
      <w:bodyDiv w:val="1"/>
      <w:marLeft w:val="0"/>
      <w:marRight w:val="0"/>
      <w:marTop w:val="0"/>
      <w:marBottom w:val="0"/>
      <w:divBdr>
        <w:top w:val="none" w:sz="0" w:space="0" w:color="auto"/>
        <w:left w:val="none" w:sz="0" w:space="0" w:color="auto"/>
        <w:bottom w:val="none" w:sz="0" w:space="0" w:color="auto"/>
        <w:right w:val="none" w:sz="0" w:space="0" w:color="auto"/>
      </w:divBdr>
    </w:div>
    <w:div w:id="427310837">
      <w:bodyDiv w:val="1"/>
      <w:marLeft w:val="0"/>
      <w:marRight w:val="0"/>
      <w:marTop w:val="0"/>
      <w:marBottom w:val="0"/>
      <w:divBdr>
        <w:top w:val="none" w:sz="0" w:space="0" w:color="auto"/>
        <w:left w:val="none" w:sz="0" w:space="0" w:color="auto"/>
        <w:bottom w:val="none" w:sz="0" w:space="0" w:color="auto"/>
        <w:right w:val="none" w:sz="0" w:space="0" w:color="auto"/>
      </w:divBdr>
    </w:div>
    <w:div w:id="442844101">
      <w:bodyDiv w:val="1"/>
      <w:marLeft w:val="0"/>
      <w:marRight w:val="0"/>
      <w:marTop w:val="0"/>
      <w:marBottom w:val="0"/>
      <w:divBdr>
        <w:top w:val="none" w:sz="0" w:space="0" w:color="auto"/>
        <w:left w:val="none" w:sz="0" w:space="0" w:color="auto"/>
        <w:bottom w:val="none" w:sz="0" w:space="0" w:color="auto"/>
        <w:right w:val="none" w:sz="0" w:space="0" w:color="auto"/>
      </w:divBdr>
    </w:div>
    <w:div w:id="469397831">
      <w:bodyDiv w:val="1"/>
      <w:marLeft w:val="0"/>
      <w:marRight w:val="0"/>
      <w:marTop w:val="0"/>
      <w:marBottom w:val="0"/>
      <w:divBdr>
        <w:top w:val="none" w:sz="0" w:space="0" w:color="auto"/>
        <w:left w:val="none" w:sz="0" w:space="0" w:color="auto"/>
        <w:bottom w:val="none" w:sz="0" w:space="0" w:color="auto"/>
        <w:right w:val="none" w:sz="0" w:space="0" w:color="auto"/>
      </w:divBdr>
    </w:div>
    <w:div w:id="481970986">
      <w:bodyDiv w:val="1"/>
      <w:marLeft w:val="0"/>
      <w:marRight w:val="0"/>
      <w:marTop w:val="0"/>
      <w:marBottom w:val="0"/>
      <w:divBdr>
        <w:top w:val="none" w:sz="0" w:space="0" w:color="auto"/>
        <w:left w:val="none" w:sz="0" w:space="0" w:color="auto"/>
        <w:bottom w:val="none" w:sz="0" w:space="0" w:color="auto"/>
        <w:right w:val="none" w:sz="0" w:space="0" w:color="auto"/>
      </w:divBdr>
    </w:div>
    <w:div w:id="482628506">
      <w:bodyDiv w:val="1"/>
      <w:marLeft w:val="0"/>
      <w:marRight w:val="0"/>
      <w:marTop w:val="0"/>
      <w:marBottom w:val="0"/>
      <w:divBdr>
        <w:top w:val="none" w:sz="0" w:space="0" w:color="auto"/>
        <w:left w:val="none" w:sz="0" w:space="0" w:color="auto"/>
        <w:bottom w:val="none" w:sz="0" w:space="0" w:color="auto"/>
        <w:right w:val="none" w:sz="0" w:space="0" w:color="auto"/>
      </w:divBdr>
    </w:div>
    <w:div w:id="483475912">
      <w:bodyDiv w:val="1"/>
      <w:marLeft w:val="1"/>
      <w:marRight w:val="1"/>
      <w:marTop w:val="1"/>
      <w:marBottom w:val="1"/>
      <w:divBdr>
        <w:top w:val="none" w:sz="0" w:space="0" w:color="auto"/>
        <w:left w:val="none" w:sz="0" w:space="0" w:color="auto"/>
        <w:bottom w:val="none" w:sz="0" w:space="0" w:color="auto"/>
        <w:right w:val="none" w:sz="0" w:space="0" w:color="auto"/>
      </w:divBdr>
    </w:div>
    <w:div w:id="503783650">
      <w:bodyDiv w:val="1"/>
      <w:marLeft w:val="0"/>
      <w:marRight w:val="0"/>
      <w:marTop w:val="0"/>
      <w:marBottom w:val="0"/>
      <w:divBdr>
        <w:top w:val="none" w:sz="0" w:space="0" w:color="auto"/>
        <w:left w:val="none" w:sz="0" w:space="0" w:color="auto"/>
        <w:bottom w:val="none" w:sz="0" w:space="0" w:color="auto"/>
        <w:right w:val="none" w:sz="0" w:space="0" w:color="auto"/>
      </w:divBdr>
    </w:div>
    <w:div w:id="509150760">
      <w:bodyDiv w:val="1"/>
      <w:marLeft w:val="0"/>
      <w:marRight w:val="0"/>
      <w:marTop w:val="0"/>
      <w:marBottom w:val="0"/>
      <w:divBdr>
        <w:top w:val="none" w:sz="0" w:space="0" w:color="auto"/>
        <w:left w:val="none" w:sz="0" w:space="0" w:color="auto"/>
        <w:bottom w:val="none" w:sz="0" w:space="0" w:color="auto"/>
        <w:right w:val="none" w:sz="0" w:space="0" w:color="auto"/>
      </w:divBdr>
    </w:div>
    <w:div w:id="514224134">
      <w:bodyDiv w:val="1"/>
      <w:marLeft w:val="0"/>
      <w:marRight w:val="0"/>
      <w:marTop w:val="0"/>
      <w:marBottom w:val="0"/>
      <w:divBdr>
        <w:top w:val="none" w:sz="0" w:space="0" w:color="auto"/>
        <w:left w:val="none" w:sz="0" w:space="0" w:color="auto"/>
        <w:bottom w:val="none" w:sz="0" w:space="0" w:color="auto"/>
        <w:right w:val="none" w:sz="0" w:space="0" w:color="auto"/>
      </w:divBdr>
    </w:div>
    <w:div w:id="515077931">
      <w:bodyDiv w:val="1"/>
      <w:marLeft w:val="0"/>
      <w:marRight w:val="0"/>
      <w:marTop w:val="0"/>
      <w:marBottom w:val="0"/>
      <w:divBdr>
        <w:top w:val="none" w:sz="0" w:space="0" w:color="auto"/>
        <w:left w:val="none" w:sz="0" w:space="0" w:color="auto"/>
        <w:bottom w:val="none" w:sz="0" w:space="0" w:color="auto"/>
        <w:right w:val="none" w:sz="0" w:space="0" w:color="auto"/>
      </w:divBdr>
    </w:div>
    <w:div w:id="533731427">
      <w:bodyDiv w:val="1"/>
      <w:marLeft w:val="0"/>
      <w:marRight w:val="0"/>
      <w:marTop w:val="0"/>
      <w:marBottom w:val="0"/>
      <w:divBdr>
        <w:top w:val="none" w:sz="0" w:space="0" w:color="auto"/>
        <w:left w:val="none" w:sz="0" w:space="0" w:color="auto"/>
        <w:bottom w:val="none" w:sz="0" w:space="0" w:color="auto"/>
        <w:right w:val="none" w:sz="0" w:space="0" w:color="auto"/>
      </w:divBdr>
    </w:div>
    <w:div w:id="580724035">
      <w:bodyDiv w:val="1"/>
      <w:marLeft w:val="0"/>
      <w:marRight w:val="0"/>
      <w:marTop w:val="0"/>
      <w:marBottom w:val="0"/>
      <w:divBdr>
        <w:top w:val="none" w:sz="0" w:space="0" w:color="auto"/>
        <w:left w:val="none" w:sz="0" w:space="0" w:color="auto"/>
        <w:bottom w:val="none" w:sz="0" w:space="0" w:color="auto"/>
        <w:right w:val="none" w:sz="0" w:space="0" w:color="auto"/>
      </w:divBdr>
    </w:div>
    <w:div w:id="608129070">
      <w:bodyDiv w:val="1"/>
      <w:marLeft w:val="0"/>
      <w:marRight w:val="0"/>
      <w:marTop w:val="0"/>
      <w:marBottom w:val="0"/>
      <w:divBdr>
        <w:top w:val="none" w:sz="0" w:space="0" w:color="auto"/>
        <w:left w:val="none" w:sz="0" w:space="0" w:color="auto"/>
        <w:bottom w:val="none" w:sz="0" w:space="0" w:color="auto"/>
        <w:right w:val="none" w:sz="0" w:space="0" w:color="auto"/>
      </w:divBdr>
    </w:div>
    <w:div w:id="624623693">
      <w:bodyDiv w:val="1"/>
      <w:marLeft w:val="0"/>
      <w:marRight w:val="0"/>
      <w:marTop w:val="0"/>
      <w:marBottom w:val="0"/>
      <w:divBdr>
        <w:top w:val="none" w:sz="0" w:space="0" w:color="auto"/>
        <w:left w:val="none" w:sz="0" w:space="0" w:color="auto"/>
        <w:bottom w:val="none" w:sz="0" w:space="0" w:color="auto"/>
        <w:right w:val="none" w:sz="0" w:space="0" w:color="auto"/>
      </w:divBdr>
    </w:div>
    <w:div w:id="627248874">
      <w:bodyDiv w:val="1"/>
      <w:marLeft w:val="0"/>
      <w:marRight w:val="0"/>
      <w:marTop w:val="0"/>
      <w:marBottom w:val="0"/>
      <w:divBdr>
        <w:top w:val="none" w:sz="0" w:space="0" w:color="auto"/>
        <w:left w:val="none" w:sz="0" w:space="0" w:color="auto"/>
        <w:bottom w:val="none" w:sz="0" w:space="0" w:color="auto"/>
        <w:right w:val="none" w:sz="0" w:space="0" w:color="auto"/>
      </w:divBdr>
    </w:div>
    <w:div w:id="639916733">
      <w:bodyDiv w:val="1"/>
      <w:marLeft w:val="0"/>
      <w:marRight w:val="0"/>
      <w:marTop w:val="0"/>
      <w:marBottom w:val="0"/>
      <w:divBdr>
        <w:top w:val="none" w:sz="0" w:space="0" w:color="auto"/>
        <w:left w:val="none" w:sz="0" w:space="0" w:color="auto"/>
        <w:bottom w:val="none" w:sz="0" w:space="0" w:color="auto"/>
        <w:right w:val="none" w:sz="0" w:space="0" w:color="auto"/>
      </w:divBdr>
    </w:div>
    <w:div w:id="645358166">
      <w:bodyDiv w:val="1"/>
      <w:marLeft w:val="0"/>
      <w:marRight w:val="0"/>
      <w:marTop w:val="0"/>
      <w:marBottom w:val="0"/>
      <w:divBdr>
        <w:top w:val="none" w:sz="0" w:space="0" w:color="auto"/>
        <w:left w:val="none" w:sz="0" w:space="0" w:color="auto"/>
        <w:bottom w:val="none" w:sz="0" w:space="0" w:color="auto"/>
        <w:right w:val="none" w:sz="0" w:space="0" w:color="auto"/>
      </w:divBdr>
    </w:div>
    <w:div w:id="667245509">
      <w:bodyDiv w:val="1"/>
      <w:marLeft w:val="0"/>
      <w:marRight w:val="0"/>
      <w:marTop w:val="0"/>
      <w:marBottom w:val="0"/>
      <w:divBdr>
        <w:top w:val="none" w:sz="0" w:space="0" w:color="auto"/>
        <w:left w:val="none" w:sz="0" w:space="0" w:color="auto"/>
        <w:bottom w:val="none" w:sz="0" w:space="0" w:color="auto"/>
        <w:right w:val="none" w:sz="0" w:space="0" w:color="auto"/>
      </w:divBdr>
    </w:div>
    <w:div w:id="701133072">
      <w:bodyDiv w:val="1"/>
      <w:marLeft w:val="0"/>
      <w:marRight w:val="0"/>
      <w:marTop w:val="0"/>
      <w:marBottom w:val="0"/>
      <w:divBdr>
        <w:top w:val="none" w:sz="0" w:space="0" w:color="auto"/>
        <w:left w:val="none" w:sz="0" w:space="0" w:color="auto"/>
        <w:bottom w:val="none" w:sz="0" w:space="0" w:color="auto"/>
        <w:right w:val="none" w:sz="0" w:space="0" w:color="auto"/>
      </w:divBdr>
    </w:div>
    <w:div w:id="713769850">
      <w:bodyDiv w:val="1"/>
      <w:marLeft w:val="0"/>
      <w:marRight w:val="0"/>
      <w:marTop w:val="0"/>
      <w:marBottom w:val="0"/>
      <w:divBdr>
        <w:top w:val="none" w:sz="0" w:space="0" w:color="auto"/>
        <w:left w:val="none" w:sz="0" w:space="0" w:color="auto"/>
        <w:bottom w:val="none" w:sz="0" w:space="0" w:color="auto"/>
        <w:right w:val="none" w:sz="0" w:space="0" w:color="auto"/>
      </w:divBdr>
    </w:div>
    <w:div w:id="715861641">
      <w:bodyDiv w:val="1"/>
      <w:marLeft w:val="0"/>
      <w:marRight w:val="0"/>
      <w:marTop w:val="0"/>
      <w:marBottom w:val="0"/>
      <w:divBdr>
        <w:top w:val="none" w:sz="0" w:space="0" w:color="auto"/>
        <w:left w:val="none" w:sz="0" w:space="0" w:color="auto"/>
        <w:bottom w:val="none" w:sz="0" w:space="0" w:color="auto"/>
        <w:right w:val="none" w:sz="0" w:space="0" w:color="auto"/>
      </w:divBdr>
    </w:div>
    <w:div w:id="724111140">
      <w:bodyDiv w:val="1"/>
      <w:marLeft w:val="0"/>
      <w:marRight w:val="0"/>
      <w:marTop w:val="0"/>
      <w:marBottom w:val="0"/>
      <w:divBdr>
        <w:top w:val="none" w:sz="0" w:space="0" w:color="auto"/>
        <w:left w:val="none" w:sz="0" w:space="0" w:color="auto"/>
        <w:bottom w:val="none" w:sz="0" w:space="0" w:color="auto"/>
        <w:right w:val="none" w:sz="0" w:space="0" w:color="auto"/>
      </w:divBdr>
    </w:div>
    <w:div w:id="732386619">
      <w:bodyDiv w:val="1"/>
      <w:marLeft w:val="1"/>
      <w:marRight w:val="1"/>
      <w:marTop w:val="1"/>
      <w:marBottom w:val="1"/>
      <w:divBdr>
        <w:top w:val="none" w:sz="0" w:space="0" w:color="auto"/>
        <w:left w:val="none" w:sz="0" w:space="0" w:color="auto"/>
        <w:bottom w:val="none" w:sz="0" w:space="0" w:color="auto"/>
        <w:right w:val="none" w:sz="0" w:space="0" w:color="auto"/>
      </w:divBdr>
    </w:div>
    <w:div w:id="735322394">
      <w:bodyDiv w:val="1"/>
      <w:marLeft w:val="0"/>
      <w:marRight w:val="0"/>
      <w:marTop w:val="0"/>
      <w:marBottom w:val="0"/>
      <w:divBdr>
        <w:top w:val="none" w:sz="0" w:space="0" w:color="auto"/>
        <w:left w:val="none" w:sz="0" w:space="0" w:color="auto"/>
        <w:bottom w:val="none" w:sz="0" w:space="0" w:color="auto"/>
        <w:right w:val="none" w:sz="0" w:space="0" w:color="auto"/>
      </w:divBdr>
    </w:div>
    <w:div w:id="738525937">
      <w:bodyDiv w:val="1"/>
      <w:marLeft w:val="0"/>
      <w:marRight w:val="0"/>
      <w:marTop w:val="0"/>
      <w:marBottom w:val="0"/>
      <w:divBdr>
        <w:top w:val="none" w:sz="0" w:space="0" w:color="auto"/>
        <w:left w:val="none" w:sz="0" w:space="0" w:color="auto"/>
        <w:bottom w:val="none" w:sz="0" w:space="0" w:color="auto"/>
        <w:right w:val="none" w:sz="0" w:space="0" w:color="auto"/>
      </w:divBdr>
    </w:div>
    <w:div w:id="745955678">
      <w:bodyDiv w:val="1"/>
      <w:marLeft w:val="0"/>
      <w:marRight w:val="0"/>
      <w:marTop w:val="0"/>
      <w:marBottom w:val="0"/>
      <w:divBdr>
        <w:top w:val="none" w:sz="0" w:space="0" w:color="auto"/>
        <w:left w:val="none" w:sz="0" w:space="0" w:color="auto"/>
        <w:bottom w:val="none" w:sz="0" w:space="0" w:color="auto"/>
        <w:right w:val="none" w:sz="0" w:space="0" w:color="auto"/>
      </w:divBdr>
    </w:div>
    <w:div w:id="800269088">
      <w:bodyDiv w:val="1"/>
      <w:marLeft w:val="0"/>
      <w:marRight w:val="0"/>
      <w:marTop w:val="0"/>
      <w:marBottom w:val="0"/>
      <w:divBdr>
        <w:top w:val="none" w:sz="0" w:space="0" w:color="auto"/>
        <w:left w:val="none" w:sz="0" w:space="0" w:color="auto"/>
        <w:bottom w:val="none" w:sz="0" w:space="0" w:color="auto"/>
        <w:right w:val="none" w:sz="0" w:space="0" w:color="auto"/>
      </w:divBdr>
    </w:div>
    <w:div w:id="803230907">
      <w:bodyDiv w:val="1"/>
      <w:marLeft w:val="0"/>
      <w:marRight w:val="0"/>
      <w:marTop w:val="0"/>
      <w:marBottom w:val="0"/>
      <w:divBdr>
        <w:top w:val="none" w:sz="0" w:space="0" w:color="auto"/>
        <w:left w:val="none" w:sz="0" w:space="0" w:color="auto"/>
        <w:bottom w:val="none" w:sz="0" w:space="0" w:color="auto"/>
        <w:right w:val="none" w:sz="0" w:space="0" w:color="auto"/>
      </w:divBdr>
    </w:div>
    <w:div w:id="824318756">
      <w:bodyDiv w:val="1"/>
      <w:marLeft w:val="0"/>
      <w:marRight w:val="0"/>
      <w:marTop w:val="0"/>
      <w:marBottom w:val="0"/>
      <w:divBdr>
        <w:top w:val="none" w:sz="0" w:space="0" w:color="auto"/>
        <w:left w:val="none" w:sz="0" w:space="0" w:color="auto"/>
        <w:bottom w:val="none" w:sz="0" w:space="0" w:color="auto"/>
        <w:right w:val="none" w:sz="0" w:space="0" w:color="auto"/>
      </w:divBdr>
    </w:div>
    <w:div w:id="840583412">
      <w:bodyDiv w:val="1"/>
      <w:marLeft w:val="1"/>
      <w:marRight w:val="1"/>
      <w:marTop w:val="1"/>
      <w:marBottom w:val="1"/>
      <w:divBdr>
        <w:top w:val="none" w:sz="0" w:space="0" w:color="auto"/>
        <w:left w:val="none" w:sz="0" w:space="0" w:color="auto"/>
        <w:bottom w:val="none" w:sz="0" w:space="0" w:color="auto"/>
        <w:right w:val="none" w:sz="0" w:space="0" w:color="auto"/>
      </w:divBdr>
    </w:div>
    <w:div w:id="857086650">
      <w:bodyDiv w:val="1"/>
      <w:marLeft w:val="0"/>
      <w:marRight w:val="0"/>
      <w:marTop w:val="0"/>
      <w:marBottom w:val="0"/>
      <w:divBdr>
        <w:top w:val="none" w:sz="0" w:space="0" w:color="auto"/>
        <w:left w:val="none" w:sz="0" w:space="0" w:color="auto"/>
        <w:bottom w:val="none" w:sz="0" w:space="0" w:color="auto"/>
        <w:right w:val="none" w:sz="0" w:space="0" w:color="auto"/>
      </w:divBdr>
    </w:div>
    <w:div w:id="861239142">
      <w:bodyDiv w:val="1"/>
      <w:marLeft w:val="0"/>
      <w:marRight w:val="0"/>
      <w:marTop w:val="0"/>
      <w:marBottom w:val="0"/>
      <w:divBdr>
        <w:top w:val="none" w:sz="0" w:space="0" w:color="auto"/>
        <w:left w:val="none" w:sz="0" w:space="0" w:color="auto"/>
        <w:bottom w:val="none" w:sz="0" w:space="0" w:color="auto"/>
        <w:right w:val="none" w:sz="0" w:space="0" w:color="auto"/>
      </w:divBdr>
    </w:div>
    <w:div w:id="884685315">
      <w:bodyDiv w:val="1"/>
      <w:marLeft w:val="0"/>
      <w:marRight w:val="0"/>
      <w:marTop w:val="0"/>
      <w:marBottom w:val="0"/>
      <w:divBdr>
        <w:top w:val="none" w:sz="0" w:space="0" w:color="auto"/>
        <w:left w:val="none" w:sz="0" w:space="0" w:color="auto"/>
        <w:bottom w:val="none" w:sz="0" w:space="0" w:color="auto"/>
        <w:right w:val="none" w:sz="0" w:space="0" w:color="auto"/>
      </w:divBdr>
    </w:div>
    <w:div w:id="948391785">
      <w:bodyDiv w:val="1"/>
      <w:marLeft w:val="0"/>
      <w:marRight w:val="0"/>
      <w:marTop w:val="0"/>
      <w:marBottom w:val="0"/>
      <w:divBdr>
        <w:top w:val="none" w:sz="0" w:space="0" w:color="auto"/>
        <w:left w:val="none" w:sz="0" w:space="0" w:color="auto"/>
        <w:bottom w:val="none" w:sz="0" w:space="0" w:color="auto"/>
        <w:right w:val="none" w:sz="0" w:space="0" w:color="auto"/>
      </w:divBdr>
    </w:div>
    <w:div w:id="949093326">
      <w:bodyDiv w:val="1"/>
      <w:marLeft w:val="0"/>
      <w:marRight w:val="0"/>
      <w:marTop w:val="0"/>
      <w:marBottom w:val="0"/>
      <w:divBdr>
        <w:top w:val="none" w:sz="0" w:space="0" w:color="auto"/>
        <w:left w:val="none" w:sz="0" w:space="0" w:color="auto"/>
        <w:bottom w:val="none" w:sz="0" w:space="0" w:color="auto"/>
        <w:right w:val="none" w:sz="0" w:space="0" w:color="auto"/>
      </w:divBdr>
    </w:div>
    <w:div w:id="951131816">
      <w:bodyDiv w:val="1"/>
      <w:marLeft w:val="0"/>
      <w:marRight w:val="0"/>
      <w:marTop w:val="0"/>
      <w:marBottom w:val="0"/>
      <w:divBdr>
        <w:top w:val="none" w:sz="0" w:space="0" w:color="auto"/>
        <w:left w:val="none" w:sz="0" w:space="0" w:color="auto"/>
        <w:bottom w:val="none" w:sz="0" w:space="0" w:color="auto"/>
        <w:right w:val="none" w:sz="0" w:space="0" w:color="auto"/>
      </w:divBdr>
    </w:div>
    <w:div w:id="963537938">
      <w:bodyDiv w:val="1"/>
      <w:marLeft w:val="0"/>
      <w:marRight w:val="0"/>
      <w:marTop w:val="0"/>
      <w:marBottom w:val="0"/>
      <w:divBdr>
        <w:top w:val="none" w:sz="0" w:space="0" w:color="auto"/>
        <w:left w:val="none" w:sz="0" w:space="0" w:color="auto"/>
        <w:bottom w:val="none" w:sz="0" w:space="0" w:color="auto"/>
        <w:right w:val="none" w:sz="0" w:space="0" w:color="auto"/>
      </w:divBdr>
    </w:div>
    <w:div w:id="986861251">
      <w:bodyDiv w:val="1"/>
      <w:marLeft w:val="1"/>
      <w:marRight w:val="1"/>
      <w:marTop w:val="1"/>
      <w:marBottom w:val="1"/>
      <w:divBdr>
        <w:top w:val="none" w:sz="0" w:space="0" w:color="auto"/>
        <w:left w:val="none" w:sz="0" w:space="0" w:color="auto"/>
        <w:bottom w:val="none" w:sz="0" w:space="0" w:color="auto"/>
        <w:right w:val="none" w:sz="0" w:space="0" w:color="auto"/>
      </w:divBdr>
    </w:div>
    <w:div w:id="993602841">
      <w:bodyDiv w:val="1"/>
      <w:marLeft w:val="0"/>
      <w:marRight w:val="0"/>
      <w:marTop w:val="0"/>
      <w:marBottom w:val="0"/>
      <w:divBdr>
        <w:top w:val="none" w:sz="0" w:space="0" w:color="auto"/>
        <w:left w:val="none" w:sz="0" w:space="0" w:color="auto"/>
        <w:bottom w:val="none" w:sz="0" w:space="0" w:color="auto"/>
        <w:right w:val="none" w:sz="0" w:space="0" w:color="auto"/>
      </w:divBdr>
    </w:div>
    <w:div w:id="1007291499">
      <w:bodyDiv w:val="1"/>
      <w:marLeft w:val="0"/>
      <w:marRight w:val="0"/>
      <w:marTop w:val="0"/>
      <w:marBottom w:val="0"/>
      <w:divBdr>
        <w:top w:val="none" w:sz="0" w:space="0" w:color="auto"/>
        <w:left w:val="none" w:sz="0" w:space="0" w:color="auto"/>
        <w:bottom w:val="none" w:sz="0" w:space="0" w:color="auto"/>
        <w:right w:val="none" w:sz="0" w:space="0" w:color="auto"/>
      </w:divBdr>
    </w:div>
    <w:div w:id="1008217323">
      <w:bodyDiv w:val="1"/>
      <w:marLeft w:val="0"/>
      <w:marRight w:val="0"/>
      <w:marTop w:val="0"/>
      <w:marBottom w:val="0"/>
      <w:divBdr>
        <w:top w:val="none" w:sz="0" w:space="0" w:color="auto"/>
        <w:left w:val="none" w:sz="0" w:space="0" w:color="auto"/>
        <w:bottom w:val="none" w:sz="0" w:space="0" w:color="auto"/>
        <w:right w:val="none" w:sz="0" w:space="0" w:color="auto"/>
      </w:divBdr>
    </w:div>
    <w:div w:id="1025669595">
      <w:bodyDiv w:val="1"/>
      <w:marLeft w:val="0"/>
      <w:marRight w:val="0"/>
      <w:marTop w:val="0"/>
      <w:marBottom w:val="0"/>
      <w:divBdr>
        <w:top w:val="none" w:sz="0" w:space="0" w:color="auto"/>
        <w:left w:val="none" w:sz="0" w:space="0" w:color="auto"/>
        <w:bottom w:val="none" w:sz="0" w:space="0" w:color="auto"/>
        <w:right w:val="none" w:sz="0" w:space="0" w:color="auto"/>
      </w:divBdr>
    </w:div>
    <w:div w:id="1030379693">
      <w:bodyDiv w:val="1"/>
      <w:marLeft w:val="0"/>
      <w:marRight w:val="0"/>
      <w:marTop w:val="0"/>
      <w:marBottom w:val="0"/>
      <w:divBdr>
        <w:top w:val="none" w:sz="0" w:space="0" w:color="auto"/>
        <w:left w:val="none" w:sz="0" w:space="0" w:color="auto"/>
        <w:bottom w:val="none" w:sz="0" w:space="0" w:color="auto"/>
        <w:right w:val="none" w:sz="0" w:space="0" w:color="auto"/>
      </w:divBdr>
    </w:div>
    <w:div w:id="1034236416">
      <w:bodyDiv w:val="1"/>
      <w:marLeft w:val="0"/>
      <w:marRight w:val="0"/>
      <w:marTop w:val="0"/>
      <w:marBottom w:val="0"/>
      <w:divBdr>
        <w:top w:val="none" w:sz="0" w:space="0" w:color="auto"/>
        <w:left w:val="none" w:sz="0" w:space="0" w:color="auto"/>
        <w:bottom w:val="none" w:sz="0" w:space="0" w:color="auto"/>
        <w:right w:val="none" w:sz="0" w:space="0" w:color="auto"/>
      </w:divBdr>
    </w:div>
    <w:div w:id="1040983184">
      <w:bodyDiv w:val="1"/>
      <w:marLeft w:val="0"/>
      <w:marRight w:val="0"/>
      <w:marTop w:val="0"/>
      <w:marBottom w:val="0"/>
      <w:divBdr>
        <w:top w:val="none" w:sz="0" w:space="0" w:color="auto"/>
        <w:left w:val="none" w:sz="0" w:space="0" w:color="auto"/>
        <w:bottom w:val="none" w:sz="0" w:space="0" w:color="auto"/>
        <w:right w:val="none" w:sz="0" w:space="0" w:color="auto"/>
      </w:divBdr>
    </w:div>
    <w:div w:id="1098017814">
      <w:bodyDiv w:val="1"/>
      <w:marLeft w:val="1"/>
      <w:marRight w:val="1"/>
      <w:marTop w:val="1"/>
      <w:marBottom w:val="1"/>
      <w:divBdr>
        <w:top w:val="none" w:sz="0" w:space="0" w:color="auto"/>
        <w:left w:val="none" w:sz="0" w:space="0" w:color="auto"/>
        <w:bottom w:val="none" w:sz="0" w:space="0" w:color="auto"/>
        <w:right w:val="none" w:sz="0" w:space="0" w:color="auto"/>
      </w:divBdr>
    </w:div>
    <w:div w:id="1098330580">
      <w:bodyDiv w:val="1"/>
      <w:marLeft w:val="0"/>
      <w:marRight w:val="0"/>
      <w:marTop w:val="0"/>
      <w:marBottom w:val="0"/>
      <w:divBdr>
        <w:top w:val="none" w:sz="0" w:space="0" w:color="auto"/>
        <w:left w:val="none" w:sz="0" w:space="0" w:color="auto"/>
        <w:bottom w:val="none" w:sz="0" w:space="0" w:color="auto"/>
        <w:right w:val="none" w:sz="0" w:space="0" w:color="auto"/>
      </w:divBdr>
    </w:div>
    <w:div w:id="1102456139">
      <w:bodyDiv w:val="1"/>
      <w:marLeft w:val="0"/>
      <w:marRight w:val="0"/>
      <w:marTop w:val="0"/>
      <w:marBottom w:val="0"/>
      <w:divBdr>
        <w:top w:val="none" w:sz="0" w:space="0" w:color="auto"/>
        <w:left w:val="none" w:sz="0" w:space="0" w:color="auto"/>
        <w:bottom w:val="none" w:sz="0" w:space="0" w:color="auto"/>
        <w:right w:val="none" w:sz="0" w:space="0" w:color="auto"/>
      </w:divBdr>
    </w:div>
    <w:div w:id="1172719679">
      <w:bodyDiv w:val="1"/>
      <w:marLeft w:val="1"/>
      <w:marRight w:val="1"/>
      <w:marTop w:val="1"/>
      <w:marBottom w:val="1"/>
      <w:divBdr>
        <w:top w:val="none" w:sz="0" w:space="0" w:color="auto"/>
        <w:left w:val="none" w:sz="0" w:space="0" w:color="auto"/>
        <w:bottom w:val="none" w:sz="0" w:space="0" w:color="auto"/>
        <w:right w:val="none" w:sz="0" w:space="0" w:color="auto"/>
      </w:divBdr>
    </w:div>
    <w:div w:id="1181430474">
      <w:bodyDiv w:val="1"/>
      <w:marLeft w:val="1"/>
      <w:marRight w:val="1"/>
      <w:marTop w:val="1"/>
      <w:marBottom w:val="1"/>
      <w:divBdr>
        <w:top w:val="none" w:sz="0" w:space="0" w:color="auto"/>
        <w:left w:val="none" w:sz="0" w:space="0" w:color="auto"/>
        <w:bottom w:val="none" w:sz="0" w:space="0" w:color="auto"/>
        <w:right w:val="none" w:sz="0" w:space="0" w:color="auto"/>
      </w:divBdr>
    </w:div>
    <w:div w:id="1183787681">
      <w:bodyDiv w:val="1"/>
      <w:marLeft w:val="0"/>
      <w:marRight w:val="0"/>
      <w:marTop w:val="0"/>
      <w:marBottom w:val="0"/>
      <w:divBdr>
        <w:top w:val="none" w:sz="0" w:space="0" w:color="auto"/>
        <w:left w:val="none" w:sz="0" w:space="0" w:color="auto"/>
        <w:bottom w:val="none" w:sz="0" w:space="0" w:color="auto"/>
        <w:right w:val="none" w:sz="0" w:space="0" w:color="auto"/>
      </w:divBdr>
    </w:div>
    <w:div w:id="1202128936">
      <w:bodyDiv w:val="1"/>
      <w:marLeft w:val="1"/>
      <w:marRight w:val="1"/>
      <w:marTop w:val="1"/>
      <w:marBottom w:val="1"/>
      <w:divBdr>
        <w:top w:val="none" w:sz="0" w:space="0" w:color="auto"/>
        <w:left w:val="none" w:sz="0" w:space="0" w:color="auto"/>
        <w:bottom w:val="none" w:sz="0" w:space="0" w:color="auto"/>
        <w:right w:val="none" w:sz="0" w:space="0" w:color="auto"/>
      </w:divBdr>
    </w:div>
    <w:div w:id="1209881452">
      <w:bodyDiv w:val="1"/>
      <w:marLeft w:val="0"/>
      <w:marRight w:val="0"/>
      <w:marTop w:val="0"/>
      <w:marBottom w:val="0"/>
      <w:divBdr>
        <w:top w:val="none" w:sz="0" w:space="0" w:color="auto"/>
        <w:left w:val="none" w:sz="0" w:space="0" w:color="auto"/>
        <w:bottom w:val="none" w:sz="0" w:space="0" w:color="auto"/>
        <w:right w:val="none" w:sz="0" w:space="0" w:color="auto"/>
      </w:divBdr>
    </w:div>
    <w:div w:id="1211192386">
      <w:bodyDiv w:val="1"/>
      <w:marLeft w:val="1"/>
      <w:marRight w:val="1"/>
      <w:marTop w:val="1"/>
      <w:marBottom w:val="1"/>
      <w:divBdr>
        <w:top w:val="none" w:sz="0" w:space="0" w:color="auto"/>
        <w:left w:val="none" w:sz="0" w:space="0" w:color="auto"/>
        <w:bottom w:val="none" w:sz="0" w:space="0" w:color="auto"/>
        <w:right w:val="none" w:sz="0" w:space="0" w:color="auto"/>
      </w:divBdr>
    </w:div>
    <w:div w:id="1212300885">
      <w:bodyDiv w:val="1"/>
      <w:marLeft w:val="0"/>
      <w:marRight w:val="0"/>
      <w:marTop w:val="0"/>
      <w:marBottom w:val="0"/>
      <w:divBdr>
        <w:top w:val="none" w:sz="0" w:space="0" w:color="auto"/>
        <w:left w:val="none" w:sz="0" w:space="0" w:color="auto"/>
        <w:bottom w:val="none" w:sz="0" w:space="0" w:color="auto"/>
        <w:right w:val="none" w:sz="0" w:space="0" w:color="auto"/>
      </w:divBdr>
    </w:div>
    <w:div w:id="1232233604">
      <w:bodyDiv w:val="1"/>
      <w:marLeft w:val="0"/>
      <w:marRight w:val="0"/>
      <w:marTop w:val="0"/>
      <w:marBottom w:val="0"/>
      <w:divBdr>
        <w:top w:val="none" w:sz="0" w:space="0" w:color="auto"/>
        <w:left w:val="none" w:sz="0" w:space="0" w:color="auto"/>
        <w:bottom w:val="none" w:sz="0" w:space="0" w:color="auto"/>
        <w:right w:val="none" w:sz="0" w:space="0" w:color="auto"/>
      </w:divBdr>
    </w:div>
    <w:div w:id="1256591604">
      <w:bodyDiv w:val="1"/>
      <w:marLeft w:val="0"/>
      <w:marRight w:val="0"/>
      <w:marTop w:val="0"/>
      <w:marBottom w:val="0"/>
      <w:divBdr>
        <w:top w:val="none" w:sz="0" w:space="0" w:color="auto"/>
        <w:left w:val="none" w:sz="0" w:space="0" w:color="auto"/>
        <w:bottom w:val="none" w:sz="0" w:space="0" w:color="auto"/>
        <w:right w:val="none" w:sz="0" w:space="0" w:color="auto"/>
      </w:divBdr>
    </w:div>
    <w:div w:id="1284463499">
      <w:bodyDiv w:val="1"/>
      <w:marLeft w:val="0"/>
      <w:marRight w:val="0"/>
      <w:marTop w:val="0"/>
      <w:marBottom w:val="0"/>
      <w:divBdr>
        <w:top w:val="none" w:sz="0" w:space="0" w:color="auto"/>
        <w:left w:val="none" w:sz="0" w:space="0" w:color="auto"/>
        <w:bottom w:val="none" w:sz="0" w:space="0" w:color="auto"/>
        <w:right w:val="none" w:sz="0" w:space="0" w:color="auto"/>
      </w:divBdr>
    </w:div>
    <w:div w:id="1322975356">
      <w:bodyDiv w:val="1"/>
      <w:marLeft w:val="1"/>
      <w:marRight w:val="1"/>
      <w:marTop w:val="1"/>
      <w:marBottom w:val="1"/>
      <w:divBdr>
        <w:top w:val="none" w:sz="0" w:space="0" w:color="auto"/>
        <w:left w:val="none" w:sz="0" w:space="0" w:color="auto"/>
        <w:bottom w:val="none" w:sz="0" w:space="0" w:color="auto"/>
        <w:right w:val="none" w:sz="0" w:space="0" w:color="auto"/>
      </w:divBdr>
    </w:div>
    <w:div w:id="1352100209">
      <w:bodyDiv w:val="1"/>
      <w:marLeft w:val="0"/>
      <w:marRight w:val="0"/>
      <w:marTop w:val="0"/>
      <w:marBottom w:val="0"/>
      <w:divBdr>
        <w:top w:val="none" w:sz="0" w:space="0" w:color="auto"/>
        <w:left w:val="none" w:sz="0" w:space="0" w:color="auto"/>
        <w:bottom w:val="none" w:sz="0" w:space="0" w:color="auto"/>
        <w:right w:val="none" w:sz="0" w:space="0" w:color="auto"/>
      </w:divBdr>
    </w:div>
    <w:div w:id="1376467099">
      <w:bodyDiv w:val="1"/>
      <w:marLeft w:val="0"/>
      <w:marRight w:val="0"/>
      <w:marTop w:val="0"/>
      <w:marBottom w:val="0"/>
      <w:divBdr>
        <w:top w:val="none" w:sz="0" w:space="0" w:color="auto"/>
        <w:left w:val="none" w:sz="0" w:space="0" w:color="auto"/>
        <w:bottom w:val="none" w:sz="0" w:space="0" w:color="auto"/>
        <w:right w:val="none" w:sz="0" w:space="0" w:color="auto"/>
      </w:divBdr>
    </w:div>
    <w:div w:id="1379624975">
      <w:bodyDiv w:val="1"/>
      <w:marLeft w:val="0"/>
      <w:marRight w:val="0"/>
      <w:marTop w:val="0"/>
      <w:marBottom w:val="0"/>
      <w:divBdr>
        <w:top w:val="none" w:sz="0" w:space="0" w:color="auto"/>
        <w:left w:val="none" w:sz="0" w:space="0" w:color="auto"/>
        <w:bottom w:val="none" w:sz="0" w:space="0" w:color="auto"/>
        <w:right w:val="none" w:sz="0" w:space="0" w:color="auto"/>
      </w:divBdr>
    </w:div>
    <w:div w:id="1379664548">
      <w:bodyDiv w:val="1"/>
      <w:marLeft w:val="1"/>
      <w:marRight w:val="1"/>
      <w:marTop w:val="1"/>
      <w:marBottom w:val="1"/>
      <w:divBdr>
        <w:top w:val="none" w:sz="0" w:space="0" w:color="auto"/>
        <w:left w:val="none" w:sz="0" w:space="0" w:color="auto"/>
        <w:bottom w:val="none" w:sz="0" w:space="0" w:color="auto"/>
        <w:right w:val="none" w:sz="0" w:space="0" w:color="auto"/>
      </w:divBdr>
    </w:div>
    <w:div w:id="1382289800">
      <w:bodyDiv w:val="1"/>
      <w:marLeft w:val="0"/>
      <w:marRight w:val="0"/>
      <w:marTop w:val="0"/>
      <w:marBottom w:val="0"/>
      <w:divBdr>
        <w:top w:val="none" w:sz="0" w:space="0" w:color="auto"/>
        <w:left w:val="none" w:sz="0" w:space="0" w:color="auto"/>
        <w:bottom w:val="none" w:sz="0" w:space="0" w:color="auto"/>
        <w:right w:val="none" w:sz="0" w:space="0" w:color="auto"/>
      </w:divBdr>
    </w:div>
    <w:div w:id="1456635065">
      <w:bodyDiv w:val="1"/>
      <w:marLeft w:val="0"/>
      <w:marRight w:val="0"/>
      <w:marTop w:val="0"/>
      <w:marBottom w:val="0"/>
      <w:divBdr>
        <w:top w:val="none" w:sz="0" w:space="0" w:color="auto"/>
        <w:left w:val="none" w:sz="0" w:space="0" w:color="auto"/>
        <w:bottom w:val="none" w:sz="0" w:space="0" w:color="auto"/>
        <w:right w:val="none" w:sz="0" w:space="0" w:color="auto"/>
      </w:divBdr>
    </w:div>
    <w:div w:id="1463157407">
      <w:bodyDiv w:val="1"/>
      <w:marLeft w:val="0"/>
      <w:marRight w:val="0"/>
      <w:marTop w:val="0"/>
      <w:marBottom w:val="0"/>
      <w:divBdr>
        <w:top w:val="none" w:sz="0" w:space="0" w:color="auto"/>
        <w:left w:val="none" w:sz="0" w:space="0" w:color="auto"/>
        <w:bottom w:val="none" w:sz="0" w:space="0" w:color="auto"/>
        <w:right w:val="none" w:sz="0" w:space="0" w:color="auto"/>
      </w:divBdr>
    </w:div>
    <w:div w:id="1504735433">
      <w:bodyDiv w:val="1"/>
      <w:marLeft w:val="0"/>
      <w:marRight w:val="0"/>
      <w:marTop w:val="0"/>
      <w:marBottom w:val="0"/>
      <w:divBdr>
        <w:top w:val="none" w:sz="0" w:space="0" w:color="auto"/>
        <w:left w:val="none" w:sz="0" w:space="0" w:color="auto"/>
        <w:bottom w:val="none" w:sz="0" w:space="0" w:color="auto"/>
        <w:right w:val="none" w:sz="0" w:space="0" w:color="auto"/>
      </w:divBdr>
    </w:div>
    <w:div w:id="1523132817">
      <w:bodyDiv w:val="1"/>
      <w:marLeft w:val="0"/>
      <w:marRight w:val="0"/>
      <w:marTop w:val="0"/>
      <w:marBottom w:val="0"/>
      <w:divBdr>
        <w:top w:val="none" w:sz="0" w:space="0" w:color="auto"/>
        <w:left w:val="none" w:sz="0" w:space="0" w:color="auto"/>
        <w:bottom w:val="none" w:sz="0" w:space="0" w:color="auto"/>
        <w:right w:val="none" w:sz="0" w:space="0" w:color="auto"/>
      </w:divBdr>
    </w:div>
    <w:div w:id="1532109151">
      <w:bodyDiv w:val="1"/>
      <w:marLeft w:val="0"/>
      <w:marRight w:val="0"/>
      <w:marTop w:val="0"/>
      <w:marBottom w:val="0"/>
      <w:divBdr>
        <w:top w:val="none" w:sz="0" w:space="0" w:color="auto"/>
        <w:left w:val="none" w:sz="0" w:space="0" w:color="auto"/>
        <w:bottom w:val="none" w:sz="0" w:space="0" w:color="auto"/>
        <w:right w:val="none" w:sz="0" w:space="0" w:color="auto"/>
      </w:divBdr>
    </w:div>
    <w:div w:id="1561595204">
      <w:bodyDiv w:val="1"/>
      <w:marLeft w:val="1"/>
      <w:marRight w:val="1"/>
      <w:marTop w:val="1"/>
      <w:marBottom w:val="1"/>
      <w:divBdr>
        <w:top w:val="none" w:sz="0" w:space="0" w:color="auto"/>
        <w:left w:val="none" w:sz="0" w:space="0" w:color="auto"/>
        <w:bottom w:val="none" w:sz="0" w:space="0" w:color="auto"/>
        <w:right w:val="none" w:sz="0" w:space="0" w:color="auto"/>
      </w:divBdr>
    </w:div>
    <w:div w:id="1570381492">
      <w:bodyDiv w:val="1"/>
      <w:marLeft w:val="1"/>
      <w:marRight w:val="1"/>
      <w:marTop w:val="1"/>
      <w:marBottom w:val="1"/>
      <w:divBdr>
        <w:top w:val="none" w:sz="0" w:space="0" w:color="auto"/>
        <w:left w:val="none" w:sz="0" w:space="0" w:color="auto"/>
        <w:bottom w:val="none" w:sz="0" w:space="0" w:color="auto"/>
        <w:right w:val="none" w:sz="0" w:space="0" w:color="auto"/>
      </w:divBdr>
    </w:div>
    <w:div w:id="1578174571">
      <w:bodyDiv w:val="1"/>
      <w:marLeft w:val="0"/>
      <w:marRight w:val="0"/>
      <w:marTop w:val="0"/>
      <w:marBottom w:val="0"/>
      <w:divBdr>
        <w:top w:val="none" w:sz="0" w:space="0" w:color="auto"/>
        <w:left w:val="none" w:sz="0" w:space="0" w:color="auto"/>
        <w:bottom w:val="none" w:sz="0" w:space="0" w:color="auto"/>
        <w:right w:val="none" w:sz="0" w:space="0" w:color="auto"/>
      </w:divBdr>
    </w:div>
    <w:div w:id="1595239090">
      <w:bodyDiv w:val="1"/>
      <w:marLeft w:val="0"/>
      <w:marRight w:val="0"/>
      <w:marTop w:val="0"/>
      <w:marBottom w:val="0"/>
      <w:divBdr>
        <w:top w:val="none" w:sz="0" w:space="0" w:color="auto"/>
        <w:left w:val="none" w:sz="0" w:space="0" w:color="auto"/>
        <w:bottom w:val="none" w:sz="0" w:space="0" w:color="auto"/>
        <w:right w:val="none" w:sz="0" w:space="0" w:color="auto"/>
      </w:divBdr>
    </w:div>
    <w:div w:id="1597011122">
      <w:bodyDiv w:val="1"/>
      <w:marLeft w:val="1"/>
      <w:marRight w:val="1"/>
      <w:marTop w:val="1"/>
      <w:marBottom w:val="1"/>
      <w:divBdr>
        <w:top w:val="none" w:sz="0" w:space="0" w:color="auto"/>
        <w:left w:val="none" w:sz="0" w:space="0" w:color="auto"/>
        <w:bottom w:val="none" w:sz="0" w:space="0" w:color="auto"/>
        <w:right w:val="none" w:sz="0" w:space="0" w:color="auto"/>
      </w:divBdr>
    </w:div>
    <w:div w:id="1610550450">
      <w:bodyDiv w:val="1"/>
      <w:marLeft w:val="0"/>
      <w:marRight w:val="0"/>
      <w:marTop w:val="0"/>
      <w:marBottom w:val="0"/>
      <w:divBdr>
        <w:top w:val="none" w:sz="0" w:space="0" w:color="auto"/>
        <w:left w:val="none" w:sz="0" w:space="0" w:color="auto"/>
        <w:bottom w:val="none" w:sz="0" w:space="0" w:color="auto"/>
        <w:right w:val="none" w:sz="0" w:space="0" w:color="auto"/>
      </w:divBdr>
    </w:div>
    <w:div w:id="1614283855">
      <w:bodyDiv w:val="1"/>
      <w:marLeft w:val="0"/>
      <w:marRight w:val="0"/>
      <w:marTop w:val="0"/>
      <w:marBottom w:val="0"/>
      <w:divBdr>
        <w:top w:val="none" w:sz="0" w:space="0" w:color="auto"/>
        <w:left w:val="none" w:sz="0" w:space="0" w:color="auto"/>
        <w:bottom w:val="none" w:sz="0" w:space="0" w:color="auto"/>
        <w:right w:val="none" w:sz="0" w:space="0" w:color="auto"/>
      </w:divBdr>
    </w:div>
    <w:div w:id="1653287590">
      <w:bodyDiv w:val="1"/>
      <w:marLeft w:val="0"/>
      <w:marRight w:val="0"/>
      <w:marTop w:val="0"/>
      <w:marBottom w:val="0"/>
      <w:divBdr>
        <w:top w:val="none" w:sz="0" w:space="0" w:color="auto"/>
        <w:left w:val="none" w:sz="0" w:space="0" w:color="auto"/>
        <w:bottom w:val="none" w:sz="0" w:space="0" w:color="auto"/>
        <w:right w:val="none" w:sz="0" w:space="0" w:color="auto"/>
      </w:divBdr>
    </w:div>
    <w:div w:id="1714764193">
      <w:bodyDiv w:val="1"/>
      <w:marLeft w:val="0"/>
      <w:marRight w:val="0"/>
      <w:marTop w:val="0"/>
      <w:marBottom w:val="0"/>
      <w:divBdr>
        <w:top w:val="none" w:sz="0" w:space="0" w:color="auto"/>
        <w:left w:val="none" w:sz="0" w:space="0" w:color="auto"/>
        <w:bottom w:val="none" w:sz="0" w:space="0" w:color="auto"/>
        <w:right w:val="none" w:sz="0" w:space="0" w:color="auto"/>
      </w:divBdr>
    </w:div>
    <w:div w:id="1715041539">
      <w:bodyDiv w:val="1"/>
      <w:marLeft w:val="0"/>
      <w:marRight w:val="0"/>
      <w:marTop w:val="0"/>
      <w:marBottom w:val="0"/>
      <w:divBdr>
        <w:top w:val="none" w:sz="0" w:space="0" w:color="auto"/>
        <w:left w:val="none" w:sz="0" w:space="0" w:color="auto"/>
        <w:bottom w:val="none" w:sz="0" w:space="0" w:color="auto"/>
        <w:right w:val="none" w:sz="0" w:space="0" w:color="auto"/>
      </w:divBdr>
    </w:div>
    <w:div w:id="1726950892">
      <w:bodyDiv w:val="1"/>
      <w:marLeft w:val="0"/>
      <w:marRight w:val="0"/>
      <w:marTop w:val="0"/>
      <w:marBottom w:val="0"/>
      <w:divBdr>
        <w:top w:val="none" w:sz="0" w:space="0" w:color="auto"/>
        <w:left w:val="none" w:sz="0" w:space="0" w:color="auto"/>
        <w:bottom w:val="none" w:sz="0" w:space="0" w:color="auto"/>
        <w:right w:val="none" w:sz="0" w:space="0" w:color="auto"/>
      </w:divBdr>
    </w:div>
    <w:div w:id="1773626768">
      <w:bodyDiv w:val="1"/>
      <w:marLeft w:val="0"/>
      <w:marRight w:val="0"/>
      <w:marTop w:val="0"/>
      <w:marBottom w:val="0"/>
      <w:divBdr>
        <w:top w:val="none" w:sz="0" w:space="0" w:color="auto"/>
        <w:left w:val="none" w:sz="0" w:space="0" w:color="auto"/>
        <w:bottom w:val="none" w:sz="0" w:space="0" w:color="auto"/>
        <w:right w:val="none" w:sz="0" w:space="0" w:color="auto"/>
      </w:divBdr>
    </w:div>
    <w:div w:id="1774594066">
      <w:bodyDiv w:val="1"/>
      <w:marLeft w:val="0"/>
      <w:marRight w:val="0"/>
      <w:marTop w:val="0"/>
      <w:marBottom w:val="0"/>
      <w:divBdr>
        <w:top w:val="none" w:sz="0" w:space="0" w:color="auto"/>
        <w:left w:val="none" w:sz="0" w:space="0" w:color="auto"/>
        <w:bottom w:val="none" w:sz="0" w:space="0" w:color="auto"/>
        <w:right w:val="none" w:sz="0" w:space="0" w:color="auto"/>
      </w:divBdr>
    </w:div>
    <w:div w:id="1805388964">
      <w:bodyDiv w:val="1"/>
      <w:marLeft w:val="0"/>
      <w:marRight w:val="0"/>
      <w:marTop w:val="0"/>
      <w:marBottom w:val="0"/>
      <w:divBdr>
        <w:top w:val="none" w:sz="0" w:space="0" w:color="auto"/>
        <w:left w:val="none" w:sz="0" w:space="0" w:color="auto"/>
        <w:bottom w:val="none" w:sz="0" w:space="0" w:color="auto"/>
        <w:right w:val="none" w:sz="0" w:space="0" w:color="auto"/>
      </w:divBdr>
    </w:div>
    <w:div w:id="1805542373">
      <w:bodyDiv w:val="1"/>
      <w:marLeft w:val="0"/>
      <w:marRight w:val="0"/>
      <w:marTop w:val="0"/>
      <w:marBottom w:val="0"/>
      <w:divBdr>
        <w:top w:val="none" w:sz="0" w:space="0" w:color="auto"/>
        <w:left w:val="none" w:sz="0" w:space="0" w:color="auto"/>
        <w:bottom w:val="none" w:sz="0" w:space="0" w:color="auto"/>
        <w:right w:val="none" w:sz="0" w:space="0" w:color="auto"/>
      </w:divBdr>
    </w:div>
    <w:div w:id="1807239438">
      <w:bodyDiv w:val="1"/>
      <w:marLeft w:val="0"/>
      <w:marRight w:val="0"/>
      <w:marTop w:val="0"/>
      <w:marBottom w:val="0"/>
      <w:divBdr>
        <w:top w:val="none" w:sz="0" w:space="0" w:color="auto"/>
        <w:left w:val="none" w:sz="0" w:space="0" w:color="auto"/>
        <w:bottom w:val="none" w:sz="0" w:space="0" w:color="auto"/>
        <w:right w:val="none" w:sz="0" w:space="0" w:color="auto"/>
      </w:divBdr>
    </w:div>
    <w:div w:id="1822186951">
      <w:bodyDiv w:val="1"/>
      <w:marLeft w:val="0"/>
      <w:marRight w:val="0"/>
      <w:marTop w:val="0"/>
      <w:marBottom w:val="0"/>
      <w:divBdr>
        <w:top w:val="none" w:sz="0" w:space="0" w:color="auto"/>
        <w:left w:val="none" w:sz="0" w:space="0" w:color="auto"/>
        <w:bottom w:val="none" w:sz="0" w:space="0" w:color="auto"/>
        <w:right w:val="none" w:sz="0" w:space="0" w:color="auto"/>
      </w:divBdr>
    </w:div>
    <w:div w:id="1830830095">
      <w:bodyDiv w:val="1"/>
      <w:marLeft w:val="1"/>
      <w:marRight w:val="1"/>
      <w:marTop w:val="1"/>
      <w:marBottom w:val="1"/>
      <w:divBdr>
        <w:top w:val="none" w:sz="0" w:space="0" w:color="auto"/>
        <w:left w:val="none" w:sz="0" w:space="0" w:color="auto"/>
        <w:bottom w:val="none" w:sz="0" w:space="0" w:color="auto"/>
        <w:right w:val="none" w:sz="0" w:space="0" w:color="auto"/>
      </w:divBdr>
    </w:div>
    <w:div w:id="1834176362">
      <w:bodyDiv w:val="1"/>
      <w:marLeft w:val="0"/>
      <w:marRight w:val="0"/>
      <w:marTop w:val="0"/>
      <w:marBottom w:val="0"/>
      <w:divBdr>
        <w:top w:val="none" w:sz="0" w:space="0" w:color="auto"/>
        <w:left w:val="none" w:sz="0" w:space="0" w:color="auto"/>
        <w:bottom w:val="none" w:sz="0" w:space="0" w:color="auto"/>
        <w:right w:val="none" w:sz="0" w:space="0" w:color="auto"/>
      </w:divBdr>
    </w:div>
    <w:div w:id="1842427986">
      <w:bodyDiv w:val="1"/>
      <w:marLeft w:val="0"/>
      <w:marRight w:val="0"/>
      <w:marTop w:val="0"/>
      <w:marBottom w:val="0"/>
      <w:divBdr>
        <w:top w:val="none" w:sz="0" w:space="0" w:color="auto"/>
        <w:left w:val="none" w:sz="0" w:space="0" w:color="auto"/>
        <w:bottom w:val="none" w:sz="0" w:space="0" w:color="auto"/>
        <w:right w:val="none" w:sz="0" w:space="0" w:color="auto"/>
      </w:divBdr>
    </w:div>
    <w:div w:id="1899323510">
      <w:bodyDiv w:val="1"/>
      <w:marLeft w:val="0"/>
      <w:marRight w:val="0"/>
      <w:marTop w:val="0"/>
      <w:marBottom w:val="0"/>
      <w:divBdr>
        <w:top w:val="none" w:sz="0" w:space="0" w:color="auto"/>
        <w:left w:val="none" w:sz="0" w:space="0" w:color="auto"/>
        <w:bottom w:val="none" w:sz="0" w:space="0" w:color="auto"/>
        <w:right w:val="none" w:sz="0" w:space="0" w:color="auto"/>
      </w:divBdr>
    </w:div>
    <w:div w:id="1909268359">
      <w:bodyDiv w:val="1"/>
      <w:marLeft w:val="0"/>
      <w:marRight w:val="0"/>
      <w:marTop w:val="0"/>
      <w:marBottom w:val="0"/>
      <w:divBdr>
        <w:top w:val="none" w:sz="0" w:space="0" w:color="auto"/>
        <w:left w:val="none" w:sz="0" w:space="0" w:color="auto"/>
        <w:bottom w:val="none" w:sz="0" w:space="0" w:color="auto"/>
        <w:right w:val="none" w:sz="0" w:space="0" w:color="auto"/>
      </w:divBdr>
    </w:div>
    <w:div w:id="1913345074">
      <w:bodyDiv w:val="1"/>
      <w:marLeft w:val="1"/>
      <w:marRight w:val="1"/>
      <w:marTop w:val="1"/>
      <w:marBottom w:val="1"/>
      <w:divBdr>
        <w:top w:val="none" w:sz="0" w:space="0" w:color="auto"/>
        <w:left w:val="none" w:sz="0" w:space="0" w:color="auto"/>
        <w:bottom w:val="none" w:sz="0" w:space="0" w:color="auto"/>
        <w:right w:val="none" w:sz="0" w:space="0" w:color="auto"/>
      </w:divBdr>
    </w:div>
    <w:div w:id="1918055507">
      <w:bodyDiv w:val="1"/>
      <w:marLeft w:val="0"/>
      <w:marRight w:val="0"/>
      <w:marTop w:val="0"/>
      <w:marBottom w:val="0"/>
      <w:divBdr>
        <w:top w:val="none" w:sz="0" w:space="0" w:color="auto"/>
        <w:left w:val="none" w:sz="0" w:space="0" w:color="auto"/>
        <w:bottom w:val="none" w:sz="0" w:space="0" w:color="auto"/>
        <w:right w:val="none" w:sz="0" w:space="0" w:color="auto"/>
      </w:divBdr>
    </w:div>
    <w:div w:id="1982610634">
      <w:bodyDiv w:val="1"/>
      <w:marLeft w:val="0"/>
      <w:marRight w:val="0"/>
      <w:marTop w:val="0"/>
      <w:marBottom w:val="0"/>
      <w:divBdr>
        <w:top w:val="none" w:sz="0" w:space="0" w:color="auto"/>
        <w:left w:val="none" w:sz="0" w:space="0" w:color="auto"/>
        <w:bottom w:val="none" w:sz="0" w:space="0" w:color="auto"/>
        <w:right w:val="none" w:sz="0" w:space="0" w:color="auto"/>
      </w:divBdr>
    </w:div>
    <w:div w:id="1983608145">
      <w:bodyDiv w:val="1"/>
      <w:marLeft w:val="1"/>
      <w:marRight w:val="1"/>
      <w:marTop w:val="1"/>
      <w:marBottom w:val="1"/>
      <w:divBdr>
        <w:top w:val="none" w:sz="0" w:space="0" w:color="auto"/>
        <w:left w:val="none" w:sz="0" w:space="0" w:color="auto"/>
        <w:bottom w:val="none" w:sz="0" w:space="0" w:color="auto"/>
        <w:right w:val="none" w:sz="0" w:space="0" w:color="auto"/>
      </w:divBdr>
    </w:div>
    <w:div w:id="2000770080">
      <w:bodyDiv w:val="1"/>
      <w:marLeft w:val="0"/>
      <w:marRight w:val="0"/>
      <w:marTop w:val="0"/>
      <w:marBottom w:val="0"/>
      <w:divBdr>
        <w:top w:val="none" w:sz="0" w:space="0" w:color="auto"/>
        <w:left w:val="none" w:sz="0" w:space="0" w:color="auto"/>
        <w:bottom w:val="none" w:sz="0" w:space="0" w:color="auto"/>
        <w:right w:val="none" w:sz="0" w:space="0" w:color="auto"/>
      </w:divBdr>
    </w:div>
    <w:div w:id="2001276335">
      <w:bodyDiv w:val="1"/>
      <w:marLeft w:val="0"/>
      <w:marRight w:val="0"/>
      <w:marTop w:val="0"/>
      <w:marBottom w:val="0"/>
      <w:divBdr>
        <w:top w:val="none" w:sz="0" w:space="0" w:color="auto"/>
        <w:left w:val="none" w:sz="0" w:space="0" w:color="auto"/>
        <w:bottom w:val="none" w:sz="0" w:space="0" w:color="auto"/>
        <w:right w:val="none" w:sz="0" w:space="0" w:color="auto"/>
      </w:divBdr>
    </w:div>
    <w:div w:id="2027781069">
      <w:bodyDiv w:val="1"/>
      <w:marLeft w:val="0"/>
      <w:marRight w:val="0"/>
      <w:marTop w:val="0"/>
      <w:marBottom w:val="0"/>
      <w:divBdr>
        <w:top w:val="none" w:sz="0" w:space="0" w:color="auto"/>
        <w:left w:val="none" w:sz="0" w:space="0" w:color="auto"/>
        <w:bottom w:val="none" w:sz="0" w:space="0" w:color="auto"/>
        <w:right w:val="none" w:sz="0" w:space="0" w:color="auto"/>
      </w:divBdr>
    </w:div>
    <w:div w:id="2027975389">
      <w:bodyDiv w:val="1"/>
      <w:marLeft w:val="0"/>
      <w:marRight w:val="0"/>
      <w:marTop w:val="0"/>
      <w:marBottom w:val="0"/>
      <w:divBdr>
        <w:top w:val="none" w:sz="0" w:space="0" w:color="auto"/>
        <w:left w:val="none" w:sz="0" w:space="0" w:color="auto"/>
        <w:bottom w:val="none" w:sz="0" w:space="0" w:color="auto"/>
        <w:right w:val="none" w:sz="0" w:space="0" w:color="auto"/>
      </w:divBdr>
    </w:div>
    <w:div w:id="2078017942">
      <w:bodyDiv w:val="1"/>
      <w:marLeft w:val="0"/>
      <w:marRight w:val="0"/>
      <w:marTop w:val="0"/>
      <w:marBottom w:val="0"/>
      <w:divBdr>
        <w:top w:val="none" w:sz="0" w:space="0" w:color="auto"/>
        <w:left w:val="none" w:sz="0" w:space="0" w:color="auto"/>
        <w:bottom w:val="none" w:sz="0" w:space="0" w:color="auto"/>
        <w:right w:val="none" w:sz="0" w:space="0" w:color="auto"/>
      </w:divBdr>
    </w:div>
    <w:div w:id="2095516323">
      <w:bodyDiv w:val="1"/>
      <w:marLeft w:val="0"/>
      <w:marRight w:val="0"/>
      <w:marTop w:val="0"/>
      <w:marBottom w:val="0"/>
      <w:divBdr>
        <w:top w:val="none" w:sz="0" w:space="0" w:color="auto"/>
        <w:left w:val="none" w:sz="0" w:space="0" w:color="auto"/>
        <w:bottom w:val="none" w:sz="0" w:space="0" w:color="auto"/>
        <w:right w:val="none" w:sz="0" w:space="0" w:color="auto"/>
      </w:divBdr>
    </w:div>
    <w:div w:id="2107458754">
      <w:bodyDiv w:val="1"/>
      <w:marLeft w:val="0"/>
      <w:marRight w:val="0"/>
      <w:marTop w:val="0"/>
      <w:marBottom w:val="0"/>
      <w:divBdr>
        <w:top w:val="none" w:sz="0" w:space="0" w:color="auto"/>
        <w:left w:val="none" w:sz="0" w:space="0" w:color="auto"/>
        <w:bottom w:val="none" w:sz="0" w:space="0" w:color="auto"/>
        <w:right w:val="none" w:sz="0" w:space="0" w:color="auto"/>
      </w:divBdr>
    </w:div>
    <w:div w:id="2110002209">
      <w:bodyDiv w:val="1"/>
      <w:marLeft w:val="0"/>
      <w:marRight w:val="0"/>
      <w:marTop w:val="0"/>
      <w:marBottom w:val="0"/>
      <w:divBdr>
        <w:top w:val="none" w:sz="0" w:space="0" w:color="auto"/>
        <w:left w:val="none" w:sz="0" w:space="0" w:color="auto"/>
        <w:bottom w:val="none" w:sz="0" w:space="0" w:color="auto"/>
        <w:right w:val="none" w:sz="0" w:space="0" w:color="auto"/>
      </w:divBdr>
    </w:div>
    <w:div w:id="213078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hyperlink" Target="file:///C:\No_Backup\DOCUMENTATION\SR2019\books\us5mc\alfg035.htm#mt565-35-field-70e" TargetMode="External"/><Relationship Id="rId21" Type="http://schemas.openxmlformats.org/officeDocument/2006/relationships/image" Target="media/image6.gif"/><Relationship Id="rId34"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3.png"/><Relationship Id="rId25" Type="http://schemas.openxmlformats.org/officeDocument/2006/relationships/hyperlink" Target="file:///C:\No_Backup\DOCUMENTATION\SR2019\books\us5mc\alfg034.htm#mt565-34-field-22f" TargetMode="External"/><Relationship Id="rId33" Type="http://schemas.openxmlformats.org/officeDocument/2006/relationships/image" Target="media/image12.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file:///C:\No_Backup\DOCUMENTATION\SR2019\books\us5mc\alfg030.htm#mt565-30-field-16r"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file:///C:\No_Backup\DOCUMENTATION\SR2019\books\us5mc\alfg033.htm#mt565-33-field-36b" TargetMode="External"/><Relationship Id="rId32" Type="http://schemas.openxmlformats.org/officeDocument/2006/relationships/image" Target="media/image11.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jacques.littre@swift.com" TargetMode="External"/><Relationship Id="rId23" Type="http://schemas.openxmlformats.org/officeDocument/2006/relationships/hyperlink" Target="file:///C:\No_Backup\DOCUMENTATION\SR2019\books\us5mc\alfg032.htm#mt565-32-field-94c" TargetMode="External"/><Relationship Id="rId28" Type="http://schemas.openxmlformats.org/officeDocument/2006/relationships/image" Target="media/image7.png"/><Relationship Id="rId36" Type="http://schemas.openxmlformats.org/officeDocument/2006/relationships/image" Target="media/image15.png"/><Relationship Id="rId10" Type="http://schemas.openxmlformats.org/officeDocument/2006/relationships/header" Target="header2.xml"/><Relationship Id="rId19" Type="http://schemas.openxmlformats.org/officeDocument/2006/relationships/image" Target="media/image5.gif"/><Relationship Id="rId31"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file:///C:\No_Backup\DOCUMENTATION\SR2019\books\us5mc\alfg031.htm#mt565-31-field-95a" TargetMode="External"/><Relationship Id="rId27" Type="http://schemas.openxmlformats.org/officeDocument/2006/relationships/hyperlink" Target="file:///C:\No_Backup\DOCUMENTATION\SR2019\books\us5mc\alfg036.htm#mt565-36-field-16s" TargetMode="External"/><Relationship Id="rId30" Type="http://schemas.openxmlformats.org/officeDocument/2006/relationships/image" Target="media/image9.png"/><Relationship Id="rId35" Type="http://schemas.openxmlformats.org/officeDocument/2006/relationships/image" Target="media/image14.png"/><Relationship Id="rId8" Type="http://schemas.openxmlformats.org/officeDocument/2006/relationships/header" Target="header1.xm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DE50A-7446-4AC1-890F-3C8507ACC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11156</Words>
  <Characters>63594</Characters>
  <Application>Microsoft Office Word</Application>
  <DocSecurity>4</DocSecurity>
  <Lines>529</Lines>
  <Paragraphs>149</Paragraphs>
  <ScaleCrop>false</ScaleCrop>
  <HeadingPairs>
    <vt:vector size="2" baseType="variant">
      <vt:variant>
        <vt:lpstr>Title</vt:lpstr>
      </vt:variant>
      <vt:variant>
        <vt:i4>1</vt:i4>
      </vt:variant>
    </vt:vector>
  </HeadingPairs>
  <TitlesOfParts>
    <vt:vector size="1" baseType="lpstr">
      <vt:lpstr>SWIFT Release Letter Template</vt:lpstr>
    </vt:vector>
  </TitlesOfParts>
  <Company>S.W.I.F.T. SCRL</Company>
  <LinksUpToDate>false</LinksUpToDate>
  <CharactersWithSpaces>74601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SWIFT Release Letter Template</dc:title>
  <dc:creator>S.W.I.F.T. SCRL</dc:creator>
  <cp:lastModifiedBy>DERIDDER Karin</cp:lastModifiedBy>
  <cp:revision>2</cp:revision>
  <cp:lastPrinted>2019-08-21T06:21:00Z</cp:lastPrinted>
  <dcterms:created xsi:type="dcterms:W3CDTF">2019-11-04T13:52:00Z</dcterms:created>
  <dcterms:modified xsi:type="dcterms:W3CDTF">2019-11-04T13:52:00Z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