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634BD" w14:textId="77777777" w:rsidR="00147B55" w:rsidRPr="00147B55" w:rsidRDefault="00147B55" w:rsidP="00C4392C">
      <w:pPr>
        <w:pStyle w:val="ProductFamily"/>
        <w:spacing w:before="240"/>
        <w:rPr>
          <w:rFonts w:cs="Arial"/>
          <w:szCs w:val="40"/>
        </w:rPr>
      </w:pPr>
    </w:p>
    <w:p w14:paraId="547DA912" w14:textId="5C2304A6" w:rsidR="0033506F" w:rsidRPr="00147B55" w:rsidRDefault="0070102A" w:rsidP="00C4392C">
      <w:pPr>
        <w:pStyle w:val="ProductFamily"/>
        <w:spacing w:before="240"/>
        <w:rPr>
          <w:rFonts w:cs="Arial"/>
          <w:szCs w:val="40"/>
        </w:rPr>
      </w:pPr>
      <w:r w:rsidRPr="00147B55">
        <w:rPr>
          <w:rFonts w:cs="Arial"/>
          <w:szCs w:val="40"/>
        </w:rPr>
        <w:t>ISO 20022</w:t>
      </w:r>
    </w:p>
    <w:p w14:paraId="6A245FA9" w14:textId="77777777" w:rsidR="00147B55" w:rsidRPr="00147B55" w:rsidRDefault="00D56C90" w:rsidP="00147B55">
      <w:pPr>
        <w:pStyle w:val="ProductName"/>
        <w:rPr>
          <w:rFonts w:cs="Arial"/>
          <w:sz w:val="44"/>
          <w:szCs w:val="40"/>
        </w:rPr>
      </w:pPr>
      <w:r w:rsidRPr="00147B55">
        <w:rPr>
          <w:rFonts w:cs="Arial"/>
          <w:color w:val="3D3D3D"/>
          <w:szCs w:val="40"/>
        </w:rPr>
        <w:t>Financial Instruments and Transactions Regulatory Reporting (</w:t>
      </w:r>
      <w:r w:rsidR="00A87483" w:rsidRPr="00147B55">
        <w:rPr>
          <w:rFonts w:cs="Arial"/>
          <w:color w:val="3D3D3D"/>
          <w:szCs w:val="40"/>
        </w:rPr>
        <w:t>Trade Repository</w:t>
      </w:r>
      <w:r w:rsidR="00831FC1" w:rsidRPr="00147B55">
        <w:rPr>
          <w:rFonts w:cs="Arial"/>
          <w:color w:val="3D3D3D"/>
          <w:szCs w:val="40"/>
        </w:rPr>
        <w:t xml:space="preserve"> Reporting</w:t>
      </w:r>
      <w:r w:rsidRPr="00147B55">
        <w:rPr>
          <w:rFonts w:cs="Arial"/>
          <w:color w:val="3D3D3D"/>
          <w:szCs w:val="40"/>
        </w:rPr>
        <w:t>)</w:t>
      </w:r>
      <w:r w:rsidR="0033506F" w:rsidRPr="00147B55">
        <w:rPr>
          <w:rFonts w:cs="Arial"/>
          <w:color w:val="3D3D3D"/>
          <w:szCs w:val="40"/>
        </w:rPr>
        <w:t xml:space="preserve"> </w:t>
      </w:r>
      <w:r w:rsidR="005758E9" w:rsidRPr="00147B55">
        <w:rPr>
          <w:rFonts w:cs="Arial"/>
          <w:color w:val="3D3D3D"/>
          <w:szCs w:val="40"/>
        </w:rPr>
        <w:br/>
      </w:r>
    </w:p>
    <w:p w14:paraId="43AE39F0" w14:textId="1D30DA8C" w:rsidR="00147B55" w:rsidRPr="00147B55" w:rsidRDefault="00147B55" w:rsidP="00147B55">
      <w:pPr>
        <w:pStyle w:val="DocumentTitle0"/>
        <w:rPr>
          <w:rFonts w:cs="Arial"/>
        </w:rPr>
      </w:pPr>
      <w:r w:rsidRPr="00147B55">
        <w:rPr>
          <w:rFonts w:cs="Arial"/>
        </w:rPr>
        <w:t>Message Definition Report Part 1</w:t>
      </w:r>
    </w:p>
    <w:p w14:paraId="74258ED1" w14:textId="04172CE6" w:rsidR="0033506F" w:rsidRPr="00147B55" w:rsidRDefault="00C4392C" w:rsidP="0033506F">
      <w:pPr>
        <w:pStyle w:val="Titlepagetext"/>
        <w:rPr>
          <w:rFonts w:cs="Arial"/>
          <w:sz w:val="32"/>
          <w:szCs w:val="40"/>
        </w:rPr>
      </w:pPr>
      <w:del w:id="0" w:author="JANSSENS Paul" w:date="2020-10-28T17:53:00Z">
        <w:r w:rsidRPr="00147B55" w:rsidDel="00CF3C8D">
          <w:rPr>
            <w:rFonts w:cs="Arial"/>
            <w:sz w:val="32"/>
            <w:szCs w:val="40"/>
          </w:rPr>
          <w:delText>Approved</w:delText>
        </w:r>
        <w:r w:rsidR="00CC77DA" w:rsidRPr="00147B55" w:rsidDel="00CF3C8D">
          <w:rPr>
            <w:rFonts w:cs="Arial"/>
            <w:sz w:val="32"/>
            <w:szCs w:val="40"/>
          </w:rPr>
          <w:delText xml:space="preserve"> by the</w:delText>
        </w:r>
      </w:del>
      <w:r w:rsidR="00147B55" w:rsidRPr="00147B55">
        <w:rPr>
          <w:rFonts w:cs="Arial"/>
          <w:sz w:val="32"/>
          <w:szCs w:val="40"/>
        </w:rPr>
        <w:t>Approved</w:t>
      </w:r>
      <w:ins w:id="1" w:author="JANSSENS Paul" w:date="2020-10-28T17:53:00Z">
        <w:r w:rsidR="00CF3C8D" w:rsidRPr="00147B55">
          <w:rPr>
            <w:rFonts w:cs="Arial"/>
            <w:sz w:val="32"/>
            <w:szCs w:val="40"/>
          </w:rPr>
          <w:t xml:space="preserve"> by the</w:t>
        </w:r>
      </w:ins>
      <w:r w:rsidR="00CC77DA" w:rsidRPr="00147B55">
        <w:rPr>
          <w:rFonts w:cs="Arial"/>
          <w:sz w:val="32"/>
          <w:szCs w:val="40"/>
        </w:rPr>
        <w:t xml:space="preserve"> </w:t>
      </w:r>
      <w:r w:rsidRPr="00147B55">
        <w:rPr>
          <w:rFonts w:cs="Arial"/>
          <w:sz w:val="32"/>
          <w:szCs w:val="40"/>
        </w:rPr>
        <w:t xml:space="preserve">Securities SEG on </w:t>
      </w:r>
      <w:r w:rsidR="00147B55" w:rsidRPr="00147B55">
        <w:rPr>
          <w:rFonts w:cs="Arial"/>
          <w:sz w:val="32"/>
          <w:szCs w:val="40"/>
        </w:rPr>
        <w:t>2</w:t>
      </w:r>
      <w:r w:rsidR="009C08FE">
        <w:rPr>
          <w:rFonts w:cs="Arial"/>
          <w:sz w:val="32"/>
          <w:szCs w:val="40"/>
        </w:rPr>
        <w:t>6</w:t>
      </w:r>
      <w:bookmarkStart w:id="2" w:name="_GoBack"/>
      <w:bookmarkEnd w:id="2"/>
      <w:r w:rsidR="00147B55" w:rsidRPr="00147B55">
        <w:rPr>
          <w:rFonts w:cs="Arial"/>
          <w:sz w:val="32"/>
          <w:szCs w:val="40"/>
        </w:rPr>
        <w:t xml:space="preserve"> March 2021</w:t>
      </w:r>
      <w:del w:id="3" w:author="JANSSENS Paul" w:date="2020-10-28T17:54:00Z">
        <w:r w:rsidRPr="00147B55" w:rsidDel="00CF3C8D">
          <w:rPr>
            <w:rFonts w:cs="Arial"/>
            <w:sz w:val="32"/>
            <w:szCs w:val="40"/>
          </w:rPr>
          <w:delText>24 February</w:delText>
        </w:r>
      </w:del>
    </w:p>
    <w:p w14:paraId="38E67AD4" w14:textId="3278F021" w:rsidR="00147B55" w:rsidRPr="00147B55" w:rsidRDefault="00147B55" w:rsidP="00147B55">
      <w:pPr>
        <w:pStyle w:val="Titlepagetext"/>
        <w:rPr>
          <w:rFonts w:cs="Arial"/>
        </w:rPr>
      </w:pPr>
      <w:r w:rsidRPr="00147B55">
        <w:rPr>
          <w:rFonts w:cs="Arial"/>
        </w:rPr>
        <w:t>This document provides information about the use of the messages for Financial Instruments and Transactions Regulatory Reporting and includes, for example, business transactions and examples.</w:t>
      </w:r>
    </w:p>
    <w:p w14:paraId="78004E71" w14:textId="77777777" w:rsidR="00147B55" w:rsidRPr="00147B55" w:rsidRDefault="00147B55" w:rsidP="0033506F">
      <w:pPr>
        <w:pStyle w:val="Titlepagetext"/>
        <w:rPr>
          <w:rFonts w:cs="Arial"/>
          <w:sz w:val="40"/>
          <w:szCs w:val="40"/>
        </w:rPr>
      </w:pPr>
    </w:p>
    <w:p w14:paraId="7D479BE5" w14:textId="77777777" w:rsidR="00147B55" w:rsidRPr="00147B55" w:rsidRDefault="00147B55">
      <w:pPr>
        <w:rPr>
          <w:rFonts w:cs="Arial"/>
        </w:rPr>
      </w:pPr>
    </w:p>
    <w:p w14:paraId="2B4D18A1" w14:textId="0326A9AA" w:rsidR="0033506F" w:rsidRPr="00147B55" w:rsidRDefault="00147B55">
      <w:pPr>
        <w:rPr>
          <w:rFonts w:cs="Arial"/>
          <w:szCs w:val="22"/>
        </w:rPr>
        <w:sectPr w:rsidR="0033506F" w:rsidRPr="00147B55" w:rsidSect="005568C7">
          <w:headerReference w:type="even" r:id="rId14"/>
          <w:headerReference w:type="default" r:id="rId15"/>
          <w:footerReference w:type="even" r:id="rId16"/>
          <w:footerReference w:type="default" r:id="rId17"/>
          <w:headerReference w:type="first" r:id="rId18"/>
          <w:footerReference w:type="first" r:id="rId19"/>
          <w:pgSz w:w="11907" w:h="16840" w:code="9"/>
          <w:pgMar w:top="1021" w:right="1304" w:bottom="1701" w:left="1304" w:header="567" w:footer="533" w:gutter="0"/>
          <w:pgNumType w:start="1"/>
          <w:cols w:space="720"/>
          <w:formProt w:val="0"/>
        </w:sectPr>
      </w:pPr>
      <w:r w:rsidRPr="00147B55">
        <w:rPr>
          <w:rFonts w:cs="Arial"/>
        </w:rPr>
        <w:t>April 2021</w:t>
      </w:r>
    </w:p>
    <w:p w14:paraId="47B69F98" w14:textId="77777777" w:rsidR="009C1AB2" w:rsidRPr="00147B55" w:rsidRDefault="009C1AB2">
      <w:pPr>
        <w:pStyle w:val="Sub-title"/>
        <w:rPr>
          <w:rFonts w:cs="Arial"/>
          <w:sz w:val="22"/>
          <w:szCs w:val="22"/>
          <w:lang w:val="en-GB"/>
        </w:rPr>
      </w:pPr>
      <w:r w:rsidRPr="00147B55">
        <w:rPr>
          <w:rFonts w:cs="Arial"/>
          <w:sz w:val="22"/>
          <w:szCs w:val="22"/>
          <w:lang w:val="en-GB"/>
        </w:rPr>
        <w:lastRenderedPageBreak/>
        <w:t>Table of contents</w:t>
      </w:r>
    </w:p>
    <w:p w14:paraId="4350B383" w14:textId="0ED1A8F2" w:rsidR="0050357F" w:rsidRPr="00147B55" w:rsidRDefault="00115470" w:rsidP="0050357F">
      <w:pPr>
        <w:pStyle w:val="TOC1"/>
        <w:spacing w:after="0" w:afterAutospacing="0"/>
        <w:rPr>
          <w:rFonts w:eastAsiaTheme="minorEastAsia" w:cs="Arial"/>
          <w:b w:val="0"/>
          <w:szCs w:val="22"/>
          <w:lang w:eastAsia="en-GB"/>
        </w:rPr>
      </w:pPr>
      <w:r w:rsidRPr="00147B55">
        <w:rPr>
          <w:rFonts w:cs="Arial"/>
          <w:b w:val="0"/>
          <w:szCs w:val="22"/>
        </w:rPr>
        <w:fldChar w:fldCharType="begin"/>
      </w:r>
      <w:r w:rsidRPr="00147B55">
        <w:rPr>
          <w:rFonts w:cs="Arial"/>
          <w:b w:val="0"/>
          <w:szCs w:val="22"/>
        </w:rPr>
        <w:instrText xml:space="preserve"> TOC \o "1-3" \h \z \u </w:instrText>
      </w:r>
      <w:r w:rsidRPr="00147B55">
        <w:rPr>
          <w:rFonts w:cs="Arial"/>
          <w:b w:val="0"/>
          <w:szCs w:val="22"/>
        </w:rPr>
        <w:fldChar w:fldCharType="separate"/>
      </w:r>
      <w:hyperlink w:anchor="_Toc61282145" w:history="1">
        <w:r w:rsidR="0050357F" w:rsidRPr="00147B55">
          <w:rPr>
            <w:rStyle w:val="Hyperlink"/>
            <w:rFonts w:cs="Arial"/>
          </w:rPr>
          <w:t>1.</w:t>
        </w:r>
        <w:r w:rsidR="0050357F" w:rsidRPr="00147B55">
          <w:rPr>
            <w:rFonts w:eastAsiaTheme="minorEastAsia" w:cs="Arial"/>
            <w:b w:val="0"/>
            <w:szCs w:val="22"/>
            <w:lang w:eastAsia="en-GB"/>
          </w:rPr>
          <w:tab/>
        </w:r>
        <w:r w:rsidR="0050357F" w:rsidRPr="00147B55">
          <w:rPr>
            <w:rStyle w:val="Hyperlink"/>
            <w:rFonts w:cs="Arial"/>
          </w:rPr>
          <w:t>Introduction</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_Toc61282145 \h </w:instrText>
        </w:r>
        <w:r w:rsidR="0050357F" w:rsidRPr="00147B55">
          <w:rPr>
            <w:rFonts w:cs="Arial"/>
            <w:webHidden/>
          </w:rPr>
        </w:r>
        <w:r w:rsidR="0050357F" w:rsidRPr="00147B55">
          <w:rPr>
            <w:rFonts w:cs="Arial"/>
            <w:webHidden/>
          </w:rPr>
          <w:fldChar w:fldCharType="separate"/>
        </w:r>
        <w:r w:rsidR="0050357F" w:rsidRPr="00147B55">
          <w:rPr>
            <w:rFonts w:cs="Arial"/>
            <w:webHidden/>
          </w:rPr>
          <w:t>5</w:t>
        </w:r>
        <w:r w:rsidR="0050357F" w:rsidRPr="00147B55">
          <w:rPr>
            <w:rFonts w:cs="Arial"/>
            <w:webHidden/>
          </w:rPr>
          <w:fldChar w:fldCharType="end"/>
        </w:r>
      </w:hyperlink>
    </w:p>
    <w:p w14:paraId="0A038534" w14:textId="06175B47"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46" w:history="1">
        <w:r w:rsidR="0050357F" w:rsidRPr="00147B55">
          <w:rPr>
            <w:rStyle w:val="Hyperlink"/>
            <w:rFonts w:ascii="Arial" w:hAnsi="Arial" w:cs="Arial"/>
          </w:rPr>
          <w:t>1.1</w:t>
        </w:r>
        <w:r w:rsidR="0050357F" w:rsidRPr="00147B55">
          <w:rPr>
            <w:rFonts w:ascii="Arial" w:eastAsiaTheme="minorEastAsia" w:hAnsi="Arial" w:cs="Arial"/>
            <w:szCs w:val="22"/>
            <w:lang w:eastAsia="en-GB"/>
          </w:rPr>
          <w:tab/>
        </w:r>
        <w:r w:rsidR="0050357F" w:rsidRPr="00147B55">
          <w:rPr>
            <w:rStyle w:val="Hyperlink"/>
            <w:rFonts w:ascii="Arial" w:hAnsi="Arial" w:cs="Arial"/>
          </w:rPr>
          <w:t>Terms and definitions</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_Toc61282146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5</w:t>
        </w:r>
        <w:r w:rsidR="0050357F" w:rsidRPr="00147B55">
          <w:rPr>
            <w:rFonts w:ascii="Arial" w:hAnsi="Arial" w:cs="Arial"/>
            <w:webHidden/>
          </w:rPr>
          <w:fldChar w:fldCharType="end"/>
        </w:r>
      </w:hyperlink>
    </w:p>
    <w:p w14:paraId="4419E2D9" w14:textId="54AAFA9E"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47" w:history="1">
        <w:r w:rsidR="0050357F" w:rsidRPr="00147B55">
          <w:rPr>
            <w:rStyle w:val="Hyperlink"/>
            <w:rFonts w:ascii="Arial" w:hAnsi="Arial" w:cs="Arial"/>
          </w:rPr>
          <w:t>1.2</w:t>
        </w:r>
        <w:r w:rsidR="0050357F" w:rsidRPr="00147B55">
          <w:rPr>
            <w:rFonts w:ascii="Arial" w:eastAsiaTheme="minorEastAsia" w:hAnsi="Arial" w:cs="Arial"/>
            <w:szCs w:val="22"/>
            <w:lang w:eastAsia="en-GB"/>
          </w:rPr>
          <w:tab/>
        </w:r>
        <w:r w:rsidR="0050357F" w:rsidRPr="00147B55">
          <w:rPr>
            <w:rStyle w:val="Hyperlink"/>
            <w:rFonts w:ascii="Arial" w:hAnsi="Arial" w:cs="Arial"/>
          </w:rPr>
          <w:t>Abbreviations and Acronyms</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_Toc61282147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5</w:t>
        </w:r>
        <w:r w:rsidR="0050357F" w:rsidRPr="00147B55">
          <w:rPr>
            <w:rFonts w:ascii="Arial" w:hAnsi="Arial" w:cs="Arial"/>
            <w:webHidden/>
          </w:rPr>
          <w:fldChar w:fldCharType="end"/>
        </w:r>
      </w:hyperlink>
    </w:p>
    <w:p w14:paraId="30207932" w14:textId="1F6BBCDE"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48" w:history="1">
        <w:r w:rsidR="0050357F" w:rsidRPr="00147B55">
          <w:rPr>
            <w:rStyle w:val="Hyperlink"/>
            <w:rFonts w:ascii="Arial" w:hAnsi="Arial" w:cs="Arial"/>
          </w:rPr>
          <w:t>1.3</w:t>
        </w:r>
        <w:r w:rsidR="0050357F" w:rsidRPr="00147B55">
          <w:rPr>
            <w:rFonts w:ascii="Arial" w:eastAsiaTheme="minorEastAsia" w:hAnsi="Arial" w:cs="Arial"/>
            <w:szCs w:val="22"/>
            <w:lang w:eastAsia="en-GB"/>
          </w:rPr>
          <w:tab/>
        </w:r>
        <w:r w:rsidR="0050357F" w:rsidRPr="00147B55">
          <w:rPr>
            <w:rStyle w:val="Hyperlink"/>
            <w:rFonts w:ascii="Arial" w:hAnsi="Arial" w:cs="Arial"/>
          </w:rPr>
          <w:t>Document Scope and Objectives</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_Toc61282148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7</w:t>
        </w:r>
        <w:r w:rsidR="0050357F" w:rsidRPr="00147B55">
          <w:rPr>
            <w:rFonts w:ascii="Arial" w:hAnsi="Arial" w:cs="Arial"/>
            <w:webHidden/>
          </w:rPr>
          <w:fldChar w:fldCharType="end"/>
        </w:r>
      </w:hyperlink>
    </w:p>
    <w:p w14:paraId="68D64F40" w14:textId="493077B1"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49" w:history="1">
        <w:r w:rsidR="0050357F" w:rsidRPr="00147B55">
          <w:rPr>
            <w:rStyle w:val="Hyperlink"/>
            <w:rFonts w:ascii="Arial" w:hAnsi="Arial" w:cs="Arial"/>
          </w:rPr>
          <w:t>1.4</w:t>
        </w:r>
        <w:r w:rsidR="0050357F" w:rsidRPr="00147B55">
          <w:rPr>
            <w:rFonts w:ascii="Arial" w:eastAsiaTheme="minorEastAsia" w:hAnsi="Arial" w:cs="Arial"/>
            <w:szCs w:val="22"/>
            <w:lang w:eastAsia="en-GB"/>
          </w:rPr>
          <w:tab/>
        </w:r>
        <w:r w:rsidR="0050357F" w:rsidRPr="00147B55">
          <w:rPr>
            <w:rStyle w:val="Hyperlink"/>
            <w:rFonts w:ascii="Arial" w:hAnsi="Arial" w:cs="Arial"/>
          </w:rPr>
          <w:t>References</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_Toc61282149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7</w:t>
        </w:r>
        <w:r w:rsidR="0050357F" w:rsidRPr="00147B55">
          <w:rPr>
            <w:rFonts w:ascii="Arial" w:hAnsi="Arial" w:cs="Arial"/>
            <w:webHidden/>
          </w:rPr>
          <w:fldChar w:fldCharType="end"/>
        </w:r>
      </w:hyperlink>
    </w:p>
    <w:p w14:paraId="00AB2D29" w14:textId="56EAAF60" w:rsidR="0050357F" w:rsidRPr="00147B55" w:rsidRDefault="009C08FE" w:rsidP="0050357F">
      <w:pPr>
        <w:pStyle w:val="TOC1"/>
        <w:spacing w:after="0" w:afterAutospacing="0"/>
        <w:rPr>
          <w:rFonts w:eastAsiaTheme="minorEastAsia" w:cs="Arial"/>
          <w:b w:val="0"/>
          <w:szCs w:val="22"/>
          <w:lang w:eastAsia="en-GB"/>
        </w:rPr>
      </w:pPr>
      <w:hyperlink w:anchor="_Toc61282150" w:history="1">
        <w:r w:rsidR="0050357F" w:rsidRPr="00147B55">
          <w:rPr>
            <w:rStyle w:val="Hyperlink"/>
            <w:rFonts w:cs="Arial"/>
          </w:rPr>
          <w:t>2.</w:t>
        </w:r>
        <w:r w:rsidR="0050357F" w:rsidRPr="00147B55">
          <w:rPr>
            <w:rFonts w:eastAsiaTheme="minorEastAsia" w:cs="Arial"/>
            <w:b w:val="0"/>
            <w:szCs w:val="22"/>
            <w:lang w:eastAsia="en-GB"/>
          </w:rPr>
          <w:tab/>
        </w:r>
        <w:r w:rsidR="0050357F" w:rsidRPr="00147B55">
          <w:rPr>
            <w:rStyle w:val="Hyperlink"/>
            <w:rFonts w:cs="Arial"/>
          </w:rPr>
          <w:t>Scope and Functionality</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_Toc61282150 \h </w:instrText>
        </w:r>
        <w:r w:rsidR="0050357F" w:rsidRPr="00147B55">
          <w:rPr>
            <w:rFonts w:cs="Arial"/>
            <w:webHidden/>
          </w:rPr>
        </w:r>
        <w:r w:rsidR="0050357F" w:rsidRPr="00147B55">
          <w:rPr>
            <w:rFonts w:cs="Arial"/>
            <w:webHidden/>
          </w:rPr>
          <w:fldChar w:fldCharType="separate"/>
        </w:r>
        <w:r w:rsidR="0050357F" w:rsidRPr="00147B55">
          <w:rPr>
            <w:rFonts w:cs="Arial"/>
            <w:webHidden/>
          </w:rPr>
          <w:t>9</w:t>
        </w:r>
        <w:r w:rsidR="0050357F" w:rsidRPr="00147B55">
          <w:rPr>
            <w:rFonts w:cs="Arial"/>
            <w:webHidden/>
          </w:rPr>
          <w:fldChar w:fldCharType="end"/>
        </w:r>
      </w:hyperlink>
    </w:p>
    <w:p w14:paraId="41F02861" w14:textId="12B0428B"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1" w:history="1">
        <w:r w:rsidR="0050357F" w:rsidRPr="00147B55">
          <w:rPr>
            <w:rStyle w:val="Hyperlink"/>
            <w:rFonts w:ascii="Arial" w:hAnsi="Arial" w:cs="Arial"/>
          </w:rPr>
          <w:t>2.1</w:t>
        </w:r>
        <w:r w:rsidR="0050357F" w:rsidRPr="00147B55">
          <w:rPr>
            <w:rFonts w:ascii="Arial" w:eastAsiaTheme="minorEastAsia" w:hAnsi="Arial" w:cs="Arial"/>
            <w:szCs w:val="22"/>
            <w:lang w:eastAsia="en-GB"/>
          </w:rPr>
          <w:tab/>
        </w:r>
        <w:r w:rsidR="0050357F" w:rsidRPr="00147B55">
          <w:rPr>
            <w:rStyle w:val="Hyperlink"/>
            <w:rFonts w:ascii="Arial" w:hAnsi="Arial" w:cs="Arial"/>
          </w:rPr>
          <w:t>Background</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_Toc61282151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9</w:t>
        </w:r>
        <w:r w:rsidR="0050357F" w:rsidRPr="00147B55">
          <w:rPr>
            <w:rFonts w:ascii="Arial" w:hAnsi="Arial" w:cs="Arial"/>
            <w:webHidden/>
          </w:rPr>
          <w:fldChar w:fldCharType="end"/>
        </w:r>
      </w:hyperlink>
    </w:p>
    <w:p w14:paraId="3549EAB4" w14:textId="7AAAA915"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2" w:history="1">
        <w:r w:rsidR="0050357F" w:rsidRPr="00147B55">
          <w:rPr>
            <w:rStyle w:val="Hyperlink"/>
            <w:rFonts w:ascii="Arial" w:hAnsi="Arial" w:cs="Arial"/>
          </w:rPr>
          <w:t>2.2</w:t>
        </w:r>
        <w:r w:rsidR="0050357F" w:rsidRPr="00147B55">
          <w:rPr>
            <w:rFonts w:ascii="Arial" w:eastAsiaTheme="minorEastAsia" w:hAnsi="Arial" w:cs="Arial"/>
            <w:szCs w:val="22"/>
            <w:lang w:eastAsia="en-GB"/>
          </w:rPr>
          <w:tab/>
        </w:r>
        <w:r w:rsidR="0050357F" w:rsidRPr="00147B55">
          <w:rPr>
            <w:rStyle w:val="Hyperlink"/>
            <w:rFonts w:ascii="Arial" w:hAnsi="Arial" w:cs="Arial"/>
          </w:rPr>
          <w:t>Groups of MessageDefinitions and Functionality</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_Toc61282152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10</w:t>
        </w:r>
        <w:r w:rsidR="0050357F" w:rsidRPr="00147B55">
          <w:rPr>
            <w:rFonts w:ascii="Arial" w:hAnsi="Arial" w:cs="Arial"/>
            <w:webHidden/>
          </w:rPr>
          <w:fldChar w:fldCharType="end"/>
        </w:r>
      </w:hyperlink>
    </w:p>
    <w:p w14:paraId="6FBDDC0C" w14:textId="3CCA2DDA" w:rsidR="0050357F" w:rsidRPr="00147B55" w:rsidRDefault="009C08FE" w:rsidP="0050357F">
      <w:pPr>
        <w:pStyle w:val="TOC1"/>
        <w:spacing w:after="0" w:afterAutospacing="0"/>
        <w:rPr>
          <w:rFonts w:eastAsiaTheme="minorEastAsia" w:cs="Arial"/>
          <w:b w:val="0"/>
          <w:szCs w:val="22"/>
          <w:lang w:eastAsia="en-GB"/>
        </w:rPr>
      </w:pPr>
      <w:hyperlink w:anchor="_Toc61282153" w:history="1">
        <w:r w:rsidR="0050357F" w:rsidRPr="00147B55">
          <w:rPr>
            <w:rStyle w:val="Hyperlink"/>
            <w:rFonts w:cs="Arial"/>
          </w:rPr>
          <w:t>3.</w:t>
        </w:r>
        <w:r w:rsidR="0050357F" w:rsidRPr="00147B55">
          <w:rPr>
            <w:rFonts w:eastAsiaTheme="minorEastAsia" w:cs="Arial"/>
            <w:b w:val="0"/>
            <w:szCs w:val="22"/>
            <w:lang w:eastAsia="en-GB"/>
          </w:rPr>
          <w:tab/>
        </w:r>
        <w:r w:rsidR="0050357F" w:rsidRPr="00147B55">
          <w:rPr>
            <w:rStyle w:val="Hyperlink"/>
            <w:rFonts w:cs="Arial"/>
          </w:rPr>
          <w:t>BusinessRoles and Participants</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_Toc61282153 \h </w:instrText>
        </w:r>
        <w:r w:rsidR="0050357F" w:rsidRPr="00147B55">
          <w:rPr>
            <w:rFonts w:cs="Arial"/>
            <w:webHidden/>
          </w:rPr>
        </w:r>
        <w:r w:rsidR="0050357F" w:rsidRPr="00147B55">
          <w:rPr>
            <w:rFonts w:cs="Arial"/>
            <w:webHidden/>
          </w:rPr>
          <w:fldChar w:fldCharType="separate"/>
        </w:r>
        <w:r w:rsidR="0050357F" w:rsidRPr="00147B55">
          <w:rPr>
            <w:rFonts w:cs="Arial"/>
            <w:webHidden/>
          </w:rPr>
          <w:t>15</w:t>
        </w:r>
        <w:r w:rsidR="0050357F" w:rsidRPr="00147B55">
          <w:rPr>
            <w:rFonts w:cs="Arial"/>
            <w:webHidden/>
          </w:rPr>
          <w:fldChar w:fldCharType="end"/>
        </w:r>
      </w:hyperlink>
    </w:p>
    <w:p w14:paraId="61AF9E56" w14:textId="4B94131D" w:rsidR="0050357F" w:rsidRPr="00147B55" w:rsidRDefault="009C08FE" w:rsidP="0050357F">
      <w:pPr>
        <w:pStyle w:val="TOC1"/>
        <w:spacing w:after="0" w:afterAutospacing="0"/>
        <w:rPr>
          <w:rFonts w:eastAsiaTheme="minorEastAsia" w:cs="Arial"/>
          <w:b w:val="0"/>
          <w:szCs w:val="22"/>
          <w:lang w:eastAsia="en-GB"/>
        </w:rPr>
      </w:pPr>
      <w:hyperlink w:anchor="_Toc61282154" w:history="1">
        <w:r w:rsidR="0050357F" w:rsidRPr="00147B55">
          <w:rPr>
            <w:rStyle w:val="Hyperlink"/>
            <w:rFonts w:cs="Arial"/>
          </w:rPr>
          <w:t>4.</w:t>
        </w:r>
        <w:r w:rsidR="0050357F" w:rsidRPr="00147B55">
          <w:rPr>
            <w:rFonts w:eastAsiaTheme="minorEastAsia" w:cs="Arial"/>
            <w:b w:val="0"/>
            <w:szCs w:val="22"/>
            <w:lang w:eastAsia="en-GB"/>
          </w:rPr>
          <w:tab/>
        </w:r>
        <w:r w:rsidR="0050357F" w:rsidRPr="00147B55">
          <w:rPr>
            <w:rStyle w:val="Hyperlink"/>
            <w:rFonts w:cs="Arial"/>
          </w:rPr>
          <w:t>BusinessProcess Description</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_Toc61282154 \h </w:instrText>
        </w:r>
        <w:r w:rsidR="0050357F" w:rsidRPr="00147B55">
          <w:rPr>
            <w:rFonts w:cs="Arial"/>
            <w:webHidden/>
          </w:rPr>
        </w:r>
        <w:r w:rsidR="0050357F" w:rsidRPr="00147B55">
          <w:rPr>
            <w:rFonts w:cs="Arial"/>
            <w:webHidden/>
          </w:rPr>
          <w:fldChar w:fldCharType="separate"/>
        </w:r>
        <w:r w:rsidR="0050357F" w:rsidRPr="00147B55">
          <w:rPr>
            <w:rFonts w:cs="Arial"/>
            <w:webHidden/>
          </w:rPr>
          <w:t>17</w:t>
        </w:r>
        <w:r w:rsidR="0050357F" w:rsidRPr="00147B55">
          <w:rPr>
            <w:rFonts w:cs="Arial"/>
            <w:webHidden/>
          </w:rPr>
          <w:fldChar w:fldCharType="end"/>
        </w:r>
      </w:hyperlink>
    </w:p>
    <w:p w14:paraId="295A2B53" w14:textId="55C815C2"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5" w:history="1">
        <w:r w:rsidR="0050357F" w:rsidRPr="00147B55">
          <w:rPr>
            <w:rStyle w:val="Hyperlink"/>
            <w:rFonts w:ascii="Arial" w:hAnsi="Arial" w:cs="Arial"/>
          </w:rPr>
          <w:t>4.1</w:t>
        </w:r>
        <w:r w:rsidR="0050357F" w:rsidRPr="00147B55">
          <w:rPr>
            <w:rFonts w:ascii="Arial" w:eastAsiaTheme="minorEastAsia" w:hAnsi="Arial" w:cs="Arial"/>
            <w:szCs w:val="22"/>
            <w:lang w:eastAsia="en-GB"/>
          </w:rPr>
          <w:tab/>
        </w:r>
        <w:r w:rsidR="0050357F" w:rsidRPr="00147B55">
          <w:rPr>
            <w:rStyle w:val="Hyperlink"/>
            <w:rFonts w:ascii="Arial" w:hAnsi="Arial" w:cs="Arial"/>
          </w:rPr>
          <w:t>BusinessProcess Diagram</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_Toc61282155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17</w:t>
        </w:r>
        <w:r w:rsidR="0050357F" w:rsidRPr="00147B55">
          <w:rPr>
            <w:rFonts w:ascii="Arial" w:hAnsi="Arial" w:cs="Arial"/>
            <w:webHidden/>
          </w:rPr>
          <w:fldChar w:fldCharType="end"/>
        </w:r>
      </w:hyperlink>
    </w:p>
    <w:p w14:paraId="033CE014" w14:textId="7222A97F"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6" w:history="1">
        <w:r w:rsidR="0050357F" w:rsidRPr="00147B55">
          <w:rPr>
            <w:rStyle w:val="Hyperlink"/>
            <w:rFonts w:ascii="Arial" w:hAnsi="Arial" w:cs="Arial"/>
            <w:lang w:eastAsia="en-GB"/>
          </w:rPr>
          <w:t>4.2</w:t>
        </w:r>
        <w:r w:rsidR="0050357F" w:rsidRPr="00147B55">
          <w:rPr>
            <w:rFonts w:ascii="Arial" w:eastAsiaTheme="minorEastAsia" w:hAnsi="Arial" w:cs="Arial"/>
            <w:szCs w:val="22"/>
            <w:lang w:eastAsia="en-GB"/>
          </w:rPr>
          <w:tab/>
        </w:r>
        <w:r w:rsidR="0050357F" w:rsidRPr="00147B55">
          <w:rPr>
            <w:rStyle w:val="Hyperlink"/>
            <w:rFonts w:ascii="Arial" w:hAnsi="Arial" w:cs="Arial"/>
            <w:lang w:eastAsia="en-GB"/>
          </w:rPr>
          <w:t>Transaction reporting</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_Toc61282156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19</w:t>
        </w:r>
        <w:r w:rsidR="0050357F" w:rsidRPr="00147B55">
          <w:rPr>
            <w:rFonts w:ascii="Arial" w:hAnsi="Arial" w:cs="Arial"/>
            <w:webHidden/>
          </w:rPr>
          <w:fldChar w:fldCharType="end"/>
        </w:r>
      </w:hyperlink>
    </w:p>
    <w:p w14:paraId="516D1956" w14:textId="7F8CCF82"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7" w:history="1">
        <w:r w:rsidR="0050357F" w:rsidRPr="00147B55">
          <w:rPr>
            <w:rStyle w:val="Hyperlink"/>
            <w:rFonts w:ascii="Arial" w:hAnsi="Arial" w:cs="Arial"/>
            <w:lang w:eastAsia="en-GB"/>
          </w:rPr>
          <w:t>4.3</w:t>
        </w:r>
        <w:r w:rsidR="0050357F" w:rsidRPr="00147B55">
          <w:rPr>
            <w:rFonts w:ascii="Arial" w:eastAsiaTheme="minorEastAsia" w:hAnsi="Arial" w:cs="Arial"/>
            <w:szCs w:val="22"/>
            <w:lang w:eastAsia="en-GB"/>
          </w:rPr>
          <w:tab/>
        </w:r>
        <w:r w:rsidR="0050357F" w:rsidRPr="00147B55">
          <w:rPr>
            <w:rStyle w:val="Hyperlink"/>
            <w:rFonts w:ascii="Arial" w:hAnsi="Arial" w:cs="Arial"/>
            <w:lang w:eastAsia="en-GB"/>
          </w:rPr>
          <w:t>Query message submission</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_Toc61282157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20</w:t>
        </w:r>
        <w:r w:rsidR="0050357F" w:rsidRPr="00147B55">
          <w:rPr>
            <w:rFonts w:ascii="Arial" w:hAnsi="Arial" w:cs="Arial"/>
            <w:webHidden/>
          </w:rPr>
          <w:fldChar w:fldCharType="end"/>
        </w:r>
      </w:hyperlink>
    </w:p>
    <w:p w14:paraId="6171C951" w14:textId="51FDF59C"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8" w:history="1">
        <w:r w:rsidR="0050357F" w:rsidRPr="00147B55">
          <w:rPr>
            <w:rStyle w:val="Hyperlink"/>
            <w:rFonts w:ascii="Arial" w:hAnsi="Arial" w:cs="Arial"/>
            <w:lang w:eastAsia="en-GB"/>
          </w:rPr>
          <w:t>4.4</w:t>
        </w:r>
        <w:r w:rsidR="0050357F" w:rsidRPr="00147B55">
          <w:rPr>
            <w:rFonts w:ascii="Arial" w:eastAsiaTheme="minorEastAsia" w:hAnsi="Arial" w:cs="Arial"/>
            <w:szCs w:val="22"/>
            <w:lang w:eastAsia="en-GB"/>
          </w:rPr>
          <w:tab/>
        </w:r>
        <w:r w:rsidR="0050357F" w:rsidRPr="00147B55">
          <w:rPr>
            <w:rStyle w:val="Hyperlink"/>
            <w:rFonts w:ascii="Arial" w:hAnsi="Arial" w:cs="Arial"/>
            <w:lang w:eastAsia="en-GB"/>
          </w:rPr>
          <w:t>Trade Repository response</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_Toc61282158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20</w:t>
        </w:r>
        <w:r w:rsidR="0050357F" w:rsidRPr="00147B55">
          <w:rPr>
            <w:rFonts w:ascii="Arial" w:hAnsi="Arial" w:cs="Arial"/>
            <w:webHidden/>
          </w:rPr>
          <w:fldChar w:fldCharType="end"/>
        </w:r>
      </w:hyperlink>
    </w:p>
    <w:p w14:paraId="6545076F" w14:textId="00B60791"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59" w:history="1">
        <w:r w:rsidR="0050357F" w:rsidRPr="00147B55">
          <w:rPr>
            <w:rStyle w:val="Hyperlink"/>
            <w:rFonts w:ascii="Arial" w:hAnsi="Arial" w:cs="Arial"/>
            <w:lang w:eastAsia="en-GB"/>
          </w:rPr>
          <w:t>4.5</w:t>
        </w:r>
        <w:r w:rsidR="0050357F" w:rsidRPr="00147B55">
          <w:rPr>
            <w:rFonts w:ascii="Arial" w:eastAsiaTheme="minorEastAsia" w:hAnsi="Arial" w:cs="Arial"/>
            <w:szCs w:val="22"/>
            <w:lang w:eastAsia="en-GB"/>
          </w:rPr>
          <w:tab/>
        </w:r>
        <w:r w:rsidR="0050357F" w:rsidRPr="00147B55">
          <w:rPr>
            <w:rStyle w:val="Hyperlink"/>
            <w:rFonts w:ascii="Arial" w:hAnsi="Arial" w:cs="Arial"/>
            <w:lang w:eastAsia="en-GB"/>
          </w:rPr>
          <w:t>Trade Repository submission of status advice message</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_Toc61282159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20</w:t>
        </w:r>
        <w:r w:rsidR="0050357F" w:rsidRPr="00147B55">
          <w:rPr>
            <w:rFonts w:ascii="Arial" w:hAnsi="Arial" w:cs="Arial"/>
            <w:webHidden/>
          </w:rPr>
          <w:fldChar w:fldCharType="end"/>
        </w:r>
      </w:hyperlink>
    </w:p>
    <w:p w14:paraId="243B1374" w14:textId="4040E4D9" w:rsidR="0050357F" w:rsidRPr="00147B55" w:rsidRDefault="009C08FE" w:rsidP="0050357F">
      <w:pPr>
        <w:pStyle w:val="TOC1"/>
        <w:spacing w:after="0" w:afterAutospacing="0"/>
        <w:rPr>
          <w:rFonts w:eastAsiaTheme="minorEastAsia" w:cs="Arial"/>
          <w:b w:val="0"/>
          <w:szCs w:val="22"/>
          <w:lang w:eastAsia="en-GB"/>
        </w:rPr>
      </w:pPr>
      <w:hyperlink w:anchor="_Toc61282160" w:history="1">
        <w:r w:rsidR="0050357F" w:rsidRPr="00147B55">
          <w:rPr>
            <w:rStyle w:val="Hyperlink"/>
            <w:rFonts w:cs="Arial"/>
          </w:rPr>
          <w:t>5.</w:t>
        </w:r>
        <w:r w:rsidR="0050357F" w:rsidRPr="00147B55">
          <w:rPr>
            <w:rFonts w:eastAsiaTheme="minorEastAsia" w:cs="Arial"/>
            <w:b w:val="0"/>
            <w:szCs w:val="22"/>
            <w:lang w:eastAsia="en-GB"/>
          </w:rPr>
          <w:tab/>
        </w:r>
        <w:r w:rsidR="0050357F" w:rsidRPr="00147B55">
          <w:rPr>
            <w:rStyle w:val="Hyperlink"/>
            <w:rFonts w:cs="Arial"/>
          </w:rPr>
          <w:t>Description of BusinessActivities</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_Toc61282160 \h </w:instrText>
        </w:r>
        <w:r w:rsidR="0050357F" w:rsidRPr="00147B55">
          <w:rPr>
            <w:rFonts w:cs="Arial"/>
            <w:webHidden/>
          </w:rPr>
        </w:r>
        <w:r w:rsidR="0050357F" w:rsidRPr="00147B55">
          <w:rPr>
            <w:rFonts w:cs="Arial"/>
            <w:webHidden/>
          </w:rPr>
          <w:fldChar w:fldCharType="separate"/>
        </w:r>
        <w:r w:rsidR="0050357F" w:rsidRPr="00147B55">
          <w:rPr>
            <w:rFonts w:cs="Arial"/>
            <w:webHidden/>
          </w:rPr>
          <w:t>21</w:t>
        </w:r>
        <w:r w:rsidR="0050357F" w:rsidRPr="00147B55">
          <w:rPr>
            <w:rFonts w:cs="Arial"/>
            <w:webHidden/>
          </w:rPr>
          <w:fldChar w:fldCharType="end"/>
        </w:r>
      </w:hyperlink>
    </w:p>
    <w:p w14:paraId="096612B9" w14:textId="2C1C5655"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1" w:history="1">
        <w:r w:rsidR="0050357F" w:rsidRPr="00147B55">
          <w:rPr>
            <w:rStyle w:val="Hyperlink"/>
            <w:rFonts w:ascii="Arial" w:hAnsi="Arial" w:cs="Arial"/>
          </w:rPr>
          <w:t>5.1</w:t>
        </w:r>
        <w:r w:rsidR="0050357F" w:rsidRPr="00147B55">
          <w:rPr>
            <w:rFonts w:ascii="Arial" w:eastAsiaTheme="minorEastAsia" w:hAnsi="Arial" w:cs="Arial"/>
            <w:szCs w:val="22"/>
            <w:lang w:eastAsia="en-GB"/>
          </w:rPr>
          <w:tab/>
        </w:r>
        <w:r w:rsidR="0050357F" w:rsidRPr="00147B55">
          <w:rPr>
            <w:rStyle w:val="Hyperlink"/>
            <w:rFonts w:ascii="Arial" w:hAnsi="Arial" w:cs="Arial"/>
          </w:rPr>
          <w:t>Query message submission</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_Toc61282161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22</w:t>
        </w:r>
        <w:r w:rsidR="0050357F" w:rsidRPr="00147B55">
          <w:rPr>
            <w:rFonts w:ascii="Arial" w:hAnsi="Arial" w:cs="Arial"/>
            <w:webHidden/>
          </w:rPr>
          <w:fldChar w:fldCharType="end"/>
        </w:r>
      </w:hyperlink>
    </w:p>
    <w:p w14:paraId="2BE904EC" w14:textId="75FFB953"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2" w:history="1">
        <w:r w:rsidR="0050357F" w:rsidRPr="00147B55">
          <w:rPr>
            <w:rStyle w:val="Hyperlink"/>
            <w:rFonts w:ascii="Arial" w:hAnsi="Arial" w:cs="Arial"/>
          </w:rPr>
          <w:t>5.2</w:t>
        </w:r>
        <w:r w:rsidR="0050357F" w:rsidRPr="00147B55">
          <w:rPr>
            <w:rFonts w:ascii="Arial" w:eastAsiaTheme="minorEastAsia" w:hAnsi="Arial" w:cs="Arial"/>
            <w:szCs w:val="22"/>
            <w:lang w:eastAsia="en-GB"/>
          </w:rPr>
          <w:tab/>
        </w:r>
        <w:r w:rsidR="0050357F" w:rsidRPr="00147B55">
          <w:rPr>
            <w:rStyle w:val="Hyperlink"/>
            <w:rFonts w:ascii="Arial" w:hAnsi="Arial" w:cs="Arial"/>
          </w:rPr>
          <w:t>Trade Repository response</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_Toc61282162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23</w:t>
        </w:r>
        <w:r w:rsidR="0050357F" w:rsidRPr="00147B55">
          <w:rPr>
            <w:rFonts w:ascii="Arial" w:hAnsi="Arial" w:cs="Arial"/>
            <w:webHidden/>
          </w:rPr>
          <w:fldChar w:fldCharType="end"/>
        </w:r>
      </w:hyperlink>
    </w:p>
    <w:p w14:paraId="256E90AD" w14:textId="321068E9" w:rsidR="0050357F" w:rsidRPr="00147B55" w:rsidRDefault="009C08FE" w:rsidP="0050357F">
      <w:pPr>
        <w:pStyle w:val="TOC1"/>
        <w:spacing w:after="0" w:afterAutospacing="0"/>
        <w:rPr>
          <w:rFonts w:eastAsiaTheme="minorEastAsia" w:cs="Arial"/>
          <w:b w:val="0"/>
          <w:szCs w:val="22"/>
          <w:lang w:eastAsia="en-GB"/>
        </w:rPr>
      </w:pPr>
      <w:hyperlink w:anchor="_Toc61282163" w:history="1">
        <w:r w:rsidR="0050357F" w:rsidRPr="00147B55">
          <w:rPr>
            <w:rStyle w:val="Hyperlink"/>
            <w:rFonts w:cs="Arial"/>
          </w:rPr>
          <w:t>6.</w:t>
        </w:r>
        <w:r w:rsidR="0050357F" w:rsidRPr="00147B55">
          <w:rPr>
            <w:rFonts w:eastAsiaTheme="minorEastAsia" w:cs="Arial"/>
            <w:b w:val="0"/>
            <w:szCs w:val="22"/>
            <w:lang w:eastAsia="en-GB"/>
          </w:rPr>
          <w:tab/>
        </w:r>
        <w:r w:rsidR="0050357F" w:rsidRPr="00147B55">
          <w:rPr>
            <w:rStyle w:val="Hyperlink"/>
            <w:rFonts w:cs="Arial"/>
          </w:rPr>
          <w:t>BusinessTransactions</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_Toc61282163 \h </w:instrText>
        </w:r>
        <w:r w:rsidR="0050357F" w:rsidRPr="00147B55">
          <w:rPr>
            <w:rFonts w:cs="Arial"/>
            <w:webHidden/>
          </w:rPr>
        </w:r>
        <w:r w:rsidR="0050357F" w:rsidRPr="00147B55">
          <w:rPr>
            <w:rFonts w:cs="Arial"/>
            <w:webHidden/>
          </w:rPr>
          <w:fldChar w:fldCharType="separate"/>
        </w:r>
        <w:r w:rsidR="0050357F" w:rsidRPr="00147B55">
          <w:rPr>
            <w:rFonts w:cs="Arial"/>
            <w:webHidden/>
          </w:rPr>
          <w:t>23</w:t>
        </w:r>
        <w:r w:rsidR="0050357F" w:rsidRPr="00147B55">
          <w:rPr>
            <w:rFonts w:cs="Arial"/>
            <w:webHidden/>
          </w:rPr>
          <w:fldChar w:fldCharType="end"/>
        </w:r>
      </w:hyperlink>
    </w:p>
    <w:p w14:paraId="1DB10681" w14:textId="14CB5346"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4" w:history="1">
        <w:r w:rsidR="0050357F" w:rsidRPr="00147B55">
          <w:rPr>
            <w:rStyle w:val="Hyperlink"/>
            <w:rFonts w:ascii="Arial" w:hAnsi="Arial" w:cs="Arial"/>
          </w:rPr>
          <w:t>6.1</w:t>
        </w:r>
        <w:r w:rsidR="0050357F" w:rsidRPr="00147B55">
          <w:rPr>
            <w:rFonts w:ascii="Arial" w:eastAsiaTheme="minorEastAsia" w:hAnsi="Arial" w:cs="Arial"/>
            <w:szCs w:val="22"/>
            <w:lang w:eastAsia="en-GB"/>
          </w:rPr>
          <w:tab/>
        </w:r>
        <w:r w:rsidR="0050357F" w:rsidRPr="00147B55">
          <w:rPr>
            <w:rStyle w:val="Hyperlink"/>
            <w:rFonts w:ascii="Arial" w:hAnsi="Arial" w:cs="Arial"/>
          </w:rPr>
          <w:t>Derivative reporting</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_Toc61282164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24</w:t>
        </w:r>
        <w:r w:rsidR="0050357F" w:rsidRPr="00147B55">
          <w:rPr>
            <w:rFonts w:ascii="Arial" w:hAnsi="Arial" w:cs="Arial"/>
            <w:webHidden/>
          </w:rPr>
          <w:fldChar w:fldCharType="end"/>
        </w:r>
      </w:hyperlink>
    </w:p>
    <w:p w14:paraId="2B534B8C" w14:textId="44E5C011"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5" w:history="1">
        <w:r w:rsidR="0050357F" w:rsidRPr="00147B55">
          <w:rPr>
            <w:rStyle w:val="Hyperlink"/>
            <w:rFonts w:ascii="Arial" w:hAnsi="Arial" w:cs="Arial"/>
          </w:rPr>
          <w:t>6.2</w:t>
        </w:r>
        <w:r w:rsidR="0050357F" w:rsidRPr="00147B55">
          <w:rPr>
            <w:rFonts w:ascii="Arial" w:eastAsiaTheme="minorEastAsia" w:hAnsi="Arial" w:cs="Arial"/>
            <w:szCs w:val="22"/>
            <w:lang w:eastAsia="en-GB"/>
          </w:rPr>
          <w:tab/>
        </w:r>
        <w:r w:rsidR="0050357F" w:rsidRPr="00147B55">
          <w:rPr>
            <w:rStyle w:val="Hyperlink"/>
            <w:rFonts w:ascii="Arial" w:hAnsi="Arial" w:cs="Arial"/>
          </w:rPr>
          <w:t>Query message responded</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_Toc61282165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25</w:t>
        </w:r>
        <w:r w:rsidR="0050357F" w:rsidRPr="00147B55">
          <w:rPr>
            <w:rFonts w:ascii="Arial" w:hAnsi="Arial" w:cs="Arial"/>
            <w:webHidden/>
          </w:rPr>
          <w:fldChar w:fldCharType="end"/>
        </w:r>
      </w:hyperlink>
    </w:p>
    <w:p w14:paraId="3585F4AE" w14:textId="32209FC7"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6" w:history="1">
        <w:r w:rsidR="0050357F" w:rsidRPr="00147B55">
          <w:rPr>
            <w:rStyle w:val="Hyperlink"/>
            <w:rFonts w:ascii="Arial" w:hAnsi="Arial" w:cs="Arial"/>
          </w:rPr>
          <w:t>6.3</w:t>
        </w:r>
        <w:r w:rsidR="0050357F" w:rsidRPr="00147B55">
          <w:rPr>
            <w:rFonts w:ascii="Arial" w:eastAsiaTheme="minorEastAsia" w:hAnsi="Arial" w:cs="Arial"/>
            <w:szCs w:val="22"/>
            <w:lang w:eastAsia="en-GB"/>
          </w:rPr>
          <w:tab/>
        </w:r>
        <w:r w:rsidR="0050357F" w:rsidRPr="00147B55">
          <w:rPr>
            <w:rStyle w:val="Hyperlink"/>
            <w:rFonts w:ascii="Arial" w:hAnsi="Arial" w:cs="Arial"/>
          </w:rPr>
          <w:t>Query message validation fail</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_Toc61282166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26</w:t>
        </w:r>
        <w:r w:rsidR="0050357F" w:rsidRPr="00147B55">
          <w:rPr>
            <w:rFonts w:ascii="Arial" w:hAnsi="Arial" w:cs="Arial"/>
            <w:webHidden/>
          </w:rPr>
          <w:fldChar w:fldCharType="end"/>
        </w:r>
      </w:hyperlink>
    </w:p>
    <w:p w14:paraId="6F08813D" w14:textId="60B8816B" w:rsidR="0050357F" w:rsidRPr="00147B55" w:rsidRDefault="009C08FE" w:rsidP="0050357F">
      <w:pPr>
        <w:pStyle w:val="TOC1"/>
        <w:spacing w:after="0" w:afterAutospacing="0"/>
        <w:rPr>
          <w:rFonts w:eastAsiaTheme="minorEastAsia" w:cs="Arial"/>
          <w:b w:val="0"/>
          <w:szCs w:val="22"/>
          <w:lang w:eastAsia="en-GB"/>
        </w:rPr>
      </w:pPr>
      <w:hyperlink w:anchor="_Toc61282167" w:history="1">
        <w:r w:rsidR="0050357F" w:rsidRPr="00147B55">
          <w:rPr>
            <w:rStyle w:val="Hyperlink"/>
            <w:rFonts w:cs="Arial"/>
          </w:rPr>
          <w:t>7.</w:t>
        </w:r>
        <w:r w:rsidR="0050357F" w:rsidRPr="00147B55">
          <w:rPr>
            <w:rFonts w:eastAsiaTheme="minorEastAsia" w:cs="Arial"/>
            <w:b w:val="0"/>
            <w:szCs w:val="22"/>
            <w:lang w:eastAsia="en-GB"/>
          </w:rPr>
          <w:tab/>
        </w:r>
        <w:r w:rsidR="0050357F" w:rsidRPr="00147B55">
          <w:rPr>
            <w:rStyle w:val="Hyperlink"/>
            <w:rFonts w:cs="Arial"/>
          </w:rPr>
          <w:t>Business Examples</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_Toc61282167 \h </w:instrText>
        </w:r>
        <w:r w:rsidR="0050357F" w:rsidRPr="00147B55">
          <w:rPr>
            <w:rFonts w:cs="Arial"/>
            <w:webHidden/>
          </w:rPr>
        </w:r>
        <w:r w:rsidR="0050357F" w:rsidRPr="00147B55">
          <w:rPr>
            <w:rFonts w:cs="Arial"/>
            <w:webHidden/>
          </w:rPr>
          <w:fldChar w:fldCharType="separate"/>
        </w:r>
        <w:r w:rsidR="0050357F" w:rsidRPr="00147B55">
          <w:rPr>
            <w:rFonts w:cs="Arial"/>
            <w:webHidden/>
          </w:rPr>
          <w:t>27</w:t>
        </w:r>
        <w:r w:rsidR="0050357F" w:rsidRPr="00147B55">
          <w:rPr>
            <w:rFonts w:cs="Arial"/>
            <w:webHidden/>
          </w:rPr>
          <w:fldChar w:fldCharType="end"/>
        </w:r>
      </w:hyperlink>
    </w:p>
    <w:p w14:paraId="3452ECAF" w14:textId="28FB505F"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8" w:history="1">
        <w:r w:rsidR="0050357F" w:rsidRPr="00147B55">
          <w:rPr>
            <w:rStyle w:val="Hyperlink"/>
            <w:rFonts w:ascii="Arial" w:hAnsi="Arial" w:cs="Arial"/>
          </w:rPr>
          <w:t>7.1</w:t>
        </w:r>
        <w:r w:rsidR="0050357F" w:rsidRPr="00147B55">
          <w:rPr>
            <w:rFonts w:ascii="Arial" w:eastAsiaTheme="minorEastAsia" w:hAnsi="Arial" w:cs="Arial"/>
            <w:szCs w:val="22"/>
            <w:lang w:eastAsia="en-GB"/>
          </w:rPr>
          <w:tab/>
        </w:r>
        <w:r w:rsidR="0050357F" w:rsidRPr="00147B55">
          <w:rPr>
            <w:rStyle w:val="Hyperlink"/>
            <w:rFonts w:ascii="Arial" w:hAnsi="Arial" w:cs="Arial"/>
          </w:rPr>
          <w:t>Derivatives  Trade Report Query - auth.029.001.01</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_Toc61282168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27</w:t>
        </w:r>
        <w:r w:rsidR="0050357F" w:rsidRPr="00147B55">
          <w:rPr>
            <w:rFonts w:ascii="Arial" w:hAnsi="Arial" w:cs="Arial"/>
            <w:webHidden/>
          </w:rPr>
          <w:fldChar w:fldCharType="end"/>
        </w:r>
      </w:hyperlink>
    </w:p>
    <w:p w14:paraId="6C4EC239" w14:textId="5F2CECA9"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69" w:history="1">
        <w:r w:rsidR="0050357F" w:rsidRPr="00147B55">
          <w:rPr>
            <w:rStyle w:val="Hyperlink"/>
            <w:rFonts w:ascii="Arial" w:hAnsi="Arial" w:cs="Arial"/>
          </w:rPr>
          <w:t>7.2</w:t>
        </w:r>
        <w:r w:rsidR="0050357F" w:rsidRPr="00147B55">
          <w:rPr>
            <w:rFonts w:ascii="Arial" w:eastAsiaTheme="minorEastAsia" w:hAnsi="Arial" w:cs="Arial"/>
            <w:szCs w:val="22"/>
            <w:lang w:eastAsia="en-GB"/>
          </w:rPr>
          <w:tab/>
        </w:r>
        <w:r w:rsidR="0050357F" w:rsidRPr="00147B55">
          <w:rPr>
            <w:rStyle w:val="Hyperlink"/>
            <w:rFonts w:ascii="Arial" w:hAnsi="Arial" w:cs="Arial"/>
          </w:rPr>
          <w:t>Derivatives Trade Report - auth.030.001.02</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_Toc61282169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28</w:t>
        </w:r>
        <w:r w:rsidR="0050357F" w:rsidRPr="00147B55">
          <w:rPr>
            <w:rFonts w:ascii="Arial" w:hAnsi="Arial" w:cs="Arial"/>
            <w:webHidden/>
          </w:rPr>
          <w:fldChar w:fldCharType="end"/>
        </w:r>
      </w:hyperlink>
    </w:p>
    <w:p w14:paraId="247DFDF1" w14:textId="1E25D1D0"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70" w:history="1">
        <w:r w:rsidR="0050357F" w:rsidRPr="00147B55">
          <w:rPr>
            <w:rStyle w:val="Hyperlink"/>
            <w:rFonts w:ascii="Arial" w:hAnsi="Arial" w:cs="Arial"/>
          </w:rPr>
          <w:t>7.3</w:t>
        </w:r>
        <w:r w:rsidR="0050357F" w:rsidRPr="00147B55">
          <w:rPr>
            <w:rFonts w:ascii="Arial" w:eastAsiaTheme="minorEastAsia" w:hAnsi="Arial" w:cs="Arial"/>
            <w:szCs w:val="22"/>
            <w:lang w:eastAsia="en-GB"/>
          </w:rPr>
          <w:tab/>
        </w:r>
        <w:r w:rsidR="0050357F" w:rsidRPr="00147B55">
          <w:rPr>
            <w:rStyle w:val="Hyperlink"/>
            <w:rFonts w:ascii="Arial" w:hAnsi="Arial" w:cs="Arial"/>
          </w:rPr>
          <w:t>Financial Instrument Reporting Status Advice - auth.031.001.01</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_Toc61282170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30</w:t>
        </w:r>
        <w:r w:rsidR="0050357F" w:rsidRPr="00147B55">
          <w:rPr>
            <w:rFonts w:ascii="Arial" w:hAnsi="Arial" w:cs="Arial"/>
            <w:webHidden/>
          </w:rPr>
          <w:fldChar w:fldCharType="end"/>
        </w:r>
      </w:hyperlink>
    </w:p>
    <w:p w14:paraId="1083DC7F" w14:textId="043BA01E"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71" w:history="1">
        <w:r w:rsidR="0050357F" w:rsidRPr="00147B55">
          <w:rPr>
            <w:rStyle w:val="Hyperlink"/>
            <w:rFonts w:ascii="Arial" w:hAnsi="Arial" w:cs="Arial"/>
          </w:rPr>
          <w:t>7.4</w:t>
        </w:r>
        <w:r w:rsidR="0050357F" w:rsidRPr="00147B55">
          <w:rPr>
            <w:rFonts w:ascii="Arial" w:eastAsiaTheme="minorEastAsia" w:hAnsi="Arial" w:cs="Arial"/>
            <w:szCs w:val="22"/>
            <w:lang w:eastAsia="en-GB"/>
          </w:rPr>
          <w:tab/>
        </w:r>
        <w:r w:rsidR="0050357F" w:rsidRPr="00147B55">
          <w:rPr>
            <w:rStyle w:val="Hyperlink"/>
            <w:rFonts w:ascii="Arial" w:hAnsi="Arial" w:cs="Arial"/>
          </w:rPr>
          <w:t>Derivatives Trade Position Set Report – auth.090.001.01</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_Toc61282171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31</w:t>
        </w:r>
        <w:r w:rsidR="0050357F" w:rsidRPr="00147B55">
          <w:rPr>
            <w:rFonts w:ascii="Arial" w:hAnsi="Arial" w:cs="Arial"/>
            <w:webHidden/>
          </w:rPr>
          <w:fldChar w:fldCharType="end"/>
        </w:r>
      </w:hyperlink>
    </w:p>
    <w:p w14:paraId="2DAEB4BA" w14:textId="35E4FC7B"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72" w:history="1">
        <w:r w:rsidR="0050357F" w:rsidRPr="00147B55">
          <w:rPr>
            <w:rStyle w:val="Hyperlink"/>
            <w:rFonts w:ascii="Arial" w:hAnsi="Arial" w:cs="Arial"/>
          </w:rPr>
          <w:t>7.5</w:t>
        </w:r>
        <w:r w:rsidR="0050357F" w:rsidRPr="00147B55">
          <w:rPr>
            <w:rFonts w:ascii="Arial" w:eastAsiaTheme="minorEastAsia" w:hAnsi="Arial" w:cs="Arial"/>
            <w:szCs w:val="22"/>
            <w:lang w:eastAsia="en-GB"/>
          </w:rPr>
          <w:tab/>
        </w:r>
        <w:r w:rsidR="0050357F" w:rsidRPr="00147B55">
          <w:rPr>
            <w:rStyle w:val="Hyperlink"/>
            <w:rFonts w:ascii="Arial" w:hAnsi="Arial" w:cs="Arial"/>
          </w:rPr>
          <w:t>Derivatives Trade Reconciliation Statistical Report – auth.091.001.01</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_Toc61282172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34</w:t>
        </w:r>
        <w:r w:rsidR="0050357F" w:rsidRPr="00147B55">
          <w:rPr>
            <w:rFonts w:ascii="Arial" w:hAnsi="Arial" w:cs="Arial"/>
            <w:webHidden/>
          </w:rPr>
          <w:fldChar w:fldCharType="end"/>
        </w:r>
      </w:hyperlink>
    </w:p>
    <w:p w14:paraId="22580D14" w14:textId="78D69A75" w:rsidR="0050357F" w:rsidRPr="00147B55" w:rsidRDefault="009C08FE" w:rsidP="0050357F">
      <w:pPr>
        <w:pStyle w:val="TOC2"/>
        <w:tabs>
          <w:tab w:val="left" w:pos="1418"/>
        </w:tabs>
        <w:spacing w:before="120" w:after="0" w:afterAutospacing="0"/>
        <w:rPr>
          <w:rFonts w:ascii="Arial" w:eastAsiaTheme="minorEastAsia" w:hAnsi="Arial" w:cs="Arial"/>
          <w:szCs w:val="22"/>
          <w:lang w:eastAsia="en-GB"/>
        </w:rPr>
      </w:pPr>
      <w:hyperlink w:anchor="_Toc61282173" w:history="1">
        <w:r w:rsidR="0050357F" w:rsidRPr="00147B55">
          <w:rPr>
            <w:rStyle w:val="Hyperlink"/>
            <w:rFonts w:ascii="Arial" w:hAnsi="Arial" w:cs="Arial"/>
          </w:rPr>
          <w:t>7.6</w:t>
        </w:r>
        <w:r w:rsidR="0050357F" w:rsidRPr="00147B55">
          <w:rPr>
            <w:rFonts w:ascii="Arial" w:eastAsiaTheme="minorEastAsia" w:hAnsi="Arial" w:cs="Arial"/>
            <w:szCs w:val="22"/>
            <w:lang w:eastAsia="en-GB"/>
          </w:rPr>
          <w:tab/>
        </w:r>
        <w:r w:rsidR="0050357F" w:rsidRPr="00147B55">
          <w:rPr>
            <w:rStyle w:val="Hyperlink"/>
            <w:rFonts w:ascii="Arial" w:hAnsi="Arial" w:cs="Arial"/>
          </w:rPr>
          <w:t>Derivatives Trade Rejection Statistical Report – auth.092.001.02</w:t>
        </w:r>
        <w:r w:rsidR="0050357F" w:rsidRPr="00147B55">
          <w:rPr>
            <w:rFonts w:ascii="Arial" w:hAnsi="Arial" w:cs="Arial"/>
            <w:webHidden/>
          </w:rPr>
          <w:tab/>
        </w:r>
        <w:r w:rsidR="0050357F" w:rsidRPr="00147B55">
          <w:rPr>
            <w:rFonts w:ascii="Arial" w:hAnsi="Arial" w:cs="Arial"/>
            <w:webHidden/>
          </w:rPr>
          <w:fldChar w:fldCharType="begin"/>
        </w:r>
        <w:r w:rsidR="0050357F" w:rsidRPr="00147B55">
          <w:rPr>
            <w:rFonts w:ascii="Arial" w:hAnsi="Arial" w:cs="Arial"/>
            <w:webHidden/>
          </w:rPr>
          <w:instrText xml:space="preserve"> PAGEREF _Toc61282173 \h </w:instrText>
        </w:r>
        <w:r w:rsidR="0050357F" w:rsidRPr="00147B55">
          <w:rPr>
            <w:rFonts w:ascii="Arial" w:hAnsi="Arial" w:cs="Arial"/>
            <w:webHidden/>
          </w:rPr>
        </w:r>
        <w:r w:rsidR="0050357F" w:rsidRPr="00147B55">
          <w:rPr>
            <w:rFonts w:ascii="Arial" w:hAnsi="Arial" w:cs="Arial"/>
            <w:webHidden/>
          </w:rPr>
          <w:fldChar w:fldCharType="separate"/>
        </w:r>
        <w:r w:rsidR="0050357F" w:rsidRPr="00147B55">
          <w:rPr>
            <w:rFonts w:ascii="Arial" w:hAnsi="Arial" w:cs="Arial"/>
            <w:webHidden/>
          </w:rPr>
          <w:t>36</w:t>
        </w:r>
        <w:r w:rsidR="0050357F" w:rsidRPr="00147B55">
          <w:rPr>
            <w:rFonts w:ascii="Arial" w:hAnsi="Arial" w:cs="Arial"/>
            <w:webHidden/>
          </w:rPr>
          <w:fldChar w:fldCharType="end"/>
        </w:r>
      </w:hyperlink>
    </w:p>
    <w:p w14:paraId="26FA7303" w14:textId="335586DD" w:rsidR="0050357F" w:rsidRPr="00147B55" w:rsidRDefault="009C08FE" w:rsidP="0050357F">
      <w:pPr>
        <w:pStyle w:val="TOC1"/>
        <w:spacing w:after="0" w:afterAutospacing="0"/>
        <w:rPr>
          <w:rFonts w:eastAsiaTheme="minorEastAsia" w:cs="Arial"/>
          <w:b w:val="0"/>
          <w:szCs w:val="22"/>
          <w:lang w:eastAsia="en-GB"/>
        </w:rPr>
      </w:pPr>
      <w:hyperlink w:anchor="_Toc61282174" w:history="1">
        <w:r w:rsidR="0050357F" w:rsidRPr="00147B55">
          <w:rPr>
            <w:rStyle w:val="Hyperlink"/>
            <w:rFonts w:cs="Arial"/>
          </w:rPr>
          <w:t>8.</w:t>
        </w:r>
        <w:r w:rsidR="0050357F" w:rsidRPr="00147B55">
          <w:rPr>
            <w:rFonts w:eastAsiaTheme="minorEastAsia" w:cs="Arial"/>
            <w:b w:val="0"/>
            <w:szCs w:val="22"/>
            <w:lang w:eastAsia="en-GB"/>
          </w:rPr>
          <w:tab/>
        </w:r>
        <w:r w:rsidR="0050357F" w:rsidRPr="00147B55">
          <w:rPr>
            <w:rStyle w:val="Hyperlink"/>
            <w:rFonts w:cs="Arial"/>
          </w:rPr>
          <w:t>Revision Record</w:t>
        </w:r>
        <w:r w:rsidR="0050357F" w:rsidRPr="00147B55">
          <w:rPr>
            <w:rFonts w:cs="Arial"/>
            <w:webHidden/>
          </w:rPr>
          <w:tab/>
        </w:r>
        <w:r w:rsidR="0050357F" w:rsidRPr="00147B55">
          <w:rPr>
            <w:rFonts w:cs="Arial"/>
            <w:webHidden/>
          </w:rPr>
          <w:fldChar w:fldCharType="begin"/>
        </w:r>
        <w:r w:rsidR="0050357F" w:rsidRPr="00147B55">
          <w:rPr>
            <w:rFonts w:cs="Arial"/>
            <w:webHidden/>
          </w:rPr>
          <w:instrText xml:space="preserve"> PAGEREF _Toc61282174 \h </w:instrText>
        </w:r>
        <w:r w:rsidR="0050357F" w:rsidRPr="00147B55">
          <w:rPr>
            <w:rFonts w:cs="Arial"/>
            <w:webHidden/>
          </w:rPr>
        </w:r>
        <w:r w:rsidR="0050357F" w:rsidRPr="00147B55">
          <w:rPr>
            <w:rFonts w:cs="Arial"/>
            <w:webHidden/>
          </w:rPr>
          <w:fldChar w:fldCharType="separate"/>
        </w:r>
        <w:r w:rsidR="0050357F" w:rsidRPr="00147B55">
          <w:rPr>
            <w:rFonts w:cs="Arial"/>
            <w:webHidden/>
          </w:rPr>
          <w:t>37</w:t>
        </w:r>
        <w:r w:rsidR="0050357F" w:rsidRPr="00147B55">
          <w:rPr>
            <w:rFonts w:cs="Arial"/>
            <w:webHidden/>
          </w:rPr>
          <w:fldChar w:fldCharType="end"/>
        </w:r>
      </w:hyperlink>
    </w:p>
    <w:p w14:paraId="1C30CF5B" w14:textId="3DF035E7" w:rsidR="000579F3" w:rsidRPr="00147B55" w:rsidRDefault="00115470" w:rsidP="0050357F">
      <w:pPr>
        <w:spacing w:after="0" w:afterAutospacing="0"/>
        <w:rPr>
          <w:rFonts w:cs="Arial"/>
          <w:noProof/>
          <w:szCs w:val="22"/>
        </w:rPr>
      </w:pPr>
      <w:r w:rsidRPr="00147B55">
        <w:rPr>
          <w:rFonts w:cs="Arial"/>
          <w:b/>
          <w:noProof/>
          <w:szCs w:val="22"/>
        </w:rPr>
        <w:fldChar w:fldCharType="end"/>
      </w:r>
    </w:p>
    <w:p w14:paraId="178F9E71" w14:textId="0D7AE2FF" w:rsidR="00812824" w:rsidRPr="00147B55" w:rsidRDefault="00812824">
      <w:pPr>
        <w:spacing w:before="0"/>
        <w:rPr>
          <w:rFonts w:cs="Arial"/>
          <w:noProof/>
          <w:szCs w:val="22"/>
        </w:rPr>
      </w:pPr>
      <w:r w:rsidRPr="00147B55">
        <w:rPr>
          <w:rFonts w:cs="Arial"/>
          <w:noProof/>
          <w:szCs w:val="22"/>
        </w:rPr>
        <w:br w:type="page"/>
      </w:r>
    </w:p>
    <w:p w14:paraId="75676C12" w14:textId="77777777" w:rsidR="00147B55" w:rsidRPr="00C45139" w:rsidRDefault="00147B55" w:rsidP="00147B55">
      <w:pPr>
        <w:pStyle w:val="PreliminaryNote"/>
      </w:pPr>
      <w:r>
        <w:lastRenderedPageBreak/>
        <w:t>Preliminary Note</w:t>
      </w:r>
    </w:p>
    <w:p w14:paraId="1BA9DFAF" w14:textId="77777777" w:rsidR="00147B55" w:rsidRDefault="00147B55" w:rsidP="00147B55">
      <w:pPr>
        <w:pStyle w:val="Normalbeforetable"/>
      </w:pPr>
      <w:r>
        <w:t>The Message Definition Report (MDR) is made of three parts:</w:t>
      </w:r>
    </w:p>
    <w:p w14:paraId="5EF7063A" w14:textId="77777777" w:rsidR="00147B55" w:rsidRDefault="00147B55" w:rsidP="00147B55">
      <w:pPr>
        <w:pStyle w:val="BlockLabel"/>
        <w:ind w:left="0"/>
      </w:pPr>
      <w:r>
        <w:t>MDR Part 1</w:t>
      </w:r>
    </w:p>
    <w:p w14:paraId="45B6CE1D" w14:textId="77777777" w:rsidR="00147B55" w:rsidRDefault="00147B55" w:rsidP="00147B55">
      <w:r>
        <w:t xml:space="preserve">This describes the contextual background required to understand the functionality of the proposed message set. Part 1 is produced by the submitting organization that developed or maintained the message set in line with an MDR Part 1 template provided by the ISO 20022 Registration Authority (RA) on </w:t>
      </w:r>
      <w:hyperlink r:id="rId20" w:history="1">
        <w:r w:rsidRPr="00D31030">
          <w:rPr>
            <w:rStyle w:val="Hyperlink"/>
          </w:rPr>
          <w:t>www.iso20022.org</w:t>
        </w:r>
      </w:hyperlink>
      <w:r>
        <w:t xml:space="preserve">. </w:t>
      </w:r>
    </w:p>
    <w:p w14:paraId="110E0FB8" w14:textId="77777777" w:rsidR="00147B55" w:rsidRDefault="00147B55" w:rsidP="00147B55">
      <w:pPr>
        <w:pStyle w:val="BlockLabel"/>
        <w:ind w:left="0"/>
      </w:pPr>
      <w:r>
        <w:t>MDR Part 2</w:t>
      </w:r>
    </w:p>
    <w:p w14:paraId="637DCFDF" w14:textId="77777777" w:rsidR="00147B55" w:rsidRDefault="00147B55" w:rsidP="00147B55">
      <w:r>
        <w:t>This is the detailed description of each message definition of the message set. Part 2 is produced by the RA using the model developed by the submitting organization.</w:t>
      </w:r>
    </w:p>
    <w:p w14:paraId="6C9C8988" w14:textId="77777777" w:rsidR="00147B55" w:rsidRDefault="00147B55" w:rsidP="00147B55">
      <w:pPr>
        <w:pStyle w:val="BlockLabel"/>
        <w:ind w:left="0"/>
      </w:pPr>
      <w:r>
        <w:t>MDR Part 3</w:t>
      </w:r>
    </w:p>
    <w:p w14:paraId="41CFCFBC" w14:textId="4C551959" w:rsidR="000579F3" w:rsidRPr="00147B55" w:rsidRDefault="00147B55" w:rsidP="00147B55">
      <w:pPr>
        <w:rPr>
          <w:rFonts w:cs="Arial"/>
          <w:noProof/>
          <w:szCs w:val="22"/>
        </w:rPr>
      </w:pPr>
      <w:r>
        <w:t>This is an extract if the ISO 20022 Business Model describing the business concepts used in the message set. Part 2 is an Excel document produced by the RA.</w:t>
      </w:r>
    </w:p>
    <w:p w14:paraId="5C6131B7" w14:textId="77777777" w:rsidR="0029002B" w:rsidRPr="00147B55" w:rsidRDefault="0029002B" w:rsidP="004330F5">
      <w:pPr>
        <w:rPr>
          <w:rFonts w:cs="Arial"/>
          <w:noProof/>
          <w:szCs w:val="22"/>
        </w:rPr>
      </w:pPr>
    </w:p>
    <w:p w14:paraId="7F80139D" w14:textId="77777777" w:rsidR="00E5295C" w:rsidRPr="00147B55" w:rsidRDefault="00E5295C">
      <w:pPr>
        <w:spacing w:before="0" w:after="0" w:afterAutospacing="0"/>
        <w:rPr>
          <w:rFonts w:cs="Arial"/>
          <w:noProof/>
          <w:szCs w:val="22"/>
        </w:rPr>
      </w:pPr>
      <w:bookmarkStart w:id="4" w:name="_Toc116962860"/>
      <w:bookmarkStart w:id="5" w:name="_Toc146690773"/>
      <w:bookmarkStart w:id="6" w:name="_Toc61282145"/>
      <w:r w:rsidRPr="00147B55">
        <w:rPr>
          <w:rFonts w:cs="Arial"/>
          <w:b/>
          <w:noProof/>
          <w:szCs w:val="22"/>
        </w:rPr>
        <w:br w:type="page"/>
      </w:r>
    </w:p>
    <w:p w14:paraId="0E0CAD37" w14:textId="693A5FF4" w:rsidR="00961093" w:rsidRPr="00147B55" w:rsidRDefault="00961093" w:rsidP="00F97A81">
      <w:pPr>
        <w:pStyle w:val="Heading1"/>
      </w:pPr>
      <w:r w:rsidRPr="00147B55">
        <w:t>Introduction</w:t>
      </w:r>
      <w:bookmarkEnd w:id="4"/>
      <w:bookmarkEnd w:id="5"/>
      <w:bookmarkEnd w:id="6"/>
    </w:p>
    <w:p w14:paraId="175DBFBF" w14:textId="77777777" w:rsidR="00840A10" w:rsidRPr="00147B55" w:rsidRDefault="00755E11" w:rsidP="00F97A81">
      <w:pPr>
        <w:pStyle w:val="Heading2"/>
      </w:pPr>
      <w:bookmarkStart w:id="7" w:name="_Toc61282146"/>
      <w:bookmarkStart w:id="8" w:name="_Toc116962861"/>
      <w:bookmarkStart w:id="9" w:name="_Toc146690774"/>
      <w:r w:rsidRPr="00147B55">
        <w:t>Terms and d</w:t>
      </w:r>
      <w:r w:rsidR="00840A10" w:rsidRPr="00147B55">
        <w:t>efinitions</w:t>
      </w:r>
      <w:bookmarkEnd w:id="7"/>
    </w:p>
    <w:p w14:paraId="0291AEAC" w14:textId="28880A85" w:rsidR="00840A10" w:rsidRDefault="00840A10" w:rsidP="00840A10">
      <w:pPr>
        <w:rPr>
          <w:rFonts w:cs="Arial"/>
          <w:szCs w:val="22"/>
        </w:rPr>
      </w:pPr>
      <w:r w:rsidRPr="00147B55">
        <w:rPr>
          <w:rFonts w:cs="Arial"/>
          <w:szCs w:val="22"/>
        </w:rPr>
        <w:t>The following terms are reserved words defined in ISO 20022</w:t>
      </w:r>
      <w:r w:rsidR="007177B4" w:rsidRPr="00147B55">
        <w:rPr>
          <w:rFonts w:cs="Arial"/>
          <w:szCs w:val="22"/>
        </w:rPr>
        <w:t xml:space="preserve"> </w:t>
      </w:r>
      <w:r w:rsidRPr="00147B55">
        <w:rPr>
          <w:rFonts w:cs="Arial"/>
          <w:szCs w:val="22"/>
        </w:rPr>
        <w:t xml:space="preserve">– Part1. When used in this document, they will follow the </w:t>
      </w:r>
      <w:proofErr w:type="spellStart"/>
      <w:r w:rsidRPr="00147B55">
        <w:rPr>
          <w:rFonts w:cs="Arial"/>
          <w:szCs w:val="22"/>
        </w:rPr>
        <w:t>UpperCamelCase</w:t>
      </w:r>
      <w:proofErr w:type="spellEnd"/>
      <w:r w:rsidRPr="00147B55">
        <w:rPr>
          <w:rFonts w:cs="Arial"/>
          <w:szCs w:val="22"/>
        </w:rPr>
        <w:t xml:space="preserve"> notation.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F86DAE" w14:paraId="70F77C68" w14:textId="77777777" w:rsidTr="00F86DAE">
        <w:trPr>
          <w:cantSplit/>
          <w:trHeight w:val="333"/>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59522E2B" w14:textId="77777777" w:rsidR="00F86DAE" w:rsidRPr="0052733C" w:rsidRDefault="00F86DAE" w:rsidP="00F86DAE">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40C216F5" w14:textId="77777777" w:rsidR="00F86DAE" w:rsidRPr="0052733C" w:rsidRDefault="00F86DAE" w:rsidP="00F86DAE">
            <w:pPr>
              <w:pStyle w:val="TableHeading"/>
            </w:pPr>
            <w:r w:rsidRPr="0052733C">
              <w:t>Definition</w:t>
            </w:r>
          </w:p>
        </w:tc>
      </w:tr>
      <w:tr w:rsidR="00F86DAE" w14:paraId="234EB3F1" w14:textId="77777777" w:rsidTr="0018330B">
        <w:tc>
          <w:tcPr>
            <w:tcW w:w="2376" w:type="dxa"/>
            <w:shd w:val="clear" w:color="auto" w:fill="FFFFFF"/>
          </w:tcPr>
          <w:p w14:paraId="616CA5F4" w14:textId="77777777" w:rsidR="00F86DAE" w:rsidRPr="00922455" w:rsidRDefault="00F86DAE" w:rsidP="0018330B">
            <w:pPr>
              <w:pStyle w:val="TableText0"/>
              <w:rPr>
                <w:rStyle w:val="Italic"/>
                <w:i w:val="0"/>
              </w:rPr>
            </w:pPr>
            <w:proofErr w:type="spellStart"/>
            <w:r w:rsidRPr="00922455">
              <w:rPr>
                <w:rStyle w:val="Italic"/>
                <w:i w:val="0"/>
              </w:rPr>
              <w:t>BusinessRole</w:t>
            </w:r>
            <w:proofErr w:type="spellEnd"/>
          </w:p>
        </w:tc>
        <w:tc>
          <w:tcPr>
            <w:tcW w:w="5988" w:type="dxa"/>
            <w:shd w:val="clear" w:color="auto" w:fill="FFFFFF"/>
          </w:tcPr>
          <w:p w14:paraId="20276B5E" w14:textId="77777777" w:rsidR="00F86DAE" w:rsidRPr="0052733C" w:rsidRDefault="00F86DAE" w:rsidP="0018330B">
            <w:pPr>
              <w:pStyle w:val="TableText0"/>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F86DAE" w14:paraId="6856D557" w14:textId="77777777" w:rsidTr="0018330B">
        <w:tc>
          <w:tcPr>
            <w:tcW w:w="2376" w:type="dxa"/>
            <w:shd w:val="clear" w:color="auto" w:fill="FFFFFF"/>
          </w:tcPr>
          <w:p w14:paraId="1D59E045" w14:textId="77777777" w:rsidR="00F86DAE" w:rsidRPr="00922455" w:rsidRDefault="00F86DAE" w:rsidP="0018330B">
            <w:pPr>
              <w:pStyle w:val="TableText0"/>
              <w:rPr>
                <w:rStyle w:val="Italic"/>
                <w:i w:val="0"/>
              </w:rPr>
            </w:pPr>
            <w:r w:rsidRPr="00922455">
              <w:rPr>
                <w:rStyle w:val="Italic"/>
                <w:i w:val="0"/>
              </w:rPr>
              <w:t>Participant</w:t>
            </w:r>
          </w:p>
        </w:tc>
        <w:tc>
          <w:tcPr>
            <w:tcW w:w="5988" w:type="dxa"/>
            <w:shd w:val="clear" w:color="auto" w:fill="FFFFFF"/>
          </w:tcPr>
          <w:p w14:paraId="1BFD87FE" w14:textId="77777777" w:rsidR="00F86DAE" w:rsidRPr="0052733C" w:rsidRDefault="00F86DAE" w:rsidP="0018330B">
            <w:pPr>
              <w:pStyle w:val="TableText0"/>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F86DAE" w14:paraId="3BE0D732" w14:textId="77777777" w:rsidTr="0018330B">
        <w:tc>
          <w:tcPr>
            <w:tcW w:w="2376" w:type="dxa"/>
            <w:shd w:val="clear" w:color="auto" w:fill="FFFFFF"/>
          </w:tcPr>
          <w:p w14:paraId="6643620A" w14:textId="77777777" w:rsidR="00F86DAE" w:rsidRPr="00922455" w:rsidRDefault="00F86DAE" w:rsidP="0018330B">
            <w:pPr>
              <w:pStyle w:val="TableText0"/>
              <w:rPr>
                <w:rStyle w:val="Italic"/>
                <w:i w:val="0"/>
              </w:rPr>
            </w:pPr>
            <w:proofErr w:type="spellStart"/>
            <w:r w:rsidRPr="00922455">
              <w:rPr>
                <w:rStyle w:val="Italic"/>
                <w:i w:val="0"/>
              </w:rPr>
              <w:t>BusinessProcess</w:t>
            </w:r>
            <w:proofErr w:type="spellEnd"/>
          </w:p>
        </w:tc>
        <w:tc>
          <w:tcPr>
            <w:tcW w:w="5988" w:type="dxa"/>
            <w:shd w:val="clear" w:color="auto" w:fill="FFFFFF"/>
          </w:tcPr>
          <w:p w14:paraId="42150801" w14:textId="77777777" w:rsidR="00F86DAE" w:rsidRPr="0052733C" w:rsidRDefault="00F86DAE" w:rsidP="0018330B">
            <w:pPr>
              <w:pStyle w:val="TableText0"/>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F86DAE" w14:paraId="1D2B4697" w14:textId="77777777" w:rsidTr="0018330B">
        <w:tc>
          <w:tcPr>
            <w:tcW w:w="2376" w:type="dxa"/>
            <w:shd w:val="clear" w:color="auto" w:fill="FFFFFF"/>
          </w:tcPr>
          <w:p w14:paraId="3BAC61EC" w14:textId="77777777" w:rsidR="00F86DAE" w:rsidRPr="00922455" w:rsidRDefault="00F86DAE" w:rsidP="0018330B">
            <w:pPr>
              <w:pStyle w:val="TableText0"/>
              <w:rPr>
                <w:rStyle w:val="Italic"/>
                <w:i w:val="0"/>
              </w:rPr>
            </w:pPr>
            <w:proofErr w:type="spellStart"/>
            <w:r w:rsidRPr="00922455">
              <w:rPr>
                <w:rStyle w:val="Italic"/>
                <w:i w:val="0"/>
              </w:rPr>
              <w:t>BusinessTransaction</w:t>
            </w:r>
            <w:proofErr w:type="spellEnd"/>
          </w:p>
        </w:tc>
        <w:tc>
          <w:tcPr>
            <w:tcW w:w="5988" w:type="dxa"/>
            <w:shd w:val="clear" w:color="auto" w:fill="FFFFFF"/>
          </w:tcPr>
          <w:p w14:paraId="5F355C85" w14:textId="77777777" w:rsidR="00F86DAE" w:rsidRPr="0052733C" w:rsidRDefault="00F86DAE" w:rsidP="0018330B">
            <w:pPr>
              <w:pStyle w:val="TableText0"/>
            </w:pPr>
            <w:r w:rsidRPr="0052733C">
              <w:t xml:space="preserve">Particular solution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F86DAE" w14:paraId="31119243" w14:textId="77777777" w:rsidTr="0018330B">
        <w:tc>
          <w:tcPr>
            <w:tcW w:w="2376" w:type="dxa"/>
            <w:shd w:val="clear" w:color="auto" w:fill="FFFFFF"/>
          </w:tcPr>
          <w:p w14:paraId="203FD464" w14:textId="77777777" w:rsidR="00F86DAE" w:rsidRPr="00922455" w:rsidRDefault="00F86DAE" w:rsidP="0018330B">
            <w:pPr>
              <w:pStyle w:val="TableText0"/>
              <w:rPr>
                <w:rStyle w:val="Italic"/>
                <w:i w:val="0"/>
              </w:rPr>
            </w:pPr>
            <w:proofErr w:type="spellStart"/>
            <w:r w:rsidRPr="00922455">
              <w:rPr>
                <w:rStyle w:val="Italic"/>
                <w:i w:val="0"/>
              </w:rPr>
              <w:t>MessageDefinition</w:t>
            </w:r>
            <w:proofErr w:type="spellEnd"/>
          </w:p>
        </w:tc>
        <w:tc>
          <w:tcPr>
            <w:tcW w:w="5988" w:type="dxa"/>
            <w:shd w:val="clear" w:color="auto" w:fill="FFFFFF"/>
          </w:tcPr>
          <w:p w14:paraId="4BC3C962" w14:textId="77777777" w:rsidR="00F86DAE" w:rsidRPr="0052733C" w:rsidRDefault="00F86DAE" w:rsidP="0018330B">
            <w:pPr>
              <w:pStyle w:val="TableText0"/>
            </w:pPr>
            <w:r w:rsidRPr="0052733C">
              <w:t>Formal description of the structure of a message instance.</w:t>
            </w:r>
          </w:p>
        </w:tc>
      </w:tr>
    </w:tbl>
    <w:p w14:paraId="06085D6C" w14:textId="77777777" w:rsidR="00F86DAE" w:rsidRPr="00147B55" w:rsidRDefault="00F86DAE" w:rsidP="00840A10">
      <w:pPr>
        <w:rPr>
          <w:rFonts w:cs="Arial"/>
          <w:szCs w:val="22"/>
        </w:rPr>
      </w:pPr>
    </w:p>
    <w:p w14:paraId="25F574E8" w14:textId="77777777" w:rsidR="00961093" w:rsidRPr="00147B55" w:rsidRDefault="00A87483" w:rsidP="00F97A81">
      <w:pPr>
        <w:pStyle w:val="Heading2"/>
      </w:pPr>
      <w:bookmarkStart w:id="10" w:name="_Toc61282147"/>
      <w:bookmarkEnd w:id="8"/>
      <w:bookmarkEnd w:id="9"/>
      <w:r w:rsidRPr="00147B55">
        <w:t>Abbreviations and Acronyms</w:t>
      </w:r>
      <w:bookmarkEnd w:id="10"/>
    </w:p>
    <w:p w14:paraId="5492A2A6" w14:textId="77777777" w:rsidR="00A87483" w:rsidRPr="00147B55" w:rsidRDefault="00A87483" w:rsidP="00A87483">
      <w:pPr>
        <w:pStyle w:val="Normalbeforetable"/>
        <w:rPr>
          <w:rFonts w:cs="Arial"/>
          <w:sz w:val="22"/>
          <w:szCs w:val="22"/>
        </w:rPr>
      </w:pPr>
      <w:bookmarkStart w:id="11" w:name="_Toc116962862"/>
      <w:r w:rsidRPr="00147B55">
        <w:rPr>
          <w:rFonts w:cs="Arial"/>
          <w:sz w:val="22"/>
          <w:szCs w:val="22"/>
        </w:rPr>
        <w:t>The following is a list of abbreviations and acronyms used in the document.</w:t>
      </w:r>
    </w:p>
    <w:tbl>
      <w:tblPr>
        <w:tblW w:w="97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899"/>
        <w:gridCol w:w="6866"/>
      </w:tblGrid>
      <w:tr w:rsidR="00961093" w:rsidRPr="00147B55" w14:paraId="13BDEC08" w14:textId="77777777" w:rsidTr="00F86DAE">
        <w:trPr>
          <w:cantSplit/>
          <w:trHeight w:val="353"/>
        </w:trPr>
        <w:tc>
          <w:tcPr>
            <w:tcW w:w="2899" w:type="dxa"/>
            <w:shd w:val="clear" w:color="auto" w:fill="BFBFBF" w:themeFill="background1" w:themeFillShade="BF"/>
            <w:vAlign w:val="center"/>
          </w:tcPr>
          <w:p w14:paraId="1AFB2023" w14:textId="77777777" w:rsidR="00961093" w:rsidRPr="00F86DAE" w:rsidRDefault="00A8748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Abbreviations/</w:t>
            </w:r>
            <w:r w:rsidR="00961093" w:rsidRPr="00F86DAE">
              <w:rPr>
                <w:rStyle w:val="Italic"/>
                <w:rFonts w:ascii="Arial" w:eastAsia="Times" w:hAnsi="Arial"/>
                <w:i w:val="0"/>
                <w:iCs/>
                <w:color w:val="auto"/>
                <w:sz w:val="19"/>
                <w:lang w:eastAsia="en-US"/>
              </w:rPr>
              <w:t>Acronym</w:t>
            </w:r>
            <w:r w:rsidRPr="00F86DAE">
              <w:rPr>
                <w:rStyle w:val="Italic"/>
                <w:rFonts w:ascii="Arial" w:eastAsia="Times" w:hAnsi="Arial"/>
                <w:i w:val="0"/>
                <w:iCs/>
                <w:color w:val="auto"/>
                <w:sz w:val="19"/>
                <w:lang w:eastAsia="en-US"/>
              </w:rPr>
              <w:t>s</w:t>
            </w:r>
          </w:p>
        </w:tc>
        <w:tc>
          <w:tcPr>
            <w:tcW w:w="6866" w:type="dxa"/>
            <w:shd w:val="clear" w:color="auto" w:fill="BFBFBF" w:themeFill="background1" w:themeFillShade="BF"/>
            <w:vAlign w:val="center"/>
          </w:tcPr>
          <w:p w14:paraId="2F0CA90C" w14:textId="77777777" w:rsidR="00961093" w:rsidRPr="00F86DAE" w:rsidRDefault="0096109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Definition</w:t>
            </w:r>
          </w:p>
        </w:tc>
      </w:tr>
      <w:tr w:rsidR="00961093" w:rsidRPr="00147B55" w14:paraId="74A9F751" w14:textId="77777777" w:rsidTr="00A253FF">
        <w:trPr>
          <w:cantSplit/>
          <w:trHeight w:val="353"/>
        </w:trPr>
        <w:tc>
          <w:tcPr>
            <w:tcW w:w="2899" w:type="dxa"/>
            <w:vAlign w:val="center"/>
          </w:tcPr>
          <w:p w14:paraId="7814AAFF" w14:textId="77777777" w:rsidR="00961093"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TR(s)</w:t>
            </w:r>
          </w:p>
        </w:tc>
        <w:tc>
          <w:tcPr>
            <w:tcW w:w="6866" w:type="dxa"/>
            <w:vAlign w:val="center"/>
          </w:tcPr>
          <w:p w14:paraId="4BF0EC67" w14:textId="77777777" w:rsidR="00961093" w:rsidRPr="00F86DAE" w:rsidRDefault="00A87483" w:rsidP="00E4260E">
            <w:pPr>
              <w:pStyle w:val="BodyText"/>
              <w:spacing w:before="0"/>
              <w:rPr>
                <w:rStyle w:val="Italic"/>
                <w:i w:val="0"/>
                <w:iCs/>
                <w:sz w:val="19"/>
              </w:rPr>
            </w:pPr>
            <w:r w:rsidRPr="00F86DAE">
              <w:rPr>
                <w:rStyle w:val="Italic"/>
                <w:i w:val="0"/>
                <w:iCs/>
                <w:sz w:val="19"/>
              </w:rPr>
              <w:t>Trade Repository (</w:t>
            </w:r>
            <w:proofErr w:type="spellStart"/>
            <w:r w:rsidRPr="00F86DAE">
              <w:rPr>
                <w:rStyle w:val="Italic"/>
                <w:i w:val="0"/>
                <w:iCs/>
                <w:sz w:val="19"/>
              </w:rPr>
              <w:t>ies</w:t>
            </w:r>
            <w:proofErr w:type="spellEnd"/>
            <w:r w:rsidRPr="00F86DAE">
              <w:rPr>
                <w:rStyle w:val="Italic"/>
                <w:i w:val="0"/>
                <w:iCs/>
                <w:sz w:val="19"/>
              </w:rPr>
              <w:t>)</w:t>
            </w:r>
            <w:r w:rsidR="009E436F" w:rsidRPr="00F86DAE">
              <w:rPr>
                <w:rStyle w:val="Italic"/>
                <w:i w:val="0"/>
                <w:iCs/>
                <w:sz w:val="19"/>
              </w:rPr>
              <w:t xml:space="preserve"> also known as Swap Data Repository (</w:t>
            </w:r>
            <w:proofErr w:type="spellStart"/>
            <w:r w:rsidR="009E436F" w:rsidRPr="00F86DAE">
              <w:rPr>
                <w:rStyle w:val="Italic"/>
                <w:i w:val="0"/>
                <w:iCs/>
                <w:sz w:val="19"/>
              </w:rPr>
              <w:t>ies</w:t>
            </w:r>
            <w:proofErr w:type="spellEnd"/>
            <w:r w:rsidR="009E436F" w:rsidRPr="00F86DAE">
              <w:rPr>
                <w:rStyle w:val="Italic"/>
                <w:i w:val="0"/>
                <w:iCs/>
                <w:sz w:val="19"/>
              </w:rPr>
              <w:t>) or SDR(s)</w:t>
            </w:r>
          </w:p>
        </w:tc>
      </w:tr>
      <w:tr w:rsidR="008228C9" w:rsidRPr="00147B55" w14:paraId="798EA02C" w14:textId="77777777" w:rsidTr="00A253FF">
        <w:trPr>
          <w:cantSplit/>
          <w:trHeight w:val="353"/>
        </w:trPr>
        <w:tc>
          <w:tcPr>
            <w:tcW w:w="2899" w:type="dxa"/>
            <w:vAlign w:val="center"/>
          </w:tcPr>
          <w:p w14:paraId="3781DEB4" w14:textId="77777777" w:rsidR="008228C9" w:rsidRPr="00F86DAE" w:rsidRDefault="008228C9"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CA(s)</w:t>
            </w:r>
          </w:p>
        </w:tc>
        <w:tc>
          <w:tcPr>
            <w:tcW w:w="6866" w:type="dxa"/>
            <w:vAlign w:val="center"/>
          </w:tcPr>
          <w:p w14:paraId="0C497809" w14:textId="77777777" w:rsidR="008228C9" w:rsidRPr="00F86DAE" w:rsidRDefault="008228C9" w:rsidP="00E4260E">
            <w:pPr>
              <w:pStyle w:val="BodyText"/>
              <w:spacing w:before="0"/>
              <w:rPr>
                <w:rStyle w:val="Italic"/>
                <w:i w:val="0"/>
                <w:iCs/>
                <w:sz w:val="19"/>
              </w:rPr>
            </w:pPr>
            <w:r w:rsidRPr="00F86DAE">
              <w:rPr>
                <w:rStyle w:val="Italic"/>
                <w:i w:val="0"/>
                <w:iCs/>
                <w:sz w:val="19"/>
              </w:rPr>
              <w:t>Competent Authority</w:t>
            </w:r>
            <w:r w:rsidR="001F1A4B" w:rsidRPr="00F86DAE">
              <w:rPr>
                <w:rStyle w:val="Italic"/>
                <w:i w:val="0"/>
                <w:iCs/>
                <w:sz w:val="19"/>
              </w:rPr>
              <w:t xml:space="preserve"> (</w:t>
            </w:r>
            <w:proofErr w:type="spellStart"/>
            <w:r w:rsidR="001F1A4B" w:rsidRPr="00F86DAE">
              <w:rPr>
                <w:rStyle w:val="Italic"/>
                <w:i w:val="0"/>
                <w:iCs/>
                <w:sz w:val="19"/>
              </w:rPr>
              <w:t>ies</w:t>
            </w:r>
            <w:proofErr w:type="spellEnd"/>
            <w:r w:rsidR="001F1A4B" w:rsidRPr="00F86DAE">
              <w:rPr>
                <w:rStyle w:val="Italic"/>
                <w:i w:val="0"/>
                <w:iCs/>
                <w:sz w:val="19"/>
              </w:rPr>
              <w:t>)</w:t>
            </w:r>
          </w:p>
        </w:tc>
      </w:tr>
      <w:tr w:rsidR="00E4260E" w:rsidRPr="00147B55" w14:paraId="1AEC6EE9" w14:textId="77777777" w:rsidTr="00A253FF">
        <w:trPr>
          <w:cantSplit/>
          <w:trHeight w:val="353"/>
        </w:trPr>
        <w:tc>
          <w:tcPr>
            <w:tcW w:w="2899" w:type="dxa"/>
            <w:vAlign w:val="center"/>
          </w:tcPr>
          <w:p w14:paraId="6FA3ACF2"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 user</w:t>
            </w:r>
          </w:p>
        </w:tc>
        <w:tc>
          <w:tcPr>
            <w:tcW w:w="6866" w:type="dxa"/>
            <w:vAlign w:val="center"/>
          </w:tcPr>
          <w:p w14:paraId="752EAE95" w14:textId="1FDBE2A2" w:rsidR="00E4260E" w:rsidRPr="00F86DAE" w:rsidRDefault="00A87483"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 xml:space="preserve">Any Competent Authority that will </w:t>
            </w:r>
            <w:r w:rsidR="006A77DF" w:rsidRPr="00F86DAE">
              <w:rPr>
                <w:rStyle w:val="Italic"/>
                <w:rFonts w:ascii="Arial" w:eastAsia="Times" w:hAnsi="Arial"/>
                <w:i w:val="0"/>
                <w:iCs/>
                <w:sz w:val="19"/>
                <w:lang w:eastAsia="en-US"/>
              </w:rPr>
              <w:t>use</w:t>
            </w:r>
            <w:r w:rsidRPr="00F86DAE">
              <w:rPr>
                <w:rStyle w:val="Italic"/>
                <w:rFonts w:ascii="Arial" w:eastAsia="Times" w:hAnsi="Arial"/>
                <w:i w:val="0"/>
                <w:iCs/>
                <w:sz w:val="19"/>
                <w:lang w:eastAsia="en-US"/>
              </w:rPr>
              <w:t xml:space="preserve"> </w:t>
            </w:r>
            <w:r w:rsidR="001F1A4B" w:rsidRPr="00F86DAE">
              <w:rPr>
                <w:rStyle w:val="Italic"/>
                <w:rFonts w:ascii="Arial" w:eastAsia="Times" w:hAnsi="Arial"/>
                <w:i w:val="0"/>
                <w:iCs/>
                <w:sz w:val="19"/>
                <w:lang w:eastAsia="en-US"/>
              </w:rPr>
              <w:t xml:space="preserve">the Access to Trade Repositories </w:t>
            </w:r>
            <w:r w:rsidRPr="00F86DAE">
              <w:rPr>
                <w:rStyle w:val="Italic"/>
                <w:rFonts w:ascii="Arial" w:eastAsia="Times" w:hAnsi="Arial"/>
                <w:i w:val="0"/>
                <w:iCs/>
                <w:sz w:val="19"/>
                <w:lang w:eastAsia="en-US"/>
              </w:rPr>
              <w:t>System to query and receive TRs’ data.</w:t>
            </w:r>
          </w:p>
        </w:tc>
      </w:tr>
      <w:tr w:rsidR="00E4260E" w:rsidRPr="00147B55" w14:paraId="601916F0" w14:textId="77777777" w:rsidTr="00A253FF">
        <w:trPr>
          <w:cantSplit/>
          <w:trHeight w:val="340"/>
        </w:trPr>
        <w:tc>
          <w:tcPr>
            <w:tcW w:w="2899" w:type="dxa"/>
            <w:vAlign w:val="center"/>
          </w:tcPr>
          <w:p w14:paraId="7B679FF5"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System User</w:t>
            </w:r>
          </w:p>
        </w:tc>
        <w:tc>
          <w:tcPr>
            <w:tcW w:w="6866" w:type="dxa"/>
            <w:vAlign w:val="center"/>
          </w:tcPr>
          <w:p w14:paraId="51706680" w14:textId="77777777" w:rsidR="00E4260E" w:rsidRPr="00F86DAE" w:rsidRDefault="00A87483" w:rsidP="001F1A4B">
            <w:pPr>
              <w:pStyle w:val="BodyText"/>
              <w:spacing w:before="0"/>
              <w:rPr>
                <w:rStyle w:val="Italic"/>
                <w:i w:val="0"/>
                <w:iCs/>
                <w:sz w:val="19"/>
              </w:rPr>
            </w:pPr>
            <w:r w:rsidRPr="00F86DAE">
              <w:rPr>
                <w:rStyle w:val="Italic"/>
                <w:i w:val="0"/>
                <w:iCs/>
                <w:sz w:val="19"/>
              </w:rPr>
              <w:t xml:space="preserve">Anyone who interacts with the </w:t>
            </w:r>
            <w:r w:rsidR="001F1A4B" w:rsidRPr="00F86DAE">
              <w:rPr>
                <w:rStyle w:val="Italic"/>
                <w:i w:val="0"/>
                <w:iCs/>
                <w:sz w:val="19"/>
              </w:rPr>
              <w:t>Access to Trade Repositories System</w:t>
            </w:r>
            <w:r w:rsidRPr="00F86DAE">
              <w:rPr>
                <w:rStyle w:val="Italic"/>
                <w:i w:val="0"/>
                <w:iCs/>
                <w:sz w:val="19"/>
              </w:rPr>
              <w:t xml:space="preserve"> (a TR or a CA user). </w:t>
            </w:r>
          </w:p>
        </w:tc>
      </w:tr>
      <w:tr w:rsidR="006A77DF" w:rsidRPr="00147B55" w14:paraId="683624EB" w14:textId="77777777" w:rsidTr="00A253FF">
        <w:trPr>
          <w:cantSplit/>
          <w:trHeight w:val="340"/>
          <w:ins w:id="12" w:author="JANSSENS Paul" w:date="2020-10-28T16:21:00Z"/>
        </w:trPr>
        <w:tc>
          <w:tcPr>
            <w:tcW w:w="2899" w:type="dxa"/>
            <w:vAlign w:val="center"/>
          </w:tcPr>
          <w:p w14:paraId="3D91D83E" w14:textId="77777777" w:rsidR="006A77DF" w:rsidRPr="00F86DAE" w:rsidRDefault="006A77DF" w:rsidP="006B4BA6">
            <w:pPr>
              <w:pStyle w:val="TableEntrySpecial"/>
              <w:rPr>
                <w:ins w:id="13" w:author="JANSSENS Paul" w:date="2020-10-28T16:21:00Z"/>
                <w:rStyle w:val="Italic"/>
                <w:rFonts w:ascii="Arial" w:eastAsia="Times" w:hAnsi="Arial"/>
                <w:b w:val="0"/>
                <w:i w:val="0"/>
                <w:iCs/>
                <w:sz w:val="19"/>
                <w:lang w:eastAsia="en-US"/>
              </w:rPr>
            </w:pPr>
            <w:ins w:id="14" w:author="JANSSENS Paul" w:date="2020-10-28T16:21:00Z">
              <w:r w:rsidRPr="00F86DAE">
                <w:rPr>
                  <w:rStyle w:val="Italic"/>
                  <w:rFonts w:ascii="Arial" w:eastAsia="Times" w:hAnsi="Arial"/>
                  <w:b w:val="0"/>
                  <w:i w:val="0"/>
                  <w:iCs/>
                  <w:sz w:val="19"/>
                  <w:lang w:eastAsia="en-US"/>
                </w:rPr>
                <w:t xml:space="preserve">Reporting </w:t>
              </w:r>
            </w:ins>
            <w:ins w:id="15" w:author="JANSSENS Paul" w:date="2020-12-04T10:02:00Z">
              <w:r w:rsidR="006B4BA6" w:rsidRPr="00F86DAE">
                <w:rPr>
                  <w:rStyle w:val="Italic"/>
                  <w:rFonts w:ascii="Arial" w:eastAsia="Times" w:hAnsi="Arial"/>
                  <w:b w:val="0"/>
                  <w:i w:val="0"/>
                  <w:iCs/>
                  <w:sz w:val="19"/>
                  <w:lang w:eastAsia="en-US"/>
                </w:rPr>
                <w:t>Entity (RE)</w:t>
              </w:r>
            </w:ins>
          </w:p>
        </w:tc>
        <w:tc>
          <w:tcPr>
            <w:tcW w:w="6866" w:type="dxa"/>
            <w:vAlign w:val="center"/>
          </w:tcPr>
          <w:p w14:paraId="1F21A14F" w14:textId="77777777" w:rsidR="006A77DF" w:rsidRPr="00F86DAE" w:rsidRDefault="006A77DF" w:rsidP="006A77DF">
            <w:pPr>
              <w:pStyle w:val="BodyText"/>
              <w:spacing w:before="0"/>
              <w:rPr>
                <w:ins w:id="16" w:author="JANSSENS Paul" w:date="2020-10-28T16:21:00Z"/>
                <w:rStyle w:val="Italic"/>
                <w:i w:val="0"/>
                <w:iCs/>
                <w:sz w:val="19"/>
              </w:rPr>
            </w:pPr>
            <w:ins w:id="17" w:author="JANSSENS Paul" w:date="2020-10-28T16:23:00Z">
              <w:r w:rsidRPr="00F86DAE">
                <w:rPr>
                  <w:rStyle w:val="Italic"/>
                  <w:i w:val="0"/>
                  <w:iCs/>
                  <w:sz w:val="19"/>
                </w:rPr>
                <w:t>Any entity that reports to a Trade repository under the scope of a regulation. It could be any of the following entities defined in such regulation: report submitting entity, reporting counterparty or entity responsible for reporting</w:t>
              </w:r>
            </w:ins>
            <w:ins w:id="18" w:author="JANSSENS Paul" w:date="2020-10-28T17:54:00Z">
              <w:r w:rsidR="00CF3C8D" w:rsidRPr="00F86DAE">
                <w:rPr>
                  <w:rStyle w:val="Italic"/>
                  <w:i w:val="0"/>
                  <w:iCs/>
                  <w:sz w:val="19"/>
                </w:rPr>
                <w:t>.</w:t>
              </w:r>
            </w:ins>
          </w:p>
        </w:tc>
      </w:tr>
      <w:tr w:rsidR="00C73FCA" w:rsidRPr="00147B55" w14:paraId="3845E7FB" w14:textId="77777777" w:rsidTr="00A253FF">
        <w:trPr>
          <w:cantSplit/>
          <w:trHeight w:val="312"/>
        </w:trPr>
        <w:tc>
          <w:tcPr>
            <w:tcW w:w="2899" w:type="dxa"/>
            <w:vAlign w:val="center"/>
          </w:tcPr>
          <w:p w14:paraId="003347AE" w14:textId="77777777" w:rsidR="00C73FCA" w:rsidRPr="00F86DAE" w:rsidRDefault="00D402F6"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Access to Trade Repositories System</w:t>
            </w:r>
            <w:r w:rsidR="00930A57" w:rsidRPr="00F86DAE">
              <w:rPr>
                <w:rStyle w:val="Italic"/>
                <w:rFonts w:ascii="Arial" w:eastAsia="Times" w:hAnsi="Arial"/>
                <w:b w:val="0"/>
                <w:i w:val="0"/>
                <w:iCs/>
                <w:sz w:val="19"/>
                <w:lang w:eastAsia="en-US"/>
              </w:rPr>
              <w:t xml:space="preserve"> / Central HUB</w:t>
            </w:r>
          </w:p>
        </w:tc>
        <w:tc>
          <w:tcPr>
            <w:tcW w:w="6866" w:type="dxa"/>
            <w:vAlign w:val="center"/>
          </w:tcPr>
          <w:p w14:paraId="4A519ECC" w14:textId="77777777" w:rsidR="00C73FCA" w:rsidRPr="00F86DAE" w:rsidRDefault="00D402F6"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Access to Trade Repositories System is a</w:t>
            </w:r>
            <w:r w:rsidR="000C663A" w:rsidRPr="00F86DAE">
              <w:rPr>
                <w:rStyle w:val="Italic"/>
                <w:rFonts w:ascii="Arial" w:eastAsia="Times" w:hAnsi="Arial"/>
                <w:i w:val="0"/>
                <w:iCs/>
                <w:sz w:val="19"/>
                <w:lang w:eastAsia="en-US"/>
              </w:rPr>
              <w:t xml:space="preserve"> single data query and data provision channel buil</w:t>
            </w:r>
            <w:r w:rsidR="00930A57" w:rsidRPr="00F86DAE">
              <w:rPr>
                <w:rStyle w:val="Italic"/>
                <w:rFonts w:ascii="Arial" w:eastAsia="Times" w:hAnsi="Arial"/>
                <w:i w:val="0"/>
                <w:iCs/>
                <w:sz w:val="19"/>
                <w:lang w:eastAsia="en-US"/>
              </w:rPr>
              <w:t>t</w:t>
            </w:r>
            <w:r w:rsidR="000C663A" w:rsidRPr="00F86DAE">
              <w:rPr>
                <w:rStyle w:val="Italic"/>
                <w:rFonts w:ascii="Arial" w:eastAsia="Times" w:hAnsi="Arial"/>
                <w:i w:val="0"/>
                <w:iCs/>
                <w:sz w:val="19"/>
                <w:lang w:eastAsia="en-US"/>
              </w:rPr>
              <w:t xml:space="preserve"> by ESMA.</w:t>
            </w:r>
          </w:p>
        </w:tc>
      </w:tr>
      <w:tr w:rsidR="008E4627" w:rsidRPr="00147B55" w14:paraId="694CB40A" w14:textId="77777777" w:rsidTr="006A6932">
        <w:trPr>
          <w:cantSplit/>
          <w:trHeight w:val="312"/>
        </w:trPr>
        <w:tc>
          <w:tcPr>
            <w:tcW w:w="2899" w:type="dxa"/>
            <w:vAlign w:val="center"/>
          </w:tcPr>
          <w:p w14:paraId="6CE15150" w14:textId="77777777" w:rsidR="008E4627" w:rsidRPr="00F86DAE" w:rsidRDefault="008E4627" w:rsidP="001F1A4B">
            <w:pPr>
              <w:pStyle w:val="TableEntrySpecial"/>
              <w:rPr>
                <w:rStyle w:val="Italic"/>
                <w:rFonts w:ascii="Arial" w:eastAsia="Times" w:hAnsi="Arial"/>
                <w:b w:val="0"/>
                <w:i w:val="0"/>
                <w:iCs/>
                <w:sz w:val="19"/>
                <w:lang w:eastAsia="en-US"/>
              </w:rPr>
            </w:pPr>
            <w:bookmarkStart w:id="19" w:name="_Toc146690777"/>
            <w:r w:rsidRPr="00F86DAE">
              <w:rPr>
                <w:rStyle w:val="Italic"/>
                <w:rFonts w:ascii="Arial" w:eastAsia="Times" w:hAnsi="Arial"/>
                <w:b w:val="0"/>
                <w:i w:val="0"/>
                <w:iCs/>
                <w:sz w:val="19"/>
                <w:lang w:eastAsia="en-US"/>
              </w:rPr>
              <w:t>File</w:t>
            </w:r>
          </w:p>
        </w:tc>
        <w:tc>
          <w:tcPr>
            <w:tcW w:w="6866" w:type="dxa"/>
            <w:vAlign w:val="center"/>
          </w:tcPr>
          <w:p w14:paraId="1AF94EB2" w14:textId="77777777" w:rsidR="008E4627" w:rsidRPr="00F86DAE" w:rsidRDefault="00652776" w:rsidP="00D402F6">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physical file used to transmit messages</w:t>
            </w:r>
            <w:r w:rsidR="0019241D" w:rsidRPr="00F86DAE">
              <w:rPr>
                <w:rStyle w:val="Italic"/>
                <w:rFonts w:ascii="Arial" w:eastAsia="Times" w:hAnsi="Arial"/>
                <w:i w:val="0"/>
                <w:iCs/>
                <w:sz w:val="19"/>
                <w:lang w:eastAsia="en-US"/>
              </w:rPr>
              <w:t xml:space="preserve"> between parties</w:t>
            </w:r>
            <w:r w:rsidRPr="00F86DAE">
              <w:rPr>
                <w:rStyle w:val="Italic"/>
                <w:rFonts w:ascii="Arial" w:eastAsia="Times" w:hAnsi="Arial"/>
                <w:i w:val="0"/>
                <w:iCs/>
                <w:sz w:val="19"/>
                <w:lang w:eastAsia="en-US"/>
              </w:rPr>
              <w:t>. It includes a message and the accompanying Business Application Header.</w:t>
            </w:r>
          </w:p>
        </w:tc>
      </w:tr>
      <w:tr w:rsidR="008E4627" w:rsidRPr="00147B55" w14:paraId="464C24A0" w14:textId="77777777" w:rsidTr="006A6932">
        <w:trPr>
          <w:cantSplit/>
          <w:trHeight w:val="312"/>
        </w:trPr>
        <w:tc>
          <w:tcPr>
            <w:tcW w:w="2899" w:type="dxa"/>
            <w:vAlign w:val="center"/>
          </w:tcPr>
          <w:p w14:paraId="3EA3D85F" w14:textId="77777777" w:rsidR="008E4627" w:rsidRPr="00F86DAE" w:rsidRDefault="008E4627"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Message</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report</w:t>
            </w:r>
          </w:p>
        </w:tc>
        <w:tc>
          <w:tcPr>
            <w:tcW w:w="6866" w:type="dxa"/>
            <w:vAlign w:val="center"/>
          </w:tcPr>
          <w:p w14:paraId="2EB08E34" w14:textId="77777777" w:rsidR="008E4627" w:rsidRPr="00F86DAE" w:rsidRDefault="00292B1B" w:rsidP="0019241D">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single instance of a message</w:t>
            </w:r>
            <w:r w:rsidR="0019241D" w:rsidRPr="00F86DAE">
              <w:rPr>
                <w:rStyle w:val="Italic"/>
                <w:rFonts w:ascii="Arial" w:eastAsia="Times" w:hAnsi="Arial"/>
                <w:i w:val="0"/>
                <w:iCs/>
                <w:sz w:val="19"/>
                <w:lang w:eastAsia="en-US"/>
              </w:rPr>
              <w:t xml:space="preserve">. </w:t>
            </w:r>
          </w:p>
        </w:tc>
      </w:tr>
      <w:tr w:rsidR="008E4627" w:rsidRPr="00147B55" w14:paraId="22BD0D97" w14:textId="77777777" w:rsidTr="006A6932">
        <w:trPr>
          <w:cantSplit/>
          <w:trHeight w:val="312"/>
        </w:trPr>
        <w:tc>
          <w:tcPr>
            <w:tcW w:w="2899" w:type="dxa"/>
            <w:vAlign w:val="center"/>
          </w:tcPr>
          <w:p w14:paraId="7225EFC1" w14:textId="77777777" w:rsidR="008E4627" w:rsidRPr="00F86DAE" w:rsidRDefault="0019241D" w:rsidP="00C96C5D">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R</w:t>
            </w:r>
            <w:r w:rsidR="00C96C5D" w:rsidRPr="00F86DAE">
              <w:rPr>
                <w:rStyle w:val="Italic"/>
                <w:rFonts w:ascii="Arial" w:eastAsia="Times" w:hAnsi="Arial"/>
                <w:b w:val="0"/>
                <w:i w:val="0"/>
                <w:iCs/>
                <w:sz w:val="19"/>
                <w:lang w:eastAsia="en-US"/>
              </w:rPr>
              <w:t>ecord</w:t>
            </w:r>
          </w:p>
        </w:tc>
        <w:tc>
          <w:tcPr>
            <w:tcW w:w="6866" w:type="dxa"/>
            <w:vAlign w:val="center"/>
          </w:tcPr>
          <w:p w14:paraId="346BB2F4" w14:textId="77777777" w:rsidR="008E4627" w:rsidRPr="00F86DAE" w:rsidRDefault="0019241D" w:rsidP="00232EDC">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single data item describing an operation related to financial instruments, e.g. a derivative trade</w:t>
            </w:r>
            <w:r w:rsidR="00232EDC" w:rsidRPr="00F86DAE">
              <w:rPr>
                <w:rStyle w:val="Italic"/>
                <w:rFonts w:ascii="Arial" w:eastAsia="Times" w:hAnsi="Arial"/>
                <w:i w:val="0"/>
                <w:iCs/>
                <w:sz w:val="19"/>
                <w:lang w:eastAsia="en-US"/>
              </w:rPr>
              <w:t>, an update</w:t>
            </w:r>
            <w:r w:rsidR="00C96C5D" w:rsidRPr="00F86DAE">
              <w:rPr>
                <w:rStyle w:val="Italic"/>
                <w:rFonts w:ascii="Arial" w:eastAsia="Times" w:hAnsi="Arial"/>
                <w:i w:val="0"/>
                <w:iCs/>
                <w:sz w:val="19"/>
                <w:lang w:eastAsia="en-US"/>
              </w:rPr>
              <w:t xml:space="preserve"> or modification</w:t>
            </w:r>
            <w:r w:rsidR="00232EDC" w:rsidRPr="00F86DAE">
              <w:rPr>
                <w:rStyle w:val="Italic"/>
                <w:rFonts w:ascii="Arial" w:eastAsia="Times" w:hAnsi="Arial"/>
                <w:i w:val="0"/>
                <w:iCs/>
                <w:sz w:val="19"/>
                <w:lang w:eastAsia="en-US"/>
              </w:rPr>
              <w:t xml:space="preserve"> of a trade, a termination of a trade, etc</w:t>
            </w:r>
            <w:r w:rsidRPr="00F86DAE">
              <w:rPr>
                <w:rStyle w:val="Italic"/>
                <w:rFonts w:ascii="Arial" w:eastAsia="Times" w:hAnsi="Arial"/>
                <w:i w:val="0"/>
                <w:iCs/>
                <w:sz w:val="19"/>
                <w:lang w:eastAsia="en-US"/>
              </w:rPr>
              <w:t>. In the case of the Derivatives Trade Report message, many records representing different derivative trades can be included in a single message.</w:t>
            </w:r>
          </w:p>
        </w:tc>
      </w:tr>
    </w:tbl>
    <w:p w14:paraId="49BF1041" w14:textId="77777777" w:rsidR="00EF7F89" w:rsidRPr="00147B55" w:rsidRDefault="00EF7F89" w:rsidP="007906F1">
      <w:pPr>
        <w:rPr>
          <w:rFonts w:cs="Arial"/>
          <w:szCs w:val="22"/>
        </w:rPr>
      </w:pPr>
    </w:p>
    <w:bookmarkEnd w:id="19"/>
    <w:p w14:paraId="31D2E759" w14:textId="77777777" w:rsidR="002545C4" w:rsidRPr="00147B55" w:rsidRDefault="003C6A90">
      <w:pPr>
        <w:rPr>
          <w:rFonts w:cs="Arial"/>
          <w:szCs w:val="22"/>
        </w:rPr>
      </w:pPr>
      <w:r w:rsidRPr="00147B55">
        <w:rPr>
          <w:rFonts w:cs="Arial"/>
          <w:szCs w:val="22"/>
        </w:rPr>
        <w:br w:type="page"/>
      </w:r>
    </w:p>
    <w:p w14:paraId="03021E2C" w14:textId="77777777" w:rsidR="00961093" w:rsidRPr="00147B55" w:rsidRDefault="00B5005B" w:rsidP="00F97A81">
      <w:pPr>
        <w:pStyle w:val="Heading2"/>
      </w:pPr>
      <w:bookmarkStart w:id="20" w:name="_Toc146690778"/>
      <w:bookmarkStart w:id="21" w:name="_Toc61282148"/>
      <w:r w:rsidRPr="00147B55">
        <w:t>Document Sc</w:t>
      </w:r>
      <w:r w:rsidR="00961093" w:rsidRPr="00147B55">
        <w:t>ope</w:t>
      </w:r>
      <w:bookmarkEnd w:id="11"/>
      <w:bookmarkEnd w:id="20"/>
      <w:r w:rsidRPr="00147B55">
        <w:t xml:space="preserve"> and O</w:t>
      </w:r>
      <w:r w:rsidR="0003109F" w:rsidRPr="00147B55">
        <w:t>bjectives</w:t>
      </w:r>
      <w:bookmarkEnd w:id="21"/>
    </w:p>
    <w:p w14:paraId="034C337D" w14:textId="77777777" w:rsidR="006E4A92" w:rsidRPr="00147B55" w:rsidRDefault="006E4A92" w:rsidP="00F97A81">
      <w:pPr>
        <w:rPr>
          <w:rFonts w:cs="Arial"/>
        </w:rPr>
      </w:pPr>
      <w:bookmarkStart w:id="22" w:name="OLE_LINK1"/>
      <w:bookmarkStart w:id="23" w:name="OLE_LINK2"/>
      <w:r w:rsidRPr="00147B55">
        <w:rPr>
          <w:rFonts w:cs="Arial"/>
        </w:rPr>
        <w:t xml:space="preserve">This </w:t>
      </w:r>
      <w:r w:rsidR="00CA0823" w:rsidRPr="00147B55">
        <w:rPr>
          <w:rFonts w:cs="Arial"/>
        </w:rPr>
        <w:t xml:space="preserve">document is the first part of the </w:t>
      </w:r>
      <w:r w:rsidR="00D02062" w:rsidRPr="00147B55">
        <w:rPr>
          <w:rFonts w:cs="Arial"/>
        </w:rPr>
        <w:t>ISO 20022</w:t>
      </w:r>
      <w:r w:rsidR="00CA0823" w:rsidRPr="00147B55">
        <w:rPr>
          <w:rFonts w:cs="Arial"/>
        </w:rPr>
        <w:t xml:space="preserve"> </w:t>
      </w:r>
      <w:r w:rsidR="00C57A36" w:rsidRPr="00147B55">
        <w:rPr>
          <w:rFonts w:cs="Arial"/>
        </w:rPr>
        <w:t xml:space="preserve">Message Definition Report </w:t>
      </w:r>
      <w:r w:rsidR="009632BD" w:rsidRPr="00147B55">
        <w:rPr>
          <w:rFonts w:cs="Arial"/>
        </w:rPr>
        <w:t xml:space="preserve">(MDR) </w:t>
      </w:r>
      <w:r w:rsidR="00C57A36" w:rsidRPr="00147B55">
        <w:rPr>
          <w:rFonts w:cs="Arial"/>
        </w:rPr>
        <w:t xml:space="preserve">that describes the </w:t>
      </w:r>
      <w:proofErr w:type="spellStart"/>
      <w:r w:rsidR="00493E71" w:rsidRPr="00147B55">
        <w:rPr>
          <w:rFonts w:cs="Arial"/>
        </w:rPr>
        <w:t>BusinessT</w:t>
      </w:r>
      <w:r w:rsidR="00C57A36" w:rsidRPr="00147B55">
        <w:rPr>
          <w:rFonts w:cs="Arial"/>
        </w:rPr>
        <w:t>ransactions</w:t>
      </w:r>
      <w:proofErr w:type="spellEnd"/>
      <w:r w:rsidR="00C57A36" w:rsidRPr="00147B55">
        <w:rPr>
          <w:rFonts w:cs="Arial"/>
        </w:rPr>
        <w:t xml:space="preserve"> and underlying message set</w:t>
      </w:r>
      <w:r w:rsidR="00CA0823" w:rsidRPr="00147B55">
        <w:rPr>
          <w:rFonts w:cs="Arial"/>
        </w:rPr>
        <w:t xml:space="preserve">. </w:t>
      </w:r>
      <w:r w:rsidRPr="00147B55">
        <w:rPr>
          <w:rFonts w:cs="Arial"/>
        </w:rPr>
        <w:t xml:space="preserve">For the sake of completeness, the document may also describe </w:t>
      </w:r>
      <w:proofErr w:type="spellStart"/>
      <w:r w:rsidR="00493E71" w:rsidRPr="00147B55">
        <w:rPr>
          <w:rFonts w:cs="Arial"/>
        </w:rPr>
        <w:t>BusinessA</w:t>
      </w:r>
      <w:r w:rsidRPr="00147B55">
        <w:rPr>
          <w:rFonts w:cs="Arial"/>
        </w:rPr>
        <w:t>ctivities</w:t>
      </w:r>
      <w:proofErr w:type="spellEnd"/>
      <w:r w:rsidRPr="00147B55">
        <w:rPr>
          <w:rFonts w:cs="Arial"/>
        </w:rPr>
        <w:t xml:space="preserve"> that </w:t>
      </w:r>
      <w:r w:rsidR="00C57A36" w:rsidRPr="00147B55">
        <w:rPr>
          <w:rFonts w:cs="Arial"/>
        </w:rPr>
        <w:t xml:space="preserve">are not in the </w:t>
      </w:r>
      <w:r w:rsidRPr="00147B55">
        <w:rPr>
          <w:rFonts w:cs="Arial"/>
        </w:rPr>
        <w:t>scope</w:t>
      </w:r>
      <w:r w:rsidR="00C57A36" w:rsidRPr="00147B55">
        <w:rPr>
          <w:rFonts w:cs="Arial"/>
        </w:rPr>
        <w:t xml:space="preserve"> of the project</w:t>
      </w:r>
      <w:r w:rsidRPr="00147B55">
        <w:rPr>
          <w:rFonts w:cs="Arial"/>
        </w:rPr>
        <w:t>.</w:t>
      </w:r>
    </w:p>
    <w:bookmarkEnd w:id="22"/>
    <w:bookmarkEnd w:id="23"/>
    <w:p w14:paraId="1D5FEA0D" w14:textId="77777777" w:rsidR="006E4A92" w:rsidRPr="00147B55" w:rsidRDefault="006E4A92" w:rsidP="00F97A81">
      <w:pPr>
        <w:rPr>
          <w:rFonts w:cs="Arial"/>
        </w:rPr>
      </w:pPr>
      <w:r w:rsidRPr="00147B55">
        <w:rPr>
          <w:rFonts w:cs="Arial"/>
        </w:rPr>
        <w:t>This document sets:</w:t>
      </w:r>
    </w:p>
    <w:p w14:paraId="03A2C293" w14:textId="77777777" w:rsidR="006E4A92" w:rsidRPr="00147B55" w:rsidRDefault="00493E71" w:rsidP="00F97A81">
      <w:pPr>
        <w:pStyle w:val="ListParagraph"/>
        <w:numPr>
          <w:ilvl w:val="0"/>
          <w:numId w:val="23"/>
        </w:numPr>
        <w:rPr>
          <w:rFonts w:cs="Arial"/>
        </w:rPr>
      </w:pPr>
      <w:r w:rsidRPr="00147B55">
        <w:rPr>
          <w:rFonts w:cs="Arial"/>
        </w:rPr>
        <w:t xml:space="preserve">The </w:t>
      </w:r>
      <w:proofErr w:type="spellStart"/>
      <w:r w:rsidRPr="00147B55">
        <w:rPr>
          <w:rFonts w:cs="Arial"/>
        </w:rPr>
        <w:t>B</w:t>
      </w:r>
      <w:r w:rsidR="006E4A92" w:rsidRPr="00147B55">
        <w:rPr>
          <w:rFonts w:cs="Arial"/>
        </w:rPr>
        <w:t>usiness</w:t>
      </w:r>
      <w:r w:rsidRPr="00147B55">
        <w:rPr>
          <w:rFonts w:cs="Arial"/>
        </w:rPr>
        <w:t>P</w:t>
      </w:r>
      <w:r w:rsidR="006E4A92" w:rsidRPr="00147B55">
        <w:rPr>
          <w:rFonts w:cs="Arial"/>
        </w:rPr>
        <w:t>rocess</w:t>
      </w:r>
      <w:proofErr w:type="spellEnd"/>
      <w:r w:rsidR="006E4A92" w:rsidRPr="00147B55">
        <w:rPr>
          <w:rFonts w:cs="Arial"/>
        </w:rPr>
        <w:t xml:space="preserve"> scope (business processes addressed or impacted by the project)</w:t>
      </w:r>
    </w:p>
    <w:p w14:paraId="160F22AC" w14:textId="77777777" w:rsidR="00493E71" w:rsidRPr="00147B55" w:rsidRDefault="00493E71" w:rsidP="00F97A81">
      <w:pPr>
        <w:pStyle w:val="ListParagraph"/>
        <w:numPr>
          <w:ilvl w:val="0"/>
          <w:numId w:val="23"/>
        </w:numPr>
        <w:rPr>
          <w:rFonts w:cs="Arial"/>
        </w:rPr>
      </w:pPr>
      <w:r w:rsidRPr="00147B55">
        <w:rPr>
          <w:rFonts w:cs="Arial"/>
        </w:rPr>
        <w:t xml:space="preserve">The </w:t>
      </w:r>
      <w:proofErr w:type="spellStart"/>
      <w:r w:rsidRPr="00147B55">
        <w:rPr>
          <w:rFonts w:cs="Arial"/>
        </w:rPr>
        <w:t>BusinessRoles</w:t>
      </w:r>
      <w:proofErr w:type="spellEnd"/>
      <w:r w:rsidRPr="00147B55">
        <w:rPr>
          <w:rFonts w:cs="Arial"/>
        </w:rPr>
        <w:t xml:space="preserve"> involved in these </w:t>
      </w:r>
      <w:proofErr w:type="spellStart"/>
      <w:r w:rsidRPr="00147B55">
        <w:rPr>
          <w:rFonts w:cs="Arial"/>
        </w:rPr>
        <w:t>BusinessProcesses</w:t>
      </w:r>
      <w:proofErr w:type="spellEnd"/>
    </w:p>
    <w:p w14:paraId="0DD7AB1B" w14:textId="77777777" w:rsidR="006E4A92" w:rsidRPr="00147B55" w:rsidRDefault="00CA0823" w:rsidP="00F97A81">
      <w:pPr>
        <w:rPr>
          <w:rFonts w:cs="Arial"/>
        </w:rPr>
      </w:pPr>
      <w:r w:rsidRPr="00147B55">
        <w:rPr>
          <w:rFonts w:cs="Arial"/>
        </w:rPr>
        <w:t xml:space="preserve">The main objectives of this </w:t>
      </w:r>
      <w:r w:rsidR="006E4A92" w:rsidRPr="00147B55">
        <w:rPr>
          <w:rFonts w:cs="Arial"/>
        </w:rPr>
        <w:t>document are:</w:t>
      </w:r>
    </w:p>
    <w:p w14:paraId="25CBEAB9" w14:textId="77777777" w:rsidR="006E4A92" w:rsidRPr="00147B55" w:rsidRDefault="00F91934" w:rsidP="00F97A81">
      <w:pPr>
        <w:pStyle w:val="ListParagraph"/>
        <w:numPr>
          <w:ilvl w:val="0"/>
          <w:numId w:val="24"/>
        </w:numPr>
        <w:rPr>
          <w:rFonts w:cs="Arial"/>
          <w:szCs w:val="22"/>
        </w:rPr>
      </w:pPr>
      <w:r w:rsidRPr="00147B55">
        <w:rPr>
          <w:rFonts w:cs="Arial"/>
          <w:szCs w:val="22"/>
        </w:rPr>
        <w:t xml:space="preserve">To explain what </w:t>
      </w:r>
      <w:proofErr w:type="spellStart"/>
      <w:r w:rsidRPr="00147B55">
        <w:rPr>
          <w:rFonts w:cs="Arial"/>
          <w:szCs w:val="22"/>
        </w:rPr>
        <w:t>B</w:t>
      </w:r>
      <w:r w:rsidR="006E4A92" w:rsidRPr="00147B55">
        <w:rPr>
          <w:rFonts w:cs="Arial"/>
          <w:szCs w:val="22"/>
        </w:rPr>
        <w:t>usi</w:t>
      </w:r>
      <w:r w:rsidRPr="00147B55">
        <w:rPr>
          <w:rFonts w:cs="Arial"/>
          <w:szCs w:val="22"/>
        </w:rPr>
        <w:t>nessP</w:t>
      </w:r>
      <w:r w:rsidR="006E4A92" w:rsidRPr="00147B55">
        <w:rPr>
          <w:rFonts w:cs="Arial"/>
          <w:szCs w:val="22"/>
        </w:rPr>
        <w:t>rocesses</w:t>
      </w:r>
      <w:proofErr w:type="spellEnd"/>
      <w:r w:rsidR="006E4A92" w:rsidRPr="00147B55">
        <w:rPr>
          <w:rFonts w:cs="Arial"/>
          <w:szCs w:val="22"/>
        </w:rPr>
        <w:t xml:space="preserve"> and </w:t>
      </w:r>
      <w:proofErr w:type="spellStart"/>
      <w:r w:rsidRPr="00147B55">
        <w:rPr>
          <w:rFonts w:cs="Arial"/>
          <w:szCs w:val="22"/>
        </w:rPr>
        <w:t>BusinessA</w:t>
      </w:r>
      <w:r w:rsidR="006E4A92" w:rsidRPr="00147B55">
        <w:rPr>
          <w:rFonts w:cs="Arial"/>
          <w:szCs w:val="22"/>
        </w:rPr>
        <w:t>ctivities</w:t>
      </w:r>
      <w:proofErr w:type="spellEnd"/>
      <w:r w:rsidR="006E4A92" w:rsidRPr="00147B55">
        <w:rPr>
          <w:rFonts w:cs="Arial"/>
          <w:szCs w:val="22"/>
        </w:rPr>
        <w:t xml:space="preserve"> these </w:t>
      </w:r>
      <w:proofErr w:type="spellStart"/>
      <w:r w:rsidR="00620A84" w:rsidRPr="00147B55">
        <w:rPr>
          <w:rFonts w:cs="Arial"/>
          <w:szCs w:val="22"/>
        </w:rPr>
        <w:t>M</w:t>
      </w:r>
      <w:r w:rsidR="006E4A92" w:rsidRPr="00147B55">
        <w:rPr>
          <w:rFonts w:cs="Arial"/>
          <w:szCs w:val="22"/>
        </w:rPr>
        <w:t>essage</w:t>
      </w:r>
      <w:r w:rsidR="00620A84" w:rsidRPr="00147B55">
        <w:rPr>
          <w:rFonts w:cs="Arial"/>
          <w:szCs w:val="22"/>
        </w:rPr>
        <w:t>D</w:t>
      </w:r>
      <w:r w:rsidR="00C57A36" w:rsidRPr="00147B55">
        <w:rPr>
          <w:rFonts w:cs="Arial"/>
          <w:szCs w:val="22"/>
        </w:rPr>
        <w:t>efinition</w:t>
      </w:r>
      <w:r w:rsidR="006E4A92" w:rsidRPr="00147B55">
        <w:rPr>
          <w:rFonts w:cs="Arial"/>
          <w:szCs w:val="22"/>
        </w:rPr>
        <w:t>s</w:t>
      </w:r>
      <w:proofErr w:type="spellEnd"/>
      <w:r w:rsidR="006E4A92" w:rsidRPr="00147B55">
        <w:rPr>
          <w:rFonts w:cs="Arial"/>
          <w:szCs w:val="22"/>
        </w:rPr>
        <w:t xml:space="preserve"> </w:t>
      </w:r>
      <w:r w:rsidR="00CA0823" w:rsidRPr="00147B55">
        <w:rPr>
          <w:rFonts w:cs="Arial"/>
          <w:szCs w:val="22"/>
        </w:rPr>
        <w:t>have addressed</w:t>
      </w:r>
    </w:p>
    <w:p w14:paraId="1AF892BA" w14:textId="77777777" w:rsidR="006E4A92" w:rsidRPr="00147B55" w:rsidRDefault="006E4A92" w:rsidP="00F97A81">
      <w:pPr>
        <w:pStyle w:val="ListParagraph"/>
        <w:numPr>
          <w:ilvl w:val="0"/>
          <w:numId w:val="24"/>
        </w:numPr>
        <w:rPr>
          <w:rFonts w:cs="Arial"/>
          <w:szCs w:val="22"/>
        </w:rPr>
      </w:pPr>
      <w:r w:rsidRPr="00147B55">
        <w:rPr>
          <w:rFonts w:cs="Arial"/>
          <w:szCs w:val="22"/>
        </w:rPr>
        <w:t xml:space="preserve">To give a high level description </w:t>
      </w:r>
      <w:r w:rsidR="00F91934" w:rsidRPr="00147B55">
        <w:rPr>
          <w:rFonts w:cs="Arial"/>
          <w:szCs w:val="22"/>
        </w:rPr>
        <w:t xml:space="preserve">of </w:t>
      </w:r>
      <w:proofErr w:type="spellStart"/>
      <w:r w:rsidR="00F91934" w:rsidRPr="00147B55">
        <w:rPr>
          <w:rFonts w:cs="Arial"/>
          <w:szCs w:val="22"/>
        </w:rPr>
        <w:t>BusinessP</w:t>
      </w:r>
      <w:r w:rsidR="009145CE" w:rsidRPr="00147B55">
        <w:rPr>
          <w:rFonts w:cs="Arial"/>
          <w:szCs w:val="22"/>
        </w:rPr>
        <w:t>rocesses</w:t>
      </w:r>
      <w:proofErr w:type="spellEnd"/>
      <w:r w:rsidR="009145CE" w:rsidRPr="00147B55">
        <w:rPr>
          <w:rFonts w:cs="Arial"/>
          <w:szCs w:val="22"/>
        </w:rPr>
        <w:t xml:space="preserve"> and the associated </w:t>
      </w:r>
      <w:proofErr w:type="spellStart"/>
      <w:r w:rsidR="009145CE" w:rsidRPr="00147B55">
        <w:rPr>
          <w:rFonts w:cs="Arial"/>
          <w:szCs w:val="22"/>
        </w:rPr>
        <w:t>BusinessRoles</w:t>
      </w:r>
      <w:proofErr w:type="spellEnd"/>
    </w:p>
    <w:p w14:paraId="4D21A30A" w14:textId="77777777" w:rsidR="006E4A92" w:rsidRPr="00147B55" w:rsidRDefault="006E4A92" w:rsidP="00F97A81">
      <w:pPr>
        <w:pStyle w:val="ListParagraph"/>
        <w:numPr>
          <w:ilvl w:val="0"/>
          <w:numId w:val="24"/>
        </w:numPr>
        <w:rPr>
          <w:rFonts w:cs="Arial"/>
          <w:szCs w:val="22"/>
        </w:rPr>
      </w:pPr>
      <w:r w:rsidRPr="00147B55">
        <w:rPr>
          <w:rFonts w:cs="Arial"/>
          <w:szCs w:val="22"/>
        </w:rPr>
        <w:t xml:space="preserve">To </w:t>
      </w:r>
      <w:r w:rsidR="009145CE" w:rsidRPr="00147B55">
        <w:rPr>
          <w:rFonts w:cs="Arial"/>
          <w:szCs w:val="22"/>
        </w:rPr>
        <w:t xml:space="preserve">document the </w:t>
      </w:r>
      <w:proofErr w:type="spellStart"/>
      <w:r w:rsidR="009145CE" w:rsidRPr="00147B55">
        <w:rPr>
          <w:rFonts w:cs="Arial"/>
          <w:szCs w:val="22"/>
        </w:rPr>
        <w:t>BusinessTransaction</w:t>
      </w:r>
      <w:r w:rsidR="000B72F7" w:rsidRPr="00147B55">
        <w:rPr>
          <w:rFonts w:cs="Arial"/>
          <w:szCs w:val="22"/>
        </w:rPr>
        <w:t>s</w:t>
      </w:r>
      <w:proofErr w:type="spellEnd"/>
      <w:r w:rsidR="009145CE" w:rsidRPr="00147B55">
        <w:rPr>
          <w:rFonts w:cs="Arial"/>
          <w:szCs w:val="22"/>
        </w:rPr>
        <w:t xml:space="preserve"> and their Participants</w:t>
      </w:r>
      <w:r w:rsidR="000B72F7" w:rsidRPr="00147B55">
        <w:rPr>
          <w:rFonts w:cs="Arial"/>
          <w:szCs w:val="22"/>
        </w:rPr>
        <w:t xml:space="preserve"> (sequence diagrams)</w:t>
      </w:r>
      <w:r w:rsidRPr="00147B55">
        <w:rPr>
          <w:rFonts w:cs="Arial"/>
          <w:szCs w:val="22"/>
        </w:rPr>
        <w:t xml:space="preserve"> </w:t>
      </w:r>
    </w:p>
    <w:p w14:paraId="1E789CB0" w14:textId="77777777" w:rsidR="006E4A92" w:rsidRPr="00147B55" w:rsidRDefault="006E4A92" w:rsidP="00F97A81">
      <w:pPr>
        <w:pStyle w:val="ListParagraph"/>
        <w:numPr>
          <w:ilvl w:val="0"/>
          <w:numId w:val="24"/>
        </w:numPr>
        <w:rPr>
          <w:rFonts w:cs="Arial"/>
          <w:szCs w:val="22"/>
        </w:rPr>
      </w:pPr>
      <w:r w:rsidRPr="00147B55">
        <w:rPr>
          <w:rFonts w:cs="Arial"/>
          <w:szCs w:val="22"/>
        </w:rPr>
        <w:t xml:space="preserve">To </w:t>
      </w:r>
      <w:r w:rsidR="00D432A8" w:rsidRPr="00147B55">
        <w:rPr>
          <w:rFonts w:cs="Arial"/>
          <w:szCs w:val="22"/>
        </w:rPr>
        <w:t>list the</w:t>
      </w:r>
      <w:r w:rsidR="00C61312" w:rsidRPr="00147B55">
        <w:rPr>
          <w:rFonts w:cs="Arial"/>
          <w:szCs w:val="22"/>
        </w:rPr>
        <w:t xml:space="preserve"> </w:t>
      </w:r>
      <w:proofErr w:type="spellStart"/>
      <w:r w:rsidR="00D432A8" w:rsidRPr="00147B55">
        <w:rPr>
          <w:rFonts w:cs="Arial"/>
          <w:szCs w:val="22"/>
        </w:rPr>
        <w:t>MessageD</w:t>
      </w:r>
      <w:r w:rsidR="00C57A36" w:rsidRPr="00147B55">
        <w:rPr>
          <w:rFonts w:cs="Arial"/>
          <w:szCs w:val="22"/>
        </w:rPr>
        <w:t>efinition</w:t>
      </w:r>
      <w:r w:rsidR="00CA0823" w:rsidRPr="00147B55">
        <w:rPr>
          <w:rFonts w:cs="Arial"/>
          <w:szCs w:val="22"/>
        </w:rPr>
        <w:t>s</w:t>
      </w:r>
      <w:proofErr w:type="spellEnd"/>
      <w:r w:rsidR="00C57A36" w:rsidRPr="00147B55">
        <w:rPr>
          <w:rFonts w:cs="Arial"/>
          <w:szCs w:val="22"/>
        </w:rPr>
        <w:t xml:space="preserve"> </w:t>
      </w:r>
    </w:p>
    <w:p w14:paraId="141FCE8D" w14:textId="77777777" w:rsidR="00961093" w:rsidRPr="00147B55" w:rsidRDefault="00961093" w:rsidP="00F97A81">
      <w:pPr>
        <w:pStyle w:val="Heading2"/>
      </w:pPr>
      <w:bookmarkStart w:id="24" w:name="_Target_audience"/>
      <w:bookmarkStart w:id="25" w:name="_Toc338423620"/>
      <w:bookmarkStart w:id="26" w:name="_Toc116962865"/>
      <w:bookmarkStart w:id="27" w:name="_Toc146690781"/>
      <w:bookmarkStart w:id="28" w:name="_Toc61282149"/>
      <w:bookmarkEnd w:id="24"/>
      <w:r w:rsidRPr="00147B55">
        <w:t>References</w:t>
      </w:r>
      <w:bookmarkEnd w:id="25"/>
      <w:bookmarkEnd w:id="26"/>
      <w:bookmarkEnd w:id="27"/>
      <w:bookmarkEnd w:id="28"/>
    </w:p>
    <w:p w14:paraId="2343BD0F" w14:textId="77777777" w:rsidR="00004240" w:rsidRPr="00147B55" w:rsidRDefault="00004240" w:rsidP="00C64929">
      <w:pPr>
        <w:autoSpaceDE w:val="0"/>
        <w:autoSpaceDN w:val="0"/>
        <w:adjustRightInd w:val="0"/>
        <w:spacing w:before="0"/>
        <w:jc w:val="both"/>
        <w:rPr>
          <w:rFonts w:cs="Arial"/>
          <w:szCs w:val="22"/>
        </w:rPr>
      </w:pPr>
    </w:p>
    <w:tbl>
      <w:tblPr>
        <w:tblW w:w="9598" w:type="dxa"/>
        <w:jc w:val="center"/>
        <w:tblLook w:val="0000" w:firstRow="0" w:lastRow="0" w:firstColumn="0" w:lastColumn="0" w:noHBand="0" w:noVBand="0"/>
      </w:tblPr>
      <w:tblGrid>
        <w:gridCol w:w="4729"/>
        <w:gridCol w:w="1023"/>
        <w:gridCol w:w="2419"/>
        <w:gridCol w:w="1427"/>
      </w:tblGrid>
      <w:tr w:rsidR="00004240" w:rsidRPr="00147B55" w14:paraId="53714C94" w14:textId="77777777" w:rsidTr="00F86DAE">
        <w:trPr>
          <w:trHeight w:val="255"/>
          <w:tblHeader/>
          <w:jc w:val="center"/>
        </w:trPr>
        <w:tc>
          <w:tcPr>
            <w:tcW w:w="47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B8A703" w14:textId="77777777" w:rsidR="00004240" w:rsidRPr="00F86DAE" w:rsidRDefault="00004240" w:rsidP="00F86DAE">
            <w:pPr>
              <w:pStyle w:val="BodyText"/>
              <w:spacing w:before="0"/>
              <w:rPr>
                <w:rFonts w:cs="Arial"/>
                <w:b/>
              </w:rPr>
            </w:pPr>
            <w:r w:rsidRPr="00F86DAE">
              <w:rPr>
                <w:rFonts w:cs="Arial"/>
                <w:b/>
              </w:rPr>
              <w:t>Document</w:t>
            </w:r>
          </w:p>
        </w:tc>
        <w:tc>
          <w:tcPr>
            <w:tcW w:w="10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EC11A1" w14:textId="77777777" w:rsidR="00004240" w:rsidRPr="00F86DAE" w:rsidRDefault="00004240" w:rsidP="00F86DAE">
            <w:pPr>
              <w:pStyle w:val="BodyText"/>
              <w:spacing w:before="0"/>
              <w:rPr>
                <w:rFonts w:cs="Arial"/>
                <w:b/>
              </w:rPr>
            </w:pPr>
            <w:r w:rsidRPr="00F86DAE">
              <w:rPr>
                <w:rFonts w:cs="Arial"/>
                <w:b/>
              </w:rPr>
              <w:t>Version</w:t>
            </w:r>
          </w:p>
        </w:tc>
        <w:tc>
          <w:tcPr>
            <w:tcW w:w="24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6D2AED" w14:textId="77777777" w:rsidR="00004240" w:rsidRPr="00F86DAE" w:rsidRDefault="00004240" w:rsidP="00F86DAE">
            <w:pPr>
              <w:pStyle w:val="BodyText"/>
              <w:spacing w:before="0"/>
              <w:rPr>
                <w:rFonts w:cs="Arial"/>
                <w:b/>
              </w:rPr>
            </w:pPr>
            <w:r w:rsidRPr="00F86DAE">
              <w:rPr>
                <w:rFonts w:cs="Arial"/>
                <w:b/>
              </w:rPr>
              <w:t>Date</w:t>
            </w:r>
          </w:p>
        </w:tc>
        <w:tc>
          <w:tcPr>
            <w:tcW w:w="14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148CFA" w14:textId="77777777" w:rsidR="00004240" w:rsidRPr="00F86DAE" w:rsidRDefault="00004240" w:rsidP="00F86DAE">
            <w:pPr>
              <w:pStyle w:val="BodyText"/>
              <w:spacing w:before="0"/>
              <w:rPr>
                <w:rFonts w:cs="Arial"/>
                <w:b/>
              </w:rPr>
            </w:pPr>
            <w:r w:rsidRPr="00F86DAE">
              <w:rPr>
                <w:rFonts w:cs="Arial"/>
                <w:b/>
              </w:rPr>
              <w:t>Author</w:t>
            </w:r>
          </w:p>
        </w:tc>
      </w:tr>
      <w:tr w:rsidR="00A272BB" w:rsidRPr="00147B55" w14:paraId="7E9896F9"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C93AA0D" w14:textId="0F5698CD" w:rsidR="009632BD" w:rsidRPr="00147B55" w:rsidRDefault="009632BD" w:rsidP="004B5F85">
            <w:pPr>
              <w:spacing w:before="0"/>
              <w:rPr>
                <w:rFonts w:cs="Arial"/>
                <w:szCs w:val="22"/>
              </w:rPr>
            </w:pPr>
          </w:p>
        </w:tc>
        <w:tc>
          <w:tcPr>
            <w:tcW w:w="1023" w:type="dxa"/>
            <w:tcBorders>
              <w:top w:val="single" w:sz="4" w:space="0" w:color="auto"/>
              <w:left w:val="single" w:sz="4" w:space="0" w:color="auto"/>
              <w:bottom w:val="single" w:sz="4" w:space="0" w:color="auto"/>
              <w:right w:val="single" w:sz="4" w:space="0" w:color="auto"/>
            </w:tcBorders>
            <w:vAlign w:val="center"/>
          </w:tcPr>
          <w:p w14:paraId="07EF77DD" w14:textId="5F5F4FA9" w:rsidR="00A272BB" w:rsidRPr="00147B55" w:rsidRDefault="00A272BB" w:rsidP="00A92B1C">
            <w:pPr>
              <w:spacing w:before="0"/>
              <w:rPr>
                <w:rFonts w:eastAsia="Times New Roman" w:cs="Arial"/>
                <w:szCs w:val="22"/>
              </w:rPr>
            </w:pPr>
          </w:p>
        </w:tc>
        <w:tc>
          <w:tcPr>
            <w:tcW w:w="2419" w:type="dxa"/>
            <w:tcBorders>
              <w:top w:val="single" w:sz="4" w:space="0" w:color="auto"/>
              <w:left w:val="single" w:sz="4" w:space="0" w:color="auto"/>
              <w:bottom w:val="single" w:sz="4" w:space="0" w:color="auto"/>
              <w:right w:val="single" w:sz="4" w:space="0" w:color="auto"/>
            </w:tcBorders>
            <w:vAlign w:val="center"/>
          </w:tcPr>
          <w:p w14:paraId="08D6032C" w14:textId="71AD5C85" w:rsidR="00A272BB" w:rsidRPr="00147B55" w:rsidRDefault="00A272BB" w:rsidP="00831FC1">
            <w:pPr>
              <w:spacing w:before="0"/>
              <w:jc w:val="center"/>
              <w:rPr>
                <w:rFonts w:eastAsia="Times New Roman" w:cs="Arial"/>
                <w:szCs w:val="22"/>
              </w:rPr>
            </w:pP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15447711" w14:textId="74407501" w:rsidR="00A272BB" w:rsidRPr="00147B55" w:rsidRDefault="00A272BB" w:rsidP="00E7456F">
            <w:pPr>
              <w:spacing w:before="0"/>
              <w:jc w:val="center"/>
              <w:rPr>
                <w:rFonts w:eastAsia="Times New Roman" w:cs="Arial"/>
                <w:szCs w:val="22"/>
              </w:rPr>
            </w:pPr>
          </w:p>
        </w:tc>
      </w:tr>
      <w:tr w:rsidR="0020530F" w:rsidRPr="00147B55" w14:paraId="3618F03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EE4B974" w14:textId="77777777" w:rsidR="0020530F" w:rsidRPr="00147B55" w:rsidRDefault="003459F4" w:rsidP="003459F4">
            <w:pPr>
              <w:spacing w:before="0"/>
              <w:rPr>
                <w:rFonts w:eastAsia="Times New Roman" w:cs="Arial"/>
                <w:szCs w:val="22"/>
              </w:rPr>
            </w:pPr>
            <w:r w:rsidRPr="00147B55">
              <w:rPr>
                <w:rFonts w:eastAsia="Times New Roman" w:cs="Arial"/>
                <w:szCs w:val="22"/>
              </w:rPr>
              <w:t>Commission Implementing Regulation (EU) 2017/104 of 19 October 2016 amending Delegated Regulation (EU) No 148/2013 supplementing Regulation (EU) No 648/2012 of the European Parliament and of the Council on OTC derivatives, central counterparties and trade repositories with regard to regulatory technical standards on the minimum details of the data to be reported to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67AB7FA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394D8582" w14:textId="77777777" w:rsidR="0020530F" w:rsidRPr="00147B55" w:rsidRDefault="003459F4" w:rsidP="003459F4">
            <w:pPr>
              <w:spacing w:before="0"/>
              <w:jc w:val="center"/>
              <w:rPr>
                <w:rFonts w:eastAsia="Times New Roman" w:cs="Arial"/>
                <w:szCs w:val="22"/>
              </w:rPr>
            </w:pPr>
            <w:r w:rsidRPr="00147B55">
              <w:rPr>
                <w:rFonts w:eastAsia="Times New Roman" w:cs="Arial"/>
                <w:szCs w:val="22"/>
              </w:rPr>
              <w:t>19</w:t>
            </w:r>
            <w:r w:rsidR="0020530F" w:rsidRPr="00147B55">
              <w:rPr>
                <w:rFonts w:eastAsia="Times New Roman" w:cs="Arial"/>
                <w:szCs w:val="22"/>
              </w:rPr>
              <w:t>/1</w:t>
            </w:r>
            <w:r w:rsidRPr="00147B55">
              <w:rPr>
                <w:rFonts w:eastAsia="Times New Roman" w:cs="Arial"/>
                <w:szCs w:val="22"/>
              </w:rPr>
              <w:t>0</w:t>
            </w:r>
            <w:r w:rsidR="0020530F" w:rsidRPr="00147B55">
              <w:rPr>
                <w:rFonts w:eastAsia="Times New Roman" w:cs="Arial"/>
                <w:szCs w:val="22"/>
              </w:rPr>
              <w:t>/201</w:t>
            </w:r>
            <w:r w:rsidRPr="00147B55">
              <w:rPr>
                <w:rFonts w:eastAsia="Times New Roman" w:cs="Arial"/>
                <w:szCs w:val="22"/>
              </w:rPr>
              <w:t>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E07A384"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20530F" w:rsidRPr="00147B55" w14:paraId="78205E6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75C56CF0" w14:textId="77777777" w:rsidR="0020530F" w:rsidRPr="00147B55" w:rsidRDefault="003459F4" w:rsidP="00990142">
            <w:pPr>
              <w:spacing w:before="0"/>
              <w:rPr>
                <w:rFonts w:eastAsia="Times New Roman" w:cs="Arial"/>
                <w:szCs w:val="22"/>
              </w:rPr>
            </w:pPr>
            <w:r w:rsidRPr="00147B55">
              <w:rPr>
                <w:rFonts w:eastAsia="Times New Roman" w:cs="Arial"/>
                <w:szCs w:val="22"/>
              </w:rPr>
              <w:t>Commission Implementing Regulation (EU) 2017/105 of 19 October 2016 amending Implementing Regulation (EU) No 1247/2012 laying down implementing technical standards with regard to the format and frequency of trade reports to trade repositories according to Regulation (EU) No 648/2012 of the European Parliament and of the Council on OTC derivatives, central counterparties and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31F11B0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09A71F2F" w14:textId="77777777" w:rsidR="0020530F" w:rsidRPr="00147B55" w:rsidRDefault="003459F4" w:rsidP="0020530F">
            <w:pPr>
              <w:spacing w:before="0"/>
              <w:jc w:val="center"/>
              <w:rPr>
                <w:rFonts w:eastAsia="Times New Roman" w:cs="Arial"/>
                <w:szCs w:val="22"/>
              </w:rPr>
            </w:pPr>
            <w:r w:rsidRPr="00147B55">
              <w:rPr>
                <w:rFonts w:eastAsia="Times New Roman" w:cs="Arial"/>
                <w:szCs w:val="22"/>
              </w:rPr>
              <w:t>19/10/2016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B640BAA"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20530F" w:rsidRPr="00147B55" w14:paraId="05F93B71"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CD3B4E6" w14:textId="77777777" w:rsidR="0020530F" w:rsidRPr="00147B55" w:rsidRDefault="0020530F" w:rsidP="00990142">
            <w:pPr>
              <w:spacing w:before="0"/>
              <w:rPr>
                <w:rFonts w:cs="Arial"/>
                <w:szCs w:val="22"/>
              </w:rPr>
            </w:pPr>
            <w:r w:rsidRPr="00147B55">
              <w:rPr>
                <w:rFonts w:cs="Arial"/>
                <w:szCs w:val="22"/>
              </w:rPr>
              <w:t xml:space="preserve">Final report on </w:t>
            </w:r>
            <w:r w:rsidR="00D64B10" w:rsidRPr="00147B55">
              <w:rPr>
                <w:rFonts w:cs="Arial"/>
                <w:szCs w:val="22"/>
              </w:rPr>
              <w:t>d</w:t>
            </w:r>
            <w:r w:rsidRPr="00147B55">
              <w:rPr>
                <w:rFonts w:cs="Arial"/>
                <w:szCs w:val="22"/>
              </w:rPr>
              <w:t>raft technical standards on access to data and aggregation and</w:t>
            </w:r>
            <w:r w:rsidR="00550F21" w:rsidRPr="00147B55">
              <w:rPr>
                <w:rFonts w:cs="Arial"/>
                <w:szCs w:val="22"/>
              </w:rPr>
              <w:t xml:space="preserve"> </w:t>
            </w:r>
            <w:r w:rsidRPr="00147B55">
              <w:rPr>
                <w:rFonts w:cs="Arial"/>
                <w:szCs w:val="22"/>
              </w:rPr>
              <w:t>comparison of data across TR under Article 81 of EMIR</w:t>
            </w:r>
          </w:p>
        </w:tc>
        <w:tc>
          <w:tcPr>
            <w:tcW w:w="1023" w:type="dxa"/>
            <w:tcBorders>
              <w:top w:val="single" w:sz="4" w:space="0" w:color="auto"/>
              <w:left w:val="single" w:sz="4" w:space="0" w:color="auto"/>
              <w:bottom w:val="single" w:sz="4" w:space="0" w:color="auto"/>
              <w:right w:val="single" w:sz="4" w:space="0" w:color="auto"/>
            </w:tcBorders>
            <w:vAlign w:val="center"/>
          </w:tcPr>
          <w:p w14:paraId="30CF96AD" w14:textId="77777777" w:rsidR="0020530F" w:rsidRPr="00147B55" w:rsidRDefault="0020530F" w:rsidP="00A92B1C">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26D42A64" w14:textId="77777777" w:rsidR="0020530F" w:rsidRPr="00147B55" w:rsidRDefault="0020530F" w:rsidP="00D4450E">
            <w:pPr>
              <w:spacing w:before="0"/>
              <w:jc w:val="center"/>
              <w:rPr>
                <w:rFonts w:cs="Arial"/>
                <w:szCs w:val="22"/>
              </w:rPr>
            </w:pPr>
            <w:r w:rsidRPr="00147B55">
              <w:rPr>
                <w:rFonts w:cs="Arial"/>
                <w:szCs w:val="22"/>
              </w:rPr>
              <w:t>5/04/2016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346AF301" w14:textId="77777777" w:rsidR="0020530F" w:rsidRPr="00147B55" w:rsidRDefault="0020530F" w:rsidP="0020530F">
            <w:pPr>
              <w:spacing w:before="0"/>
              <w:jc w:val="center"/>
              <w:rPr>
                <w:rFonts w:cs="Arial"/>
                <w:szCs w:val="22"/>
              </w:rPr>
            </w:pPr>
            <w:r w:rsidRPr="00147B55">
              <w:rPr>
                <w:rFonts w:cs="Arial"/>
                <w:szCs w:val="22"/>
              </w:rPr>
              <w:t>ESMA</w:t>
            </w:r>
          </w:p>
        </w:tc>
      </w:tr>
      <w:tr w:rsidR="005A3854" w:rsidRPr="00147B55" w14:paraId="280E07D6" w14:textId="77777777" w:rsidTr="005A3854">
        <w:trPr>
          <w:trHeight w:val="400"/>
          <w:jc w:val="center"/>
          <w:ins w:id="29" w:author="JANSSENS Paul" w:date="2020-10-28T17:15:00Z"/>
        </w:trPr>
        <w:tc>
          <w:tcPr>
            <w:tcW w:w="4729" w:type="dxa"/>
            <w:tcBorders>
              <w:top w:val="single" w:sz="4" w:space="0" w:color="auto"/>
              <w:left w:val="single" w:sz="4" w:space="0" w:color="auto"/>
              <w:bottom w:val="single" w:sz="4" w:space="0" w:color="auto"/>
              <w:right w:val="single" w:sz="4" w:space="0" w:color="auto"/>
            </w:tcBorders>
            <w:vAlign w:val="center"/>
          </w:tcPr>
          <w:p w14:paraId="456A1BDE" w14:textId="77777777" w:rsidR="005A3854" w:rsidRPr="00147B55" w:rsidRDefault="005A3854" w:rsidP="00384F16">
            <w:pPr>
              <w:spacing w:before="0"/>
              <w:rPr>
                <w:ins w:id="30" w:author="JANSSENS Paul" w:date="2020-10-28T17:15:00Z"/>
                <w:rFonts w:cs="Arial"/>
                <w:szCs w:val="22"/>
              </w:rPr>
            </w:pPr>
            <w:ins w:id="31" w:author="JANSSENS Paul" w:date="2020-10-28T17:15:00Z">
              <w:r w:rsidRPr="00147B55">
                <w:rPr>
                  <w:rFonts w:cs="Arial"/>
                  <w:szCs w:val="22"/>
                </w:rPr>
                <w:t>Final report on guidelines for position calculation by Trade Repositories under EMIR</w:t>
              </w:r>
            </w:ins>
          </w:p>
        </w:tc>
        <w:tc>
          <w:tcPr>
            <w:tcW w:w="1023" w:type="dxa"/>
            <w:tcBorders>
              <w:top w:val="single" w:sz="4" w:space="0" w:color="auto"/>
              <w:left w:val="single" w:sz="4" w:space="0" w:color="auto"/>
              <w:bottom w:val="single" w:sz="4" w:space="0" w:color="auto"/>
              <w:right w:val="single" w:sz="4" w:space="0" w:color="auto"/>
            </w:tcBorders>
            <w:vAlign w:val="center"/>
          </w:tcPr>
          <w:p w14:paraId="12BBE7DF" w14:textId="77777777" w:rsidR="005A3854" w:rsidRPr="00147B55" w:rsidRDefault="005A3854" w:rsidP="00384F16">
            <w:pPr>
              <w:spacing w:before="0"/>
              <w:rPr>
                <w:ins w:id="32" w:author="JANSSENS Paul" w:date="2020-10-28T17:15:00Z"/>
                <w:rFonts w:cs="Arial"/>
                <w:szCs w:val="22"/>
              </w:rPr>
            </w:pPr>
            <w:ins w:id="33" w:author="JANSSENS Paul" w:date="2020-10-28T17:15:00Z">
              <w:r w:rsidRPr="00147B55">
                <w:rPr>
                  <w:rFonts w:cs="Arial"/>
                  <w:szCs w:val="22"/>
                </w:rPr>
                <w:t>1.0</w:t>
              </w:r>
            </w:ins>
          </w:p>
        </w:tc>
        <w:tc>
          <w:tcPr>
            <w:tcW w:w="2419" w:type="dxa"/>
            <w:tcBorders>
              <w:top w:val="single" w:sz="4" w:space="0" w:color="auto"/>
              <w:left w:val="single" w:sz="4" w:space="0" w:color="auto"/>
              <w:bottom w:val="single" w:sz="4" w:space="0" w:color="auto"/>
              <w:right w:val="single" w:sz="4" w:space="0" w:color="auto"/>
            </w:tcBorders>
            <w:vAlign w:val="center"/>
          </w:tcPr>
          <w:p w14:paraId="4DBB0FC8" w14:textId="77777777" w:rsidR="005A3854" w:rsidRPr="00147B55" w:rsidRDefault="005A3854" w:rsidP="00384F16">
            <w:pPr>
              <w:spacing w:before="0"/>
              <w:jc w:val="center"/>
              <w:rPr>
                <w:ins w:id="34" w:author="JANSSENS Paul" w:date="2020-10-28T17:15:00Z"/>
                <w:rFonts w:cs="Arial"/>
                <w:szCs w:val="22"/>
              </w:rPr>
            </w:pPr>
            <w:ins w:id="35" w:author="JANSSENS Paul" w:date="2020-10-28T17:15:00Z">
              <w:r w:rsidRPr="00147B55">
                <w:rPr>
                  <w:rFonts w:cs="Arial"/>
                  <w:szCs w:val="22"/>
                </w:rPr>
                <w:t>27/03/2018</w:t>
              </w:r>
            </w:ins>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1C594739" w14:textId="77777777" w:rsidR="005A3854" w:rsidRPr="00147B55" w:rsidRDefault="005A3854" w:rsidP="00384F16">
            <w:pPr>
              <w:spacing w:before="0"/>
              <w:jc w:val="center"/>
              <w:rPr>
                <w:ins w:id="36" w:author="JANSSENS Paul" w:date="2020-10-28T17:15:00Z"/>
                <w:rFonts w:cs="Arial"/>
                <w:szCs w:val="22"/>
              </w:rPr>
            </w:pPr>
            <w:ins w:id="37" w:author="JANSSENS Paul" w:date="2020-10-28T17:15:00Z">
              <w:r w:rsidRPr="00147B55">
                <w:rPr>
                  <w:rFonts w:cs="Arial"/>
                  <w:szCs w:val="22"/>
                </w:rPr>
                <w:t>ESMA</w:t>
              </w:r>
            </w:ins>
          </w:p>
        </w:tc>
      </w:tr>
      <w:tr w:rsidR="007603D4" w:rsidRPr="00147B55" w14:paraId="3561A778"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3AF0876" w14:textId="77F4B39E" w:rsidR="007603D4" w:rsidRPr="00147B55" w:rsidRDefault="007603D4" w:rsidP="007603D4">
            <w:pPr>
              <w:spacing w:before="0"/>
              <w:rPr>
                <w:rFonts w:cs="Arial"/>
                <w:szCs w:val="22"/>
              </w:rPr>
            </w:pPr>
            <w:r w:rsidRPr="00147B55">
              <w:rPr>
                <w:rFonts w:cs="Arial"/>
                <w:szCs w:val="22"/>
              </w:rPr>
              <w:t xml:space="preserve">ISO20022BJ_Instruments_and_Transactions_ </w:t>
            </w:r>
            <w:proofErr w:type="spellStart"/>
            <w:r w:rsidRPr="00147B55">
              <w:rPr>
                <w:rFonts w:cs="Arial"/>
                <w:szCs w:val="22"/>
              </w:rPr>
              <w:t>RegReporting_ESMA</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14:paraId="6CE44193" w14:textId="019BA060" w:rsidR="007603D4" w:rsidRPr="00147B55" w:rsidRDefault="007603D4" w:rsidP="007603D4">
            <w:pPr>
              <w:spacing w:before="0"/>
              <w:rPr>
                <w:rFonts w:cs="Arial"/>
                <w:szCs w:val="22"/>
              </w:rPr>
            </w:pPr>
            <w:r w:rsidRPr="00147B55">
              <w:rPr>
                <w:rFonts w:eastAsia="Times New Roman" w:cs="Arial"/>
                <w:szCs w:val="22"/>
              </w:rPr>
              <w:t>4.0</w:t>
            </w:r>
          </w:p>
        </w:tc>
        <w:tc>
          <w:tcPr>
            <w:tcW w:w="2419" w:type="dxa"/>
            <w:tcBorders>
              <w:top w:val="single" w:sz="4" w:space="0" w:color="auto"/>
              <w:left w:val="single" w:sz="4" w:space="0" w:color="auto"/>
              <w:bottom w:val="single" w:sz="4" w:space="0" w:color="auto"/>
              <w:right w:val="single" w:sz="4" w:space="0" w:color="auto"/>
            </w:tcBorders>
            <w:vAlign w:val="center"/>
          </w:tcPr>
          <w:p w14:paraId="0BB492C6" w14:textId="4A642C9C" w:rsidR="007603D4" w:rsidRPr="00147B55" w:rsidRDefault="007603D4" w:rsidP="007603D4">
            <w:pPr>
              <w:spacing w:before="0"/>
              <w:jc w:val="center"/>
              <w:rPr>
                <w:rFonts w:cs="Arial"/>
                <w:szCs w:val="22"/>
              </w:rPr>
            </w:pPr>
            <w:r w:rsidRPr="00147B55">
              <w:rPr>
                <w:rFonts w:eastAsia="Times New Roman" w:cs="Arial"/>
                <w:szCs w:val="22"/>
              </w:rPr>
              <w:t>22/08/2018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96F7ED6" w14:textId="00103D2F" w:rsidR="007603D4" w:rsidRPr="00147B55" w:rsidRDefault="007603D4" w:rsidP="007603D4">
            <w:pPr>
              <w:spacing w:before="0"/>
              <w:jc w:val="center"/>
              <w:rPr>
                <w:rFonts w:cs="Arial"/>
                <w:szCs w:val="22"/>
              </w:rPr>
            </w:pPr>
            <w:r w:rsidRPr="00147B55">
              <w:rPr>
                <w:rFonts w:eastAsia="Times New Roman" w:cs="Arial"/>
                <w:szCs w:val="22"/>
              </w:rPr>
              <w:t>ESMA</w:t>
            </w:r>
          </w:p>
        </w:tc>
      </w:tr>
      <w:tr w:rsidR="007603D4" w:rsidRPr="00147B55" w14:paraId="56DA4533" w14:textId="77777777" w:rsidTr="005A3854">
        <w:trPr>
          <w:trHeight w:val="400"/>
          <w:jc w:val="center"/>
          <w:ins w:id="38" w:author="JANSSENS Paul" w:date="2020-10-28T17:17:00Z"/>
        </w:trPr>
        <w:tc>
          <w:tcPr>
            <w:tcW w:w="4729" w:type="dxa"/>
            <w:tcBorders>
              <w:top w:val="single" w:sz="4" w:space="0" w:color="auto"/>
              <w:left w:val="single" w:sz="4" w:space="0" w:color="auto"/>
              <w:bottom w:val="single" w:sz="4" w:space="0" w:color="auto"/>
              <w:right w:val="single" w:sz="4" w:space="0" w:color="auto"/>
            </w:tcBorders>
            <w:vAlign w:val="center"/>
          </w:tcPr>
          <w:p w14:paraId="3D4F6413" w14:textId="77777777" w:rsidR="007603D4" w:rsidRPr="00147B55" w:rsidRDefault="007603D4" w:rsidP="007603D4">
            <w:pPr>
              <w:spacing w:before="0"/>
              <w:rPr>
                <w:ins w:id="39" w:author="JANSSENS Paul" w:date="2020-10-28T17:17:00Z"/>
                <w:rFonts w:cs="Arial"/>
                <w:szCs w:val="22"/>
              </w:rPr>
            </w:pPr>
            <w:ins w:id="40" w:author="JANSSENS Paul" w:date="2020-12-04T10:07:00Z">
              <w:r w:rsidRPr="00147B55">
                <w:rPr>
                  <w:rFonts w:cs="Arial"/>
                  <w:szCs w:val="22"/>
                </w:rPr>
                <w:fldChar w:fldCharType="begin"/>
              </w:r>
              <w:r w:rsidRPr="00147B55">
                <w:rPr>
                  <w:rFonts w:cs="Arial"/>
                  <w:szCs w:val="22"/>
                </w:rPr>
                <w:instrText xml:space="preserve"> HYPERLINK "https://www.bis.org/cpmi/publ/d175.htm" </w:instrText>
              </w:r>
              <w:r w:rsidRPr="00147B55">
                <w:rPr>
                  <w:rFonts w:cs="Arial"/>
                  <w:szCs w:val="22"/>
                </w:rPr>
                <w:fldChar w:fldCharType="separate"/>
              </w:r>
              <w:r w:rsidRPr="00147B55">
                <w:rPr>
                  <w:rStyle w:val="Hyperlink"/>
                  <w:rFonts w:cs="Arial"/>
                  <w:szCs w:val="22"/>
                </w:rPr>
                <w:t>CDE Technical Guidance</w:t>
              </w:r>
              <w:r w:rsidRPr="00147B55">
                <w:rPr>
                  <w:rFonts w:cs="Arial"/>
                  <w:szCs w:val="22"/>
                </w:rPr>
                <w:fldChar w:fldCharType="end"/>
              </w:r>
            </w:ins>
          </w:p>
        </w:tc>
        <w:tc>
          <w:tcPr>
            <w:tcW w:w="1023" w:type="dxa"/>
            <w:tcBorders>
              <w:top w:val="single" w:sz="4" w:space="0" w:color="auto"/>
              <w:left w:val="single" w:sz="4" w:space="0" w:color="auto"/>
              <w:bottom w:val="single" w:sz="4" w:space="0" w:color="auto"/>
              <w:right w:val="single" w:sz="4" w:space="0" w:color="auto"/>
            </w:tcBorders>
            <w:vAlign w:val="center"/>
          </w:tcPr>
          <w:p w14:paraId="29BF03BF" w14:textId="77777777" w:rsidR="007603D4" w:rsidRPr="00147B55" w:rsidRDefault="007603D4" w:rsidP="007603D4">
            <w:pPr>
              <w:spacing w:before="0"/>
              <w:rPr>
                <w:ins w:id="41" w:author="JANSSENS Paul" w:date="2020-10-28T17:17:00Z"/>
                <w:rFonts w:cs="Arial"/>
                <w:szCs w:val="22"/>
              </w:rPr>
            </w:pPr>
            <w:ins w:id="42" w:author="JANSSENS Paul" w:date="2020-10-28T17:17:00Z">
              <w:r w:rsidRPr="00147B55">
                <w:rPr>
                  <w:rFonts w:cs="Arial"/>
                  <w:szCs w:val="22"/>
                </w:rPr>
                <w:t>1.0</w:t>
              </w:r>
            </w:ins>
          </w:p>
        </w:tc>
        <w:tc>
          <w:tcPr>
            <w:tcW w:w="2419" w:type="dxa"/>
            <w:tcBorders>
              <w:top w:val="single" w:sz="4" w:space="0" w:color="auto"/>
              <w:left w:val="single" w:sz="4" w:space="0" w:color="auto"/>
              <w:bottom w:val="single" w:sz="4" w:space="0" w:color="auto"/>
              <w:right w:val="single" w:sz="4" w:space="0" w:color="auto"/>
            </w:tcBorders>
            <w:vAlign w:val="center"/>
          </w:tcPr>
          <w:p w14:paraId="1FFF7DDF" w14:textId="71B6688F" w:rsidR="007603D4" w:rsidRPr="00147B55" w:rsidRDefault="0036659C" w:rsidP="007603D4">
            <w:pPr>
              <w:spacing w:before="0"/>
              <w:jc w:val="center"/>
              <w:rPr>
                <w:ins w:id="43" w:author="JANSSENS Paul" w:date="2020-10-28T17:17:00Z"/>
                <w:rFonts w:cs="Arial"/>
                <w:szCs w:val="22"/>
              </w:rPr>
            </w:pPr>
            <w:r w:rsidRPr="00147B55">
              <w:rPr>
                <w:rFonts w:cs="Arial"/>
                <w:szCs w:val="22"/>
              </w:rPr>
              <w:t>09/04/2018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78C926E" w14:textId="77777777" w:rsidR="007603D4" w:rsidRPr="00147B55" w:rsidRDefault="007603D4" w:rsidP="007603D4">
            <w:pPr>
              <w:spacing w:before="0"/>
              <w:jc w:val="center"/>
              <w:rPr>
                <w:ins w:id="44" w:author="JANSSENS Paul" w:date="2020-10-28T17:17:00Z"/>
                <w:rFonts w:cs="Arial"/>
                <w:szCs w:val="22"/>
              </w:rPr>
            </w:pPr>
            <w:ins w:id="45" w:author="JANSSENS Paul" w:date="2020-10-28T17:18:00Z">
              <w:r w:rsidRPr="00147B55">
                <w:rPr>
                  <w:rFonts w:cs="Arial"/>
                  <w:szCs w:val="22"/>
                </w:rPr>
                <w:t>IOSCO GUUG</w:t>
              </w:r>
            </w:ins>
          </w:p>
        </w:tc>
      </w:tr>
      <w:tr w:rsidR="007603D4" w:rsidRPr="00147B55" w14:paraId="68686A00" w14:textId="77777777" w:rsidTr="005A3854">
        <w:trPr>
          <w:trHeight w:val="400"/>
          <w:jc w:val="center"/>
          <w:ins w:id="46" w:author="JANSSENS Paul" w:date="2020-10-28T17:17:00Z"/>
        </w:trPr>
        <w:tc>
          <w:tcPr>
            <w:tcW w:w="4729" w:type="dxa"/>
            <w:tcBorders>
              <w:top w:val="single" w:sz="4" w:space="0" w:color="auto"/>
              <w:left w:val="single" w:sz="4" w:space="0" w:color="auto"/>
              <w:bottom w:val="single" w:sz="4" w:space="0" w:color="auto"/>
              <w:right w:val="single" w:sz="4" w:space="0" w:color="auto"/>
            </w:tcBorders>
            <w:vAlign w:val="center"/>
          </w:tcPr>
          <w:p w14:paraId="0E9D9B0F" w14:textId="77777777" w:rsidR="007603D4" w:rsidRPr="00147B55" w:rsidRDefault="007603D4" w:rsidP="007603D4">
            <w:pPr>
              <w:spacing w:before="0"/>
              <w:rPr>
                <w:ins w:id="47" w:author="JANSSENS Paul" w:date="2020-10-28T17:17:00Z"/>
                <w:rFonts w:cs="Arial"/>
                <w:szCs w:val="22"/>
              </w:rPr>
            </w:pPr>
            <w:ins w:id="48" w:author="JANSSENS Paul" w:date="2020-12-04T10:06:00Z">
              <w:r w:rsidRPr="00147B55">
                <w:rPr>
                  <w:rFonts w:cs="Arial"/>
                  <w:szCs w:val="22"/>
                </w:rPr>
                <w:fldChar w:fldCharType="begin"/>
              </w:r>
              <w:r w:rsidRPr="00147B55">
                <w:rPr>
                  <w:rFonts w:cs="Arial"/>
                  <w:szCs w:val="22"/>
                </w:rPr>
                <w:instrText xml:space="preserve"> HYPERLINK "https://comments.cftc.gov/FederalRegister/Final.aspx?" </w:instrText>
              </w:r>
              <w:r w:rsidRPr="00147B55">
                <w:rPr>
                  <w:rFonts w:cs="Arial"/>
                  <w:szCs w:val="22"/>
                </w:rPr>
                <w:fldChar w:fldCharType="separate"/>
              </w:r>
              <w:r w:rsidRPr="00147B55">
                <w:rPr>
                  <w:rStyle w:val="Hyperlink"/>
                  <w:rFonts w:cs="Arial"/>
                  <w:szCs w:val="22"/>
                </w:rPr>
                <w:t>Dodd-Frank Act – Part 43 &amp; 45</w:t>
              </w:r>
              <w:r w:rsidRPr="00147B55">
                <w:rPr>
                  <w:rFonts w:cs="Arial"/>
                  <w:szCs w:val="22"/>
                </w:rPr>
                <w:fldChar w:fldCharType="end"/>
              </w:r>
            </w:ins>
          </w:p>
        </w:tc>
        <w:tc>
          <w:tcPr>
            <w:tcW w:w="1023" w:type="dxa"/>
            <w:tcBorders>
              <w:top w:val="single" w:sz="4" w:space="0" w:color="auto"/>
              <w:left w:val="single" w:sz="4" w:space="0" w:color="auto"/>
              <w:bottom w:val="single" w:sz="4" w:space="0" w:color="auto"/>
              <w:right w:val="single" w:sz="4" w:space="0" w:color="auto"/>
            </w:tcBorders>
            <w:vAlign w:val="center"/>
          </w:tcPr>
          <w:p w14:paraId="4F5246A5" w14:textId="1AFEA684" w:rsidR="007603D4" w:rsidRPr="00147B55" w:rsidRDefault="0036659C" w:rsidP="007603D4">
            <w:pPr>
              <w:spacing w:before="0"/>
              <w:rPr>
                <w:ins w:id="49" w:author="JANSSENS Paul" w:date="2020-10-28T17:17:00Z"/>
                <w:rFonts w:cs="Arial"/>
                <w:szCs w:val="22"/>
              </w:rPr>
            </w:pPr>
            <w:r w:rsidRPr="00147B55">
              <w:rPr>
                <w:rFonts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226D0AA0" w14:textId="154DD99F" w:rsidR="007603D4" w:rsidRPr="00147B55" w:rsidRDefault="0036659C" w:rsidP="007603D4">
            <w:pPr>
              <w:spacing w:before="0"/>
              <w:jc w:val="center"/>
              <w:rPr>
                <w:ins w:id="50" w:author="JANSSENS Paul" w:date="2020-10-28T17:17:00Z"/>
                <w:rFonts w:cs="Arial"/>
                <w:szCs w:val="22"/>
              </w:rPr>
            </w:pPr>
            <w:r w:rsidRPr="00147B55">
              <w:rPr>
                <w:rFonts w:cs="Arial"/>
                <w:szCs w:val="22"/>
              </w:rPr>
              <w:t>25/11/2020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C3D5811" w14:textId="77777777" w:rsidR="007603D4" w:rsidRPr="00147B55" w:rsidRDefault="007603D4" w:rsidP="007603D4">
            <w:pPr>
              <w:spacing w:before="0"/>
              <w:jc w:val="center"/>
              <w:rPr>
                <w:ins w:id="51" w:author="JANSSENS Paul" w:date="2020-10-28T17:17:00Z"/>
                <w:rFonts w:cs="Arial"/>
                <w:szCs w:val="22"/>
              </w:rPr>
            </w:pPr>
            <w:ins w:id="52" w:author="JANSSENS Paul" w:date="2020-10-28T17:17:00Z">
              <w:r w:rsidRPr="00147B55">
                <w:rPr>
                  <w:rFonts w:cs="Arial"/>
                  <w:szCs w:val="22"/>
                </w:rPr>
                <w:t>CFTC</w:t>
              </w:r>
            </w:ins>
          </w:p>
        </w:tc>
      </w:tr>
    </w:tbl>
    <w:p w14:paraId="2C0A3E2F" w14:textId="77777777" w:rsidR="00E5295C" w:rsidRPr="00147B55" w:rsidRDefault="00E5295C">
      <w:pPr>
        <w:spacing w:before="0" w:after="0" w:afterAutospacing="0"/>
        <w:rPr>
          <w:rFonts w:cs="Arial"/>
          <w:szCs w:val="22"/>
        </w:rPr>
      </w:pPr>
      <w:bookmarkStart w:id="53" w:name="_Toc61282150"/>
    </w:p>
    <w:p w14:paraId="1D94784E" w14:textId="49931E9D" w:rsidR="0050357F" w:rsidRPr="00147B55" w:rsidRDefault="0050357F">
      <w:pPr>
        <w:spacing w:before="0" w:after="0" w:afterAutospacing="0"/>
        <w:rPr>
          <w:rFonts w:cs="Arial"/>
          <w:szCs w:val="22"/>
        </w:rPr>
      </w:pPr>
      <w:r w:rsidRPr="00147B55">
        <w:rPr>
          <w:rFonts w:cs="Arial"/>
          <w:b/>
          <w:szCs w:val="22"/>
        </w:rPr>
        <w:br w:type="page"/>
      </w:r>
    </w:p>
    <w:p w14:paraId="022D8086" w14:textId="51B1659F" w:rsidR="008E3B65" w:rsidRPr="00147B55" w:rsidRDefault="008E3B65" w:rsidP="00F97A81">
      <w:pPr>
        <w:pStyle w:val="Heading1"/>
      </w:pPr>
      <w:r w:rsidRPr="00147B55">
        <w:t>Scope and Functionality</w:t>
      </w:r>
      <w:bookmarkEnd w:id="53"/>
    </w:p>
    <w:p w14:paraId="26A8521F" w14:textId="77777777" w:rsidR="008E3B65" w:rsidRPr="00147B55" w:rsidRDefault="008E3B65" w:rsidP="00F97A81">
      <w:pPr>
        <w:pStyle w:val="Heading2"/>
      </w:pPr>
      <w:bookmarkStart w:id="54" w:name="_Toc61282151"/>
      <w:r w:rsidRPr="00147B55">
        <w:t>Background</w:t>
      </w:r>
      <w:bookmarkEnd w:id="54"/>
    </w:p>
    <w:p w14:paraId="22634702" w14:textId="7D4A890D" w:rsidR="00550F21" w:rsidRPr="00147B55" w:rsidRDefault="00EA0733" w:rsidP="00F97A81">
      <w:pPr>
        <w:rPr>
          <w:rFonts w:eastAsia="Times New Roman" w:cs="Arial"/>
          <w:szCs w:val="28"/>
        </w:rPr>
      </w:pPr>
      <w:r w:rsidRPr="00147B55">
        <w:rPr>
          <w:rFonts w:cs="Arial"/>
        </w:rPr>
        <w:t xml:space="preserve">This Message Definition Report covers a set of </w:t>
      </w:r>
      <w:r w:rsidR="00C9381A" w:rsidRPr="00147B55">
        <w:rPr>
          <w:rFonts w:cs="Arial"/>
        </w:rPr>
        <w:t xml:space="preserve">six </w:t>
      </w:r>
      <w:r w:rsidR="00831FC1" w:rsidRPr="00147B55">
        <w:rPr>
          <w:rFonts w:cs="Arial"/>
        </w:rPr>
        <w:t>(</w:t>
      </w:r>
      <w:r w:rsidR="00C9381A" w:rsidRPr="00147B55">
        <w:rPr>
          <w:rFonts w:cs="Arial"/>
        </w:rPr>
        <w:t>6</w:t>
      </w:r>
      <w:r w:rsidR="00831FC1" w:rsidRPr="00147B55">
        <w:rPr>
          <w:rFonts w:cs="Arial"/>
        </w:rPr>
        <w:t>)</w:t>
      </w:r>
      <w:r w:rsidRPr="00147B55">
        <w:rPr>
          <w:rFonts w:cs="Arial"/>
        </w:rPr>
        <w:t xml:space="preserve"> </w:t>
      </w:r>
      <w:r w:rsidR="0047252E" w:rsidRPr="00147B55">
        <w:rPr>
          <w:rFonts w:cs="Arial"/>
        </w:rPr>
        <w:t xml:space="preserve">ISO 20022 </w:t>
      </w:r>
      <w:proofErr w:type="spellStart"/>
      <w:r w:rsidR="0047252E" w:rsidRPr="00147B55">
        <w:rPr>
          <w:rFonts w:cs="Arial"/>
        </w:rPr>
        <w:t>MessageD</w:t>
      </w:r>
      <w:r w:rsidRPr="00147B55">
        <w:rPr>
          <w:rFonts w:cs="Arial"/>
        </w:rPr>
        <w:t>efinitions</w:t>
      </w:r>
      <w:proofErr w:type="spellEnd"/>
      <w:r w:rsidRPr="00147B55">
        <w:rPr>
          <w:rFonts w:cs="Arial"/>
        </w:rPr>
        <w:t xml:space="preserve"> developed by </w:t>
      </w:r>
      <w:r w:rsidR="00831FC1" w:rsidRPr="00147B55">
        <w:rPr>
          <w:rFonts w:cs="Arial"/>
        </w:rPr>
        <w:t xml:space="preserve">the European </w:t>
      </w:r>
      <w:r w:rsidR="00795A88" w:rsidRPr="00147B55">
        <w:rPr>
          <w:rFonts w:cs="Arial"/>
        </w:rPr>
        <w:t>Securities and Markets Authority (ESMA)</w:t>
      </w:r>
      <w:r w:rsidR="00831FC1" w:rsidRPr="00147B55">
        <w:rPr>
          <w:rFonts w:cs="Arial"/>
        </w:rPr>
        <w:t xml:space="preserve"> </w:t>
      </w:r>
      <w:r w:rsidRPr="00147B55">
        <w:rPr>
          <w:rFonts w:cs="Arial"/>
        </w:rPr>
        <w:t>in close collaboration with</w:t>
      </w:r>
      <w:r w:rsidR="00831FC1" w:rsidRPr="00147B55">
        <w:rPr>
          <w:rFonts w:cs="Arial"/>
        </w:rPr>
        <w:t xml:space="preserve"> </w:t>
      </w:r>
      <w:r w:rsidR="00795A88" w:rsidRPr="00147B55">
        <w:rPr>
          <w:rFonts w:cs="Arial"/>
        </w:rPr>
        <w:t>SWIFT</w:t>
      </w:r>
      <w:r w:rsidR="00831FC1" w:rsidRPr="00147B55">
        <w:rPr>
          <w:rFonts w:cs="Arial"/>
        </w:rPr>
        <w:t xml:space="preserve"> </w:t>
      </w:r>
      <w:r w:rsidRPr="00147B55">
        <w:rPr>
          <w:rFonts w:cs="Arial"/>
        </w:rPr>
        <w:t xml:space="preserve">and </w:t>
      </w:r>
      <w:r w:rsidR="005A3854" w:rsidRPr="00147B55">
        <w:rPr>
          <w:rFonts w:cs="Arial"/>
        </w:rPr>
        <w:t>approved by</w:t>
      </w:r>
      <w:r w:rsidRPr="00147B55">
        <w:rPr>
          <w:rFonts w:cs="Arial"/>
        </w:rPr>
        <w:t xml:space="preserve"> the </w:t>
      </w:r>
      <w:r w:rsidR="00490495" w:rsidRPr="00147B55">
        <w:rPr>
          <w:rFonts w:cs="Arial"/>
        </w:rPr>
        <w:t>Derivatives</w:t>
      </w:r>
      <w:r w:rsidRPr="00147B55">
        <w:rPr>
          <w:rFonts w:cs="Arial"/>
        </w:rPr>
        <w:t xml:space="preserve"> </w:t>
      </w:r>
      <w:proofErr w:type="spellStart"/>
      <w:r w:rsidR="00490495" w:rsidRPr="00147B55">
        <w:rPr>
          <w:rFonts w:cs="Arial"/>
        </w:rPr>
        <w:t>SubSEG</w:t>
      </w:r>
      <w:proofErr w:type="spellEnd"/>
      <w:r w:rsidR="005A3854" w:rsidRPr="00147B55">
        <w:rPr>
          <w:rFonts w:cs="Arial"/>
        </w:rPr>
        <w:t xml:space="preserve"> in March 202</w:t>
      </w:r>
      <w:r w:rsidR="00F86DAE">
        <w:rPr>
          <w:rFonts w:cs="Arial"/>
        </w:rPr>
        <w:t>1</w:t>
      </w:r>
      <w:r w:rsidRPr="00147B55">
        <w:rPr>
          <w:rFonts w:cs="Arial"/>
        </w:rPr>
        <w:t xml:space="preserve">. These messages are specifically designed to support </w:t>
      </w:r>
      <w:r w:rsidR="00831FC1" w:rsidRPr="00147B55">
        <w:rPr>
          <w:rFonts w:cs="Arial"/>
        </w:rPr>
        <w:t xml:space="preserve">the </w:t>
      </w:r>
      <w:r w:rsidR="00223589" w:rsidRPr="00147B55">
        <w:rPr>
          <w:rFonts w:cs="Arial"/>
        </w:rPr>
        <w:t xml:space="preserve">reporting of derivative transactions data stored by the </w:t>
      </w:r>
      <w:r w:rsidR="0020530F" w:rsidRPr="00147B55">
        <w:rPr>
          <w:rFonts w:cs="Arial"/>
        </w:rPr>
        <w:t xml:space="preserve">Trade Repositories </w:t>
      </w:r>
      <w:r w:rsidR="00223589" w:rsidRPr="00147B55">
        <w:rPr>
          <w:rFonts w:cs="Arial"/>
        </w:rPr>
        <w:t xml:space="preserve">under </w:t>
      </w:r>
      <w:r w:rsidR="00550F21" w:rsidRPr="00147B55">
        <w:rPr>
          <w:rFonts w:cs="Arial"/>
        </w:rPr>
        <w:t xml:space="preserve">the European Market Infrastructure Regulation (EMIR). </w:t>
      </w:r>
      <w:r w:rsidR="00223589" w:rsidRPr="00147B55">
        <w:rPr>
          <w:rFonts w:cs="Arial"/>
        </w:rPr>
        <w:t xml:space="preserve"> </w:t>
      </w:r>
    </w:p>
    <w:p w14:paraId="55A7D6BE" w14:textId="77777777" w:rsidR="001A6B68" w:rsidRPr="00147B55" w:rsidRDefault="001A6B68" w:rsidP="00F97A81">
      <w:pPr>
        <w:rPr>
          <w:rFonts w:cs="Arial"/>
        </w:rPr>
      </w:pPr>
      <w:r w:rsidRPr="00147B55">
        <w:rPr>
          <w:rFonts w:cs="Arial"/>
        </w:rPr>
        <w:t>The EMIR, specifically art. 9, has introduced the obligation of reporting all derivatives contracts to Trade Repositories (TRs). TRs shall centrally store this information and make it available to relevant regulators (EMIR, art. 81). As of now, 6 TRs operate under EMIR requirements. Reporting to TRs started on 12 February 2014.</w:t>
      </w:r>
    </w:p>
    <w:p w14:paraId="22E607A6" w14:textId="77777777" w:rsidR="001A6B68" w:rsidRPr="00147B55" w:rsidRDefault="001A6B68" w:rsidP="00F97A81">
      <w:pPr>
        <w:rPr>
          <w:rFonts w:cs="Arial"/>
        </w:rPr>
      </w:pPr>
      <w:r w:rsidRPr="00147B55">
        <w:rPr>
          <w:rFonts w:cs="Arial"/>
        </w:rPr>
        <w:t xml:space="preserve">Neither the Regulation nor the subsequent Technical Standards prescribe technical arrangements for Competent Authorities (CAs) and other regulators to access TRs’ data. This was left at the discretion of the TRs, and therefore each TR has so far adopted its own arrangements. </w:t>
      </w:r>
    </w:p>
    <w:p w14:paraId="6DC02FDD" w14:textId="77777777" w:rsidR="00864AE2" w:rsidRPr="00147B55" w:rsidRDefault="001A6B68" w:rsidP="00F97A81">
      <w:pPr>
        <w:rPr>
          <w:rFonts w:cs="Arial"/>
        </w:rPr>
      </w:pPr>
      <w:r w:rsidRPr="00147B55">
        <w:rPr>
          <w:rFonts w:cs="Arial"/>
        </w:rPr>
        <w:t xml:space="preserve">After the reporting go-live authorities started accessing the trade data and encountered several major issues due to non-standard, sometimes insufficient tools and functionalities provided by TRs (e.g. the lack of a common format and channels for data access that would enable regulators to easily consolidate and process data received from various TRs). </w:t>
      </w:r>
    </w:p>
    <w:p w14:paraId="00F912D9" w14:textId="77777777" w:rsidR="00550F21" w:rsidRPr="00147B55" w:rsidRDefault="00550F21" w:rsidP="00F97A81">
      <w:pPr>
        <w:rPr>
          <w:rFonts w:cs="Arial"/>
        </w:rPr>
      </w:pPr>
      <w:r w:rsidRPr="00147B55">
        <w:rPr>
          <w:rFonts w:cs="Arial"/>
        </w:rPr>
        <w:t xml:space="preserve">Therefore, after thorough </w:t>
      </w:r>
      <w:r w:rsidR="001A6B68" w:rsidRPr="00147B55">
        <w:rPr>
          <w:rFonts w:cs="Arial"/>
        </w:rPr>
        <w:t>consider</w:t>
      </w:r>
      <w:r w:rsidRPr="00147B55">
        <w:rPr>
          <w:rFonts w:cs="Arial"/>
        </w:rPr>
        <w:t>ation of different options</w:t>
      </w:r>
      <w:r w:rsidR="001A6B68" w:rsidRPr="00147B55">
        <w:rPr>
          <w:rFonts w:cs="Arial"/>
        </w:rPr>
        <w:t xml:space="preserve"> aiming to facilitate the access to TRs’ data</w:t>
      </w:r>
      <w:r w:rsidRPr="00147B55">
        <w:rPr>
          <w:rFonts w:cs="Arial"/>
        </w:rPr>
        <w:t xml:space="preserve"> ESMA has proposed to amend the relevant Technical Standards</w:t>
      </w:r>
      <w:r w:rsidRPr="00147B55">
        <w:rPr>
          <w:rStyle w:val="FootnoteReference"/>
          <w:rFonts w:cs="Arial"/>
        </w:rPr>
        <w:footnoteReference w:id="2"/>
      </w:r>
      <w:r w:rsidRPr="00147B55">
        <w:rPr>
          <w:rFonts w:cs="Arial"/>
        </w:rPr>
        <w:t xml:space="preserve"> so that TRs are required to develop facilities allowing queries and data provision</w:t>
      </w:r>
      <w:r w:rsidR="00281286" w:rsidRPr="00147B55">
        <w:rPr>
          <w:rFonts w:cs="Arial"/>
        </w:rPr>
        <w:t xml:space="preserve"> to CAs</w:t>
      </w:r>
      <w:r w:rsidRPr="00147B55">
        <w:rPr>
          <w:rFonts w:cs="Arial"/>
        </w:rPr>
        <w:t xml:space="preserve"> in the ISO 20022 format</w:t>
      </w:r>
      <w:r w:rsidR="00F57CB7" w:rsidRPr="00147B55">
        <w:rPr>
          <w:rStyle w:val="FootnoteReference"/>
          <w:rFonts w:cs="Arial"/>
        </w:rPr>
        <w:footnoteReference w:id="3"/>
      </w:r>
      <w:r w:rsidR="001A6B68" w:rsidRPr="00147B55">
        <w:rPr>
          <w:rFonts w:cs="Arial"/>
        </w:rPr>
        <w:t xml:space="preserve">. </w:t>
      </w:r>
    </w:p>
    <w:p w14:paraId="6E54AF20" w14:textId="67FE6760" w:rsidR="001A6B68" w:rsidRPr="00147B55" w:rsidRDefault="001A6B68" w:rsidP="00F97A81">
      <w:pPr>
        <w:rPr>
          <w:ins w:id="55" w:author="JANSSENS Paul" w:date="2020-10-28T17:20:00Z"/>
          <w:rFonts w:cs="Arial"/>
        </w:rPr>
      </w:pPr>
      <w:r w:rsidRPr="00147B55">
        <w:rPr>
          <w:rFonts w:cs="Arial"/>
        </w:rPr>
        <w:t xml:space="preserve">ESMA </w:t>
      </w:r>
      <w:r w:rsidR="00550F21" w:rsidRPr="00147B55">
        <w:rPr>
          <w:rFonts w:cs="Arial"/>
        </w:rPr>
        <w:t>has also decided to build a</w:t>
      </w:r>
      <w:r w:rsidRPr="00147B55">
        <w:rPr>
          <w:rFonts w:cs="Arial"/>
        </w:rPr>
        <w:t xml:space="preserve"> central access point allowing querying and receiving data from TRs</w:t>
      </w:r>
      <w:r w:rsidR="00550F21" w:rsidRPr="00147B55">
        <w:rPr>
          <w:rFonts w:cs="Arial"/>
        </w:rPr>
        <w:t xml:space="preserve"> (the Access to Trade Repositories System</w:t>
      </w:r>
      <w:r w:rsidR="007603D4" w:rsidRPr="00147B55">
        <w:rPr>
          <w:rFonts w:cs="Arial"/>
        </w:rPr>
        <w:t xml:space="preserve"> - TRACE</w:t>
      </w:r>
      <w:r w:rsidR="00550F21" w:rsidRPr="00147B55">
        <w:rPr>
          <w:rFonts w:cs="Arial"/>
        </w:rPr>
        <w:t>)</w:t>
      </w:r>
      <w:r w:rsidRPr="00147B55">
        <w:rPr>
          <w:rFonts w:cs="Arial"/>
        </w:rPr>
        <w:t>.</w:t>
      </w:r>
      <w:r w:rsidR="00A96F23" w:rsidRPr="00147B55">
        <w:rPr>
          <w:rFonts w:cs="Arial"/>
        </w:rPr>
        <w:t xml:space="preserve"> The messages will be used by this system but can be also reused by other similar initiatives or in direct communication between CAs and TRs.</w:t>
      </w:r>
    </w:p>
    <w:p w14:paraId="41CF437B" w14:textId="1BC77F96" w:rsidR="005A3854" w:rsidRPr="00147B55" w:rsidRDefault="00384F16" w:rsidP="00F97A81">
      <w:pPr>
        <w:rPr>
          <w:rFonts w:cs="Arial"/>
        </w:rPr>
      </w:pPr>
      <w:ins w:id="56" w:author="JANSSENS Paul" w:date="2020-11-30T09:39:00Z">
        <w:r w:rsidRPr="00147B55">
          <w:rPr>
            <w:rFonts w:cs="Arial"/>
          </w:rPr>
          <w:t xml:space="preserve">ESMA and the Regulatory Oversight Committee (ROC) have submitted a Message Change Request to adapt </w:t>
        </w:r>
      </w:ins>
      <w:ins w:id="57" w:author="JANSSENS Paul" w:date="2020-11-30T09:40:00Z">
        <w:r w:rsidRPr="00147B55">
          <w:rPr>
            <w:rFonts w:cs="Arial"/>
          </w:rPr>
          <w:t xml:space="preserve">the </w:t>
        </w:r>
      </w:ins>
      <w:ins w:id="58" w:author="JANSSENS Paul" w:date="2020-10-28T17:20:00Z">
        <w:r w:rsidR="005A3854" w:rsidRPr="00147B55">
          <w:rPr>
            <w:rFonts w:cs="Arial"/>
          </w:rPr>
          <w:t>auth.030</w:t>
        </w:r>
      </w:ins>
      <w:ins w:id="59" w:author="JANSSENS Paul" w:date="2020-11-30T09:40:00Z">
        <w:r w:rsidRPr="00147B55">
          <w:rPr>
            <w:rFonts w:cs="Arial"/>
          </w:rPr>
          <w:t>.001.01</w:t>
        </w:r>
      </w:ins>
      <w:ins w:id="60" w:author="JANSSENS Paul" w:date="2020-10-28T17:21:00Z">
        <w:r w:rsidR="005C611D" w:rsidRPr="00147B55">
          <w:rPr>
            <w:rFonts w:cs="Arial"/>
          </w:rPr>
          <w:t xml:space="preserve"> message </w:t>
        </w:r>
      </w:ins>
      <w:ins w:id="61" w:author="JANSSENS Paul" w:date="2020-11-30T09:40:00Z">
        <w:r w:rsidRPr="00147B55">
          <w:rPr>
            <w:rFonts w:cs="Arial"/>
          </w:rPr>
          <w:t>to incorporate the CPMI-</w:t>
        </w:r>
      </w:ins>
      <w:ins w:id="62" w:author="JANSSENS Paul" w:date="2020-11-30T09:41:00Z">
        <w:r w:rsidRPr="00147B55">
          <w:rPr>
            <w:rFonts w:cs="Arial"/>
          </w:rPr>
          <w:t xml:space="preserve">IOSCO Technical Guidance on the derivatives Critical Data Elements (CDE).  This MCR </w:t>
        </w:r>
      </w:ins>
      <w:ins w:id="63" w:author="JANSSENS Paul" w:date="2020-12-04T10:09:00Z">
        <w:r w:rsidR="006B4BA6" w:rsidRPr="00147B55">
          <w:rPr>
            <w:rFonts w:cs="Arial"/>
          </w:rPr>
          <w:t>has been approved by</w:t>
        </w:r>
      </w:ins>
      <w:ins w:id="64" w:author="JANSSENS Paul" w:date="2020-10-28T17:21:00Z">
        <w:r w:rsidR="005C611D" w:rsidRPr="00147B55">
          <w:rPr>
            <w:rFonts w:cs="Arial"/>
          </w:rPr>
          <w:t xml:space="preserve"> the </w:t>
        </w:r>
      </w:ins>
      <w:ins w:id="65" w:author="JANSSENS Paul" w:date="2020-11-30T09:42:00Z">
        <w:r w:rsidRPr="00147B55">
          <w:rPr>
            <w:rFonts w:cs="Arial"/>
          </w:rPr>
          <w:t xml:space="preserve">Securities SEG and </w:t>
        </w:r>
      </w:ins>
      <w:ins w:id="66" w:author="JANSSENS Paul" w:date="2020-10-28T17:21:00Z">
        <w:r w:rsidR="005C611D" w:rsidRPr="00147B55">
          <w:rPr>
            <w:rFonts w:cs="Arial"/>
          </w:rPr>
          <w:t xml:space="preserve">Derivatives </w:t>
        </w:r>
        <w:proofErr w:type="spellStart"/>
        <w:r w:rsidR="005C611D" w:rsidRPr="00147B55">
          <w:rPr>
            <w:rFonts w:cs="Arial"/>
          </w:rPr>
          <w:t>SubSEG</w:t>
        </w:r>
      </w:ins>
      <w:proofErr w:type="spellEnd"/>
      <w:ins w:id="67" w:author="JANSSENS Paul" w:date="2020-11-30T09:42:00Z">
        <w:r w:rsidRPr="00147B55">
          <w:rPr>
            <w:rFonts w:cs="Arial"/>
          </w:rPr>
          <w:t xml:space="preserve"> on 30 November 2020</w:t>
        </w:r>
      </w:ins>
      <w:ins w:id="68" w:author="JANSSENS Paul" w:date="2020-10-28T17:21:00Z">
        <w:r w:rsidR="005C611D" w:rsidRPr="00147B55">
          <w:rPr>
            <w:rFonts w:cs="Arial"/>
          </w:rPr>
          <w:t>.</w:t>
        </w:r>
      </w:ins>
    </w:p>
    <w:p w14:paraId="475C976E" w14:textId="77777777" w:rsidR="008E3B65" w:rsidRPr="00147B55" w:rsidRDefault="008E3B65" w:rsidP="00F97A81">
      <w:pPr>
        <w:pStyle w:val="Heading2"/>
      </w:pPr>
      <w:bookmarkStart w:id="69" w:name="_Toc61282152"/>
      <w:r w:rsidRPr="00147B55">
        <w:t xml:space="preserve">Groups of </w:t>
      </w:r>
      <w:proofErr w:type="spellStart"/>
      <w:r w:rsidRPr="00147B55">
        <w:t>Message</w:t>
      </w:r>
      <w:r w:rsidR="007835B1" w:rsidRPr="00147B55">
        <w:t>Definition</w:t>
      </w:r>
      <w:r w:rsidRPr="00147B55">
        <w:t>s</w:t>
      </w:r>
      <w:proofErr w:type="spellEnd"/>
      <w:r w:rsidRPr="00147B55">
        <w:t xml:space="preserve"> and Functionality</w:t>
      </w:r>
      <w:bookmarkEnd w:id="69"/>
    </w:p>
    <w:p w14:paraId="462A3752" w14:textId="77777777" w:rsidR="005319A7" w:rsidRPr="00147B55" w:rsidRDefault="000C663A" w:rsidP="005319A7">
      <w:pPr>
        <w:spacing w:before="240" w:line="276" w:lineRule="auto"/>
        <w:jc w:val="both"/>
        <w:rPr>
          <w:rFonts w:eastAsia="Times New Roman" w:cs="Arial"/>
        </w:rPr>
      </w:pPr>
      <w:r w:rsidRPr="00147B55">
        <w:rPr>
          <w:rFonts w:eastAsia="Times New Roman" w:cs="Arial"/>
        </w:rPr>
        <w:t xml:space="preserve">The following </w:t>
      </w:r>
      <w:r w:rsidR="005319A7" w:rsidRPr="00147B55">
        <w:rPr>
          <w:rFonts w:eastAsia="Times New Roman" w:cs="Arial"/>
        </w:rPr>
        <w:t>types of messages are exchanged within the system:</w:t>
      </w:r>
    </w:p>
    <w:p w14:paraId="5C990EE4" w14:textId="77777777" w:rsidR="005319A7" w:rsidRPr="00147B55"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Data query messages that contain the definition of data request, i.e. the search criteria defined by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6B68C9" w:rsidRPr="00147B55">
        <w:rPr>
          <w:rFonts w:eastAsia="Times New Roman" w:cs="Arial"/>
          <w:szCs w:val="22"/>
          <w:lang w:val="en-US" w:eastAsia="en-GB"/>
        </w:rPr>
        <w:t>The centralized facility to create these messages will be provided by the Access to Trade Repositories System</w:t>
      </w:r>
      <w:r w:rsidRPr="00147B55">
        <w:rPr>
          <w:rFonts w:eastAsia="Times New Roman" w:cs="Arial"/>
          <w:szCs w:val="22"/>
          <w:lang w:val="en-US" w:eastAsia="en-GB"/>
        </w:rPr>
        <w:t xml:space="preserve">. </w:t>
      </w:r>
    </w:p>
    <w:p w14:paraId="76DD3351" w14:textId="77777777" w:rsidR="005319A7" w:rsidRPr="00147B55"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Transaction data messages that contain data provided by TRs to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5A063D" w:rsidRPr="00147B55">
        <w:rPr>
          <w:rFonts w:eastAsia="Times New Roman" w:cs="Arial"/>
          <w:szCs w:val="22"/>
          <w:lang w:val="en-US" w:eastAsia="en-GB"/>
        </w:rPr>
        <w:t>as responses to data query messages</w:t>
      </w:r>
      <w:r w:rsidRPr="00147B55">
        <w:rPr>
          <w:rFonts w:eastAsia="Times New Roman" w:cs="Arial"/>
          <w:szCs w:val="22"/>
          <w:lang w:val="en-US" w:eastAsia="en-GB"/>
        </w:rPr>
        <w:t xml:space="preserve">. </w:t>
      </w:r>
    </w:p>
    <w:p w14:paraId="1F06993F" w14:textId="77777777"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Position sets messages that contain data on aggregated exposures between a pair of counterparties, provided by TRs to the CAs as responses to data query messages.</w:t>
      </w:r>
    </w:p>
    <w:p w14:paraId="5B31D23D" w14:textId="77777777"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Reconciliation statistics messages that contain cumulative information within the reference period for the reconciliation status of the reported and outstanding derivatives, provided by the TRs to the CAs as response to data query messages.</w:t>
      </w:r>
    </w:p>
    <w:p w14:paraId="215B4B86" w14:textId="77777777"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Rejection statistics messages that contain statistical information on derivative submissions, provided by TRs to the CAs as response to data query messages. </w:t>
      </w:r>
    </w:p>
    <w:p w14:paraId="466D1398" w14:textId="77777777" w:rsidR="00E63C4D" w:rsidRPr="00147B55" w:rsidRDefault="005319A7" w:rsidP="00F97A81">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Status advice (feedback) messages that contain technical information related to the status and potential errors in the communication process implemented </w:t>
      </w:r>
      <w:r w:rsidR="00281286" w:rsidRPr="00147B55">
        <w:rPr>
          <w:rFonts w:eastAsia="Times New Roman" w:cs="Arial"/>
          <w:szCs w:val="22"/>
          <w:lang w:val="en-US" w:eastAsia="en-GB"/>
        </w:rPr>
        <w:t>between the involved parties</w:t>
      </w:r>
      <w:r w:rsidRPr="00147B55">
        <w:rPr>
          <w:rFonts w:eastAsia="Times New Roman" w:cs="Arial"/>
          <w:szCs w:val="22"/>
          <w:lang w:val="en-US" w:eastAsia="en-GB"/>
        </w:rPr>
        <w:t>.</w:t>
      </w:r>
    </w:p>
    <w:p w14:paraId="619585BC" w14:textId="77777777" w:rsidR="00E63C4D" w:rsidRPr="00147B55" w:rsidRDefault="00E63C4D" w:rsidP="000579F3">
      <w:pPr>
        <w:autoSpaceDE w:val="0"/>
        <w:autoSpaceDN w:val="0"/>
        <w:adjustRightInd w:val="0"/>
        <w:jc w:val="both"/>
        <w:rPr>
          <w:rFonts w:cs="Arial"/>
          <w:szCs w:val="22"/>
        </w:rPr>
      </w:pPr>
    </w:p>
    <w:p w14:paraId="40385D21" w14:textId="77777777" w:rsidR="000579F3" w:rsidRPr="00147B55" w:rsidRDefault="000579F3" w:rsidP="000579F3">
      <w:pPr>
        <w:autoSpaceDE w:val="0"/>
        <w:autoSpaceDN w:val="0"/>
        <w:adjustRightInd w:val="0"/>
        <w:jc w:val="both"/>
        <w:rPr>
          <w:rFonts w:cs="Arial"/>
          <w:bCs/>
          <w:i/>
          <w:color w:val="000000"/>
          <w:szCs w:val="22"/>
          <w:lang w:val="en-US"/>
        </w:rPr>
      </w:pPr>
      <w:r w:rsidRPr="00147B55">
        <w:rPr>
          <w:rFonts w:cs="Arial"/>
          <w:bCs/>
          <w:i/>
          <w:color w:val="000000"/>
          <w:szCs w:val="22"/>
          <w:lang w:val="en-US"/>
        </w:rPr>
        <w:t xml:space="preserve">Note that these </w:t>
      </w:r>
      <w:proofErr w:type="spellStart"/>
      <w:r w:rsidRPr="00147B55">
        <w:rPr>
          <w:rFonts w:cs="Arial"/>
          <w:bCs/>
          <w:i/>
          <w:szCs w:val="22"/>
          <w:lang w:val="en-US"/>
        </w:rPr>
        <w:t>MessageDefinitions</w:t>
      </w:r>
      <w:proofErr w:type="spellEnd"/>
      <w:r w:rsidRPr="00147B55">
        <w:rPr>
          <w:rFonts w:cs="Arial"/>
          <w:bCs/>
          <w:i/>
          <w:szCs w:val="22"/>
          <w:lang w:val="en-US"/>
        </w:rPr>
        <w:t xml:space="preserve"> are </w:t>
      </w:r>
      <w:r w:rsidR="00FD6552" w:rsidRPr="00147B55">
        <w:rPr>
          <w:rFonts w:cs="Arial"/>
          <w:bCs/>
          <w:i/>
          <w:szCs w:val="22"/>
          <w:lang w:val="en-US"/>
        </w:rPr>
        <w:t>to be used with</w:t>
      </w:r>
      <w:r w:rsidR="00831FC1" w:rsidRPr="00147B55">
        <w:rPr>
          <w:rFonts w:cs="Arial"/>
          <w:bCs/>
          <w:i/>
          <w:szCs w:val="22"/>
          <w:lang w:val="en-US"/>
        </w:rPr>
        <w:t xml:space="preserve"> the </w:t>
      </w:r>
      <w:r w:rsidRPr="00147B55">
        <w:rPr>
          <w:rFonts w:cs="Arial"/>
          <w:bCs/>
          <w:i/>
          <w:szCs w:val="22"/>
          <w:lang w:val="en-US"/>
        </w:rPr>
        <w:t xml:space="preserve">ISO </w:t>
      </w:r>
      <w:r w:rsidRPr="00147B55">
        <w:rPr>
          <w:rFonts w:cs="Arial"/>
          <w:bCs/>
          <w:i/>
          <w:color w:val="000000"/>
          <w:szCs w:val="22"/>
          <w:lang w:val="en-US"/>
        </w:rPr>
        <w:t xml:space="preserve">20022 Business Application Header (head.001). The schema and more information about the Business Application Header </w:t>
      </w:r>
      <w:r w:rsidR="007177B4" w:rsidRPr="00147B55">
        <w:rPr>
          <w:rFonts w:cs="Arial"/>
          <w:bCs/>
          <w:i/>
          <w:color w:val="000000"/>
          <w:szCs w:val="22"/>
          <w:lang w:val="en-US"/>
        </w:rPr>
        <w:t xml:space="preserve">(BAH) </w:t>
      </w:r>
      <w:r w:rsidRPr="00147B55">
        <w:rPr>
          <w:rFonts w:cs="Arial"/>
          <w:bCs/>
          <w:i/>
          <w:color w:val="000000"/>
          <w:szCs w:val="22"/>
          <w:lang w:val="en-US"/>
        </w:rPr>
        <w:t xml:space="preserve">can be found on the </w:t>
      </w:r>
      <w:hyperlink r:id="rId21" w:history="1">
        <w:r w:rsidRPr="00147B55">
          <w:rPr>
            <w:rStyle w:val="Hyperlink"/>
            <w:rFonts w:cs="Arial"/>
            <w:bCs/>
            <w:i/>
            <w:szCs w:val="22"/>
            <w:lang w:val="en-US"/>
          </w:rPr>
          <w:t>www.iso20022.org</w:t>
        </w:r>
      </w:hyperlink>
      <w:r w:rsidRPr="00147B55">
        <w:rPr>
          <w:rFonts w:cs="Arial"/>
          <w:bCs/>
          <w:i/>
          <w:color w:val="000000"/>
          <w:szCs w:val="22"/>
          <w:lang w:val="en-US"/>
        </w:rPr>
        <w:t xml:space="preserve"> web site.</w:t>
      </w:r>
    </w:p>
    <w:p w14:paraId="0283E59D" w14:textId="77777777" w:rsidR="005212D8" w:rsidRPr="00147B55" w:rsidRDefault="005212D8" w:rsidP="000579F3">
      <w:pPr>
        <w:autoSpaceDE w:val="0"/>
        <w:autoSpaceDN w:val="0"/>
        <w:adjustRightInd w:val="0"/>
        <w:jc w:val="both"/>
        <w:rPr>
          <w:rFonts w:cs="Arial"/>
          <w:i/>
          <w:szCs w:val="22"/>
        </w:rPr>
      </w:pPr>
    </w:p>
    <w:tbl>
      <w:tblPr>
        <w:tblStyle w:val="TableShaded1stRow"/>
        <w:tblW w:w="8364" w:type="dxa"/>
        <w:tblInd w:w="471" w:type="dxa"/>
        <w:tblLook w:val="04A0" w:firstRow="1" w:lastRow="0" w:firstColumn="1" w:lastColumn="0" w:noHBand="0" w:noVBand="1"/>
      </w:tblPr>
      <w:tblGrid>
        <w:gridCol w:w="4182"/>
        <w:gridCol w:w="4182"/>
      </w:tblGrid>
      <w:tr w:rsidR="00F86DAE" w:rsidRPr="00F86DAE" w14:paraId="6E4153EC" w14:textId="77777777" w:rsidTr="00F86DAE">
        <w:trPr>
          <w:cnfStyle w:val="100000000000" w:firstRow="1" w:lastRow="0" w:firstColumn="0" w:lastColumn="0" w:oddVBand="0" w:evenVBand="0" w:oddHBand="0" w:evenHBand="0" w:firstRowFirstColumn="0" w:firstRowLastColumn="0" w:lastRowFirstColumn="0" w:lastRowLastColumn="0"/>
        </w:trPr>
        <w:tc>
          <w:tcPr>
            <w:tcW w:w="4182" w:type="dxa"/>
            <w:shd w:val="clear" w:color="auto" w:fill="BFBFBF" w:themeFill="background1" w:themeFillShade="BF"/>
            <w:vAlign w:val="center"/>
          </w:tcPr>
          <w:p w14:paraId="190C5782" w14:textId="77777777" w:rsidR="005212D8" w:rsidRPr="00F86DAE" w:rsidRDefault="005212D8" w:rsidP="00F86DAE">
            <w:pPr>
              <w:suppressAutoHyphens/>
              <w:spacing w:before="60"/>
              <w:rPr>
                <w:rFonts w:cs="Arial"/>
                <w:b/>
                <w:kern w:val="28"/>
                <w:sz w:val="19"/>
              </w:rPr>
            </w:pPr>
            <w:proofErr w:type="spellStart"/>
            <w:r w:rsidRPr="00F86DAE">
              <w:rPr>
                <w:rFonts w:cs="Arial"/>
                <w:b/>
                <w:kern w:val="28"/>
                <w:sz w:val="19"/>
              </w:rPr>
              <w:t>MessageDefinition</w:t>
            </w:r>
            <w:proofErr w:type="spellEnd"/>
          </w:p>
        </w:tc>
        <w:tc>
          <w:tcPr>
            <w:tcW w:w="4182" w:type="dxa"/>
            <w:shd w:val="clear" w:color="auto" w:fill="BFBFBF" w:themeFill="background1" w:themeFillShade="BF"/>
            <w:vAlign w:val="center"/>
          </w:tcPr>
          <w:p w14:paraId="0985D4CC" w14:textId="77777777" w:rsidR="005212D8" w:rsidRPr="00F86DAE" w:rsidRDefault="005212D8" w:rsidP="00F86DAE">
            <w:pPr>
              <w:suppressAutoHyphens/>
              <w:spacing w:before="60"/>
              <w:rPr>
                <w:rFonts w:cs="Arial"/>
                <w:b/>
                <w:kern w:val="28"/>
                <w:sz w:val="19"/>
              </w:rPr>
            </w:pPr>
            <w:r w:rsidRPr="00F86DAE">
              <w:rPr>
                <w:rFonts w:cs="Arial"/>
                <w:b/>
                <w:kern w:val="28"/>
                <w:sz w:val="19"/>
              </w:rPr>
              <w:t>Message Identifier</w:t>
            </w:r>
          </w:p>
        </w:tc>
      </w:tr>
      <w:tr w:rsidR="005212D8" w:rsidRPr="00147B55" w14:paraId="74B61782" w14:textId="77777777" w:rsidTr="005212D8">
        <w:tc>
          <w:tcPr>
            <w:tcW w:w="4182" w:type="dxa"/>
          </w:tcPr>
          <w:p w14:paraId="5B3D7F51"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Query</w:t>
            </w:r>
          </w:p>
        </w:tc>
        <w:tc>
          <w:tcPr>
            <w:tcW w:w="4182" w:type="dxa"/>
          </w:tcPr>
          <w:p w14:paraId="614A268F" w14:textId="77777777" w:rsidR="005212D8" w:rsidRPr="00147B55" w:rsidRDefault="005212D8" w:rsidP="00372DE7">
            <w:pPr>
              <w:suppressAutoHyphens/>
              <w:spacing w:before="40"/>
              <w:rPr>
                <w:rFonts w:cs="Arial"/>
                <w:iCs/>
                <w:sz w:val="19"/>
              </w:rPr>
            </w:pPr>
            <w:r w:rsidRPr="00147B55">
              <w:rPr>
                <w:rFonts w:cs="Arial"/>
                <w:iCs/>
                <w:sz w:val="19"/>
              </w:rPr>
              <w:t>auth.029</w:t>
            </w:r>
          </w:p>
        </w:tc>
      </w:tr>
      <w:tr w:rsidR="005212D8" w:rsidRPr="00147B55" w14:paraId="181D8D15" w14:textId="77777777" w:rsidTr="005212D8">
        <w:tc>
          <w:tcPr>
            <w:tcW w:w="4182" w:type="dxa"/>
          </w:tcPr>
          <w:p w14:paraId="08B0D515"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w:t>
            </w:r>
          </w:p>
        </w:tc>
        <w:tc>
          <w:tcPr>
            <w:tcW w:w="4182" w:type="dxa"/>
          </w:tcPr>
          <w:p w14:paraId="02EB4E0A" w14:textId="77777777" w:rsidR="005212D8" w:rsidRPr="00147B55" w:rsidRDefault="005212D8" w:rsidP="00372DE7">
            <w:pPr>
              <w:suppressAutoHyphens/>
              <w:spacing w:before="40"/>
              <w:rPr>
                <w:rFonts w:cs="Arial"/>
                <w:iCs/>
                <w:sz w:val="19"/>
              </w:rPr>
            </w:pPr>
            <w:r w:rsidRPr="00147B55">
              <w:rPr>
                <w:rFonts w:cs="Arial"/>
                <w:iCs/>
                <w:sz w:val="19"/>
              </w:rPr>
              <w:t>auth.030</w:t>
            </w:r>
          </w:p>
        </w:tc>
      </w:tr>
      <w:tr w:rsidR="005212D8" w:rsidRPr="00147B55" w14:paraId="6631DC30" w14:textId="77777777" w:rsidTr="005212D8">
        <w:tc>
          <w:tcPr>
            <w:tcW w:w="4182" w:type="dxa"/>
          </w:tcPr>
          <w:p w14:paraId="40BA21FE" w14:textId="77777777" w:rsidR="005212D8" w:rsidRPr="00147B55" w:rsidRDefault="005212D8" w:rsidP="005212D8">
            <w:pPr>
              <w:suppressAutoHyphens/>
              <w:spacing w:before="40"/>
              <w:rPr>
                <w:rFonts w:cs="Arial"/>
                <w:iCs/>
                <w:sz w:val="19"/>
              </w:rPr>
            </w:pPr>
            <w:r w:rsidRPr="00147B55">
              <w:rPr>
                <w:rFonts w:cs="Arial"/>
                <w:iCs/>
                <w:sz w:val="19"/>
              </w:rPr>
              <w:t>Financial Instrument Reporting Status Advice</w:t>
            </w:r>
          </w:p>
        </w:tc>
        <w:tc>
          <w:tcPr>
            <w:tcW w:w="4182" w:type="dxa"/>
          </w:tcPr>
          <w:p w14:paraId="3FB6E311" w14:textId="77777777" w:rsidR="005212D8" w:rsidRPr="00147B55" w:rsidRDefault="005212D8" w:rsidP="00C82CA7">
            <w:pPr>
              <w:suppressAutoHyphens/>
              <w:spacing w:before="40"/>
              <w:rPr>
                <w:rFonts w:cs="Arial"/>
                <w:iCs/>
                <w:sz w:val="19"/>
              </w:rPr>
            </w:pPr>
            <w:r w:rsidRPr="00147B55">
              <w:rPr>
                <w:rFonts w:cs="Arial"/>
                <w:iCs/>
                <w:sz w:val="19"/>
              </w:rPr>
              <w:t>auth.03</w:t>
            </w:r>
            <w:r w:rsidR="00C82CA7" w:rsidRPr="00147B55">
              <w:rPr>
                <w:rFonts w:cs="Arial"/>
                <w:iCs/>
                <w:sz w:val="19"/>
              </w:rPr>
              <w:t>1</w:t>
            </w:r>
          </w:p>
        </w:tc>
      </w:tr>
      <w:tr w:rsidR="004019B2" w:rsidRPr="00147B55" w14:paraId="7FD63A72" w14:textId="77777777" w:rsidTr="005212D8">
        <w:tc>
          <w:tcPr>
            <w:tcW w:w="4182" w:type="dxa"/>
          </w:tcPr>
          <w:p w14:paraId="21D9158D" w14:textId="77777777" w:rsidR="004019B2" w:rsidRPr="00147B55" w:rsidRDefault="004019B2" w:rsidP="005212D8">
            <w:pPr>
              <w:suppressAutoHyphens/>
              <w:spacing w:before="40"/>
              <w:rPr>
                <w:rFonts w:cs="Arial"/>
                <w:iCs/>
                <w:sz w:val="19"/>
              </w:rPr>
            </w:pPr>
            <w:proofErr w:type="spellStart"/>
            <w:r w:rsidRPr="00147B55">
              <w:rPr>
                <w:rFonts w:cs="Arial"/>
                <w:sz w:val="18"/>
                <w:szCs w:val="18"/>
                <w:lang w:eastAsia="en-GB"/>
              </w:rPr>
              <w:t>DerivativesTradePositionSetReport</w:t>
            </w:r>
            <w:proofErr w:type="spellEnd"/>
          </w:p>
        </w:tc>
        <w:tc>
          <w:tcPr>
            <w:tcW w:w="4182" w:type="dxa"/>
          </w:tcPr>
          <w:p w14:paraId="201C7C38" w14:textId="77777777" w:rsidR="004019B2" w:rsidRPr="00147B55" w:rsidRDefault="004019B2" w:rsidP="00C82CA7">
            <w:pPr>
              <w:suppressAutoHyphens/>
              <w:spacing w:before="40"/>
              <w:rPr>
                <w:rFonts w:cs="Arial"/>
                <w:iCs/>
                <w:sz w:val="19"/>
              </w:rPr>
            </w:pPr>
            <w:r w:rsidRPr="00147B55">
              <w:rPr>
                <w:rFonts w:cs="Arial"/>
                <w:iCs/>
                <w:sz w:val="19"/>
              </w:rPr>
              <w:t>auth.090</w:t>
            </w:r>
          </w:p>
        </w:tc>
      </w:tr>
      <w:tr w:rsidR="004019B2" w:rsidRPr="00147B55" w14:paraId="63749BEF" w14:textId="77777777" w:rsidTr="005212D8">
        <w:tc>
          <w:tcPr>
            <w:tcW w:w="4182" w:type="dxa"/>
          </w:tcPr>
          <w:p w14:paraId="588D19E7" w14:textId="77777777" w:rsidR="004019B2" w:rsidRPr="00147B55" w:rsidRDefault="004019B2" w:rsidP="005212D8">
            <w:pPr>
              <w:suppressAutoHyphens/>
              <w:spacing w:before="40"/>
              <w:rPr>
                <w:rFonts w:cs="Arial"/>
                <w:sz w:val="18"/>
                <w:szCs w:val="18"/>
                <w:lang w:eastAsia="en-GB"/>
              </w:rPr>
            </w:pPr>
            <w:proofErr w:type="spellStart"/>
            <w:r w:rsidRPr="00147B55">
              <w:rPr>
                <w:rFonts w:cs="Arial"/>
                <w:sz w:val="18"/>
                <w:szCs w:val="18"/>
                <w:lang w:eastAsia="en-GB"/>
              </w:rPr>
              <w:t>DerivativesTradeReconciliationStatisticalReport</w:t>
            </w:r>
            <w:proofErr w:type="spellEnd"/>
          </w:p>
        </w:tc>
        <w:tc>
          <w:tcPr>
            <w:tcW w:w="4182" w:type="dxa"/>
          </w:tcPr>
          <w:p w14:paraId="3827A1BD" w14:textId="77777777" w:rsidR="004019B2" w:rsidRPr="00147B55" w:rsidRDefault="004019B2" w:rsidP="00C82CA7">
            <w:pPr>
              <w:suppressAutoHyphens/>
              <w:spacing w:before="40"/>
              <w:rPr>
                <w:rFonts w:cs="Arial"/>
                <w:iCs/>
                <w:sz w:val="19"/>
              </w:rPr>
            </w:pPr>
            <w:r w:rsidRPr="00147B55">
              <w:rPr>
                <w:rFonts w:cs="Arial"/>
                <w:iCs/>
                <w:sz w:val="19"/>
              </w:rPr>
              <w:t>auth.091</w:t>
            </w:r>
          </w:p>
        </w:tc>
      </w:tr>
      <w:tr w:rsidR="004019B2" w:rsidRPr="00147B55" w14:paraId="4B6BD666" w14:textId="77777777" w:rsidTr="005212D8">
        <w:tc>
          <w:tcPr>
            <w:tcW w:w="4182" w:type="dxa"/>
          </w:tcPr>
          <w:p w14:paraId="0B8F1C95" w14:textId="77777777" w:rsidR="004019B2" w:rsidRPr="00147B55" w:rsidRDefault="004019B2" w:rsidP="005212D8">
            <w:pPr>
              <w:suppressAutoHyphens/>
              <w:spacing w:before="40"/>
              <w:rPr>
                <w:rFonts w:cs="Arial"/>
                <w:sz w:val="18"/>
                <w:szCs w:val="18"/>
                <w:lang w:eastAsia="en-GB"/>
              </w:rPr>
            </w:pPr>
            <w:proofErr w:type="spellStart"/>
            <w:r w:rsidRPr="00147B55">
              <w:rPr>
                <w:rFonts w:cs="Arial"/>
                <w:sz w:val="18"/>
                <w:szCs w:val="18"/>
                <w:lang w:eastAsia="en-GB"/>
              </w:rPr>
              <w:t>DerivativesTradeRejectionStatisticalReport</w:t>
            </w:r>
            <w:proofErr w:type="spellEnd"/>
          </w:p>
        </w:tc>
        <w:tc>
          <w:tcPr>
            <w:tcW w:w="4182" w:type="dxa"/>
          </w:tcPr>
          <w:p w14:paraId="0C48442B" w14:textId="77777777" w:rsidR="004019B2" w:rsidRPr="00147B55" w:rsidRDefault="004019B2" w:rsidP="00C82CA7">
            <w:pPr>
              <w:suppressAutoHyphens/>
              <w:spacing w:before="40"/>
              <w:rPr>
                <w:rFonts w:cs="Arial"/>
                <w:iCs/>
                <w:sz w:val="19"/>
              </w:rPr>
            </w:pPr>
            <w:r w:rsidRPr="00147B55">
              <w:rPr>
                <w:rFonts w:cs="Arial"/>
                <w:iCs/>
                <w:sz w:val="19"/>
              </w:rPr>
              <w:t>auth.092</w:t>
            </w:r>
          </w:p>
        </w:tc>
      </w:tr>
    </w:tbl>
    <w:p w14:paraId="030CEA6A" w14:textId="77777777" w:rsidR="008E3B65" w:rsidRPr="00147B55" w:rsidRDefault="008E3B65" w:rsidP="00C80E8D">
      <w:pPr>
        <w:autoSpaceDE w:val="0"/>
        <w:autoSpaceDN w:val="0"/>
        <w:adjustRightInd w:val="0"/>
        <w:jc w:val="both"/>
        <w:rPr>
          <w:rFonts w:cs="Arial"/>
          <w:szCs w:val="22"/>
        </w:rPr>
      </w:pPr>
    </w:p>
    <w:p w14:paraId="21899271" w14:textId="77777777" w:rsidR="008A0FAF" w:rsidRPr="00147B55" w:rsidRDefault="008A0FAF" w:rsidP="008A0FAF">
      <w:pPr>
        <w:spacing w:before="240" w:line="276" w:lineRule="auto"/>
        <w:jc w:val="both"/>
        <w:rPr>
          <w:rFonts w:eastAsia="Times New Roman" w:cs="Arial"/>
        </w:rPr>
      </w:pPr>
      <w:r w:rsidRPr="00147B55">
        <w:rPr>
          <w:rFonts w:eastAsia="Times New Roman" w:cs="Arial"/>
        </w:rPr>
        <w:t xml:space="preserve">The </w:t>
      </w:r>
      <w:r w:rsidRPr="00147B55">
        <w:rPr>
          <w:rFonts w:eastAsia="Times New Roman" w:cs="Arial"/>
          <w:b/>
          <w:bCs/>
        </w:rPr>
        <w:t xml:space="preserve">auth.030 </w:t>
      </w:r>
      <w:r w:rsidRPr="00147B55">
        <w:rPr>
          <w:rFonts w:eastAsia="Times New Roman" w:cs="Arial"/>
        </w:rPr>
        <w:t>message allows exchanging two types of data:</w:t>
      </w:r>
    </w:p>
    <w:p w14:paraId="35C3B9CB" w14:textId="77777777" w:rsidR="008A0FAF" w:rsidRPr="00147B55" w:rsidRDefault="008A0FAF" w:rsidP="008A0FAF">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Trade activity information</w:t>
      </w:r>
      <w:r w:rsidR="00825B7E" w:rsidRPr="00147B55">
        <w:rPr>
          <w:rFonts w:eastAsia="Times New Roman" w:cs="Arial"/>
          <w:szCs w:val="22"/>
          <w:lang w:val="en-US" w:eastAsia="en-GB"/>
        </w:rPr>
        <w:t>;</w:t>
      </w:r>
    </w:p>
    <w:p w14:paraId="30BB68D4" w14:textId="77777777" w:rsidR="008A0FAF" w:rsidRPr="00147B55" w:rsidRDefault="008A0FAF" w:rsidP="008A0FAF">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Trade state information</w:t>
      </w:r>
      <w:r w:rsidR="00825B7E" w:rsidRPr="00147B55">
        <w:rPr>
          <w:rFonts w:eastAsia="Times New Roman" w:cs="Arial"/>
          <w:szCs w:val="22"/>
          <w:lang w:val="en-US" w:eastAsia="en-GB"/>
        </w:rPr>
        <w:t>.</w:t>
      </w:r>
    </w:p>
    <w:p w14:paraId="20B15CD1" w14:textId="77777777" w:rsidR="008E4627" w:rsidRPr="00147B55" w:rsidRDefault="00825B7E" w:rsidP="008A0FAF">
      <w:pPr>
        <w:spacing w:before="240" w:line="276" w:lineRule="auto"/>
        <w:jc w:val="both"/>
        <w:rPr>
          <w:rFonts w:eastAsia="Times New Roman" w:cs="Arial"/>
        </w:rPr>
      </w:pPr>
      <w:r w:rsidRPr="00147B55">
        <w:rPr>
          <w:rFonts w:eastAsia="Times New Roman" w:cs="Arial"/>
        </w:rPr>
        <w:t>The regulation requires the trade counterparties to report all new derivative trades as well as all further modifications to the trade</w:t>
      </w:r>
      <w:r w:rsidR="00452F17" w:rsidRPr="00147B55">
        <w:rPr>
          <w:rFonts w:eastAsia="Times New Roman" w:cs="Arial"/>
        </w:rPr>
        <w:t>s</w:t>
      </w:r>
      <w:r w:rsidRPr="00147B55">
        <w:rPr>
          <w:rFonts w:eastAsia="Times New Roman" w:cs="Arial"/>
        </w:rPr>
        <w:t>, including daily updates of the trade valuation.</w:t>
      </w:r>
      <w:r w:rsidR="00452F17" w:rsidRPr="00147B55">
        <w:rPr>
          <w:rFonts w:eastAsia="Times New Roman" w:cs="Arial"/>
        </w:rPr>
        <w:t xml:space="preserve"> This represents the trade activity / life cycle. There might be many activity records related to a given trade, e.g. the trade execution (new trade), the trade modifications and valuations, the trade termination. This information is provided in the </w:t>
      </w:r>
      <w:proofErr w:type="spellStart"/>
      <w:r w:rsidR="008E4627" w:rsidRPr="00147B55">
        <w:rPr>
          <w:rFonts w:eastAsia="Times New Roman" w:cs="Arial"/>
          <w:color w:val="8064A2" w:themeColor="accent4"/>
        </w:rPr>
        <w:t>DerivsTradRpt</w:t>
      </w:r>
      <w:proofErr w:type="spellEnd"/>
      <w:r w:rsidR="008E4627" w:rsidRPr="00147B55">
        <w:rPr>
          <w:rFonts w:eastAsia="Times New Roman" w:cs="Arial"/>
          <w:color w:val="8064A2" w:themeColor="accent4"/>
        </w:rPr>
        <w:t>\</w:t>
      </w:r>
      <w:proofErr w:type="spellStart"/>
      <w:r w:rsidR="008E4627" w:rsidRPr="00147B55">
        <w:rPr>
          <w:rFonts w:eastAsia="Times New Roman" w:cs="Arial"/>
          <w:color w:val="8064A2" w:themeColor="accent4"/>
        </w:rPr>
        <w:t>TradData</w:t>
      </w:r>
      <w:proofErr w:type="spellEnd"/>
      <w:r w:rsidR="008E4627" w:rsidRPr="00147B55">
        <w:rPr>
          <w:rFonts w:eastAsia="Times New Roman" w:cs="Arial"/>
          <w:color w:val="8064A2" w:themeColor="accent4"/>
        </w:rPr>
        <w:t>\</w:t>
      </w:r>
      <w:proofErr w:type="spellStart"/>
      <w:r w:rsidR="00452F17" w:rsidRPr="00147B55">
        <w:rPr>
          <w:rFonts w:eastAsia="Times New Roman" w:cs="Arial"/>
          <w:color w:val="8064A2" w:themeColor="accent4"/>
        </w:rPr>
        <w:t>Rpt</w:t>
      </w:r>
      <w:proofErr w:type="spellEnd"/>
      <w:r w:rsidR="00452F17" w:rsidRPr="00147B55">
        <w:rPr>
          <w:rFonts w:eastAsia="Times New Roman" w:cs="Arial"/>
          <w:color w:val="8064A2" w:themeColor="accent4"/>
        </w:rPr>
        <w:t xml:space="preserve"> </w:t>
      </w:r>
      <w:r w:rsidR="00452F17" w:rsidRPr="00147B55">
        <w:rPr>
          <w:rFonts w:eastAsia="Times New Roman" w:cs="Arial"/>
        </w:rPr>
        <w:t>complex element.</w:t>
      </w:r>
    </w:p>
    <w:p w14:paraId="4F42828F" w14:textId="77777777" w:rsidR="00452F17" w:rsidRPr="00147B55" w:rsidRDefault="00452F17" w:rsidP="00B44A40">
      <w:pPr>
        <w:spacing w:before="240" w:line="276" w:lineRule="auto"/>
        <w:jc w:val="both"/>
        <w:rPr>
          <w:rFonts w:eastAsia="Times New Roman" w:cs="Arial"/>
        </w:rPr>
      </w:pPr>
      <w:r w:rsidRPr="00147B55">
        <w:rPr>
          <w:rFonts w:eastAsia="Times New Roman" w:cs="Arial"/>
        </w:rPr>
        <w:t xml:space="preserve">The structure of this element allows differentiating between different types of trade events that are reported. Firstly, </w:t>
      </w:r>
      <w:r w:rsidR="00732ABE" w:rsidRPr="00147B55">
        <w:rPr>
          <w:rFonts w:eastAsia="Times New Roman" w:cs="Arial"/>
        </w:rPr>
        <w:t xml:space="preserve">the level of the </w:t>
      </w:r>
      <w:r w:rsidR="00C96C5D" w:rsidRPr="00147B55">
        <w:rPr>
          <w:rFonts w:eastAsia="Times New Roman" w:cs="Arial"/>
        </w:rPr>
        <w:t>record</w:t>
      </w:r>
      <w:r w:rsidR="00732ABE" w:rsidRPr="00147B55">
        <w:rPr>
          <w:rFonts w:eastAsia="Times New Roman" w:cs="Arial"/>
        </w:rPr>
        <w:t xml:space="preserve"> is specified. E</w:t>
      </w:r>
      <w:r w:rsidRPr="00147B55">
        <w:rPr>
          <w:rFonts w:eastAsia="Times New Roman" w:cs="Arial"/>
        </w:rPr>
        <w:t>ach trade can be reported at the transaction or position level</w:t>
      </w:r>
      <w:r w:rsidR="00732ABE" w:rsidRPr="00147B55">
        <w:rPr>
          <w:rFonts w:eastAsia="Times New Roman" w:cs="Arial"/>
        </w:rPr>
        <w:t xml:space="preserve">, </w:t>
      </w:r>
      <w:proofErr w:type="spellStart"/>
      <w:proofErr w:type="gramStart"/>
      <w:r w:rsidR="00732ABE" w:rsidRPr="00147B55">
        <w:rPr>
          <w:rFonts w:eastAsia="Times New Roman" w:cs="Arial"/>
        </w:rPr>
        <w:t>Tx</w:t>
      </w:r>
      <w:proofErr w:type="spellEnd"/>
      <w:proofErr w:type="gramEnd"/>
      <w:r w:rsidR="00B44A40" w:rsidRPr="00147B55">
        <w:rPr>
          <w:rFonts w:eastAsia="Times New Roman" w:cs="Arial"/>
        </w:rPr>
        <w:t xml:space="preserve"> or </w:t>
      </w:r>
      <w:proofErr w:type="spellStart"/>
      <w:r w:rsidR="00B44A40" w:rsidRPr="00147B55">
        <w:rPr>
          <w:rFonts w:eastAsia="Times New Roman" w:cs="Arial"/>
        </w:rPr>
        <w:t>Pos</w:t>
      </w:r>
      <w:proofErr w:type="spellEnd"/>
      <w:r w:rsidR="00732ABE" w:rsidRPr="00147B55">
        <w:rPr>
          <w:rFonts w:eastAsia="Times New Roman" w:cs="Arial"/>
        </w:rPr>
        <w:t xml:space="preserve"> elements respectively</w:t>
      </w:r>
      <w:r w:rsidRPr="00147B55">
        <w:rPr>
          <w:rFonts w:eastAsia="Times New Roman" w:cs="Arial"/>
        </w:rPr>
        <w:t>.</w:t>
      </w:r>
      <w:r w:rsidR="00391E2E" w:rsidRPr="00147B55">
        <w:rPr>
          <w:rFonts w:eastAsia="Times New Roman" w:cs="Arial"/>
        </w:rPr>
        <w:t xml:space="preserve"> Transactions are individual trades between the counterparties and the regulation requires reporting every individual trade.</w:t>
      </w:r>
      <w:r w:rsidRPr="00147B55">
        <w:rPr>
          <w:rFonts w:eastAsia="Times New Roman" w:cs="Arial"/>
        </w:rPr>
        <w:t xml:space="preserve"> </w:t>
      </w:r>
      <w:r w:rsidR="00631B8A" w:rsidRPr="00147B55">
        <w:rPr>
          <w:rFonts w:eastAsia="Times New Roman" w:cs="Arial"/>
        </w:rPr>
        <w:t xml:space="preserve">As per the regulation, position level </w:t>
      </w:r>
      <w:r w:rsidR="00C96C5D" w:rsidRPr="00147B55">
        <w:rPr>
          <w:rFonts w:eastAsia="Times New Roman" w:cs="Arial"/>
        </w:rPr>
        <w:t>reporting</w:t>
      </w:r>
      <w:r w:rsidR="00631B8A" w:rsidRPr="00147B55">
        <w:rPr>
          <w:rFonts w:eastAsia="Times New Roman" w:cs="Arial"/>
        </w:rPr>
        <w:t xml:space="preserve"> can be used as a supplement to trade level reporting to report post-trade events</w:t>
      </w:r>
      <w:r w:rsidR="00391E2E" w:rsidRPr="00147B55">
        <w:rPr>
          <w:rFonts w:eastAsia="Times New Roman" w:cs="Arial"/>
        </w:rPr>
        <w:t>,</w:t>
      </w:r>
      <w:r w:rsidR="00631B8A" w:rsidRPr="00147B55">
        <w:rPr>
          <w:rFonts w:eastAsia="Times New Roman" w:cs="Arial"/>
        </w:rPr>
        <w:t xml:space="preserve"> only if the individual trades in fungible products have been replaced by the position.</w:t>
      </w:r>
      <w:r w:rsidR="00B44A40" w:rsidRPr="00147B55">
        <w:rPr>
          <w:rFonts w:eastAsia="Times New Roman" w:cs="Arial"/>
        </w:rPr>
        <w:t xml:space="preserve"> This could be the case, for example, between a clearing member and a CCP.</w:t>
      </w:r>
      <w:r w:rsidR="00391E2E" w:rsidRPr="00147B55">
        <w:rPr>
          <w:rFonts w:eastAsia="Times New Roman" w:cs="Arial"/>
        </w:rPr>
        <w:t xml:space="preserve"> When the original trades are compressed, they should be reported respectively at the </w:t>
      </w:r>
      <w:r w:rsidR="00C96C5D" w:rsidRPr="00147B55">
        <w:rPr>
          <w:rFonts w:eastAsia="Times New Roman" w:cs="Arial"/>
        </w:rPr>
        <w:t>transaction</w:t>
      </w:r>
      <w:r w:rsidR="00391E2E" w:rsidRPr="00147B55">
        <w:rPr>
          <w:rFonts w:eastAsia="Times New Roman" w:cs="Arial"/>
        </w:rPr>
        <w:t xml:space="preserve"> level and the resulting net position can be reported at the position level. </w:t>
      </w:r>
    </w:p>
    <w:p w14:paraId="45979079" w14:textId="756DB53B" w:rsidR="00452F17" w:rsidRPr="00147B55" w:rsidRDefault="00391E2E" w:rsidP="00452F17">
      <w:pPr>
        <w:spacing w:before="240" w:line="276" w:lineRule="auto"/>
        <w:jc w:val="both"/>
        <w:rPr>
          <w:rFonts w:eastAsia="Times New Roman" w:cs="Arial"/>
        </w:rPr>
      </w:pPr>
      <w:r w:rsidRPr="00147B55">
        <w:rPr>
          <w:rFonts w:eastAsia="Times New Roman" w:cs="Arial"/>
        </w:rPr>
        <w:t>F</w:t>
      </w:r>
      <w:r w:rsidR="00452F17" w:rsidRPr="00147B55">
        <w:rPr>
          <w:rFonts w:eastAsia="Times New Roman" w:cs="Arial"/>
        </w:rPr>
        <w:t xml:space="preserve">or each </w:t>
      </w:r>
      <w:r w:rsidR="00A203B7" w:rsidRPr="00147B55">
        <w:rPr>
          <w:rFonts w:eastAsia="Times New Roman" w:cs="Arial"/>
        </w:rPr>
        <w:t>derivative</w:t>
      </w:r>
      <w:r w:rsidR="00452F17" w:rsidRPr="00147B55">
        <w:rPr>
          <w:rFonts w:eastAsia="Times New Roman" w:cs="Arial"/>
        </w:rPr>
        <w:t>, the message differentiates between action types</w:t>
      </w:r>
      <w:r w:rsidR="00A203B7" w:rsidRPr="00147B55">
        <w:rPr>
          <w:rFonts w:eastAsia="Times New Roman" w:cs="Arial"/>
        </w:rPr>
        <w:t>, including</w:t>
      </w:r>
      <w:r w:rsidR="00452F17" w:rsidRPr="00147B55">
        <w:rPr>
          <w:rFonts w:eastAsia="Times New Roman" w:cs="Arial"/>
        </w:rPr>
        <w:t xml:space="preserve">: new, modification, correction, termination, </w:t>
      </w:r>
      <w:r w:rsidR="00732ABE" w:rsidRPr="00147B55">
        <w:rPr>
          <w:rFonts w:eastAsia="Times New Roman" w:cs="Arial"/>
        </w:rPr>
        <w:t xml:space="preserve">position component, </w:t>
      </w:r>
      <w:r w:rsidR="00452F17" w:rsidRPr="00147B55">
        <w:rPr>
          <w:rFonts w:eastAsia="Times New Roman" w:cs="Arial"/>
        </w:rPr>
        <w:t xml:space="preserve">valuation update, </w:t>
      </w:r>
      <w:r w:rsidR="00732ABE" w:rsidRPr="00147B55">
        <w:rPr>
          <w:rFonts w:eastAsia="Times New Roman" w:cs="Arial"/>
        </w:rPr>
        <w:t>compression, error, other</w:t>
      </w:r>
      <w:r w:rsidR="00307AF7" w:rsidRPr="00147B55">
        <w:rPr>
          <w:rFonts w:eastAsia="Times New Roman" w:cs="Arial"/>
        </w:rPr>
        <w:t>.</w:t>
      </w:r>
    </w:p>
    <w:p w14:paraId="628E5AB4" w14:textId="77777777" w:rsidR="00452F17" w:rsidRPr="00147B55" w:rsidRDefault="001F5B4D" w:rsidP="00452F17">
      <w:pPr>
        <w:spacing w:before="240" w:line="276" w:lineRule="auto"/>
        <w:jc w:val="both"/>
        <w:rPr>
          <w:rFonts w:eastAsia="Times New Roman" w:cs="Arial"/>
        </w:rPr>
      </w:pPr>
      <w:r w:rsidRPr="00147B55">
        <w:rPr>
          <w:rFonts w:eastAsia="Times New Roman" w:cs="Arial"/>
        </w:rPr>
        <w:t xml:space="preserve">The TRs are also expected to provide the trade state information. </w:t>
      </w:r>
      <w:r w:rsidR="00DC03B4" w:rsidRPr="00147B55">
        <w:rPr>
          <w:rFonts w:eastAsia="Times New Roman" w:cs="Arial"/>
        </w:rPr>
        <w:t>It represents</w:t>
      </w:r>
      <w:r w:rsidRPr="00147B55">
        <w:rPr>
          <w:rFonts w:eastAsia="Times New Roman" w:cs="Arial"/>
        </w:rPr>
        <w:t xml:space="preserve"> the state of the trade</w:t>
      </w:r>
      <w:r w:rsidR="00DC03B4" w:rsidRPr="00147B55">
        <w:rPr>
          <w:rFonts w:eastAsia="Times New Roman" w:cs="Arial"/>
        </w:rPr>
        <w:t xml:space="preserve"> at a given point in time and</w:t>
      </w:r>
      <w:r w:rsidRPr="00147B55">
        <w:rPr>
          <w:rFonts w:eastAsia="Times New Roman" w:cs="Arial"/>
        </w:rPr>
        <w:t xml:space="preserve"> that aggregates all the information (activity reports) submitted during the trade lifecycle</w:t>
      </w:r>
      <w:r w:rsidR="00DC03B4" w:rsidRPr="00147B55">
        <w:rPr>
          <w:rFonts w:eastAsia="Times New Roman" w:cs="Arial"/>
        </w:rPr>
        <w:t>, until the moment for which the trade state information is provide</w:t>
      </w:r>
      <w:r w:rsidRPr="00147B55">
        <w:rPr>
          <w:rFonts w:eastAsia="Times New Roman" w:cs="Arial"/>
        </w:rPr>
        <w:t xml:space="preserve">. E.g. if there was a ‘new’ </w:t>
      </w:r>
      <w:r w:rsidR="00DC03B4" w:rsidRPr="00147B55">
        <w:rPr>
          <w:rFonts w:eastAsia="Times New Roman" w:cs="Arial"/>
        </w:rPr>
        <w:t>record</w:t>
      </w:r>
      <w:r w:rsidRPr="00147B55">
        <w:rPr>
          <w:rFonts w:eastAsia="Times New Roman" w:cs="Arial"/>
        </w:rPr>
        <w:t xml:space="preserve"> for a trade, then a ‘modification’ for one of the fields and three ‘valuation</w:t>
      </w:r>
      <w:r w:rsidR="00DC03B4" w:rsidRPr="00147B55">
        <w:rPr>
          <w:rFonts w:eastAsia="Times New Roman" w:cs="Arial"/>
        </w:rPr>
        <w:t xml:space="preserve"> update</w:t>
      </w:r>
      <w:r w:rsidRPr="00147B55">
        <w:rPr>
          <w:rFonts w:eastAsia="Times New Roman" w:cs="Arial"/>
        </w:rPr>
        <w:t xml:space="preserve">’ </w:t>
      </w:r>
      <w:r w:rsidR="00DC03B4" w:rsidRPr="00147B55">
        <w:rPr>
          <w:rFonts w:eastAsia="Times New Roman" w:cs="Arial"/>
        </w:rPr>
        <w:t>records</w:t>
      </w:r>
      <w:r w:rsidRPr="00147B55">
        <w:rPr>
          <w:rFonts w:eastAsia="Times New Roman" w:cs="Arial"/>
        </w:rPr>
        <w:t xml:space="preserve">, the trade state would include all the information from the ‘new’ </w:t>
      </w:r>
      <w:r w:rsidR="00DC03B4" w:rsidRPr="00147B55">
        <w:rPr>
          <w:rFonts w:eastAsia="Times New Roman" w:cs="Arial"/>
        </w:rPr>
        <w:t>record</w:t>
      </w:r>
      <w:r w:rsidRPr="00147B55">
        <w:rPr>
          <w:rFonts w:eastAsia="Times New Roman" w:cs="Arial"/>
        </w:rPr>
        <w:t xml:space="preserve">, where the modified field contains the information from the ‘modification’ </w:t>
      </w:r>
      <w:r w:rsidR="00DC03B4" w:rsidRPr="00147B55">
        <w:rPr>
          <w:rFonts w:eastAsia="Times New Roman" w:cs="Arial"/>
        </w:rPr>
        <w:t>record</w:t>
      </w:r>
      <w:r w:rsidRPr="00147B55">
        <w:rPr>
          <w:rFonts w:eastAsia="Times New Roman" w:cs="Arial"/>
        </w:rPr>
        <w:t xml:space="preserve"> (not</w:t>
      </w:r>
      <w:r w:rsidR="00663FF3" w:rsidRPr="00147B55">
        <w:rPr>
          <w:rFonts w:eastAsia="Times New Roman" w:cs="Arial"/>
        </w:rPr>
        <w:t xml:space="preserve"> from</w:t>
      </w:r>
      <w:r w:rsidRPr="00147B55">
        <w:rPr>
          <w:rFonts w:eastAsia="Times New Roman" w:cs="Arial"/>
        </w:rPr>
        <w:t xml:space="preserve"> the ‘new’ </w:t>
      </w:r>
      <w:r w:rsidR="00663FF3" w:rsidRPr="00147B55">
        <w:rPr>
          <w:rFonts w:eastAsia="Times New Roman" w:cs="Arial"/>
        </w:rPr>
        <w:t>record</w:t>
      </w:r>
      <w:r w:rsidRPr="00147B55">
        <w:rPr>
          <w:rFonts w:eastAsia="Times New Roman" w:cs="Arial"/>
        </w:rPr>
        <w:t xml:space="preserve">) and the value is taken from the most recent of the three ‘valuation’ </w:t>
      </w:r>
      <w:r w:rsidR="00663FF3" w:rsidRPr="00147B55">
        <w:rPr>
          <w:rFonts w:eastAsia="Times New Roman" w:cs="Arial"/>
        </w:rPr>
        <w:t>records</w:t>
      </w:r>
      <w:r w:rsidRPr="00147B55">
        <w:rPr>
          <w:rFonts w:eastAsia="Times New Roman" w:cs="Arial"/>
        </w:rPr>
        <w:t xml:space="preserve">. There is always one trade state record for each trade for a given date, even if there are many trade activity </w:t>
      </w:r>
      <w:r w:rsidR="00663FF3" w:rsidRPr="00147B55">
        <w:rPr>
          <w:rFonts w:eastAsia="Times New Roman" w:cs="Arial"/>
        </w:rPr>
        <w:t>records</w:t>
      </w:r>
      <w:r w:rsidRPr="00147B55">
        <w:rPr>
          <w:rFonts w:eastAsia="Times New Roman" w:cs="Arial"/>
        </w:rPr>
        <w:t xml:space="preserve"> for this trade. </w:t>
      </w:r>
      <w:r w:rsidR="008C52D5" w:rsidRPr="00147B55">
        <w:rPr>
          <w:rFonts w:eastAsia="Times New Roman" w:cs="Arial"/>
        </w:rPr>
        <w:t xml:space="preserve">The trade state information is reported in the </w:t>
      </w:r>
      <w:proofErr w:type="spellStart"/>
      <w:r w:rsidR="00452F17" w:rsidRPr="00147B55">
        <w:rPr>
          <w:rFonts w:eastAsia="Times New Roman" w:cs="Arial"/>
          <w:color w:val="8064A2" w:themeColor="accent4"/>
        </w:rPr>
        <w:t>DerivsTradRpt</w:t>
      </w:r>
      <w:proofErr w:type="spellEnd"/>
      <w:r w:rsidR="00452F17" w:rsidRPr="00147B55">
        <w:rPr>
          <w:rFonts w:eastAsia="Times New Roman" w:cs="Arial"/>
          <w:color w:val="8064A2" w:themeColor="accent4"/>
        </w:rPr>
        <w:t>\</w:t>
      </w:r>
      <w:proofErr w:type="spellStart"/>
      <w:r w:rsidR="00452F17" w:rsidRPr="00147B55">
        <w:rPr>
          <w:rFonts w:eastAsia="Times New Roman" w:cs="Arial"/>
          <w:color w:val="8064A2" w:themeColor="accent4"/>
        </w:rPr>
        <w:t>TradData</w:t>
      </w:r>
      <w:proofErr w:type="spellEnd"/>
      <w:r w:rsidR="00452F17" w:rsidRPr="00147B55">
        <w:rPr>
          <w:rFonts w:eastAsia="Times New Roman" w:cs="Arial"/>
          <w:color w:val="8064A2" w:themeColor="accent4"/>
        </w:rPr>
        <w:t>\Stat</w:t>
      </w:r>
      <w:r w:rsidR="008C52D5" w:rsidRPr="00147B55">
        <w:rPr>
          <w:rFonts w:eastAsia="Times New Roman" w:cs="Arial"/>
          <w:color w:val="8064A2" w:themeColor="accent4"/>
        </w:rPr>
        <w:t xml:space="preserve"> </w:t>
      </w:r>
      <w:r w:rsidR="008C52D5" w:rsidRPr="00147B55">
        <w:rPr>
          <w:rFonts w:eastAsia="Times New Roman" w:cs="Arial"/>
        </w:rPr>
        <w:t xml:space="preserve">element. </w:t>
      </w:r>
      <w:r w:rsidR="00663FF3" w:rsidRPr="00147B55">
        <w:rPr>
          <w:rFonts w:eastAsia="Times New Roman" w:cs="Arial"/>
        </w:rPr>
        <w:t>In principle, t</w:t>
      </w:r>
      <w:r w:rsidR="008C52D5" w:rsidRPr="00147B55">
        <w:rPr>
          <w:rFonts w:eastAsia="Times New Roman" w:cs="Arial"/>
        </w:rPr>
        <w:t xml:space="preserve">he </w:t>
      </w:r>
      <w:r w:rsidR="00663FF3" w:rsidRPr="00147B55">
        <w:rPr>
          <w:rFonts w:eastAsia="Times New Roman" w:cs="Arial"/>
        </w:rPr>
        <w:t>trade state record contains the same scope of information on a trade than the trade activity records</w:t>
      </w:r>
      <w:r w:rsidR="008C52D5" w:rsidRPr="00147B55">
        <w:rPr>
          <w:rFonts w:eastAsia="Times New Roman" w:cs="Arial"/>
        </w:rPr>
        <w:t>.</w:t>
      </w:r>
    </w:p>
    <w:p w14:paraId="0A3AA90D" w14:textId="77777777" w:rsidR="00277862" w:rsidRPr="00147B55" w:rsidRDefault="00277862" w:rsidP="00452F17">
      <w:pPr>
        <w:spacing w:before="240" w:line="276" w:lineRule="auto"/>
        <w:jc w:val="both"/>
        <w:rPr>
          <w:rFonts w:eastAsia="Times New Roman" w:cs="Arial"/>
        </w:rPr>
      </w:pPr>
      <w:r w:rsidRPr="00147B55">
        <w:rPr>
          <w:rFonts w:eastAsia="Times New Roman" w:cs="Arial"/>
        </w:rPr>
        <w:t>The type of information to be provided in a report is specified in the data query message (</w:t>
      </w:r>
      <w:r w:rsidRPr="00147B55">
        <w:rPr>
          <w:rFonts w:eastAsia="Times New Roman" w:cs="Arial"/>
          <w:b/>
          <w:bCs/>
        </w:rPr>
        <w:t>auth.029</w:t>
      </w:r>
      <w:r w:rsidRPr="00147B55">
        <w:rPr>
          <w:rFonts w:eastAsia="Times New Roman" w:cs="Arial"/>
        </w:rPr>
        <w:t xml:space="preserve">). Specifically, the element </w:t>
      </w:r>
      <w:proofErr w:type="spellStart"/>
      <w:r w:rsidRPr="00147B55">
        <w:rPr>
          <w:rFonts w:eastAsia="Times New Roman" w:cs="Arial"/>
        </w:rPr>
        <w:t>TradLifeCyclHstry</w:t>
      </w:r>
      <w:proofErr w:type="spellEnd"/>
      <w:r w:rsidRPr="00147B55">
        <w:rPr>
          <w:rFonts w:eastAsia="Times New Roman" w:cs="Arial"/>
        </w:rPr>
        <w:t xml:space="preserve"> defines the type of information requested: ‘true’ – trade activity information (i.e. all lifecycle </w:t>
      </w:r>
      <w:r w:rsidR="00663FF3" w:rsidRPr="00147B55">
        <w:rPr>
          <w:rFonts w:eastAsia="Times New Roman" w:cs="Arial"/>
        </w:rPr>
        <w:t>records</w:t>
      </w:r>
      <w:r w:rsidRPr="00147B55">
        <w:rPr>
          <w:rFonts w:eastAsia="Times New Roman" w:cs="Arial"/>
        </w:rPr>
        <w:t xml:space="preserve"> on a given trade) or ‘false’ – current trade state (i.e. one aggregated </w:t>
      </w:r>
      <w:r w:rsidR="00663FF3" w:rsidRPr="00147B55">
        <w:rPr>
          <w:rFonts w:eastAsia="Times New Roman" w:cs="Arial"/>
        </w:rPr>
        <w:t>record</w:t>
      </w:r>
      <w:r w:rsidRPr="00147B55">
        <w:rPr>
          <w:rFonts w:eastAsia="Times New Roman" w:cs="Arial"/>
        </w:rPr>
        <w:t xml:space="preserve"> per trade).</w:t>
      </w:r>
      <w:r w:rsidR="0014603B" w:rsidRPr="00147B55">
        <w:rPr>
          <w:rFonts w:eastAsia="Times New Roman" w:cs="Arial"/>
        </w:rPr>
        <w:t xml:space="preserve"> In addition, by using the </w:t>
      </w:r>
      <w:proofErr w:type="spellStart"/>
      <w:r w:rsidR="0014603B" w:rsidRPr="00147B55">
        <w:rPr>
          <w:rFonts w:eastAsia="Times New Roman" w:cs="Arial"/>
        </w:rPr>
        <w:t>OutsdngTradInd</w:t>
      </w:r>
      <w:proofErr w:type="spellEnd"/>
      <w:r w:rsidR="0014603B" w:rsidRPr="00147B55">
        <w:rPr>
          <w:rFonts w:eastAsia="Times New Roman" w:cs="Arial"/>
        </w:rPr>
        <w:t xml:space="preserve"> element</w:t>
      </w:r>
      <w:r w:rsidR="000C5EC8" w:rsidRPr="00147B55">
        <w:rPr>
          <w:rFonts w:eastAsia="Times New Roman" w:cs="Arial"/>
        </w:rPr>
        <w:t xml:space="preserve"> one can specify if the TR should provide the above information only for outstanding trades (‘true’)</w:t>
      </w:r>
      <w:r w:rsidR="008313E3" w:rsidRPr="00147B55">
        <w:rPr>
          <w:rFonts w:eastAsia="Times New Roman" w:cs="Arial"/>
        </w:rPr>
        <w:t xml:space="preserve"> i.e. trades that are not terminated yet;</w:t>
      </w:r>
      <w:r w:rsidR="000C5EC8" w:rsidRPr="00147B55">
        <w:rPr>
          <w:rFonts w:eastAsia="Times New Roman" w:cs="Arial"/>
        </w:rPr>
        <w:t xml:space="preserve"> or all reported trades (‘false’), i.e. also </w:t>
      </w:r>
      <w:r w:rsidR="00733CC7" w:rsidRPr="00147B55">
        <w:rPr>
          <w:rFonts w:eastAsia="Times New Roman" w:cs="Arial"/>
        </w:rPr>
        <w:t>already</w:t>
      </w:r>
      <w:r w:rsidR="000C5EC8" w:rsidRPr="00147B55">
        <w:rPr>
          <w:rFonts w:eastAsia="Times New Roman" w:cs="Arial"/>
        </w:rPr>
        <w:t xml:space="preserve"> terminated trades.</w:t>
      </w:r>
    </w:p>
    <w:p w14:paraId="0773FC4B" w14:textId="77777777" w:rsidR="00DC7824" w:rsidRPr="00147B55" w:rsidRDefault="00DC7824" w:rsidP="00DC7824">
      <w:pPr>
        <w:spacing w:before="240" w:line="276" w:lineRule="auto"/>
        <w:jc w:val="both"/>
        <w:rPr>
          <w:rFonts w:eastAsia="Times New Roman" w:cs="Arial"/>
        </w:rPr>
      </w:pPr>
      <w:r w:rsidRPr="00147B55">
        <w:rPr>
          <w:rFonts w:eastAsia="Times New Roman" w:cs="Arial"/>
        </w:rPr>
        <w:t>The structure of the message for all action types and the trade state is the same and reflects the reporting requirements specified by the regulation. However, there are different requirements for different action types in terms of mandatory, optional and not applicable fields.</w:t>
      </w:r>
      <w:r w:rsidRPr="00147B55">
        <w:rPr>
          <w:rStyle w:val="FootnoteReference"/>
          <w:rFonts w:eastAsia="Times New Roman" w:cs="Arial"/>
        </w:rPr>
        <w:footnoteReference w:id="4"/>
      </w:r>
      <w:r w:rsidRPr="00147B55">
        <w:rPr>
          <w:rFonts w:eastAsia="Times New Roman" w:cs="Arial"/>
        </w:rPr>
        <w:t xml:space="preserve"> This </w:t>
      </w:r>
      <w:del w:id="70" w:author="JANSSENS Paul" w:date="2020-10-28T17:26:00Z">
        <w:r w:rsidRPr="00147B55" w:rsidDel="005C611D">
          <w:rPr>
            <w:rFonts w:eastAsia="Times New Roman" w:cs="Arial"/>
          </w:rPr>
          <w:delText>results in different versions of components that are used in the message</w:delText>
        </w:r>
      </w:del>
      <w:ins w:id="71" w:author="JANSSENS Paul" w:date="2020-10-28T17:26:00Z">
        <w:r w:rsidR="005C611D" w:rsidRPr="00147B55">
          <w:rPr>
            <w:rFonts w:eastAsia="Times New Roman" w:cs="Arial"/>
          </w:rPr>
          <w:t xml:space="preserve">may result in different usage guidelines and message restrictions to be applied in the components </w:t>
        </w:r>
      </w:ins>
      <w:ins w:id="72" w:author="JANSSENS Paul" w:date="2020-11-30T09:45:00Z">
        <w:r w:rsidR="005C2413" w:rsidRPr="00147B55">
          <w:rPr>
            <w:rFonts w:eastAsia="Times New Roman" w:cs="Arial"/>
          </w:rPr>
          <w:t xml:space="preserve">of each action type </w:t>
        </w:r>
      </w:ins>
      <w:ins w:id="73" w:author="JANSSENS Paul" w:date="2020-10-28T17:26:00Z">
        <w:r w:rsidR="005C611D" w:rsidRPr="00147B55">
          <w:rPr>
            <w:rFonts w:eastAsia="Times New Roman" w:cs="Arial"/>
          </w:rPr>
          <w:t>by the authorities</w:t>
        </w:r>
      </w:ins>
      <w:r w:rsidRPr="00147B55">
        <w:rPr>
          <w:rFonts w:eastAsia="Times New Roman" w:cs="Arial"/>
        </w:rPr>
        <w:t>.</w:t>
      </w:r>
    </w:p>
    <w:p w14:paraId="07A26EF0" w14:textId="77777777" w:rsidR="00DC7824" w:rsidRPr="00147B55" w:rsidRDefault="00DF19AB" w:rsidP="00DC7824">
      <w:pPr>
        <w:spacing w:before="240" w:line="276" w:lineRule="auto"/>
        <w:jc w:val="both"/>
        <w:rPr>
          <w:rFonts w:eastAsia="Times New Roman" w:cs="Arial"/>
        </w:rPr>
      </w:pPr>
      <w:r w:rsidRPr="00147B55">
        <w:rPr>
          <w:rFonts w:eastAsia="Times New Roman" w:cs="Arial"/>
        </w:rPr>
        <w:t xml:space="preserve">For each action type we use two </w:t>
      </w:r>
      <w:r w:rsidR="007403F7" w:rsidRPr="00147B55">
        <w:rPr>
          <w:rFonts w:eastAsia="Times New Roman" w:cs="Arial"/>
        </w:rPr>
        <w:t xml:space="preserve">message </w:t>
      </w:r>
      <w:r w:rsidRPr="00147B55">
        <w:rPr>
          <w:rFonts w:eastAsia="Times New Roman" w:cs="Arial"/>
        </w:rPr>
        <w:t>components:</w:t>
      </w:r>
    </w:p>
    <w:p w14:paraId="7D86AEAC" w14:textId="77777777" w:rsidR="00DF19AB" w:rsidRPr="00147B55" w:rsidRDefault="00DF19AB" w:rsidP="00DF19AB">
      <w:pPr>
        <w:pStyle w:val="ListParagraph"/>
        <w:numPr>
          <w:ilvl w:val="0"/>
          <w:numId w:val="17"/>
        </w:numPr>
        <w:spacing w:after="250" w:line="276" w:lineRule="auto"/>
        <w:jc w:val="both"/>
        <w:rPr>
          <w:rFonts w:eastAsia="Times New Roman" w:cs="Arial"/>
          <w:szCs w:val="22"/>
          <w:lang w:val="en-US" w:eastAsia="en-GB"/>
        </w:rPr>
      </w:pPr>
      <w:proofErr w:type="spellStart"/>
      <w:r w:rsidRPr="00147B55">
        <w:rPr>
          <w:rFonts w:eastAsia="Times New Roman" w:cs="Arial"/>
          <w:color w:val="8064A2" w:themeColor="accent4"/>
          <w:szCs w:val="22"/>
          <w:lang w:val="en-US" w:eastAsia="en-GB"/>
        </w:rPr>
        <w:t>CounterpartySpecificData</w:t>
      </w:r>
      <w:proofErr w:type="spellEnd"/>
      <w:r w:rsidRPr="00147B55">
        <w:rPr>
          <w:rFonts w:eastAsia="Times New Roman" w:cs="Arial"/>
          <w:szCs w:val="22"/>
          <w:lang w:val="en-US" w:eastAsia="en-GB"/>
        </w:rPr>
        <w:t xml:space="preserve"> – it contains data specific to each party of the trade, e.g. information on the party itself and other parties involved in the trade, trade valuation by the given party, collateralization (this information will be different in reports submitted by each trade party);</w:t>
      </w:r>
    </w:p>
    <w:p w14:paraId="32E7F33F" w14:textId="77777777" w:rsidR="00DF19AB" w:rsidRPr="00147B55" w:rsidRDefault="00DF19AB" w:rsidP="00DF19AB">
      <w:pPr>
        <w:pStyle w:val="ListParagraph"/>
        <w:numPr>
          <w:ilvl w:val="0"/>
          <w:numId w:val="17"/>
        </w:numPr>
        <w:spacing w:after="250" w:line="276" w:lineRule="auto"/>
        <w:jc w:val="both"/>
        <w:rPr>
          <w:rFonts w:eastAsia="Times New Roman" w:cs="Arial"/>
          <w:szCs w:val="22"/>
          <w:lang w:val="en-US" w:eastAsia="en-GB"/>
        </w:rPr>
      </w:pPr>
      <w:proofErr w:type="spellStart"/>
      <w:r w:rsidRPr="00147B55">
        <w:rPr>
          <w:rFonts w:eastAsia="Times New Roman" w:cs="Arial"/>
          <w:color w:val="8064A2" w:themeColor="accent4"/>
          <w:szCs w:val="22"/>
          <w:lang w:val="en-US" w:eastAsia="en-GB"/>
        </w:rPr>
        <w:t>CommonTradeDataReport</w:t>
      </w:r>
      <w:proofErr w:type="spellEnd"/>
      <w:r w:rsidRPr="00147B55">
        <w:rPr>
          <w:rFonts w:eastAsia="Times New Roman" w:cs="Arial"/>
          <w:szCs w:val="22"/>
          <w:lang w:val="en-US" w:eastAsia="en-GB"/>
        </w:rPr>
        <w:t xml:space="preserve"> – it contains information on the trade and its classification (</w:t>
      </w:r>
      <w:r w:rsidR="005C611D" w:rsidRPr="00147B55">
        <w:rPr>
          <w:rFonts w:eastAsia="Times New Roman" w:cs="Arial"/>
          <w:szCs w:val="22"/>
          <w:lang w:val="en-US" w:eastAsia="en-GB"/>
        </w:rPr>
        <w:t xml:space="preserve">when dual side reporting applies, </w:t>
      </w:r>
      <w:r w:rsidRPr="00147B55">
        <w:rPr>
          <w:rFonts w:eastAsia="Times New Roman" w:cs="Arial"/>
          <w:szCs w:val="22"/>
          <w:lang w:val="en-US" w:eastAsia="en-GB"/>
        </w:rPr>
        <w:t>both parties should report the same information on the trade).</w:t>
      </w:r>
    </w:p>
    <w:p w14:paraId="076B8DFC" w14:textId="77777777" w:rsidR="007403F7" w:rsidRPr="00147B55" w:rsidDel="005C611D" w:rsidRDefault="007403F7" w:rsidP="00DC7824">
      <w:pPr>
        <w:spacing w:before="240" w:line="276" w:lineRule="auto"/>
        <w:jc w:val="both"/>
        <w:rPr>
          <w:del w:id="74" w:author="JANSSENS Paul" w:date="2020-10-28T17:28:00Z"/>
          <w:rFonts w:eastAsia="Times New Roman" w:cs="Arial"/>
          <w:szCs w:val="22"/>
          <w:lang w:val="en-US" w:eastAsia="en-GB"/>
        </w:rPr>
      </w:pPr>
      <w:del w:id="75" w:author="JANSSENS Paul" w:date="2020-10-28T17:28:00Z">
        <w:r w:rsidRPr="00147B55" w:rsidDel="005C611D">
          <w:rPr>
            <w:rFonts w:eastAsia="Times New Roman" w:cs="Arial"/>
            <w:lang w:val="en-US"/>
          </w:rPr>
          <w:delText xml:space="preserve">The following versions of the </w:delText>
        </w:r>
        <w:r w:rsidRPr="00147B55" w:rsidDel="005C611D">
          <w:rPr>
            <w:rFonts w:eastAsia="Times New Roman" w:cs="Arial"/>
            <w:szCs w:val="22"/>
            <w:lang w:val="en-US" w:eastAsia="en-GB"/>
          </w:rPr>
          <w:delText>CounterpartySpecificData message component are used in the message:</w:delText>
        </w:r>
      </w:del>
    </w:p>
    <w:p w14:paraId="4432A4B5" w14:textId="77777777" w:rsidR="007403F7" w:rsidRPr="00147B55" w:rsidDel="005C611D" w:rsidRDefault="007403F7" w:rsidP="007403F7">
      <w:pPr>
        <w:pStyle w:val="ListParagraph"/>
        <w:numPr>
          <w:ilvl w:val="0"/>
          <w:numId w:val="17"/>
        </w:numPr>
        <w:spacing w:after="250" w:line="276" w:lineRule="auto"/>
        <w:jc w:val="both"/>
        <w:rPr>
          <w:del w:id="76" w:author="JANSSENS Paul" w:date="2020-10-28T17:28:00Z"/>
          <w:rFonts w:eastAsia="Times New Roman" w:cs="Arial"/>
          <w:szCs w:val="22"/>
          <w:lang w:val="en-US" w:eastAsia="en-GB"/>
        </w:rPr>
      </w:pPr>
      <w:del w:id="77" w:author="JANSSENS Paul" w:date="2020-10-28T17:28:00Z">
        <w:r w:rsidRPr="00147B55" w:rsidDel="005C611D">
          <w:rPr>
            <w:rFonts w:eastAsia="Times New Roman" w:cs="Arial"/>
            <w:szCs w:val="22"/>
            <w:lang w:val="en-US" w:eastAsia="en-GB"/>
          </w:rPr>
          <w:delText xml:space="preserve">CounterpartySpecificData18 – it is the basic version of the component that specifies all information that is mandatory for all </w:delText>
        </w:r>
        <w:r w:rsidR="00B1585B" w:rsidRPr="00147B55" w:rsidDel="005C611D">
          <w:rPr>
            <w:rFonts w:eastAsia="Times New Roman" w:cs="Arial"/>
            <w:szCs w:val="22"/>
            <w:lang w:val="en-US" w:eastAsia="en-GB"/>
          </w:rPr>
          <w:delText>‘</w:delText>
        </w:r>
        <w:r w:rsidRPr="00147B55" w:rsidDel="005C611D">
          <w:rPr>
            <w:rFonts w:eastAsia="Times New Roman" w:cs="Arial"/>
            <w:szCs w:val="22"/>
            <w:lang w:val="en-US" w:eastAsia="en-GB"/>
          </w:rPr>
          <w:delText>new</w:delText>
        </w:r>
        <w:r w:rsidR="00B1585B" w:rsidRPr="00147B55" w:rsidDel="005C611D">
          <w:rPr>
            <w:rFonts w:eastAsia="Times New Roman" w:cs="Arial"/>
            <w:szCs w:val="22"/>
            <w:lang w:val="en-US" w:eastAsia="en-GB"/>
          </w:rPr>
          <w:delText>’</w:delText>
        </w:r>
        <w:r w:rsidRPr="00147B55" w:rsidDel="005C611D">
          <w:rPr>
            <w:rFonts w:eastAsia="Times New Roman" w:cs="Arial"/>
            <w:szCs w:val="22"/>
            <w:lang w:val="en-US" w:eastAsia="en-GB"/>
          </w:rPr>
          <w:delText xml:space="preserve"> </w:delText>
        </w:r>
        <w:r w:rsidR="00B1585B" w:rsidRPr="00147B55" w:rsidDel="005C611D">
          <w:rPr>
            <w:rFonts w:eastAsia="Times New Roman" w:cs="Arial"/>
            <w:szCs w:val="22"/>
            <w:lang w:val="en-US" w:eastAsia="en-GB"/>
          </w:rPr>
          <w:delText>records</w:delText>
        </w:r>
        <w:r w:rsidRPr="00147B55" w:rsidDel="005C611D">
          <w:rPr>
            <w:rFonts w:eastAsia="Times New Roman" w:cs="Arial"/>
            <w:szCs w:val="22"/>
            <w:lang w:val="en-US" w:eastAsia="en-GB"/>
          </w:rPr>
          <w:delText xml:space="preserve"> (new trade, position component).</w:delText>
        </w:r>
      </w:del>
    </w:p>
    <w:p w14:paraId="65E59B61" w14:textId="77777777" w:rsidR="007403F7" w:rsidRPr="00147B55" w:rsidDel="005C611D" w:rsidRDefault="007403F7" w:rsidP="007403F7">
      <w:pPr>
        <w:pStyle w:val="ListParagraph"/>
        <w:numPr>
          <w:ilvl w:val="0"/>
          <w:numId w:val="17"/>
        </w:numPr>
        <w:spacing w:after="250" w:line="276" w:lineRule="auto"/>
        <w:jc w:val="both"/>
        <w:rPr>
          <w:del w:id="78" w:author="JANSSENS Paul" w:date="2020-10-28T17:28:00Z"/>
          <w:rFonts w:eastAsia="Times New Roman" w:cs="Arial"/>
          <w:szCs w:val="22"/>
          <w:lang w:val="en-US" w:eastAsia="en-GB"/>
        </w:rPr>
      </w:pPr>
      <w:del w:id="79" w:author="JANSSENS Paul" w:date="2020-10-28T17:28:00Z">
        <w:r w:rsidRPr="00147B55" w:rsidDel="005C611D">
          <w:rPr>
            <w:rFonts w:eastAsia="Times New Roman" w:cs="Arial"/>
          </w:rPr>
          <w:delText xml:space="preserve">CounterpartySpecificData19 – </w:delText>
        </w:r>
        <w:r w:rsidR="00B8350D" w:rsidRPr="00147B55" w:rsidDel="005C611D">
          <w:rPr>
            <w:rFonts w:eastAsia="Times New Roman" w:cs="Arial"/>
          </w:rPr>
          <w:delText xml:space="preserve">this version is similar to </w:delText>
        </w:r>
        <w:r w:rsidR="004C7687" w:rsidRPr="00147B55" w:rsidDel="005C611D">
          <w:rPr>
            <w:rFonts w:eastAsia="Times New Roman" w:cs="Arial"/>
          </w:rPr>
          <w:delText xml:space="preserve">version </w:delText>
        </w:r>
        <w:r w:rsidR="00B8350D" w:rsidRPr="00147B55" w:rsidDel="005C611D">
          <w:rPr>
            <w:rFonts w:eastAsia="Times New Roman" w:cs="Arial"/>
          </w:rPr>
          <w:delText>18</w:delText>
        </w:r>
        <w:r w:rsidR="004C7687" w:rsidRPr="00147B55" w:rsidDel="005C611D">
          <w:rPr>
            <w:rFonts w:eastAsia="Times New Roman" w:cs="Arial"/>
          </w:rPr>
          <w:delText xml:space="preserve"> and it is used for reporting new positions</w:delText>
        </w:r>
        <w:r w:rsidR="00B8350D" w:rsidRPr="00147B55" w:rsidDel="005C611D">
          <w:rPr>
            <w:rFonts w:eastAsia="Times New Roman" w:cs="Arial"/>
          </w:rPr>
          <w:delText>, but some sub</w:delText>
        </w:r>
        <w:r w:rsidR="00B1585B" w:rsidRPr="00147B55" w:rsidDel="005C611D">
          <w:rPr>
            <w:rFonts w:eastAsia="Times New Roman" w:cs="Arial"/>
          </w:rPr>
          <w:delText>-</w:delText>
        </w:r>
        <w:r w:rsidR="00B8350D" w:rsidRPr="00147B55" w:rsidDel="005C611D">
          <w:rPr>
            <w:rFonts w:eastAsia="Times New Roman" w:cs="Arial"/>
          </w:rPr>
          <w:delText xml:space="preserve">elements are not required for reports at position level and therefore they are optional (e.g. trading capacity, classification of the sector of the party, </w:delText>
        </w:r>
        <w:r w:rsidR="00322903" w:rsidRPr="00147B55" w:rsidDel="005C611D">
          <w:rPr>
            <w:rFonts w:eastAsia="Times New Roman" w:cs="Arial"/>
          </w:rPr>
          <w:delText>etc</w:delText>
        </w:r>
        <w:r w:rsidR="00B1585B" w:rsidRPr="00147B55" w:rsidDel="005C611D">
          <w:rPr>
            <w:rFonts w:eastAsia="Times New Roman" w:cs="Arial"/>
          </w:rPr>
          <w:delText>.</w:delText>
        </w:r>
        <w:r w:rsidR="00B8350D" w:rsidRPr="00147B55" w:rsidDel="005C611D">
          <w:rPr>
            <w:rFonts w:eastAsia="Times New Roman" w:cs="Arial"/>
          </w:rPr>
          <w:delText>).</w:delText>
        </w:r>
      </w:del>
    </w:p>
    <w:p w14:paraId="3486BA18" w14:textId="77777777" w:rsidR="007403F7" w:rsidRPr="00147B55" w:rsidDel="005C611D" w:rsidRDefault="007403F7" w:rsidP="007403F7">
      <w:pPr>
        <w:pStyle w:val="ListParagraph"/>
        <w:numPr>
          <w:ilvl w:val="0"/>
          <w:numId w:val="17"/>
        </w:numPr>
        <w:spacing w:after="250" w:line="276" w:lineRule="auto"/>
        <w:jc w:val="both"/>
        <w:rPr>
          <w:del w:id="80" w:author="JANSSENS Paul" w:date="2020-10-28T17:28:00Z"/>
          <w:rFonts w:eastAsia="Times New Roman" w:cs="Arial"/>
          <w:szCs w:val="22"/>
          <w:lang w:val="en-US" w:eastAsia="en-GB"/>
        </w:rPr>
      </w:pPr>
      <w:del w:id="81" w:author="JANSSENS Paul" w:date="2020-10-28T17:28:00Z">
        <w:r w:rsidRPr="00147B55" w:rsidDel="005C611D">
          <w:rPr>
            <w:rFonts w:eastAsia="Times New Roman" w:cs="Arial"/>
            <w:szCs w:val="22"/>
            <w:lang w:val="en-US" w:eastAsia="en-GB"/>
          </w:rPr>
          <w:delText>CounterpartySpecificData20</w:delText>
        </w:r>
        <w:r w:rsidR="00B8350D" w:rsidRPr="00147B55" w:rsidDel="005C611D">
          <w:rPr>
            <w:rFonts w:eastAsia="Times New Roman" w:cs="Arial"/>
            <w:szCs w:val="22"/>
            <w:lang w:val="en-US" w:eastAsia="en-GB"/>
          </w:rPr>
          <w:delText xml:space="preserve"> – this version is used in the valuation reports and therefore certain sub-elements </w:delText>
        </w:r>
        <w:r w:rsidR="00B1585B" w:rsidRPr="00147B55" w:rsidDel="005C611D">
          <w:rPr>
            <w:rFonts w:eastAsia="Times New Roman" w:cs="Arial"/>
            <w:szCs w:val="22"/>
            <w:lang w:val="en-US" w:eastAsia="en-GB"/>
          </w:rPr>
          <w:delText xml:space="preserve">related to the trade valuation </w:delText>
        </w:r>
        <w:r w:rsidR="00B8350D" w:rsidRPr="00147B55" w:rsidDel="005C611D">
          <w:rPr>
            <w:rFonts w:eastAsia="Times New Roman" w:cs="Arial"/>
            <w:szCs w:val="22"/>
            <w:lang w:val="en-US" w:eastAsia="en-GB"/>
          </w:rPr>
          <w:delText>are mandatory.</w:delText>
        </w:r>
      </w:del>
    </w:p>
    <w:p w14:paraId="2F9E0D1A" w14:textId="77777777" w:rsidR="007403F7" w:rsidRPr="00147B55" w:rsidDel="005C611D" w:rsidRDefault="007403F7" w:rsidP="007403F7">
      <w:pPr>
        <w:pStyle w:val="ListParagraph"/>
        <w:numPr>
          <w:ilvl w:val="0"/>
          <w:numId w:val="17"/>
        </w:numPr>
        <w:spacing w:after="250" w:line="276" w:lineRule="auto"/>
        <w:jc w:val="both"/>
        <w:rPr>
          <w:del w:id="82" w:author="JANSSENS Paul" w:date="2020-10-28T17:28:00Z"/>
          <w:rFonts w:eastAsia="Times New Roman" w:cs="Arial"/>
          <w:szCs w:val="22"/>
          <w:lang w:val="en-US" w:eastAsia="en-GB"/>
        </w:rPr>
      </w:pPr>
      <w:del w:id="83" w:author="JANSSENS Paul" w:date="2020-10-28T17:28:00Z">
        <w:r w:rsidRPr="00147B55" w:rsidDel="005C611D">
          <w:rPr>
            <w:rFonts w:eastAsia="Times New Roman" w:cs="Arial"/>
          </w:rPr>
          <w:delText>CounterpartySpecificData17</w:delText>
        </w:r>
        <w:r w:rsidR="00B8350D" w:rsidRPr="00147B55" w:rsidDel="005C611D">
          <w:rPr>
            <w:rFonts w:eastAsia="Times New Roman" w:cs="Arial"/>
          </w:rPr>
          <w:delText xml:space="preserve"> – this version is the least strict in terms of validation, only identifiers of the trade parties</w:delText>
        </w:r>
        <w:r w:rsidR="006B5261" w:rsidRPr="00147B55" w:rsidDel="005C611D">
          <w:rPr>
            <w:rStyle w:val="FootnoteReference"/>
            <w:rFonts w:eastAsia="Times New Roman" w:cs="Arial"/>
          </w:rPr>
          <w:footnoteReference w:id="5"/>
        </w:r>
        <w:r w:rsidR="00B8350D" w:rsidRPr="00147B55" w:rsidDel="005C611D">
          <w:rPr>
            <w:rFonts w:eastAsia="Times New Roman" w:cs="Arial"/>
          </w:rPr>
          <w:delText xml:space="preserve"> and the reporting timestamp are mandatory</w:delText>
        </w:r>
        <w:r w:rsidR="00B1585B" w:rsidRPr="00147B55" w:rsidDel="005C611D">
          <w:rPr>
            <w:rFonts w:eastAsia="Times New Roman" w:cs="Arial"/>
          </w:rPr>
          <w:delText>,</w:delText>
        </w:r>
        <w:r w:rsidR="00B8350D" w:rsidRPr="00147B55" w:rsidDel="005C611D">
          <w:rPr>
            <w:rFonts w:eastAsia="Times New Roman" w:cs="Arial"/>
          </w:rPr>
          <w:delText xml:space="preserve"> whereas other sub-elements are optional; it is used for reporting events like modification, termination, compression where it is necessary to identify the trade (</w:delText>
        </w:r>
        <w:r w:rsidR="00322903" w:rsidRPr="00147B55" w:rsidDel="005C611D">
          <w:rPr>
            <w:rFonts w:eastAsia="Times New Roman" w:cs="Arial"/>
          </w:rPr>
          <w:delText>i.e. provide the trade parties and the trade identification</w:delText>
        </w:r>
        <w:r w:rsidR="00B8350D" w:rsidRPr="00147B55" w:rsidDel="005C611D">
          <w:rPr>
            <w:rFonts w:eastAsia="Times New Roman" w:cs="Arial"/>
          </w:rPr>
          <w:delText xml:space="preserve">) whereas the other information is reported only under specific circumstances (e.g. modification of </w:delText>
        </w:r>
        <w:r w:rsidR="00B1585B" w:rsidRPr="00147B55" w:rsidDel="005C611D">
          <w:rPr>
            <w:rFonts w:eastAsia="Times New Roman" w:cs="Arial"/>
          </w:rPr>
          <w:delText>a specific field</w:delText>
        </w:r>
        <w:r w:rsidR="00AA25D4" w:rsidRPr="00147B55" w:rsidDel="005C611D">
          <w:rPr>
            <w:rFonts w:eastAsia="Times New Roman" w:cs="Arial"/>
          </w:rPr>
          <w:delText xml:space="preserve"> or correction of </w:delText>
        </w:r>
        <w:r w:rsidR="00B1585B" w:rsidRPr="00147B55" w:rsidDel="005C611D">
          <w:rPr>
            <w:rFonts w:eastAsia="Times New Roman" w:cs="Arial"/>
          </w:rPr>
          <w:delText>a mistake</w:delText>
        </w:r>
        <w:r w:rsidR="00AA25D4" w:rsidRPr="00147B55" w:rsidDel="005C611D">
          <w:rPr>
            <w:rFonts w:eastAsia="Times New Roman" w:cs="Arial"/>
          </w:rPr>
          <w:delText xml:space="preserve"> in </w:delText>
        </w:r>
        <w:r w:rsidR="00B1585B" w:rsidRPr="00147B55" w:rsidDel="005C611D">
          <w:rPr>
            <w:rFonts w:eastAsia="Times New Roman" w:cs="Arial"/>
          </w:rPr>
          <w:delText xml:space="preserve">a </w:delText>
        </w:r>
        <w:r w:rsidR="00AA25D4" w:rsidRPr="00147B55" w:rsidDel="005C611D">
          <w:rPr>
            <w:rFonts w:eastAsia="Times New Roman" w:cs="Arial"/>
          </w:rPr>
          <w:delText xml:space="preserve">previously submitted </w:delText>
        </w:r>
        <w:r w:rsidR="00B1585B" w:rsidRPr="00147B55" w:rsidDel="005C611D">
          <w:rPr>
            <w:rFonts w:eastAsia="Times New Roman" w:cs="Arial"/>
          </w:rPr>
          <w:delText>record</w:delText>
        </w:r>
        <w:r w:rsidR="00B8350D" w:rsidRPr="00147B55" w:rsidDel="005C611D">
          <w:rPr>
            <w:rFonts w:eastAsia="Times New Roman" w:cs="Arial"/>
          </w:rPr>
          <w:delText>).</w:delText>
        </w:r>
      </w:del>
    </w:p>
    <w:p w14:paraId="5D6964E0" w14:textId="77777777" w:rsidR="00AA25D4" w:rsidRPr="00147B55" w:rsidDel="005C611D" w:rsidRDefault="00AA25D4" w:rsidP="00AA25D4">
      <w:pPr>
        <w:spacing w:before="240" w:line="276" w:lineRule="auto"/>
        <w:jc w:val="both"/>
        <w:rPr>
          <w:del w:id="86" w:author="JANSSENS Paul" w:date="2020-10-28T17:28:00Z"/>
          <w:rFonts w:eastAsia="Times New Roman" w:cs="Arial"/>
        </w:rPr>
      </w:pPr>
      <w:del w:id="87" w:author="JANSSENS Paul" w:date="2020-10-28T17:28:00Z">
        <w:r w:rsidRPr="00147B55" w:rsidDel="005C611D">
          <w:rPr>
            <w:rFonts w:eastAsia="Times New Roman" w:cs="Arial"/>
          </w:rPr>
          <w:delText>The following versions of the CommonTradeDataReport message component are used in the message:</w:delText>
        </w:r>
      </w:del>
    </w:p>
    <w:p w14:paraId="2F4FDBB0" w14:textId="77777777" w:rsidR="00AA25D4" w:rsidRPr="00147B55" w:rsidDel="005C611D" w:rsidRDefault="004C7687" w:rsidP="004C7687">
      <w:pPr>
        <w:pStyle w:val="ListParagraph"/>
        <w:numPr>
          <w:ilvl w:val="0"/>
          <w:numId w:val="17"/>
        </w:numPr>
        <w:spacing w:after="250" w:line="276" w:lineRule="auto"/>
        <w:jc w:val="both"/>
        <w:rPr>
          <w:del w:id="88" w:author="JANSSENS Paul" w:date="2020-10-28T17:28:00Z"/>
          <w:rFonts w:eastAsia="Times New Roman" w:cs="Arial"/>
          <w:szCs w:val="22"/>
          <w:lang w:val="en-US" w:eastAsia="en-GB"/>
        </w:rPr>
      </w:pPr>
      <w:del w:id="89" w:author="JANSSENS Paul" w:date="2020-10-28T17:28:00Z">
        <w:r w:rsidRPr="00147B55" w:rsidDel="005C611D">
          <w:rPr>
            <w:rFonts w:eastAsia="Times New Roman" w:cs="Arial"/>
            <w:szCs w:val="22"/>
            <w:lang w:val="en-US" w:eastAsia="en-GB"/>
          </w:rPr>
          <w:delText xml:space="preserve">CommonTradeDataReport25 – it is the basic version of the component that specifies all information that is mandatory for all </w:delText>
        </w:r>
        <w:r w:rsidR="00CE4F98" w:rsidRPr="00147B55" w:rsidDel="005C611D">
          <w:rPr>
            <w:rFonts w:eastAsia="Times New Roman" w:cs="Arial"/>
            <w:szCs w:val="22"/>
            <w:lang w:val="en-US" w:eastAsia="en-GB"/>
          </w:rPr>
          <w:delText>‘</w:delText>
        </w:r>
        <w:r w:rsidRPr="00147B55" w:rsidDel="005C611D">
          <w:rPr>
            <w:rFonts w:eastAsia="Times New Roman" w:cs="Arial"/>
            <w:szCs w:val="22"/>
            <w:lang w:val="en-US" w:eastAsia="en-GB"/>
          </w:rPr>
          <w:delText>new</w:delText>
        </w:r>
        <w:r w:rsidR="00CE4F98" w:rsidRPr="00147B55" w:rsidDel="005C611D">
          <w:rPr>
            <w:rFonts w:eastAsia="Times New Roman" w:cs="Arial"/>
            <w:szCs w:val="22"/>
            <w:lang w:val="en-US" w:eastAsia="en-GB"/>
          </w:rPr>
          <w:delText>’</w:delText>
        </w:r>
        <w:r w:rsidRPr="00147B55" w:rsidDel="005C611D">
          <w:rPr>
            <w:rFonts w:eastAsia="Times New Roman" w:cs="Arial"/>
            <w:szCs w:val="22"/>
            <w:lang w:val="en-US" w:eastAsia="en-GB"/>
          </w:rPr>
          <w:delText xml:space="preserve"> </w:delText>
        </w:r>
        <w:r w:rsidR="00CE4F98" w:rsidRPr="00147B55" w:rsidDel="005C611D">
          <w:rPr>
            <w:rFonts w:eastAsia="Times New Roman" w:cs="Arial"/>
            <w:szCs w:val="22"/>
            <w:lang w:val="en-US" w:eastAsia="en-GB"/>
          </w:rPr>
          <w:delText>records</w:delText>
        </w:r>
        <w:r w:rsidRPr="00147B55" w:rsidDel="005C611D">
          <w:rPr>
            <w:rFonts w:eastAsia="Times New Roman" w:cs="Arial"/>
            <w:szCs w:val="22"/>
            <w:lang w:val="en-US" w:eastAsia="en-GB"/>
          </w:rPr>
          <w:delText xml:space="preserve"> (new trade, position component).</w:delText>
        </w:r>
      </w:del>
    </w:p>
    <w:p w14:paraId="25ABC183" w14:textId="77777777" w:rsidR="004C7687" w:rsidRPr="00147B55" w:rsidDel="005C611D" w:rsidRDefault="004C7687" w:rsidP="004C7687">
      <w:pPr>
        <w:pStyle w:val="ListParagraph"/>
        <w:numPr>
          <w:ilvl w:val="0"/>
          <w:numId w:val="17"/>
        </w:numPr>
        <w:spacing w:after="250" w:line="276" w:lineRule="auto"/>
        <w:jc w:val="both"/>
        <w:rPr>
          <w:del w:id="90" w:author="JANSSENS Paul" w:date="2020-10-28T17:28:00Z"/>
          <w:rFonts w:eastAsia="Times New Roman" w:cs="Arial"/>
          <w:szCs w:val="22"/>
          <w:lang w:val="en-US" w:eastAsia="en-GB"/>
        </w:rPr>
      </w:pPr>
      <w:del w:id="91" w:author="JANSSENS Paul" w:date="2020-10-28T17:28:00Z">
        <w:r w:rsidRPr="00147B55" w:rsidDel="005C611D">
          <w:rPr>
            <w:rFonts w:eastAsia="Times New Roman" w:cs="Arial"/>
          </w:rPr>
          <w:delText xml:space="preserve">CommonTradeDataReport19 – this version is similar to version 25 and it is used for reporting new </w:delText>
        </w:r>
        <w:r w:rsidR="00CE4F98" w:rsidRPr="00147B55" w:rsidDel="005C611D">
          <w:rPr>
            <w:rFonts w:eastAsia="Times New Roman" w:cs="Arial"/>
          </w:rPr>
          <w:delText>trades at position level</w:delText>
        </w:r>
        <w:r w:rsidRPr="00147B55" w:rsidDel="005C611D">
          <w:rPr>
            <w:rFonts w:eastAsia="Times New Roman" w:cs="Arial"/>
          </w:rPr>
          <w:delText xml:space="preserve">, but some sub-elements are not required for reports at position level and therefore they are optional (e.g. </w:delText>
        </w:r>
        <w:r w:rsidR="00322903" w:rsidRPr="00147B55" w:rsidDel="005C611D">
          <w:rPr>
            <w:rFonts w:eastAsia="Times New Roman" w:cs="Arial"/>
          </w:rPr>
          <w:delText>price</w:delText>
        </w:r>
        <w:r w:rsidRPr="00147B55" w:rsidDel="005C611D">
          <w:rPr>
            <w:rFonts w:eastAsia="Times New Roman" w:cs="Arial"/>
          </w:rPr>
          <w:delText xml:space="preserve">, </w:delText>
        </w:r>
        <w:r w:rsidR="00322903" w:rsidRPr="00147B55" w:rsidDel="005C611D">
          <w:rPr>
            <w:rFonts w:eastAsia="Times New Roman" w:cs="Arial"/>
          </w:rPr>
          <w:delText>effective date, information on trade clearing and trade confirmation, etc</w:delText>
        </w:r>
        <w:r w:rsidRPr="00147B55" w:rsidDel="005C611D">
          <w:rPr>
            <w:rFonts w:eastAsia="Times New Roman" w:cs="Arial"/>
          </w:rPr>
          <w:delText>).</w:delText>
        </w:r>
      </w:del>
    </w:p>
    <w:p w14:paraId="492B7882" w14:textId="77777777" w:rsidR="004C7687" w:rsidRPr="00147B55" w:rsidDel="005C611D" w:rsidRDefault="00720646" w:rsidP="00720646">
      <w:pPr>
        <w:pStyle w:val="ListParagraph"/>
        <w:numPr>
          <w:ilvl w:val="0"/>
          <w:numId w:val="17"/>
        </w:numPr>
        <w:spacing w:after="250" w:line="276" w:lineRule="auto"/>
        <w:jc w:val="both"/>
        <w:rPr>
          <w:del w:id="92" w:author="JANSSENS Paul" w:date="2020-10-28T17:28:00Z"/>
          <w:rFonts w:eastAsia="Times New Roman" w:cs="Arial"/>
          <w:szCs w:val="22"/>
          <w:lang w:val="en-US" w:eastAsia="en-GB"/>
        </w:rPr>
      </w:pPr>
      <w:del w:id="93" w:author="JANSSENS Paul" w:date="2020-10-28T17:28:00Z">
        <w:r w:rsidRPr="00147B55" w:rsidDel="005C611D">
          <w:rPr>
            <w:rFonts w:eastAsia="Times New Roman" w:cs="Arial"/>
          </w:rPr>
          <w:delText>CommonTradeDataReport22</w:delText>
        </w:r>
        <w:r w:rsidR="00FF5927" w:rsidRPr="00147B55" w:rsidDel="005C611D">
          <w:rPr>
            <w:rFonts w:eastAsia="Times New Roman" w:cs="Arial"/>
          </w:rPr>
          <w:delText xml:space="preserve"> – </w:delText>
        </w:r>
        <w:r w:rsidR="00322903" w:rsidRPr="00147B55" w:rsidDel="005C611D">
          <w:rPr>
            <w:rFonts w:eastAsia="Times New Roman" w:cs="Arial"/>
          </w:rPr>
          <w:delText>this version is the least strict in terms of validation, only the trade identifier is mandatory</w:delText>
        </w:r>
        <w:r w:rsidR="00322903" w:rsidRPr="00147B55" w:rsidDel="005C611D">
          <w:rPr>
            <w:rStyle w:val="FootnoteReference"/>
            <w:rFonts w:eastAsia="Times New Roman" w:cs="Arial"/>
          </w:rPr>
          <w:footnoteReference w:id="6"/>
        </w:r>
        <w:r w:rsidR="00322903" w:rsidRPr="00147B55" w:rsidDel="005C611D">
          <w:rPr>
            <w:rFonts w:eastAsia="Times New Roman" w:cs="Arial"/>
          </w:rPr>
          <w:delText xml:space="preserve"> whereas other sub-elements are optional; it is used for reporting events like modification or correction where it is necessary to identify the trade (i.e. provide the trade parties and the trade identification) whereas the other information is reported only under specific circumstances (</w:delText>
        </w:r>
        <w:r w:rsidR="00CE4F98" w:rsidRPr="00147B55" w:rsidDel="005C611D">
          <w:rPr>
            <w:rFonts w:eastAsia="Times New Roman" w:cs="Arial"/>
          </w:rPr>
          <w:delText>e.g. modification of a specific field or correction of a mistake in a previously submitted record</w:delText>
        </w:r>
        <w:r w:rsidR="00322903" w:rsidRPr="00147B55" w:rsidDel="005C611D">
          <w:rPr>
            <w:rFonts w:eastAsia="Times New Roman" w:cs="Arial"/>
          </w:rPr>
          <w:delText>).</w:delText>
        </w:r>
      </w:del>
    </w:p>
    <w:p w14:paraId="23BAFCBA" w14:textId="77777777" w:rsidR="00322903" w:rsidRPr="00147B55" w:rsidDel="005C611D" w:rsidRDefault="00322903" w:rsidP="00720646">
      <w:pPr>
        <w:pStyle w:val="ListParagraph"/>
        <w:numPr>
          <w:ilvl w:val="0"/>
          <w:numId w:val="17"/>
        </w:numPr>
        <w:spacing w:after="250" w:line="276" w:lineRule="auto"/>
        <w:jc w:val="both"/>
        <w:rPr>
          <w:del w:id="96" w:author="JANSSENS Paul" w:date="2020-10-28T17:28:00Z"/>
          <w:rFonts w:eastAsia="Times New Roman" w:cs="Arial"/>
          <w:szCs w:val="22"/>
          <w:lang w:val="en-US" w:eastAsia="en-GB"/>
        </w:rPr>
      </w:pPr>
      <w:del w:id="97" w:author="JANSSENS Paul" w:date="2020-10-28T17:28:00Z">
        <w:r w:rsidRPr="00147B55" w:rsidDel="005C611D">
          <w:rPr>
            <w:rFonts w:eastAsia="Times New Roman" w:cs="Arial"/>
          </w:rPr>
          <w:delText xml:space="preserve">CommonTradeDataReport23 – this element is similar to version 22; it is used to report </w:delText>
        </w:r>
        <w:r w:rsidR="006D5E94" w:rsidRPr="00147B55" w:rsidDel="005C611D">
          <w:rPr>
            <w:rFonts w:eastAsia="Times New Roman" w:cs="Arial"/>
          </w:rPr>
          <w:delText>trade termination and therefore the termination date is mandatory.</w:delText>
        </w:r>
      </w:del>
    </w:p>
    <w:p w14:paraId="577E3BD1" w14:textId="77777777" w:rsidR="006D5E94" w:rsidRPr="00147B55" w:rsidDel="005C611D" w:rsidRDefault="006D5E94" w:rsidP="00720646">
      <w:pPr>
        <w:pStyle w:val="ListParagraph"/>
        <w:numPr>
          <w:ilvl w:val="0"/>
          <w:numId w:val="17"/>
        </w:numPr>
        <w:spacing w:after="250" w:line="276" w:lineRule="auto"/>
        <w:jc w:val="both"/>
        <w:rPr>
          <w:del w:id="98" w:author="JANSSENS Paul" w:date="2020-10-28T17:28:00Z"/>
          <w:rFonts w:eastAsia="Times New Roman" w:cs="Arial"/>
          <w:szCs w:val="22"/>
          <w:lang w:val="en-US" w:eastAsia="en-GB"/>
        </w:rPr>
      </w:pPr>
      <w:del w:id="99" w:author="JANSSENS Paul" w:date="2020-10-28T17:28:00Z">
        <w:r w:rsidRPr="00147B55" w:rsidDel="005C611D">
          <w:rPr>
            <w:rFonts w:eastAsia="Times New Roman" w:cs="Arial"/>
          </w:rPr>
          <w:delText>CommonTradeDataReport24 – this element is similar to version 22; it is used in the valuation reports and therefore the trade identification is optional because valuation and collateral data can be reported for the portfolio of trades between the two counterparties, without indicating specific trades.</w:delText>
        </w:r>
      </w:del>
    </w:p>
    <w:p w14:paraId="20C9AF5F" w14:textId="77777777" w:rsidR="003E4A22" w:rsidRPr="00147B55" w:rsidDel="005C611D" w:rsidRDefault="003E4A22" w:rsidP="00720646">
      <w:pPr>
        <w:pStyle w:val="ListParagraph"/>
        <w:numPr>
          <w:ilvl w:val="0"/>
          <w:numId w:val="17"/>
        </w:numPr>
        <w:spacing w:after="250" w:line="276" w:lineRule="auto"/>
        <w:jc w:val="both"/>
        <w:rPr>
          <w:del w:id="100" w:author="JANSSENS Paul" w:date="2020-10-28T17:28:00Z"/>
          <w:rFonts w:eastAsia="Times New Roman" w:cs="Arial"/>
          <w:szCs w:val="22"/>
          <w:lang w:val="en-US" w:eastAsia="en-GB"/>
        </w:rPr>
      </w:pPr>
      <w:del w:id="101" w:author="JANSSENS Paul" w:date="2020-10-28T17:28:00Z">
        <w:r w:rsidRPr="00147B55" w:rsidDel="005C611D">
          <w:rPr>
            <w:rFonts w:eastAsia="Times New Roman" w:cs="Arial"/>
          </w:rPr>
          <w:delText>CommonTradeDataReport21</w:delText>
        </w:r>
        <w:r w:rsidR="00E442F8" w:rsidRPr="00147B55" w:rsidDel="005C611D">
          <w:rPr>
            <w:rFonts w:eastAsia="Times New Roman" w:cs="Arial"/>
          </w:rPr>
          <w:delText xml:space="preserve"> – this element is similar to version 22; it is used to report the ‘other’ action type, therefore it includes an additional element allowing </w:delText>
        </w:r>
        <w:r w:rsidR="001E1CFC" w:rsidRPr="00147B55" w:rsidDel="005C611D">
          <w:rPr>
            <w:rFonts w:eastAsia="Times New Roman" w:cs="Arial"/>
          </w:rPr>
          <w:delText>to describe the type of the</w:delText>
        </w:r>
        <w:r w:rsidR="00E442F8" w:rsidRPr="00147B55" w:rsidDel="005C611D">
          <w:rPr>
            <w:rFonts w:eastAsia="Times New Roman" w:cs="Arial"/>
          </w:rPr>
          <w:delText xml:space="preserve"> </w:delText>
        </w:r>
        <w:r w:rsidR="00B4004E" w:rsidRPr="00147B55" w:rsidDel="005C611D">
          <w:rPr>
            <w:rFonts w:eastAsia="Times New Roman" w:cs="Arial"/>
          </w:rPr>
          <w:delText>reported</w:delText>
        </w:r>
        <w:r w:rsidR="001E1CFC" w:rsidRPr="00147B55" w:rsidDel="005C611D">
          <w:rPr>
            <w:rFonts w:eastAsia="Times New Roman" w:cs="Arial"/>
          </w:rPr>
          <w:delText xml:space="preserve"> lifecycle</w:delText>
        </w:r>
        <w:r w:rsidR="00B4004E" w:rsidRPr="00147B55" w:rsidDel="005C611D">
          <w:rPr>
            <w:rFonts w:eastAsia="Times New Roman" w:cs="Arial"/>
          </w:rPr>
          <w:delText xml:space="preserve"> event.</w:delText>
        </w:r>
      </w:del>
    </w:p>
    <w:p w14:paraId="74599F4F" w14:textId="77777777" w:rsidR="003E4A22" w:rsidRPr="00147B55" w:rsidDel="005C611D" w:rsidRDefault="003E4A22" w:rsidP="00720646">
      <w:pPr>
        <w:pStyle w:val="ListParagraph"/>
        <w:numPr>
          <w:ilvl w:val="0"/>
          <w:numId w:val="17"/>
        </w:numPr>
        <w:spacing w:after="250" w:line="276" w:lineRule="auto"/>
        <w:jc w:val="both"/>
        <w:rPr>
          <w:del w:id="102" w:author="JANSSENS Paul" w:date="2020-10-28T17:29:00Z"/>
          <w:rFonts w:eastAsia="Times New Roman" w:cs="Arial"/>
          <w:szCs w:val="22"/>
          <w:lang w:val="en-US" w:eastAsia="en-GB"/>
        </w:rPr>
      </w:pPr>
      <w:del w:id="103" w:author="JANSSENS Paul" w:date="2020-10-28T17:29:00Z">
        <w:r w:rsidRPr="00147B55" w:rsidDel="005C611D">
          <w:rPr>
            <w:rFonts w:eastAsia="Times New Roman" w:cs="Arial"/>
          </w:rPr>
          <w:delText>CommonTradeDataReport20</w:delText>
        </w:r>
        <w:r w:rsidR="00B4004E" w:rsidRPr="00147B55" w:rsidDel="005C611D">
          <w:rPr>
            <w:rFonts w:eastAsia="Times New Roman" w:cs="Arial"/>
          </w:rPr>
          <w:delText xml:space="preserve"> – this element is similar to version 22; it is used to report trade state information, therefore it includes </w:delText>
        </w:r>
        <w:r w:rsidR="003705B3" w:rsidRPr="00147B55" w:rsidDel="005C611D">
          <w:rPr>
            <w:rFonts w:eastAsia="Times New Roman" w:cs="Arial"/>
          </w:rPr>
          <w:delText>some additional information specific for this type of report (e.g. the reconciliation status of the trade is mandatory)</w:delText>
        </w:r>
        <w:r w:rsidR="00B4004E" w:rsidRPr="00147B55" w:rsidDel="005C611D">
          <w:rPr>
            <w:rFonts w:eastAsia="Times New Roman" w:cs="Arial"/>
          </w:rPr>
          <w:delText>.</w:delText>
        </w:r>
      </w:del>
    </w:p>
    <w:p w14:paraId="2D4184B3" w14:textId="77777777" w:rsidR="002E04C4" w:rsidRPr="00147B55" w:rsidDel="005C611D" w:rsidRDefault="002E04C4">
      <w:pPr>
        <w:spacing w:before="0"/>
        <w:rPr>
          <w:del w:id="104" w:author="JANSSENS Paul" w:date="2020-10-28T17:29:00Z"/>
          <w:rFonts w:eastAsia="Times New Roman" w:cs="Arial"/>
        </w:rPr>
      </w:pPr>
      <w:del w:id="105" w:author="JANSSENS Paul" w:date="2020-10-28T17:29:00Z">
        <w:r w:rsidRPr="00147B55" w:rsidDel="005C611D">
          <w:rPr>
            <w:rFonts w:eastAsia="Times New Roman" w:cs="Arial"/>
          </w:rPr>
          <w:br w:type="page"/>
        </w:r>
      </w:del>
    </w:p>
    <w:p w14:paraId="458C8930" w14:textId="77777777" w:rsidR="00DC7824" w:rsidRPr="00147B55" w:rsidDel="005C611D" w:rsidRDefault="00552521" w:rsidP="00DC7824">
      <w:pPr>
        <w:spacing w:before="240" w:line="276" w:lineRule="auto"/>
        <w:jc w:val="both"/>
        <w:rPr>
          <w:del w:id="106" w:author="JANSSENS Paul" w:date="2020-10-28T17:29:00Z"/>
          <w:rFonts w:eastAsia="Times New Roman" w:cs="Arial"/>
        </w:rPr>
      </w:pPr>
      <w:del w:id="107" w:author="JANSSENS Paul" w:date="2020-10-28T17:29:00Z">
        <w:r w:rsidRPr="00147B55" w:rsidDel="005C611D">
          <w:rPr>
            <w:rFonts w:eastAsia="Times New Roman" w:cs="Arial"/>
          </w:rPr>
          <w:delText>The below table summarises the use of the specific versions of these components in different action types:</w:delText>
        </w:r>
      </w:del>
    </w:p>
    <w:tbl>
      <w:tblPr>
        <w:tblStyle w:val="TableGrid"/>
        <w:tblW w:w="9290" w:type="dxa"/>
        <w:tblLook w:val="04A0" w:firstRow="1" w:lastRow="0" w:firstColumn="1" w:lastColumn="0" w:noHBand="0" w:noVBand="1"/>
      </w:tblPr>
      <w:tblGrid>
        <w:gridCol w:w="4479"/>
        <w:gridCol w:w="283"/>
        <w:gridCol w:w="283"/>
        <w:gridCol w:w="283"/>
        <w:gridCol w:w="283"/>
        <w:gridCol w:w="283"/>
        <w:gridCol w:w="283"/>
        <w:gridCol w:w="283"/>
        <w:gridCol w:w="283"/>
        <w:gridCol w:w="283"/>
        <w:gridCol w:w="283"/>
        <w:gridCol w:w="283"/>
        <w:gridCol w:w="283"/>
        <w:gridCol w:w="283"/>
        <w:gridCol w:w="283"/>
        <w:gridCol w:w="283"/>
        <w:gridCol w:w="283"/>
        <w:gridCol w:w="283"/>
      </w:tblGrid>
      <w:tr w:rsidR="00DC7824" w:rsidRPr="00147B55" w:rsidDel="005C611D" w14:paraId="48B97912" w14:textId="77777777" w:rsidTr="00E9386C">
        <w:trPr>
          <w:cantSplit/>
          <w:trHeight w:val="45"/>
          <w:del w:id="108" w:author="JANSSENS Paul" w:date="2020-10-28T17:29:00Z"/>
        </w:trPr>
        <w:tc>
          <w:tcPr>
            <w:tcW w:w="4479" w:type="dxa"/>
            <w:shd w:val="clear" w:color="auto" w:fill="4F81BD" w:themeFill="accent1"/>
            <w:tcMar>
              <w:left w:w="0" w:type="dxa"/>
              <w:right w:w="0" w:type="dxa"/>
            </w:tcMar>
          </w:tcPr>
          <w:p w14:paraId="00BA0BBC" w14:textId="77777777" w:rsidR="00DC7824" w:rsidRPr="00147B55" w:rsidDel="005C611D" w:rsidRDefault="00DC7824" w:rsidP="00D00FE1">
            <w:pPr>
              <w:spacing w:before="0"/>
              <w:jc w:val="both"/>
              <w:rPr>
                <w:del w:id="109" w:author="JANSSENS Paul" w:date="2020-10-28T17:29:00Z"/>
                <w:rFonts w:eastAsia="Times New Roman" w:cs="Arial"/>
                <w:b/>
                <w:color w:val="FFFFFF" w:themeColor="background1"/>
              </w:rPr>
            </w:pPr>
            <w:del w:id="110" w:author="JANSSENS Paul" w:date="2020-10-28T17:29:00Z">
              <w:r w:rsidRPr="00147B55" w:rsidDel="005C611D">
                <w:rPr>
                  <w:rFonts w:eastAsia="Times New Roman" w:cs="Arial"/>
                  <w:b/>
                  <w:color w:val="FFFFFF" w:themeColor="background1"/>
                </w:rPr>
                <w:delText>Level</w:delText>
              </w:r>
            </w:del>
          </w:p>
        </w:tc>
        <w:tc>
          <w:tcPr>
            <w:tcW w:w="1981" w:type="dxa"/>
            <w:gridSpan w:val="7"/>
            <w:shd w:val="clear" w:color="auto" w:fill="4F81BD" w:themeFill="accent1"/>
            <w:tcMar>
              <w:left w:w="0" w:type="dxa"/>
              <w:right w:w="0" w:type="dxa"/>
            </w:tcMar>
          </w:tcPr>
          <w:p w14:paraId="7C60CFDC" w14:textId="77777777" w:rsidR="00DC7824" w:rsidRPr="00147B55" w:rsidDel="005C611D" w:rsidRDefault="00DC7824" w:rsidP="00D00FE1">
            <w:pPr>
              <w:spacing w:before="0"/>
              <w:jc w:val="center"/>
              <w:rPr>
                <w:del w:id="111" w:author="JANSSENS Paul" w:date="2020-10-28T17:29:00Z"/>
                <w:rFonts w:eastAsia="Times New Roman" w:cs="Arial"/>
                <w:b/>
                <w:color w:val="FFFFFF" w:themeColor="background1"/>
              </w:rPr>
            </w:pPr>
            <w:del w:id="112" w:author="JANSSENS Paul" w:date="2020-10-28T17:29:00Z">
              <w:r w:rsidRPr="00147B55" w:rsidDel="005C611D">
                <w:rPr>
                  <w:rFonts w:eastAsia="Times New Roman" w:cs="Arial"/>
                  <w:b/>
                  <w:color w:val="FFFFFF" w:themeColor="background1"/>
                </w:rPr>
                <w:delText>Position</w:delText>
              </w:r>
            </w:del>
          </w:p>
        </w:tc>
        <w:tc>
          <w:tcPr>
            <w:tcW w:w="2547" w:type="dxa"/>
            <w:gridSpan w:val="9"/>
            <w:shd w:val="clear" w:color="auto" w:fill="4F81BD" w:themeFill="accent1"/>
            <w:tcMar>
              <w:left w:w="0" w:type="dxa"/>
              <w:right w:w="0" w:type="dxa"/>
            </w:tcMar>
          </w:tcPr>
          <w:p w14:paraId="29131D57" w14:textId="77777777" w:rsidR="00DC7824" w:rsidRPr="00147B55" w:rsidDel="005C611D" w:rsidRDefault="00DC7824" w:rsidP="00D00FE1">
            <w:pPr>
              <w:spacing w:before="0"/>
              <w:jc w:val="center"/>
              <w:rPr>
                <w:del w:id="113" w:author="JANSSENS Paul" w:date="2020-10-28T17:29:00Z"/>
                <w:rFonts w:eastAsia="Times New Roman" w:cs="Arial"/>
                <w:b/>
                <w:color w:val="FFFFFF" w:themeColor="background1"/>
              </w:rPr>
            </w:pPr>
            <w:del w:id="114" w:author="JANSSENS Paul" w:date="2020-10-28T17:29:00Z">
              <w:r w:rsidRPr="00147B55" w:rsidDel="005C611D">
                <w:rPr>
                  <w:rFonts w:eastAsia="Times New Roman" w:cs="Arial"/>
                  <w:b/>
                  <w:color w:val="FFFFFF" w:themeColor="background1"/>
                </w:rPr>
                <w:delText>Trade</w:delText>
              </w:r>
            </w:del>
          </w:p>
        </w:tc>
        <w:tc>
          <w:tcPr>
            <w:tcW w:w="283" w:type="dxa"/>
            <w:vMerge w:val="restart"/>
            <w:shd w:val="clear" w:color="auto" w:fill="B8CCE4" w:themeFill="accent1" w:themeFillTint="66"/>
            <w:tcMar>
              <w:left w:w="0" w:type="dxa"/>
              <w:right w:w="0" w:type="dxa"/>
            </w:tcMar>
            <w:textDirection w:val="btLr"/>
          </w:tcPr>
          <w:p w14:paraId="5D595FB5" w14:textId="77777777" w:rsidR="00DC7824" w:rsidRPr="00147B55" w:rsidDel="005C611D" w:rsidRDefault="00DC7824" w:rsidP="00864BE1">
            <w:pPr>
              <w:spacing w:before="0"/>
              <w:jc w:val="both"/>
              <w:rPr>
                <w:del w:id="115" w:author="JANSSENS Paul" w:date="2020-10-28T17:29:00Z"/>
                <w:rFonts w:eastAsia="Times New Roman" w:cs="Arial"/>
              </w:rPr>
            </w:pPr>
            <w:del w:id="116" w:author="JANSSENS Paul" w:date="2020-10-28T17:29:00Z">
              <w:r w:rsidRPr="00147B55" w:rsidDel="005C611D">
                <w:rPr>
                  <w:rFonts w:eastAsia="Times New Roman" w:cs="Arial"/>
                </w:rPr>
                <w:delText>Trade state</w:delText>
              </w:r>
            </w:del>
          </w:p>
        </w:tc>
      </w:tr>
      <w:tr w:rsidR="00DC7824" w:rsidRPr="00147B55" w:rsidDel="005C611D" w14:paraId="4F2D22BB" w14:textId="77777777" w:rsidTr="00E9386C">
        <w:trPr>
          <w:cantSplit/>
          <w:trHeight w:val="2115"/>
          <w:del w:id="117" w:author="JANSSENS Paul" w:date="2020-10-28T17:29:00Z"/>
        </w:trPr>
        <w:tc>
          <w:tcPr>
            <w:tcW w:w="4479" w:type="dxa"/>
            <w:shd w:val="clear" w:color="auto" w:fill="B8CCE4" w:themeFill="accent1" w:themeFillTint="66"/>
            <w:tcMar>
              <w:left w:w="0" w:type="dxa"/>
              <w:right w:w="0" w:type="dxa"/>
            </w:tcMar>
            <w:vAlign w:val="center"/>
          </w:tcPr>
          <w:p w14:paraId="0E668AF9" w14:textId="77777777" w:rsidR="00DC7824" w:rsidRPr="00147B55" w:rsidDel="005C611D" w:rsidRDefault="00DC7824" w:rsidP="00D00FE1">
            <w:pPr>
              <w:spacing w:before="0"/>
              <w:jc w:val="both"/>
              <w:rPr>
                <w:del w:id="118" w:author="JANSSENS Paul" w:date="2020-10-28T17:29:00Z"/>
                <w:rFonts w:eastAsia="Times New Roman" w:cs="Arial"/>
              </w:rPr>
            </w:pPr>
            <w:del w:id="119" w:author="JANSSENS Paul" w:date="2020-10-28T17:29:00Z">
              <w:r w:rsidRPr="00147B55" w:rsidDel="005C611D">
                <w:rPr>
                  <w:rFonts w:eastAsia="Times New Roman" w:cs="Arial"/>
                </w:rPr>
                <w:delText>Action type</w:delText>
              </w:r>
            </w:del>
          </w:p>
        </w:tc>
        <w:tc>
          <w:tcPr>
            <w:tcW w:w="283" w:type="dxa"/>
            <w:shd w:val="clear" w:color="auto" w:fill="B8CCE4" w:themeFill="accent1" w:themeFillTint="66"/>
            <w:tcMar>
              <w:left w:w="0" w:type="dxa"/>
              <w:right w:w="0" w:type="dxa"/>
            </w:tcMar>
            <w:textDirection w:val="btLr"/>
          </w:tcPr>
          <w:p w14:paraId="0EEE275C" w14:textId="77777777" w:rsidR="00DC7824" w:rsidRPr="00147B55" w:rsidDel="005C611D" w:rsidRDefault="00DC7824" w:rsidP="00D00FE1">
            <w:pPr>
              <w:spacing w:before="0"/>
              <w:jc w:val="both"/>
              <w:rPr>
                <w:del w:id="120" w:author="JANSSENS Paul" w:date="2020-10-28T17:29:00Z"/>
                <w:rFonts w:eastAsia="Times New Roman" w:cs="Arial"/>
              </w:rPr>
            </w:pPr>
            <w:del w:id="121" w:author="JANSSENS Paul" w:date="2020-10-28T17:29:00Z">
              <w:r w:rsidRPr="00147B55" w:rsidDel="005C611D">
                <w:rPr>
                  <w:rFonts w:eastAsia="Times New Roman" w:cs="Arial"/>
                </w:rPr>
                <w:delText>New</w:delText>
              </w:r>
            </w:del>
          </w:p>
        </w:tc>
        <w:tc>
          <w:tcPr>
            <w:tcW w:w="283" w:type="dxa"/>
            <w:shd w:val="clear" w:color="auto" w:fill="B8CCE4" w:themeFill="accent1" w:themeFillTint="66"/>
            <w:tcMar>
              <w:left w:w="0" w:type="dxa"/>
              <w:right w:w="0" w:type="dxa"/>
            </w:tcMar>
            <w:textDirection w:val="btLr"/>
          </w:tcPr>
          <w:p w14:paraId="6168B10A" w14:textId="77777777" w:rsidR="00DC7824" w:rsidRPr="00147B55" w:rsidDel="005C611D" w:rsidRDefault="00DC7824" w:rsidP="00D00FE1">
            <w:pPr>
              <w:spacing w:before="0"/>
              <w:jc w:val="both"/>
              <w:rPr>
                <w:del w:id="122" w:author="JANSSENS Paul" w:date="2020-10-28T17:29:00Z"/>
                <w:rFonts w:eastAsia="Times New Roman" w:cs="Arial"/>
              </w:rPr>
            </w:pPr>
            <w:del w:id="123" w:author="JANSSENS Paul" w:date="2020-10-28T17:29:00Z">
              <w:r w:rsidRPr="00147B55" w:rsidDel="005C611D">
                <w:rPr>
                  <w:rFonts w:eastAsia="Times New Roman" w:cs="Arial"/>
                </w:rPr>
                <w:delText>Modification</w:delText>
              </w:r>
            </w:del>
          </w:p>
        </w:tc>
        <w:tc>
          <w:tcPr>
            <w:tcW w:w="283" w:type="dxa"/>
            <w:shd w:val="clear" w:color="auto" w:fill="B8CCE4" w:themeFill="accent1" w:themeFillTint="66"/>
            <w:tcMar>
              <w:left w:w="0" w:type="dxa"/>
              <w:right w:w="0" w:type="dxa"/>
            </w:tcMar>
            <w:textDirection w:val="btLr"/>
          </w:tcPr>
          <w:p w14:paraId="085CA474" w14:textId="77777777" w:rsidR="00DC7824" w:rsidRPr="00147B55" w:rsidDel="005C611D" w:rsidRDefault="00DC7824" w:rsidP="00D00FE1">
            <w:pPr>
              <w:spacing w:before="0"/>
              <w:jc w:val="both"/>
              <w:rPr>
                <w:del w:id="124" w:author="JANSSENS Paul" w:date="2020-10-28T17:29:00Z"/>
                <w:rFonts w:eastAsia="Times New Roman" w:cs="Arial"/>
              </w:rPr>
            </w:pPr>
            <w:del w:id="125" w:author="JANSSENS Paul" w:date="2020-10-28T17:29:00Z">
              <w:r w:rsidRPr="00147B55" w:rsidDel="005C611D">
                <w:rPr>
                  <w:rFonts w:eastAsia="Times New Roman" w:cs="Arial"/>
                </w:rPr>
                <w:delText>Correction</w:delText>
              </w:r>
            </w:del>
          </w:p>
        </w:tc>
        <w:tc>
          <w:tcPr>
            <w:tcW w:w="283" w:type="dxa"/>
            <w:shd w:val="clear" w:color="auto" w:fill="B8CCE4" w:themeFill="accent1" w:themeFillTint="66"/>
            <w:tcMar>
              <w:left w:w="0" w:type="dxa"/>
              <w:right w:w="0" w:type="dxa"/>
            </w:tcMar>
            <w:textDirection w:val="btLr"/>
          </w:tcPr>
          <w:p w14:paraId="651DA51E" w14:textId="77777777" w:rsidR="00DC7824" w:rsidRPr="00147B55" w:rsidDel="005C611D" w:rsidRDefault="00DC7824" w:rsidP="00D00FE1">
            <w:pPr>
              <w:spacing w:before="0"/>
              <w:jc w:val="both"/>
              <w:rPr>
                <w:del w:id="126" w:author="JANSSENS Paul" w:date="2020-10-28T17:29:00Z"/>
                <w:rFonts w:eastAsia="Times New Roman" w:cs="Arial"/>
              </w:rPr>
            </w:pPr>
            <w:del w:id="127" w:author="JANSSENS Paul" w:date="2020-10-28T17:29:00Z">
              <w:r w:rsidRPr="00147B55" w:rsidDel="005C611D">
                <w:rPr>
                  <w:rFonts w:eastAsia="Times New Roman" w:cs="Arial"/>
                </w:rPr>
                <w:delText>Early termination</w:delText>
              </w:r>
            </w:del>
          </w:p>
        </w:tc>
        <w:tc>
          <w:tcPr>
            <w:tcW w:w="283" w:type="dxa"/>
            <w:shd w:val="clear" w:color="auto" w:fill="B8CCE4" w:themeFill="accent1" w:themeFillTint="66"/>
            <w:tcMar>
              <w:left w:w="0" w:type="dxa"/>
              <w:right w:w="0" w:type="dxa"/>
            </w:tcMar>
            <w:textDirection w:val="btLr"/>
          </w:tcPr>
          <w:p w14:paraId="3D546BD5" w14:textId="77777777" w:rsidR="00DC7824" w:rsidRPr="00147B55" w:rsidDel="005C611D" w:rsidRDefault="00DC7824" w:rsidP="00D00FE1">
            <w:pPr>
              <w:spacing w:before="0"/>
              <w:jc w:val="both"/>
              <w:rPr>
                <w:del w:id="128" w:author="JANSSENS Paul" w:date="2020-10-28T17:29:00Z"/>
                <w:rFonts w:eastAsia="Times New Roman" w:cs="Arial"/>
              </w:rPr>
            </w:pPr>
            <w:del w:id="129" w:author="JANSSENS Paul" w:date="2020-10-28T17:29:00Z">
              <w:r w:rsidRPr="00147B55" w:rsidDel="005C611D">
                <w:rPr>
                  <w:rFonts w:eastAsia="Times New Roman" w:cs="Arial"/>
                </w:rPr>
                <w:delText>Valuation update</w:delText>
              </w:r>
            </w:del>
          </w:p>
        </w:tc>
        <w:tc>
          <w:tcPr>
            <w:tcW w:w="283" w:type="dxa"/>
            <w:shd w:val="clear" w:color="auto" w:fill="B8CCE4" w:themeFill="accent1" w:themeFillTint="66"/>
            <w:tcMar>
              <w:left w:w="0" w:type="dxa"/>
              <w:right w:w="0" w:type="dxa"/>
            </w:tcMar>
            <w:textDirection w:val="btLr"/>
          </w:tcPr>
          <w:p w14:paraId="6AB98E7D" w14:textId="77777777" w:rsidR="00DC7824" w:rsidRPr="00147B55" w:rsidDel="005C611D" w:rsidRDefault="00DC7824" w:rsidP="00D00FE1">
            <w:pPr>
              <w:spacing w:before="0"/>
              <w:jc w:val="both"/>
              <w:rPr>
                <w:del w:id="130" w:author="JANSSENS Paul" w:date="2020-10-28T17:29:00Z"/>
                <w:rFonts w:eastAsia="Times New Roman" w:cs="Arial"/>
              </w:rPr>
            </w:pPr>
            <w:del w:id="131" w:author="JANSSENS Paul" w:date="2020-10-28T17:29:00Z">
              <w:r w:rsidRPr="00147B55" w:rsidDel="005C611D">
                <w:rPr>
                  <w:rFonts w:eastAsia="Times New Roman" w:cs="Arial"/>
                </w:rPr>
                <w:delText>Error</w:delText>
              </w:r>
            </w:del>
          </w:p>
        </w:tc>
        <w:tc>
          <w:tcPr>
            <w:tcW w:w="283" w:type="dxa"/>
            <w:shd w:val="clear" w:color="auto" w:fill="B8CCE4" w:themeFill="accent1" w:themeFillTint="66"/>
            <w:tcMar>
              <w:left w:w="0" w:type="dxa"/>
              <w:right w:w="0" w:type="dxa"/>
            </w:tcMar>
            <w:textDirection w:val="btLr"/>
          </w:tcPr>
          <w:p w14:paraId="6B9C2F85" w14:textId="77777777" w:rsidR="00DC7824" w:rsidRPr="00147B55" w:rsidDel="005C611D" w:rsidRDefault="00DC7824" w:rsidP="00D00FE1">
            <w:pPr>
              <w:spacing w:before="0"/>
              <w:jc w:val="both"/>
              <w:rPr>
                <w:del w:id="132" w:author="JANSSENS Paul" w:date="2020-10-28T17:29:00Z"/>
                <w:rFonts w:eastAsia="Times New Roman" w:cs="Arial"/>
              </w:rPr>
            </w:pPr>
            <w:del w:id="133" w:author="JANSSENS Paul" w:date="2020-10-28T17:29:00Z">
              <w:r w:rsidRPr="00147B55" w:rsidDel="005C611D">
                <w:rPr>
                  <w:rFonts w:eastAsia="Times New Roman" w:cs="Arial"/>
                </w:rPr>
                <w:delText>Other</w:delText>
              </w:r>
            </w:del>
          </w:p>
        </w:tc>
        <w:tc>
          <w:tcPr>
            <w:tcW w:w="283" w:type="dxa"/>
            <w:shd w:val="clear" w:color="auto" w:fill="B8CCE4" w:themeFill="accent1" w:themeFillTint="66"/>
            <w:tcMar>
              <w:left w:w="0" w:type="dxa"/>
              <w:right w:w="0" w:type="dxa"/>
            </w:tcMar>
            <w:textDirection w:val="btLr"/>
          </w:tcPr>
          <w:p w14:paraId="61D7E08C" w14:textId="77777777" w:rsidR="00DC7824" w:rsidRPr="00147B55" w:rsidDel="005C611D" w:rsidRDefault="00DC7824" w:rsidP="00D00FE1">
            <w:pPr>
              <w:spacing w:before="0"/>
              <w:jc w:val="both"/>
              <w:rPr>
                <w:del w:id="134" w:author="JANSSENS Paul" w:date="2020-10-28T17:29:00Z"/>
                <w:rFonts w:eastAsia="Times New Roman" w:cs="Arial"/>
              </w:rPr>
            </w:pPr>
            <w:del w:id="135" w:author="JANSSENS Paul" w:date="2020-10-28T17:29:00Z">
              <w:r w:rsidRPr="00147B55" w:rsidDel="005C611D">
                <w:rPr>
                  <w:rFonts w:eastAsia="Times New Roman" w:cs="Arial"/>
                </w:rPr>
                <w:delText>New</w:delText>
              </w:r>
            </w:del>
          </w:p>
        </w:tc>
        <w:tc>
          <w:tcPr>
            <w:tcW w:w="283" w:type="dxa"/>
            <w:shd w:val="clear" w:color="auto" w:fill="B8CCE4" w:themeFill="accent1" w:themeFillTint="66"/>
            <w:tcMar>
              <w:left w:w="0" w:type="dxa"/>
              <w:right w:w="0" w:type="dxa"/>
            </w:tcMar>
            <w:textDirection w:val="btLr"/>
          </w:tcPr>
          <w:p w14:paraId="31CE55F8" w14:textId="77777777" w:rsidR="00DC7824" w:rsidRPr="00147B55" w:rsidDel="005C611D" w:rsidRDefault="00DC7824" w:rsidP="00D00FE1">
            <w:pPr>
              <w:spacing w:before="0"/>
              <w:jc w:val="both"/>
              <w:rPr>
                <w:del w:id="136" w:author="JANSSENS Paul" w:date="2020-10-28T17:29:00Z"/>
                <w:rFonts w:eastAsia="Times New Roman" w:cs="Arial"/>
              </w:rPr>
            </w:pPr>
            <w:del w:id="137" w:author="JANSSENS Paul" w:date="2020-10-28T17:29:00Z">
              <w:r w:rsidRPr="00147B55" w:rsidDel="005C611D">
                <w:rPr>
                  <w:rFonts w:eastAsia="Times New Roman" w:cs="Arial"/>
                </w:rPr>
                <w:delText>Modification</w:delText>
              </w:r>
            </w:del>
          </w:p>
        </w:tc>
        <w:tc>
          <w:tcPr>
            <w:tcW w:w="283" w:type="dxa"/>
            <w:shd w:val="clear" w:color="auto" w:fill="B8CCE4" w:themeFill="accent1" w:themeFillTint="66"/>
            <w:tcMar>
              <w:left w:w="0" w:type="dxa"/>
              <w:right w:w="0" w:type="dxa"/>
            </w:tcMar>
            <w:textDirection w:val="btLr"/>
          </w:tcPr>
          <w:p w14:paraId="53C4CF47" w14:textId="77777777" w:rsidR="00DC7824" w:rsidRPr="00147B55" w:rsidDel="005C611D" w:rsidRDefault="00DC7824" w:rsidP="00D00FE1">
            <w:pPr>
              <w:spacing w:before="0"/>
              <w:jc w:val="both"/>
              <w:rPr>
                <w:del w:id="138" w:author="JANSSENS Paul" w:date="2020-10-28T17:29:00Z"/>
                <w:rFonts w:eastAsia="Times New Roman" w:cs="Arial"/>
              </w:rPr>
            </w:pPr>
            <w:del w:id="139" w:author="JANSSENS Paul" w:date="2020-10-28T17:29:00Z">
              <w:r w:rsidRPr="00147B55" w:rsidDel="005C611D">
                <w:rPr>
                  <w:rFonts w:eastAsia="Times New Roman" w:cs="Arial"/>
                </w:rPr>
                <w:delText>Correction</w:delText>
              </w:r>
            </w:del>
          </w:p>
        </w:tc>
        <w:tc>
          <w:tcPr>
            <w:tcW w:w="283" w:type="dxa"/>
            <w:shd w:val="clear" w:color="auto" w:fill="B8CCE4" w:themeFill="accent1" w:themeFillTint="66"/>
            <w:tcMar>
              <w:left w:w="0" w:type="dxa"/>
              <w:right w:w="0" w:type="dxa"/>
            </w:tcMar>
            <w:textDirection w:val="btLr"/>
          </w:tcPr>
          <w:p w14:paraId="4050BBDF" w14:textId="77777777" w:rsidR="00DC7824" w:rsidRPr="00147B55" w:rsidDel="005C611D" w:rsidRDefault="00DC7824" w:rsidP="00D00FE1">
            <w:pPr>
              <w:spacing w:before="0"/>
              <w:jc w:val="both"/>
              <w:rPr>
                <w:del w:id="140" w:author="JANSSENS Paul" w:date="2020-10-28T17:29:00Z"/>
                <w:rFonts w:eastAsia="Times New Roman" w:cs="Arial"/>
              </w:rPr>
            </w:pPr>
            <w:del w:id="141" w:author="JANSSENS Paul" w:date="2020-10-28T17:29:00Z">
              <w:r w:rsidRPr="00147B55" w:rsidDel="005C611D">
                <w:rPr>
                  <w:rFonts w:eastAsia="Times New Roman" w:cs="Arial"/>
                </w:rPr>
                <w:delText>Early termination</w:delText>
              </w:r>
            </w:del>
          </w:p>
        </w:tc>
        <w:tc>
          <w:tcPr>
            <w:tcW w:w="283" w:type="dxa"/>
            <w:shd w:val="clear" w:color="auto" w:fill="B8CCE4" w:themeFill="accent1" w:themeFillTint="66"/>
            <w:tcMar>
              <w:left w:w="0" w:type="dxa"/>
              <w:right w:w="0" w:type="dxa"/>
            </w:tcMar>
            <w:textDirection w:val="btLr"/>
          </w:tcPr>
          <w:p w14:paraId="7444351F" w14:textId="77777777" w:rsidR="00DC7824" w:rsidRPr="00147B55" w:rsidDel="005C611D" w:rsidRDefault="00DC7824" w:rsidP="00D00FE1">
            <w:pPr>
              <w:spacing w:before="0"/>
              <w:jc w:val="both"/>
              <w:rPr>
                <w:del w:id="142" w:author="JANSSENS Paul" w:date="2020-10-28T17:29:00Z"/>
                <w:rFonts w:eastAsia="Times New Roman" w:cs="Arial"/>
              </w:rPr>
            </w:pPr>
            <w:del w:id="143" w:author="JANSSENS Paul" w:date="2020-10-28T17:29:00Z">
              <w:r w:rsidRPr="00147B55" w:rsidDel="005C611D">
                <w:rPr>
                  <w:rFonts w:eastAsia="Times New Roman" w:cs="Arial"/>
                </w:rPr>
                <w:delText>Position component</w:delText>
              </w:r>
            </w:del>
          </w:p>
        </w:tc>
        <w:tc>
          <w:tcPr>
            <w:tcW w:w="283" w:type="dxa"/>
            <w:shd w:val="clear" w:color="auto" w:fill="B8CCE4" w:themeFill="accent1" w:themeFillTint="66"/>
            <w:tcMar>
              <w:left w:w="0" w:type="dxa"/>
              <w:right w:w="0" w:type="dxa"/>
            </w:tcMar>
            <w:textDirection w:val="btLr"/>
          </w:tcPr>
          <w:p w14:paraId="77B6E1AA" w14:textId="77777777" w:rsidR="00DC7824" w:rsidRPr="00147B55" w:rsidDel="005C611D" w:rsidRDefault="00DC7824" w:rsidP="00D00FE1">
            <w:pPr>
              <w:spacing w:before="0"/>
              <w:jc w:val="both"/>
              <w:rPr>
                <w:del w:id="144" w:author="JANSSENS Paul" w:date="2020-10-28T17:29:00Z"/>
                <w:rFonts w:eastAsia="Times New Roman" w:cs="Arial"/>
              </w:rPr>
            </w:pPr>
            <w:del w:id="145" w:author="JANSSENS Paul" w:date="2020-10-28T17:29:00Z">
              <w:r w:rsidRPr="00147B55" w:rsidDel="005C611D">
                <w:rPr>
                  <w:rFonts w:eastAsia="Times New Roman" w:cs="Arial"/>
                </w:rPr>
                <w:delText>Valuation update</w:delText>
              </w:r>
            </w:del>
          </w:p>
        </w:tc>
        <w:tc>
          <w:tcPr>
            <w:tcW w:w="283" w:type="dxa"/>
            <w:shd w:val="clear" w:color="auto" w:fill="B8CCE4" w:themeFill="accent1" w:themeFillTint="66"/>
            <w:tcMar>
              <w:left w:w="0" w:type="dxa"/>
              <w:right w:w="0" w:type="dxa"/>
            </w:tcMar>
            <w:textDirection w:val="btLr"/>
          </w:tcPr>
          <w:p w14:paraId="3DFC3D41" w14:textId="77777777" w:rsidR="00DC7824" w:rsidRPr="00147B55" w:rsidDel="005C611D" w:rsidRDefault="00DC7824" w:rsidP="00D00FE1">
            <w:pPr>
              <w:spacing w:before="0"/>
              <w:jc w:val="both"/>
              <w:rPr>
                <w:del w:id="146" w:author="JANSSENS Paul" w:date="2020-10-28T17:29:00Z"/>
                <w:rFonts w:eastAsia="Times New Roman" w:cs="Arial"/>
              </w:rPr>
            </w:pPr>
            <w:del w:id="147" w:author="JANSSENS Paul" w:date="2020-10-28T17:29:00Z">
              <w:r w:rsidRPr="00147B55" w:rsidDel="005C611D">
                <w:rPr>
                  <w:rFonts w:eastAsia="Times New Roman" w:cs="Arial"/>
                </w:rPr>
                <w:delText>Compression</w:delText>
              </w:r>
            </w:del>
          </w:p>
        </w:tc>
        <w:tc>
          <w:tcPr>
            <w:tcW w:w="283" w:type="dxa"/>
            <w:shd w:val="clear" w:color="auto" w:fill="B8CCE4" w:themeFill="accent1" w:themeFillTint="66"/>
            <w:tcMar>
              <w:left w:w="0" w:type="dxa"/>
              <w:right w:w="0" w:type="dxa"/>
            </w:tcMar>
            <w:textDirection w:val="btLr"/>
          </w:tcPr>
          <w:p w14:paraId="10C6C241" w14:textId="77777777" w:rsidR="00DC7824" w:rsidRPr="00147B55" w:rsidDel="005C611D" w:rsidRDefault="00DC7824" w:rsidP="00D00FE1">
            <w:pPr>
              <w:spacing w:before="0"/>
              <w:jc w:val="both"/>
              <w:rPr>
                <w:del w:id="148" w:author="JANSSENS Paul" w:date="2020-10-28T17:29:00Z"/>
                <w:rFonts w:eastAsia="Times New Roman" w:cs="Arial"/>
              </w:rPr>
            </w:pPr>
            <w:del w:id="149" w:author="JANSSENS Paul" w:date="2020-10-28T17:29:00Z">
              <w:r w:rsidRPr="00147B55" w:rsidDel="005C611D">
                <w:rPr>
                  <w:rFonts w:eastAsia="Times New Roman" w:cs="Arial"/>
                </w:rPr>
                <w:delText>Error</w:delText>
              </w:r>
            </w:del>
          </w:p>
        </w:tc>
        <w:tc>
          <w:tcPr>
            <w:tcW w:w="283" w:type="dxa"/>
            <w:shd w:val="clear" w:color="auto" w:fill="B8CCE4" w:themeFill="accent1" w:themeFillTint="66"/>
            <w:tcMar>
              <w:left w:w="0" w:type="dxa"/>
              <w:right w:w="0" w:type="dxa"/>
            </w:tcMar>
            <w:textDirection w:val="btLr"/>
          </w:tcPr>
          <w:p w14:paraId="3416F0B6" w14:textId="77777777" w:rsidR="00DC7824" w:rsidRPr="00147B55" w:rsidDel="005C611D" w:rsidRDefault="00DC7824" w:rsidP="00D00FE1">
            <w:pPr>
              <w:spacing w:before="0"/>
              <w:jc w:val="both"/>
              <w:rPr>
                <w:del w:id="150" w:author="JANSSENS Paul" w:date="2020-10-28T17:29:00Z"/>
                <w:rFonts w:eastAsia="Times New Roman" w:cs="Arial"/>
              </w:rPr>
            </w:pPr>
            <w:del w:id="151" w:author="JANSSENS Paul" w:date="2020-10-28T17:29:00Z">
              <w:r w:rsidRPr="00147B55" w:rsidDel="005C611D">
                <w:rPr>
                  <w:rFonts w:eastAsia="Times New Roman" w:cs="Arial"/>
                </w:rPr>
                <w:delText>Other</w:delText>
              </w:r>
            </w:del>
          </w:p>
        </w:tc>
        <w:tc>
          <w:tcPr>
            <w:tcW w:w="283" w:type="dxa"/>
            <w:vMerge/>
            <w:shd w:val="clear" w:color="auto" w:fill="B8CCE4" w:themeFill="accent1" w:themeFillTint="66"/>
            <w:tcMar>
              <w:left w:w="0" w:type="dxa"/>
              <w:right w:w="0" w:type="dxa"/>
            </w:tcMar>
            <w:textDirection w:val="btLr"/>
          </w:tcPr>
          <w:p w14:paraId="6F1D3953" w14:textId="77777777" w:rsidR="00DC7824" w:rsidRPr="00147B55" w:rsidDel="005C611D" w:rsidRDefault="00DC7824" w:rsidP="00D00FE1">
            <w:pPr>
              <w:spacing w:before="0"/>
              <w:ind w:left="113" w:right="113"/>
              <w:jc w:val="both"/>
              <w:rPr>
                <w:del w:id="152" w:author="JANSSENS Paul" w:date="2020-10-28T17:29:00Z"/>
                <w:rFonts w:eastAsia="Times New Roman" w:cs="Arial"/>
              </w:rPr>
            </w:pPr>
          </w:p>
        </w:tc>
      </w:tr>
      <w:tr w:rsidR="00DC7824" w:rsidRPr="00147B55" w:rsidDel="005C611D" w14:paraId="39773AB7" w14:textId="77777777" w:rsidTr="00A412FE">
        <w:trPr>
          <w:del w:id="153" w:author="JANSSENS Paul" w:date="2020-10-28T17:29:00Z"/>
        </w:trPr>
        <w:tc>
          <w:tcPr>
            <w:tcW w:w="4479" w:type="dxa"/>
            <w:tcMar>
              <w:left w:w="0" w:type="dxa"/>
              <w:right w:w="0" w:type="dxa"/>
            </w:tcMar>
            <w:vAlign w:val="center"/>
          </w:tcPr>
          <w:p w14:paraId="119A4A43" w14:textId="77777777" w:rsidR="00DC7824" w:rsidRPr="00147B55" w:rsidDel="005C611D" w:rsidRDefault="00330428" w:rsidP="00D00FE1">
            <w:pPr>
              <w:spacing w:before="0"/>
              <w:jc w:val="both"/>
              <w:rPr>
                <w:del w:id="154" w:author="JANSSENS Paul" w:date="2020-10-28T17:29:00Z"/>
                <w:rFonts w:eastAsia="Times New Roman" w:cs="Arial"/>
              </w:rPr>
            </w:pPr>
            <w:del w:id="155" w:author="JANSSENS Paul" w:date="2020-10-28T17:29:00Z">
              <w:r w:rsidRPr="00147B55" w:rsidDel="005C611D">
                <w:rPr>
                  <w:rFonts w:eastAsia="Times New Roman" w:cs="Arial"/>
                </w:rPr>
                <w:delText>CounterpartySpecificData17</w:delText>
              </w:r>
            </w:del>
          </w:p>
        </w:tc>
        <w:tc>
          <w:tcPr>
            <w:tcW w:w="283" w:type="dxa"/>
            <w:tcMar>
              <w:left w:w="0" w:type="dxa"/>
              <w:right w:w="0" w:type="dxa"/>
            </w:tcMar>
            <w:vAlign w:val="center"/>
          </w:tcPr>
          <w:p w14:paraId="671F9626" w14:textId="77777777" w:rsidR="00DC7824" w:rsidRPr="00147B55" w:rsidDel="005C611D" w:rsidRDefault="00DC7824" w:rsidP="00D00FE1">
            <w:pPr>
              <w:spacing w:before="0"/>
              <w:jc w:val="center"/>
              <w:rPr>
                <w:del w:id="156" w:author="JANSSENS Paul" w:date="2020-10-28T17:29:00Z"/>
                <w:rFonts w:eastAsia="Times New Roman" w:cs="Arial"/>
              </w:rPr>
            </w:pPr>
          </w:p>
        </w:tc>
        <w:tc>
          <w:tcPr>
            <w:tcW w:w="283" w:type="dxa"/>
            <w:tcMar>
              <w:left w:w="0" w:type="dxa"/>
              <w:right w:w="0" w:type="dxa"/>
            </w:tcMar>
            <w:vAlign w:val="center"/>
          </w:tcPr>
          <w:p w14:paraId="41D01748" w14:textId="77777777" w:rsidR="00DC7824" w:rsidRPr="00147B55" w:rsidDel="005C611D" w:rsidRDefault="00B73D35" w:rsidP="00D00FE1">
            <w:pPr>
              <w:spacing w:before="0"/>
              <w:jc w:val="center"/>
              <w:rPr>
                <w:del w:id="157" w:author="JANSSENS Paul" w:date="2020-10-28T17:29:00Z"/>
                <w:rFonts w:eastAsia="Times New Roman" w:cs="Arial"/>
              </w:rPr>
            </w:pPr>
            <w:del w:id="158"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719F913" w14:textId="77777777" w:rsidR="00DC7824" w:rsidRPr="00147B55" w:rsidDel="005C611D" w:rsidRDefault="00B73D35" w:rsidP="00D00FE1">
            <w:pPr>
              <w:spacing w:before="0"/>
              <w:jc w:val="center"/>
              <w:rPr>
                <w:del w:id="159" w:author="JANSSENS Paul" w:date="2020-10-28T17:29:00Z"/>
                <w:rFonts w:eastAsia="Times New Roman" w:cs="Arial"/>
              </w:rPr>
            </w:pPr>
            <w:del w:id="160"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A753886" w14:textId="77777777" w:rsidR="00DC7824" w:rsidRPr="00147B55" w:rsidDel="005C611D" w:rsidRDefault="00B73D35" w:rsidP="00D00FE1">
            <w:pPr>
              <w:spacing w:before="0"/>
              <w:jc w:val="center"/>
              <w:rPr>
                <w:del w:id="161" w:author="JANSSENS Paul" w:date="2020-10-28T17:29:00Z"/>
                <w:rFonts w:eastAsia="Times New Roman" w:cs="Arial"/>
              </w:rPr>
            </w:pPr>
            <w:del w:id="162"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2E0658BA" w14:textId="77777777" w:rsidR="00DC7824" w:rsidRPr="00147B55" w:rsidDel="005C611D" w:rsidRDefault="00DC7824" w:rsidP="00D00FE1">
            <w:pPr>
              <w:spacing w:before="0"/>
              <w:jc w:val="center"/>
              <w:rPr>
                <w:del w:id="163" w:author="JANSSENS Paul" w:date="2020-10-28T17:29:00Z"/>
                <w:rFonts w:eastAsia="Times New Roman" w:cs="Arial"/>
              </w:rPr>
            </w:pPr>
          </w:p>
        </w:tc>
        <w:tc>
          <w:tcPr>
            <w:tcW w:w="283" w:type="dxa"/>
            <w:tcMar>
              <w:left w:w="0" w:type="dxa"/>
              <w:right w:w="0" w:type="dxa"/>
            </w:tcMar>
            <w:vAlign w:val="center"/>
          </w:tcPr>
          <w:p w14:paraId="4486AE90" w14:textId="77777777" w:rsidR="00DC7824" w:rsidRPr="00147B55" w:rsidDel="005C611D" w:rsidRDefault="004F436D" w:rsidP="00D00FE1">
            <w:pPr>
              <w:spacing w:before="0"/>
              <w:jc w:val="center"/>
              <w:rPr>
                <w:del w:id="164" w:author="JANSSENS Paul" w:date="2020-10-28T17:29:00Z"/>
                <w:rFonts w:eastAsia="Times New Roman" w:cs="Arial"/>
              </w:rPr>
            </w:pPr>
            <w:del w:id="165"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DE39FBA" w14:textId="77777777" w:rsidR="00DC7824" w:rsidRPr="00147B55" w:rsidDel="005C611D" w:rsidRDefault="004F436D" w:rsidP="00D00FE1">
            <w:pPr>
              <w:spacing w:before="0"/>
              <w:jc w:val="center"/>
              <w:rPr>
                <w:del w:id="166" w:author="JANSSENS Paul" w:date="2020-10-28T17:29:00Z"/>
                <w:rFonts w:eastAsia="Times New Roman" w:cs="Arial"/>
              </w:rPr>
            </w:pPr>
            <w:del w:id="167"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2073A579" w14:textId="77777777" w:rsidR="00DC7824" w:rsidRPr="00147B55" w:rsidDel="005C611D" w:rsidRDefault="00DC7824" w:rsidP="00D00FE1">
            <w:pPr>
              <w:spacing w:before="0"/>
              <w:jc w:val="center"/>
              <w:rPr>
                <w:del w:id="168" w:author="JANSSENS Paul" w:date="2020-10-28T17:29:00Z"/>
                <w:rFonts w:eastAsia="Times New Roman" w:cs="Arial"/>
              </w:rPr>
            </w:pPr>
          </w:p>
        </w:tc>
        <w:tc>
          <w:tcPr>
            <w:tcW w:w="283" w:type="dxa"/>
            <w:tcMar>
              <w:left w:w="0" w:type="dxa"/>
              <w:right w:w="0" w:type="dxa"/>
            </w:tcMar>
            <w:vAlign w:val="center"/>
          </w:tcPr>
          <w:p w14:paraId="0F9FD306" w14:textId="77777777" w:rsidR="00DC7824" w:rsidRPr="00147B55" w:rsidDel="005C611D" w:rsidRDefault="004F436D" w:rsidP="00D00FE1">
            <w:pPr>
              <w:spacing w:before="0"/>
              <w:jc w:val="center"/>
              <w:rPr>
                <w:del w:id="169" w:author="JANSSENS Paul" w:date="2020-10-28T17:29:00Z"/>
                <w:rFonts w:eastAsia="Times New Roman" w:cs="Arial"/>
              </w:rPr>
            </w:pPr>
            <w:del w:id="170"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016F4C46" w14:textId="77777777" w:rsidR="00DC7824" w:rsidRPr="00147B55" w:rsidDel="005C611D" w:rsidRDefault="004F436D" w:rsidP="00D00FE1">
            <w:pPr>
              <w:spacing w:before="0"/>
              <w:jc w:val="center"/>
              <w:rPr>
                <w:del w:id="171" w:author="JANSSENS Paul" w:date="2020-10-28T17:29:00Z"/>
                <w:rFonts w:eastAsia="Times New Roman" w:cs="Arial"/>
              </w:rPr>
            </w:pPr>
            <w:del w:id="172"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25CDCAA9" w14:textId="77777777" w:rsidR="00DC7824" w:rsidRPr="00147B55" w:rsidDel="005C611D" w:rsidRDefault="004F436D" w:rsidP="00D00FE1">
            <w:pPr>
              <w:spacing w:before="0"/>
              <w:jc w:val="center"/>
              <w:rPr>
                <w:del w:id="173" w:author="JANSSENS Paul" w:date="2020-10-28T17:29:00Z"/>
                <w:rFonts w:eastAsia="Times New Roman" w:cs="Arial"/>
              </w:rPr>
            </w:pPr>
            <w:del w:id="174"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2E475D5" w14:textId="77777777" w:rsidR="00DC7824" w:rsidRPr="00147B55" w:rsidDel="005C611D" w:rsidRDefault="00DC7824" w:rsidP="00D00FE1">
            <w:pPr>
              <w:spacing w:before="0"/>
              <w:jc w:val="center"/>
              <w:rPr>
                <w:del w:id="175" w:author="JANSSENS Paul" w:date="2020-10-28T17:29:00Z"/>
                <w:rFonts w:eastAsia="Times New Roman" w:cs="Arial"/>
              </w:rPr>
            </w:pPr>
          </w:p>
        </w:tc>
        <w:tc>
          <w:tcPr>
            <w:tcW w:w="283" w:type="dxa"/>
            <w:tcMar>
              <w:left w:w="0" w:type="dxa"/>
              <w:right w:w="0" w:type="dxa"/>
            </w:tcMar>
            <w:vAlign w:val="center"/>
          </w:tcPr>
          <w:p w14:paraId="718959CF" w14:textId="77777777" w:rsidR="00DC7824" w:rsidRPr="00147B55" w:rsidDel="005C611D" w:rsidRDefault="00DC7824" w:rsidP="00D00FE1">
            <w:pPr>
              <w:spacing w:before="0"/>
              <w:jc w:val="center"/>
              <w:rPr>
                <w:del w:id="176" w:author="JANSSENS Paul" w:date="2020-10-28T17:29:00Z"/>
                <w:rFonts w:eastAsia="Times New Roman" w:cs="Arial"/>
              </w:rPr>
            </w:pPr>
          </w:p>
        </w:tc>
        <w:tc>
          <w:tcPr>
            <w:tcW w:w="283" w:type="dxa"/>
            <w:tcMar>
              <w:left w:w="0" w:type="dxa"/>
              <w:right w:w="0" w:type="dxa"/>
            </w:tcMar>
            <w:vAlign w:val="center"/>
          </w:tcPr>
          <w:p w14:paraId="3D47523C" w14:textId="77777777" w:rsidR="00DC7824" w:rsidRPr="00147B55" w:rsidDel="005C611D" w:rsidRDefault="004F436D" w:rsidP="00D00FE1">
            <w:pPr>
              <w:spacing w:before="0"/>
              <w:jc w:val="center"/>
              <w:rPr>
                <w:del w:id="177" w:author="JANSSENS Paul" w:date="2020-10-28T17:29:00Z"/>
                <w:rFonts w:eastAsia="Times New Roman" w:cs="Arial"/>
              </w:rPr>
            </w:pPr>
            <w:del w:id="178"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42AA155" w14:textId="77777777" w:rsidR="00DC7824" w:rsidRPr="00147B55" w:rsidDel="005C611D" w:rsidRDefault="004F436D" w:rsidP="00D00FE1">
            <w:pPr>
              <w:spacing w:before="0"/>
              <w:jc w:val="center"/>
              <w:rPr>
                <w:del w:id="179" w:author="JANSSENS Paul" w:date="2020-10-28T17:29:00Z"/>
                <w:rFonts w:eastAsia="Times New Roman" w:cs="Arial"/>
              </w:rPr>
            </w:pPr>
            <w:del w:id="180"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227C3C68" w14:textId="77777777" w:rsidR="00DC7824" w:rsidRPr="00147B55" w:rsidDel="005C611D" w:rsidRDefault="004F436D" w:rsidP="00D00FE1">
            <w:pPr>
              <w:spacing w:before="0"/>
              <w:jc w:val="center"/>
              <w:rPr>
                <w:del w:id="181" w:author="JANSSENS Paul" w:date="2020-10-28T17:29:00Z"/>
                <w:rFonts w:eastAsia="Times New Roman" w:cs="Arial"/>
              </w:rPr>
            </w:pPr>
            <w:del w:id="182"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13262572" w14:textId="77777777" w:rsidR="00DC7824" w:rsidRPr="00147B55" w:rsidDel="005C611D" w:rsidRDefault="004F436D" w:rsidP="00D00FE1">
            <w:pPr>
              <w:spacing w:before="0"/>
              <w:jc w:val="center"/>
              <w:rPr>
                <w:del w:id="183" w:author="JANSSENS Paul" w:date="2020-10-28T17:29:00Z"/>
                <w:rFonts w:eastAsia="Times New Roman" w:cs="Arial"/>
              </w:rPr>
            </w:pPr>
            <w:del w:id="184" w:author="JANSSENS Paul" w:date="2020-10-28T17:29:00Z">
              <w:r w:rsidRPr="00147B55" w:rsidDel="005C611D">
                <w:rPr>
                  <w:rFonts w:eastAsia="Times New Roman" w:cs="Arial"/>
                </w:rPr>
                <w:delText>x</w:delText>
              </w:r>
            </w:del>
          </w:p>
        </w:tc>
      </w:tr>
      <w:tr w:rsidR="00DC7824" w:rsidRPr="00147B55" w:rsidDel="005C611D" w14:paraId="129DB706" w14:textId="77777777" w:rsidTr="00A412FE">
        <w:trPr>
          <w:del w:id="185" w:author="JANSSENS Paul" w:date="2020-10-28T17:29:00Z"/>
        </w:trPr>
        <w:tc>
          <w:tcPr>
            <w:tcW w:w="4479" w:type="dxa"/>
            <w:tcMar>
              <w:left w:w="0" w:type="dxa"/>
              <w:right w:w="0" w:type="dxa"/>
            </w:tcMar>
            <w:vAlign w:val="center"/>
          </w:tcPr>
          <w:p w14:paraId="2E145014" w14:textId="77777777" w:rsidR="00DC7824" w:rsidRPr="00147B55" w:rsidDel="005C611D" w:rsidRDefault="00330428" w:rsidP="00D00FE1">
            <w:pPr>
              <w:spacing w:before="0"/>
              <w:jc w:val="both"/>
              <w:rPr>
                <w:del w:id="186" w:author="JANSSENS Paul" w:date="2020-10-28T17:29:00Z"/>
                <w:rFonts w:eastAsia="Times New Roman" w:cs="Arial"/>
              </w:rPr>
            </w:pPr>
            <w:del w:id="187" w:author="JANSSENS Paul" w:date="2020-10-28T17:29:00Z">
              <w:r w:rsidRPr="00147B55" w:rsidDel="005C611D">
                <w:rPr>
                  <w:rFonts w:eastAsia="Times New Roman" w:cs="Arial"/>
                </w:rPr>
                <w:delText>CounterpartySpecificData18</w:delText>
              </w:r>
            </w:del>
          </w:p>
        </w:tc>
        <w:tc>
          <w:tcPr>
            <w:tcW w:w="283" w:type="dxa"/>
            <w:tcMar>
              <w:left w:w="0" w:type="dxa"/>
              <w:right w:w="0" w:type="dxa"/>
            </w:tcMar>
            <w:vAlign w:val="center"/>
          </w:tcPr>
          <w:p w14:paraId="5C50E1AF" w14:textId="77777777" w:rsidR="00DC7824" w:rsidRPr="00147B55" w:rsidDel="005C611D" w:rsidRDefault="00DC7824" w:rsidP="00D00FE1">
            <w:pPr>
              <w:spacing w:before="0"/>
              <w:jc w:val="center"/>
              <w:rPr>
                <w:del w:id="188" w:author="JANSSENS Paul" w:date="2020-10-28T17:29:00Z"/>
                <w:rFonts w:eastAsia="Times New Roman" w:cs="Arial"/>
              </w:rPr>
            </w:pPr>
          </w:p>
        </w:tc>
        <w:tc>
          <w:tcPr>
            <w:tcW w:w="283" w:type="dxa"/>
            <w:tcMar>
              <w:left w:w="0" w:type="dxa"/>
              <w:right w:w="0" w:type="dxa"/>
            </w:tcMar>
            <w:vAlign w:val="center"/>
          </w:tcPr>
          <w:p w14:paraId="25EEEF49" w14:textId="77777777" w:rsidR="00DC7824" w:rsidRPr="00147B55" w:rsidDel="005C611D" w:rsidRDefault="00DC7824" w:rsidP="00D00FE1">
            <w:pPr>
              <w:spacing w:before="0"/>
              <w:jc w:val="center"/>
              <w:rPr>
                <w:del w:id="189" w:author="JANSSENS Paul" w:date="2020-10-28T17:29:00Z"/>
                <w:rFonts w:eastAsia="Times New Roman" w:cs="Arial"/>
              </w:rPr>
            </w:pPr>
          </w:p>
        </w:tc>
        <w:tc>
          <w:tcPr>
            <w:tcW w:w="283" w:type="dxa"/>
            <w:tcMar>
              <w:left w:w="0" w:type="dxa"/>
              <w:right w:w="0" w:type="dxa"/>
            </w:tcMar>
            <w:vAlign w:val="center"/>
          </w:tcPr>
          <w:p w14:paraId="5A5E8EE5" w14:textId="77777777" w:rsidR="00DC7824" w:rsidRPr="00147B55" w:rsidDel="005C611D" w:rsidRDefault="00DC7824" w:rsidP="00D00FE1">
            <w:pPr>
              <w:spacing w:before="0"/>
              <w:jc w:val="center"/>
              <w:rPr>
                <w:del w:id="190" w:author="JANSSENS Paul" w:date="2020-10-28T17:29:00Z"/>
                <w:rFonts w:eastAsia="Times New Roman" w:cs="Arial"/>
              </w:rPr>
            </w:pPr>
          </w:p>
        </w:tc>
        <w:tc>
          <w:tcPr>
            <w:tcW w:w="283" w:type="dxa"/>
            <w:tcMar>
              <w:left w:w="0" w:type="dxa"/>
              <w:right w:w="0" w:type="dxa"/>
            </w:tcMar>
            <w:vAlign w:val="center"/>
          </w:tcPr>
          <w:p w14:paraId="789CDD0D" w14:textId="77777777" w:rsidR="00DC7824" w:rsidRPr="00147B55" w:rsidDel="005C611D" w:rsidRDefault="00DC7824" w:rsidP="00D00FE1">
            <w:pPr>
              <w:spacing w:before="0"/>
              <w:jc w:val="center"/>
              <w:rPr>
                <w:del w:id="191" w:author="JANSSENS Paul" w:date="2020-10-28T17:29:00Z"/>
                <w:rFonts w:eastAsia="Times New Roman" w:cs="Arial"/>
              </w:rPr>
            </w:pPr>
          </w:p>
        </w:tc>
        <w:tc>
          <w:tcPr>
            <w:tcW w:w="283" w:type="dxa"/>
            <w:tcMar>
              <w:left w:w="0" w:type="dxa"/>
              <w:right w:w="0" w:type="dxa"/>
            </w:tcMar>
            <w:vAlign w:val="center"/>
          </w:tcPr>
          <w:p w14:paraId="34D93136" w14:textId="77777777" w:rsidR="00DC7824" w:rsidRPr="00147B55" w:rsidDel="005C611D" w:rsidRDefault="00DC7824" w:rsidP="00D00FE1">
            <w:pPr>
              <w:spacing w:before="0"/>
              <w:jc w:val="center"/>
              <w:rPr>
                <w:del w:id="192" w:author="JANSSENS Paul" w:date="2020-10-28T17:29:00Z"/>
                <w:rFonts w:eastAsia="Times New Roman" w:cs="Arial"/>
              </w:rPr>
            </w:pPr>
          </w:p>
        </w:tc>
        <w:tc>
          <w:tcPr>
            <w:tcW w:w="283" w:type="dxa"/>
            <w:tcMar>
              <w:left w:w="0" w:type="dxa"/>
              <w:right w:w="0" w:type="dxa"/>
            </w:tcMar>
            <w:vAlign w:val="center"/>
          </w:tcPr>
          <w:p w14:paraId="0B41B744" w14:textId="77777777" w:rsidR="00DC7824" w:rsidRPr="00147B55" w:rsidDel="005C611D" w:rsidRDefault="00DC7824" w:rsidP="00D00FE1">
            <w:pPr>
              <w:spacing w:before="0"/>
              <w:jc w:val="center"/>
              <w:rPr>
                <w:del w:id="193" w:author="JANSSENS Paul" w:date="2020-10-28T17:29:00Z"/>
                <w:rFonts w:eastAsia="Times New Roman" w:cs="Arial"/>
              </w:rPr>
            </w:pPr>
          </w:p>
        </w:tc>
        <w:tc>
          <w:tcPr>
            <w:tcW w:w="283" w:type="dxa"/>
            <w:tcMar>
              <w:left w:w="0" w:type="dxa"/>
              <w:right w:w="0" w:type="dxa"/>
            </w:tcMar>
            <w:vAlign w:val="center"/>
          </w:tcPr>
          <w:p w14:paraId="73206C97" w14:textId="77777777" w:rsidR="00DC7824" w:rsidRPr="00147B55" w:rsidDel="005C611D" w:rsidRDefault="00DC7824" w:rsidP="00D00FE1">
            <w:pPr>
              <w:spacing w:before="0"/>
              <w:jc w:val="center"/>
              <w:rPr>
                <w:del w:id="194" w:author="JANSSENS Paul" w:date="2020-10-28T17:29:00Z"/>
                <w:rFonts w:eastAsia="Times New Roman" w:cs="Arial"/>
              </w:rPr>
            </w:pPr>
          </w:p>
        </w:tc>
        <w:tc>
          <w:tcPr>
            <w:tcW w:w="283" w:type="dxa"/>
            <w:tcMar>
              <w:left w:w="0" w:type="dxa"/>
              <w:right w:w="0" w:type="dxa"/>
            </w:tcMar>
            <w:vAlign w:val="center"/>
          </w:tcPr>
          <w:p w14:paraId="3DF2C23C" w14:textId="77777777" w:rsidR="00DC7824" w:rsidRPr="00147B55" w:rsidDel="005C611D" w:rsidRDefault="004F436D" w:rsidP="00D00FE1">
            <w:pPr>
              <w:spacing w:before="0"/>
              <w:jc w:val="center"/>
              <w:rPr>
                <w:del w:id="195" w:author="JANSSENS Paul" w:date="2020-10-28T17:29:00Z"/>
                <w:rFonts w:eastAsia="Times New Roman" w:cs="Arial"/>
              </w:rPr>
            </w:pPr>
            <w:del w:id="196"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2512487F" w14:textId="77777777" w:rsidR="00DC7824" w:rsidRPr="00147B55" w:rsidDel="005C611D" w:rsidRDefault="00DC7824" w:rsidP="00D00FE1">
            <w:pPr>
              <w:spacing w:before="0"/>
              <w:jc w:val="center"/>
              <w:rPr>
                <w:del w:id="197" w:author="JANSSENS Paul" w:date="2020-10-28T17:29:00Z"/>
                <w:rFonts w:eastAsia="Times New Roman" w:cs="Arial"/>
              </w:rPr>
            </w:pPr>
          </w:p>
        </w:tc>
        <w:tc>
          <w:tcPr>
            <w:tcW w:w="283" w:type="dxa"/>
            <w:tcMar>
              <w:left w:w="0" w:type="dxa"/>
              <w:right w:w="0" w:type="dxa"/>
            </w:tcMar>
            <w:vAlign w:val="center"/>
          </w:tcPr>
          <w:p w14:paraId="4973FBAA" w14:textId="77777777" w:rsidR="00DC7824" w:rsidRPr="00147B55" w:rsidDel="005C611D" w:rsidRDefault="00DC7824" w:rsidP="00D00FE1">
            <w:pPr>
              <w:spacing w:before="0"/>
              <w:jc w:val="center"/>
              <w:rPr>
                <w:del w:id="198" w:author="JANSSENS Paul" w:date="2020-10-28T17:29:00Z"/>
                <w:rFonts w:eastAsia="Times New Roman" w:cs="Arial"/>
              </w:rPr>
            </w:pPr>
          </w:p>
        </w:tc>
        <w:tc>
          <w:tcPr>
            <w:tcW w:w="283" w:type="dxa"/>
            <w:tcMar>
              <w:left w:w="0" w:type="dxa"/>
              <w:right w:w="0" w:type="dxa"/>
            </w:tcMar>
            <w:vAlign w:val="center"/>
          </w:tcPr>
          <w:p w14:paraId="018A8633" w14:textId="77777777" w:rsidR="00DC7824" w:rsidRPr="00147B55" w:rsidDel="005C611D" w:rsidRDefault="00DC7824" w:rsidP="00D00FE1">
            <w:pPr>
              <w:spacing w:before="0"/>
              <w:jc w:val="center"/>
              <w:rPr>
                <w:del w:id="199" w:author="JANSSENS Paul" w:date="2020-10-28T17:29:00Z"/>
                <w:rFonts w:eastAsia="Times New Roman" w:cs="Arial"/>
              </w:rPr>
            </w:pPr>
          </w:p>
        </w:tc>
        <w:tc>
          <w:tcPr>
            <w:tcW w:w="283" w:type="dxa"/>
            <w:tcMar>
              <w:left w:w="0" w:type="dxa"/>
              <w:right w:w="0" w:type="dxa"/>
            </w:tcMar>
            <w:vAlign w:val="center"/>
          </w:tcPr>
          <w:p w14:paraId="3A4AF30C" w14:textId="77777777" w:rsidR="00DC7824" w:rsidRPr="00147B55" w:rsidDel="005C611D" w:rsidRDefault="004F436D" w:rsidP="00D00FE1">
            <w:pPr>
              <w:spacing w:before="0"/>
              <w:jc w:val="center"/>
              <w:rPr>
                <w:del w:id="200" w:author="JANSSENS Paul" w:date="2020-10-28T17:29:00Z"/>
                <w:rFonts w:eastAsia="Times New Roman" w:cs="Arial"/>
              </w:rPr>
            </w:pPr>
            <w:del w:id="201"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85AE6C1" w14:textId="77777777" w:rsidR="00DC7824" w:rsidRPr="00147B55" w:rsidDel="005C611D" w:rsidRDefault="00DC7824" w:rsidP="00D00FE1">
            <w:pPr>
              <w:spacing w:before="0"/>
              <w:jc w:val="center"/>
              <w:rPr>
                <w:del w:id="202" w:author="JANSSENS Paul" w:date="2020-10-28T17:29:00Z"/>
                <w:rFonts w:eastAsia="Times New Roman" w:cs="Arial"/>
              </w:rPr>
            </w:pPr>
          </w:p>
        </w:tc>
        <w:tc>
          <w:tcPr>
            <w:tcW w:w="283" w:type="dxa"/>
            <w:tcMar>
              <w:left w:w="0" w:type="dxa"/>
              <w:right w:w="0" w:type="dxa"/>
            </w:tcMar>
            <w:vAlign w:val="center"/>
          </w:tcPr>
          <w:p w14:paraId="025365CA" w14:textId="77777777" w:rsidR="00DC7824" w:rsidRPr="00147B55" w:rsidDel="005C611D" w:rsidRDefault="00DC7824" w:rsidP="00D00FE1">
            <w:pPr>
              <w:spacing w:before="0"/>
              <w:jc w:val="center"/>
              <w:rPr>
                <w:del w:id="203" w:author="JANSSENS Paul" w:date="2020-10-28T17:29:00Z"/>
                <w:rFonts w:eastAsia="Times New Roman" w:cs="Arial"/>
              </w:rPr>
            </w:pPr>
          </w:p>
        </w:tc>
        <w:tc>
          <w:tcPr>
            <w:tcW w:w="283" w:type="dxa"/>
            <w:tcMar>
              <w:left w:w="0" w:type="dxa"/>
              <w:right w:w="0" w:type="dxa"/>
            </w:tcMar>
            <w:vAlign w:val="center"/>
          </w:tcPr>
          <w:p w14:paraId="5474AA88" w14:textId="77777777" w:rsidR="00DC7824" w:rsidRPr="00147B55" w:rsidDel="005C611D" w:rsidRDefault="00DC7824" w:rsidP="00D00FE1">
            <w:pPr>
              <w:spacing w:before="0"/>
              <w:jc w:val="center"/>
              <w:rPr>
                <w:del w:id="204" w:author="JANSSENS Paul" w:date="2020-10-28T17:29:00Z"/>
                <w:rFonts w:eastAsia="Times New Roman" w:cs="Arial"/>
              </w:rPr>
            </w:pPr>
          </w:p>
        </w:tc>
        <w:tc>
          <w:tcPr>
            <w:tcW w:w="283" w:type="dxa"/>
            <w:tcMar>
              <w:left w:w="0" w:type="dxa"/>
              <w:right w:w="0" w:type="dxa"/>
            </w:tcMar>
            <w:vAlign w:val="center"/>
          </w:tcPr>
          <w:p w14:paraId="1ABF0D6F" w14:textId="77777777" w:rsidR="00DC7824" w:rsidRPr="00147B55" w:rsidDel="005C611D" w:rsidRDefault="00DC7824" w:rsidP="00D00FE1">
            <w:pPr>
              <w:spacing w:before="0"/>
              <w:jc w:val="center"/>
              <w:rPr>
                <w:del w:id="205" w:author="JANSSENS Paul" w:date="2020-10-28T17:29:00Z"/>
                <w:rFonts w:eastAsia="Times New Roman" w:cs="Arial"/>
              </w:rPr>
            </w:pPr>
          </w:p>
        </w:tc>
        <w:tc>
          <w:tcPr>
            <w:tcW w:w="283" w:type="dxa"/>
            <w:tcMar>
              <w:left w:w="0" w:type="dxa"/>
              <w:right w:w="0" w:type="dxa"/>
            </w:tcMar>
            <w:vAlign w:val="center"/>
          </w:tcPr>
          <w:p w14:paraId="2E7326A1" w14:textId="77777777" w:rsidR="00DC7824" w:rsidRPr="00147B55" w:rsidDel="005C611D" w:rsidRDefault="00DC7824" w:rsidP="00D00FE1">
            <w:pPr>
              <w:spacing w:before="0"/>
              <w:jc w:val="center"/>
              <w:rPr>
                <w:del w:id="206" w:author="JANSSENS Paul" w:date="2020-10-28T17:29:00Z"/>
                <w:rFonts w:eastAsia="Times New Roman" w:cs="Arial"/>
              </w:rPr>
            </w:pPr>
          </w:p>
        </w:tc>
      </w:tr>
      <w:tr w:rsidR="00DC7824" w:rsidRPr="00147B55" w:rsidDel="005C611D" w14:paraId="3D05D003" w14:textId="77777777" w:rsidTr="00A412FE">
        <w:trPr>
          <w:del w:id="207" w:author="JANSSENS Paul" w:date="2020-10-28T17:29:00Z"/>
        </w:trPr>
        <w:tc>
          <w:tcPr>
            <w:tcW w:w="4479" w:type="dxa"/>
            <w:tcMar>
              <w:left w:w="0" w:type="dxa"/>
              <w:right w:w="0" w:type="dxa"/>
            </w:tcMar>
            <w:vAlign w:val="center"/>
          </w:tcPr>
          <w:p w14:paraId="47830E10" w14:textId="77777777" w:rsidR="00DC7824" w:rsidRPr="00147B55" w:rsidDel="005C611D" w:rsidRDefault="00330428" w:rsidP="00D00FE1">
            <w:pPr>
              <w:spacing w:before="0"/>
              <w:jc w:val="both"/>
              <w:rPr>
                <w:del w:id="208" w:author="JANSSENS Paul" w:date="2020-10-28T17:29:00Z"/>
                <w:rFonts w:eastAsia="Times New Roman" w:cs="Arial"/>
              </w:rPr>
            </w:pPr>
            <w:del w:id="209" w:author="JANSSENS Paul" w:date="2020-10-28T17:29:00Z">
              <w:r w:rsidRPr="00147B55" w:rsidDel="005C611D">
                <w:rPr>
                  <w:rFonts w:eastAsia="Times New Roman" w:cs="Arial"/>
                </w:rPr>
                <w:delText>CounterpartySpecificData19</w:delText>
              </w:r>
            </w:del>
          </w:p>
        </w:tc>
        <w:tc>
          <w:tcPr>
            <w:tcW w:w="283" w:type="dxa"/>
            <w:tcMar>
              <w:left w:w="0" w:type="dxa"/>
              <w:right w:w="0" w:type="dxa"/>
            </w:tcMar>
            <w:vAlign w:val="center"/>
          </w:tcPr>
          <w:p w14:paraId="09BF4E16" w14:textId="77777777" w:rsidR="00DC7824" w:rsidRPr="00147B55" w:rsidDel="005C611D" w:rsidRDefault="00B73D35" w:rsidP="00D00FE1">
            <w:pPr>
              <w:spacing w:before="0"/>
              <w:jc w:val="center"/>
              <w:rPr>
                <w:del w:id="210" w:author="JANSSENS Paul" w:date="2020-10-28T17:29:00Z"/>
                <w:rFonts w:eastAsia="Times New Roman" w:cs="Arial"/>
              </w:rPr>
            </w:pPr>
            <w:del w:id="211"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0B236668" w14:textId="77777777" w:rsidR="00DC7824" w:rsidRPr="00147B55" w:rsidDel="005C611D" w:rsidRDefault="00DC7824" w:rsidP="00D00FE1">
            <w:pPr>
              <w:spacing w:before="0"/>
              <w:jc w:val="center"/>
              <w:rPr>
                <w:del w:id="212" w:author="JANSSENS Paul" w:date="2020-10-28T17:29:00Z"/>
                <w:rFonts w:eastAsia="Times New Roman" w:cs="Arial"/>
              </w:rPr>
            </w:pPr>
          </w:p>
        </w:tc>
        <w:tc>
          <w:tcPr>
            <w:tcW w:w="283" w:type="dxa"/>
            <w:tcMar>
              <w:left w:w="0" w:type="dxa"/>
              <w:right w:w="0" w:type="dxa"/>
            </w:tcMar>
            <w:vAlign w:val="center"/>
          </w:tcPr>
          <w:p w14:paraId="681C5109" w14:textId="77777777" w:rsidR="00DC7824" w:rsidRPr="00147B55" w:rsidDel="005C611D" w:rsidRDefault="00DC7824" w:rsidP="00D00FE1">
            <w:pPr>
              <w:spacing w:before="0"/>
              <w:jc w:val="center"/>
              <w:rPr>
                <w:del w:id="213" w:author="JANSSENS Paul" w:date="2020-10-28T17:29:00Z"/>
                <w:rFonts w:eastAsia="Times New Roman" w:cs="Arial"/>
              </w:rPr>
            </w:pPr>
          </w:p>
        </w:tc>
        <w:tc>
          <w:tcPr>
            <w:tcW w:w="283" w:type="dxa"/>
            <w:tcMar>
              <w:left w:w="0" w:type="dxa"/>
              <w:right w:w="0" w:type="dxa"/>
            </w:tcMar>
            <w:vAlign w:val="center"/>
          </w:tcPr>
          <w:p w14:paraId="215DBB62" w14:textId="77777777" w:rsidR="00DC7824" w:rsidRPr="00147B55" w:rsidDel="005C611D" w:rsidRDefault="00DC7824" w:rsidP="00D00FE1">
            <w:pPr>
              <w:spacing w:before="0"/>
              <w:jc w:val="center"/>
              <w:rPr>
                <w:del w:id="214" w:author="JANSSENS Paul" w:date="2020-10-28T17:29:00Z"/>
                <w:rFonts w:eastAsia="Times New Roman" w:cs="Arial"/>
              </w:rPr>
            </w:pPr>
          </w:p>
        </w:tc>
        <w:tc>
          <w:tcPr>
            <w:tcW w:w="283" w:type="dxa"/>
            <w:tcMar>
              <w:left w:w="0" w:type="dxa"/>
              <w:right w:w="0" w:type="dxa"/>
            </w:tcMar>
            <w:vAlign w:val="center"/>
          </w:tcPr>
          <w:p w14:paraId="23EA74C5" w14:textId="77777777" w:rsidR="00DC7824" w:rsidRPr="00147B55" w:rsidDel="005C611D" w:rsidRDefault="00DC7824" w:rsidP="00D00FE1">
            <w:pPr>
              <w:spacing w:before="0"/>
              <w:jc w:val="center"/>
              <w:rPr>
                <w:del w:id="215" w:author="JANSSENS Paul" w:date="2020-10-28T17:29:00Z"/>
                <w:rFonts w:eastAsia="Times New Roman" w:cs="Arial"/>
              </w:rPr>
            </w:pPr>
          </w:p>
        </w:tc>
        <w:tc>
          <w:tcPr>
            <w:tcW w:w="283" w:type="dxa"/>
            <w:tcMar>
              <w:left w:w="0" w:type="dxa"/>
              <w:right w:w="0" w:type="dxa"/>
            </w:tcMar>
            <w:vAlign w:val="center"/>
          </w:tcPr>
          <w:p w14:paraId="748E7F0F" w14:textId="77777777" w:rsidR="00DC7824" w:rsidRPr="00147B55" w:rsidDel="005C611D" w:rsidRDefault="00DC7824" w:rsidP="00D00FE1">
            <w:pPr>
              <w:spacing w:before="0"/>
              <w:jc w:val="center"/>
              <w:rPr>
                <w:del w:id="216" w:author="JANSSENS Paul" w:date="2020-10-28T17:29:00Z"/>
                <w:rFonts w:eastAsia="Times New Roman" w:cs="Arial"/>
              </w:rPr>
            </w:pPr>
          </w:p>
        </w:tc>
        <w:tc>
          <w:tcPr>
            <w:tcW w:w="283" w:type="dxa"/>
            <w:tcMar>
              <w:left w:w="0" w:type="dxa"/>
              <w:right w:w="0" w:type="dxa"/>
            </w:tcMar>
            <w:vAlign w:val="center"/>
          </w:tcPr>
          <w:p w14:paraId="19AD45F5" w14:textId="77777777" w:rsidR="00DC7824" w:rsidRPr="00147B55" w:rsidDel="005C611D" w:rsidRDefault="00DC7824" w:rsidP="00D00FE1">
            <w:pPr>
              <w:spacing w:before="0"/>
              <w:jc w:val="center"/>
              <w:rPr>
                <w:del w:id="217" w:author="JANSSENS Paul" w:date="2020-10-28T17:29:00Z"/>
                <w:rFonts w:eastAsia="Times New Roman" w:cs="Arial"/>
              </w:rPr>
            </w:pPr>
          </w:p>
        </w:tc>
        <w:tc>
          <w:tcPr>
            <w:tcW w:w="283" w:type="dxa"/>
            <w:tcMar>
              <w:left w:w="0" w:type="dxa"/>
              <w:right w:w="0" w:type="dxa"/>
            </w:tcMar>
            <w:vAlign w:val="center"/>
          </w:tcPr>
          <w:p w14:paraId="276183E0" w14:textId="77777777" w:rsidR="00DC7824" w:rsidRPr="00147B55" w:rsidDel="005C611D" w:rsidRDefault="00DC7824" w:rsidP="00D00FE1">
            <w:pPr>
              <w:spacing w:before="0"/>
              <w:jc w:val="center"/>
              <w:rPr>
                <w:del w:id="218" w:author="JANSSENS Paul" w:date="2020-10-28T17:29:00Z"/>
                <w:rFonts w:eastAsia="Times New Roman" w:cs="Arial"/>
              </w:rPr>
            </w:pPr>
          </w:p>
        </w:tc>
        <w:tc>
          <w:tcPr>
            <w:tcW w:w="283" w:type="dxa"/>
            <w:tcMar>
              <w:left w:w="0" w:type="dxa"/>
              <w:right w:w="0" w:type="dxa"/>
            </w:tcMar>
            <w:vAlign w:val="center"/>
          </w:tcPr>
          <w:p w14:paraId="630CE0DE" w14:textId="77777777" w:rsidR="00DC7824" w:rsidRPr="00147B55" w:rsidDel="005C611D" w:rsidRDefault="00DC7824" w:rsidP="00D00FE1">
            <w:pPr>
              <w:spacing w:before="0"/>
              <w:jc w:val="center"/>
              <w:rPr>
                <w:del w:id="219" w:author="JANSSENS Paul" w:date="2020-10-28T17:29:00Z"/>
                <w:rFonts w:eastAsia="Times New Roman" w:cs="Arial"/>
              </w:rPr>
            </w:pPr>
          </w:p>
        </w:tc>
        <w:tc>
          <w:tcPr>
            <w:tcW w:w="283" w:type="dxa"/>
            <w:tcMar>
              <w:left w:w="0" w:type="dxa"/>
              <w:right w:w="0" w:type="dxa"/>
            </w:tcMar>
            <w:vAlign w:val="center"/>
          </w:tcPr>
          <w:p w14:paraId="001BA335" w14:textId="77777777" w:rsidR="00DC7824" w:rsidRPr="00147B55" w:rsidDel="005C611D" w:rsidRDefault="00DC7824" w:rsidP="00D00FE1">
            <w:pPr>
              <w:spacing w:before="0"/>
              <w:jc w:val="center"/>
              <w:rPr>
                <w:del w:id="220" w:author="JANSSENS Paul" w:date="2020-10-28T17:29:00Z"/>
                <w:rFonts w:eastAsia="Times New Roman" w:cs="Arial"/>
              </w:rPr>
            </w:pPr>
          </w:p>
        </w:tc>
        <w:tc>
          <w:tcPr>
            <w:tcW w:w="283" w:type="dxa"/>
            <w:tcMar>
              <w:left w:w="0" w:type="dxa"/>
              <w:right w:w="0" w:type="dxa"/>
            </w:tcMar>
            <w:vAlign w:val="center"/>
          </w:tcPr>
          <w:p w14:paraId="3F50D3B6" w14:textId="77777777" w:rsidR="00DC7824" w:rsidRPr="00147B55" w:rsidDel="005C611D" w:rsidRDefault="00DC7824" w:rsidP="00D00FE1">
            <w:pPr>
              <w:spacing w:before="0"/>
              <w:jc w:val="center"/>
              <w:rPr>
                <w:del w:id="221" w:author="JANSSENS Paul" w:date="2020-10-28T17:29:00Z"/>
                <w:rFonts w:eastAsia="Times New Roman" w:cs="Arial"/>
              </w:rPr>
            </w:pPr>
          </w:p>
        </w:tc>
        <w:tc>
          <w:tcPr>
            <w:tcW w:w="283" w:type="dxa"/>
            <w:tcMar>
              <w:left w:w="0" w:type="dxa"/>
              <w:right w:w="0" w:type="dxa"/>
            </w:tcMar>
            <w:vAlign w:val="center"/>
          </w:tcPr>
          <w:p w14:paraId="1AD6D473" w14:textId="77777777" w:rsidR="00DC7824" w:rsidRPr="00147B55" w:rsidDel="005C611D" w:rsidRDefault="00DC7824" w:rsidP="00D00FE1">
            <w:pPr>
              <w:spacing w:before="0"/>
              <w:jc w:val="center"/>
              <w:rPr>
                <w:del w:id="222" w:author="JANSSENS Paul" w:date="2020-10-28T17:29:00Z"/>
                <w:rFonts w:eastAsia="Times New Roman" w:cs="Arial"/>
              </w:rPr>
            </w:pPr>
          </w:p>
        </w:tc>
        <w:tc>
          <w:tcPr>
            <w:tcW w:w="283" w:type="dxa"/>
            <w:tcMar>
              <w:left w:w="0" w:type="dxa"/>
              <w:right w:w="0" w:type="dxa"/>
            </w:tcMar>
            <w:vAlign w:val="center"/>
          </w:tcPr>
          <w:p w14:paraId="3EA0EDC9" w14:textId="77777777" w:rsidR="00DC7824" w:rsidRPr="00147B55" w:rsidDel="005C611D" w:rsidRDefault="00DC7824" w:rsidP="00D00FE1">
            <w:pPr>
              <w:spacing w:before="0"/>
              <w:jc w:val="center"/>
              <w:rPr>
                <w:del w:id="223" w:author="JANSSENS Paul" w:date="2020-10-28T17:29:00Z"/>
                <w:rFonts w:eastAsia="Times New Roman" w:cs="Arial"/>
              </w:rPr>
            </w:pPr>
          </w:p>
        </w:tc>
        <w:tc>
          <w:tcPr>
            <w:tcW w:w="283" w:type="dxa"/>
            <w:tcMar>
              <w:left w:w="0" w:type="dxa"/>
              <w:right w:w="0" w:type="dxa"/>
            </w:tcMar>
            <w:vAlign w:val="center"/>
          </w:tcPr>
          <w:p w14:paraId="3ECEFFBA" w14:textId="77777777" w:rsidR="00DC7824" w:rsidRPr="00147B55" w:rsidDel="005C611D" w:rsidRDefault="00DC7824" w:rsidP="00D00FE1">
            <w:pPr>
              <w:spacing w:before="0"/>
              <w:jc w:val="center"/>
              <w:rPr>
                <w:del w:id="224" w:author="JANSSENS Paul" w:date="2020-10-28T17:29:00Z"/>
                <w:rFonts w:eastAsia="Times New Roman" w:cs="Arial"/>
              </w:rPr>
            </w:pPr>
          </w:p>
        </w:tc>
        <w:tc>
          <w:tcPr>
            <w:tcW w:w="283" w:type="dxa"/>
            <w:tcMar>
              <w:left w:w="0" w:type="dxa"/>
              <w:right w:w="0" w:type="dxa"/>
            </w:tcMar>
            <w:vAlign w:val="center"/>
          </w:tcPr>
          <w:p w14:paraId="263555E4" w14:textId="77777777" w:rsidR="00DC7824" w:rsidRPr="00147B55" w:rsidDel="005C611D" w:rsidRDefault="00DC7824" w:rsidP="00D00FE1">
            <w:pPr>
              <w:spacing w:before="0"/>
              <w:jc w:val="center"/>
              <w:rPr>
                <w:del w:id="225" w:author="JANSSENS Paul" w:date="2020-10-28T17:29:00Z"/>
                <w:rFonts w:eastAsia="Times New Roman" w:cs="Arial"/>
              </w:rPr>
            </w:pPr>
          </w:p>
        </w:tc>
        <w:tc>
          <w:tcPr>
            <w:tcW w:w="283" w:type="dxa"/>
            <w:tcMar>
              <w:left w:w="0" w:type="dxa"/>
              <w:right w:w="0" w:type="dxa"/>
            </w:tcMar>
            <w:vAlign w:val="center"/>
          </w:tcPr>
          <w:p w14:paraId="672CE511" w14:textId="77777777" w:rsidR="00DC7824" w:rsidRPr="00147B55" w:rsidDel="005C611D" w:rsidRDefault="00DC7824" w:rsidP="00D00FE1">
            <w:pPr>
              <w:spacing w:before="0"/>
              <w:jc w:val="center"/>
              <w:rPr>
                <w:del w:id="226" w:author="JANSSENS Paul" w:date="2020-10-28T17:29:00Z"/>
                <w:rFonts w:eastAsia="Times New Roman" w:cs="Arial"/>
              </w:rPr>
            </w:pPr>
          </w:p>
        </w:tc>
        <w:tc>
          <w:tcPr>
            <w:tcW w:w="283" w:type="dxa"/>
            <w:tcMar>
              <w:left w:w="0" w:type="dxa"/>
              <w:right w:w="0" w:type="dxa"/>
            </w:tcMar>
            <w:vAlign w:val="center"/>
          </w:tcPr>
          <w:p w14:paraId="405CA3D4" w14:textId="77777777" w:rsidR="00DC7824" w:rsidRPr="00147B55" w:rsidDel="005C611D" w:rsidRDefault="00DC7824" w:rsidP="00D00FE1">
            <w:pPr>
              <w:spacing w:before="0"/>
              <w:jc w:val="center"/>
              <w:rPr>
                <w:del w:id="227" w:author="JANSSENS Paul" w:date="2020-10-28T17:29:00Z"/>
                <w:rFonts w:eastAsia="Times New Roman" w:cs="Arial"/>
              </w:rPr>
            </w:pPr>
          </w:p>
        </w:tc>
      </w:tr>
      <w:tr w:rsidR="00DC7824" w:rsidRPr="00147B55" w:rsidDel="005C611D" w14:paraId="13846E45" w14:textId="77777777" w:rsidTr="00A412FE">
        <w:trPr>
          <w:del w:id="228" w:author="JANSSENS Paul" w:date="2020-10-28T17:29:00Z"/>
        </w:trPr>
        <w:tc>
          <w:tcPr>
            <w:tcW w:w="4479" w:type="dxa"/>
            <w:tcMar>
              <w:left w:w="0" w:type="dxa"/>
              <w:right w:w="0" w:type="dxa"/>
            </w:tcMar>
            <w:vAlign w:val="center"/>
          </w:tcPr>
          <w:p w14:paraId="2309CE52" w14:textId="77777777" w:rsidR="00DC7824" w:rsidRPr="00147B55" w:rsidDel="005C611D" w:rsidRDefault="00330428" w:rsidP="00D00FE1">
            <w:pPr>
              <w:spacing w:before="0"/>
              <w:jc w:val="both"/>
              <w:rPr>
                <w:del w:id="229" w:author="JANSSENS Paul" w:date="2020-10-28T17:29:00Z"/>
                <w:rFonts w:eastAsia="Times New Roman" w:cs="Arial"/>
              </w:rPr>
            </w:pPr>
            <w:del w:id="230" w:author="JANSSENS Paul" w:date="2020-10-28T17:29:00Z">
              <w:r w:rsidRPr="00147B55" w:rsidDel="005C611D">
                <w:rPr>
                  <w:rFonts w:eastAsia="Times New Roman" w:cs="Arial"/>
                </w:rPr>
                <w:delText>CounterpartySpecificData20</w:delText>
              </w:r>
            </w:del>
          </w:p>
        </w:tc>
        <w:tc>
          <w:tcPr>
            <w:tcW w:w="283" w:type="dxa"/>
            <w:tcMar>
              <w:left w:w="0" w:type="dxa"/>
              <w:right w:w="0" w:type="dxa"/>
            </w:tcMar>
            <w:vAlign w:val="center"/>
          </w:tcPr>
          <w:p w14:paraId="4A3CE15A" w14:textId="77777777" w:rsidR="00DC7824" w:rsidRPr="00147B55" w:rsidDel="005C611D" w:rsidRDefault="00DC7824" w:rsidP="00D00FE1">
            <w:pPr>
              <w:spacing w:before="0"/>
              <w:jc w:val="center"/>
              <w:rPr>
                <w:del w:id="231" w:author="JANSSENS Paul" w:date="2020-10-28T17:29:00Z"/>
                <w:rFonts w:eastAsia="Times New Roman" w:cs="Arial"/>
              </w:rPr>
            </w:pPr>
          </w:p>
        </w:tc>
        <w:tc>
          <w:tcPr>
            <w:tcW w:w="283" w:type="dxa"/>
            <w:tcMar>
              <w:left w:w="0" w:type="dxa"/>
              <w:right w:w="0" w:type="dxa"/>
            </w:tcMar>
            <w:vAlign w:val="center"/>
          </w:tcPr>
          <w:p w14:paraId="1C9E1110" w14:textId="77777777" w:rsidR="00DC7824" w:rsidRPr="00147B55" w:rsidDel="005C611D" w:rsidRDefault="00DC7824" w:rsidP="00D00FE1">
            <w:pPr>
              <w:spacing w:before="0"/>
              <w:jc w:val="center"/>
              <w:rPr>
                <w:del w:id="232" w:author="JANSSENS Paul" w:date="2020-10-28T17:29:00Z"/>
                <w:rFonts w:eastAsia="Times New Roman" w:cs="Arial"/>
              </w:rPr>
            </w:pPr>
          </w:p>
        </w:tc>
        <w:tc>
          <w:tcPr>
            <w:tcW w:w="283" w:type="dxa"/>
            <w:tcMar>
              <w:left w:w="0" w:type="dxa"/>
              <w:right w:w="0" w:type="dxa"/>
            </w:tcMar>
            <w:vAlign w:val="center"/>
          </w:tcPr>
          <w:p w14:paraId="770164B5" w14:textId="77777777" w:rsidR="00DC7824" w:rsidRPr="00147B55" w:rsidDel="005C611D" w:rsidRDefault="00DC7824" w:rsidP="00D00FE1">
            <w:pPr>
              <w:spacing w:before="0"/>
              <w:jc w:val="center"/>
              <w:rPr>
                <w:del w:id="233" w:author="JANSSENS Paul" w:date="2020-10-28T17:29:00Z"/>
                <w:rFonts w:eastAsia="Times New Roman" w:cs="Arial"/>
              </w:rPr>
            </w:pPr>
          </w:p>
        </w:tc>
        <w:tc>
          <w:tcPr>
            <w:tcW w:w="283" w:type="dxa"/>
            <w:tcMar>
              <w:left w:w="0" w:type="dxa"/>
              <w:right w:w="0" w:type="dxa"/>
            </w:tcMar>
            <w:vAlign w:val="center"/>
          </w:tcPr>
          <w:p w14:paraId="0B81620D" w14:textId="77777777" w:rsidR="00DC7824" w:rsidRPr="00147B55" w:rsidDel="005C611D" w:rsidRDefault="00DC7824" w:rsidP="00D00FE1">
            <w:pPr>
              <w:spacing w:before="0"/>
              <w:jc w:val="center"/>
              <w:rPr>
                <w:del w:id="234" w:author="JANSSENS Paul" w:date="2020-10-28T17:29:00Z"/>
                <w:rFonts w:eastAsia="Times New Roman" w:cs="Arial"/>
              </w:rPr>
            </w:pPr>
          </w:p>
        </w:tc>
        <w:tc>
          <w:tcPr>
            <w:tcW w:w="283" w:type="dxa"/>
            <w:tcMar>
              <w:left w:w="0" w:type="dxa"/>
              <w:right w:w="0" w:type="dxa"/>
            </w:tcMar>
            <w:vAlign w:val="center"/>
          </w:tcPr>
          <w:p w14:paraId="7D9B4E95" w14:textId="77777777" w:rsidR="00DC7824" w:rsidRPr="00147B55" w:rsidDel="005C611D" w:rsidRDefault="0030041C" w:rsidP="00D00FE1">
            <w:pPr>
              <w:spacing w:before="0"/>
              <w:jc w:val="center"/>
              <w:rPr>
                <w:del w:id="235" w:author="JANSSENS Paul" w:date="2020-10-28T17:29:00Z"/>
                <w:rFonts w:eastAsia="Times New Roman" w:cs="Arial"/>
              </w:rPr>
            </w:pPr>
            <w:del w:id="236"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4A229D5E" w14:textId="77777777" w:rsidR="00DC7824" w:rsidRPr="00147B55" w:rsidDel="005C611D" w:rsidRDefault="00DC7824" w:rsidP="00D00FE1">
            <w:pPr>
              <w:spacing w:before="0"/>
              <w:jc w:val="center"/>
              <w:rPr>
                <w:del w:id="237" w:author="JANSSENS Paul" w:date="2020-10-28T17:29:00Z"/>
                <w:rFonts w:eastAsia="Times New Roman" w:cs="Arial"/>
              </w:rPr>
            </w:pPr>
          </w:p>
        </w:tc>
        <w:tc>
          <w:tcPr>
            <w:tcW w:w="283" w:type="dxa"/>
            <w:tcMar>
              <w:left w:w="0" w:type="dxa"/>
              <w:right w:w="0" w:type="dxa"/>
            </w:tcMar>
            <w:vAlign w:val="center"/>
          </w:tcPr>
          <w:p w14:paraId="2CFC0713" w14:textId="77777777" w:rsidR="00DC7824" w:rsidRPr="00147B55" w:rsidDel="005C611D" w:rsidRDefault="00DC7824" w:rsidP="00D00FE1">
            <w:pPr>
              <w:spacing w:before="0"/>
              <w:jc w:val="center"/>
              <w:rPr>
                <w:del w:id="238" w:author="JANSSENS Paul" w:date="2020-10-28T17:29:00Z"/>
                <w:rFonts w:eastAsia="Times New Roman" w:cs="Arial"/>
              </w:rPr>
            </w:pPr>
          </w:p>
        </w:tc>
        <w:tc>
          <w:tcPr>
            <w:tcW w:w="283" w:type="dxa"/>
            <w:tcMar>
              <w:left w:w="0" w:type="dxa"/>
              <w:right w:w="0" w:type="dxa"/>
            </w:tcMar>
            <w:vAlign w:val="center"/>
          </w:tcPr>
          <w:p w14:paraId="5BA83B44" w14:textId="77777777" w:rsidR="00DC7824" w:rsidRPr="00147B55" w:rsidDel="005C611D" w:rsidRDefault="00DC7824" w:rsidP="00D00FE1">
            <w:pPr>
              <w:spacing w:before="0"/>
              <w:jc w:val="center"/>
              <w:rPr>
                <w:del w:id="239" w:author="JANSSENS Paul" w:date="2020-10-28T17:29:00Z"/>
                <w:rFonts w:eastAsia="Times New Roman" w:cs="Arial"/>
              </w:rPr>
            </w:pPr>
          </w:p>
        </w:tc>
        <w:tc>
          <w:tcPr>
            <w:tcW w:w="283" w:type="dxa"/>
            <w:tcMar>
              <w:left w:w="0" w:type="dxa"/>
              <w:right w:w="0" w:type="dxa"/>
            </w:tcMar>
            <w:vAlign w:val="center"/>
          </w:tcPr>
          <w:p w14:paraId="5FF697F6" w14:textId="77777777" w:rsidR="00DC7824" w:rsidRPr="00147B55" w:rsidDel="005C611D" w:rsidRDefault="00DC7824" w:rsidP="00D00FE1">
            <w:pPr>
              <w:spacing w:before="0"/>
              <w:jc w:val="center"/>
              <w:rPr>
                <w:del w:id="240" w:author="JANSSENS Paul" w:date="2020-10-28T17:29:00Z"/>
                <w:rFonts w:eastAsia="Times New Roman" w:cs="Arial"/>
              </w:rPr>
            </w:pPr>
          </w:p>
        </w:tc>
        <w:tc>
          <w:tcPr>
            <w:tcW w:w="283" w:type="dxa"/>
            <w:tcMar>
              <w:left w:w="0" w:type="dxa"/>
              <w:right w:w="0" w:type="dxa"/>
            </w:tcMar>
            <w:vAlign w:val="center"/>
          </w:tcPr>
          <w:p w14:paraId="1230A6AA" w14:textId="77777777" w:rsidR="00DC7824" w:rsidRPr="00147B55" w:rsidDel="005C611D" w:rsidRDefault="00DC7824" w:rsidP="00D00FE1">
            <w:pPr>
              <w:spacing w:before="0"/>
              <w:jc w:val="center"/>
              <w:rPr>
                <w:del w:id="241" w:author="JANSSENS Paul" w:date="2020-10-28T17:29:00Z"/>
                <w:rFonts w:eastAsia="Times New Roman" w:cs="Arial"/>
              </w:rPr>
            </w:pPr>
          </w:p>
        </w:tc>
        <w:tc>
          <w:tcPr>
            <w:tcW w:w="283" w:type="dxa"/>
            <w:tcMar>
              <w:left w:w="0" w:type="dxa"/>
              <w:right w:w="0" w:type="dxa"/>
            </w:tcMar>
            <w:vAlign w:val="center"/>
          </w:tcPr>
          <w:p w14:paraId="6F76899E" w14:textId="77777777" w:rsidR="00DC7824" w:rsidRPr="00147B55" w:rsidDel="005C611D" w:rsidRDefault="00DC7824" w:rsidP="00D00FE1">
            <w:pPr>
              <w:spacing w:before="0"/>
              <w:jc w:val="center"/>
              <w:rPr>
                <w:del w:id="242" w:author="JANSSENS Paul" w:date="2020-10-28T17:29:00Z"/>
                <w:rFonts w:eastAsia="Times New Roman" w:cs="Arial"/>
              </w:rPr>
            </w:pPr>
          </w:p>
        </w:tc>
        <w:tc>
          <w:tcPr>
            <w:tcW w:w="283" w:type="dxa"/>
            <w:tcMar>
              <w:left w:w="0" w:type="dxa"/>
              <w:right w:w="0" w:type="dxa"/>
            </w:tcMar>
            <w:vAlign w:val="center"/>
          </w:tcPr>
          <w:p w14:paraId="318A65A4" w14:textId="77777777" w:rsidR="00DC7824" w:rsidRPr="00147B55" w:rsidDel="005C611D" w:rsidRDefault="00DC7824" w:rsidP="00D00FE1">
            <w:pPr>
              <w:spacing w:before="0"/>
              <w:jc w:val="center"/>
              <w:rPr>
                <w:del w:id="243" w:author="JANSSENS Paul" w:date="2020-10-28T17:29:00Z"/>
                <w:rFonts w:eastAsia="Times New Roman" w:cs="Arial"/>
              </w:rPr>
            </w:pPr>
          </w:p>
        </w:tc>
        <w:tc>
          <w:tcPr>
            <w:tcW w:w="283" w:type="dxa"/>
            <w:tcMar>
              <w:left w:w="0" w:type="dxa"/>
              <w:right w:w="0" w:type="dxa"/>
            </w:tcMar>
            <w:vAlign w:val="center"/>
          </w:tcPr>
          <w:p w14:paraId="256A0624" w14:textId="77777777" w:rsidR="00DC7824" w:rsidRPr="00147B55" w:rsidDel="005C611D" w:rsidRDefault="004F436D" w:rsidP="00D00FE1">
            <w:pPr>
              <w:spacing w:before="0"/>
              <w:jc w:val="center"/>
              <w:rPr>
                <w:del w:id="244" w:author="JANSSENS Paul" w:date="2020-10-28T17:29:00Z"/>
                <w:rFonts w:eastAsia="Times New Roman" w:cs="Arial"/>
              </w:rPr>
            </w:pPr>
            <w:del w:id="245"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F7A6A71" w14:textId="77777777" w:rsidR="00DC7824" w:rsidRPr="00147B55" w:rsidDel="005C611D" w:rsidRDefault="00DC7824" w:rsidP="00D00FE1">
            <w:pPr>
              <w:spacing w:before="0"/>
              <w:jc w:val="center"/>
              <w:rPr>
                <w:del w:id="246" w:author="JANSSENS Paul" w:date="2020-10-28T17:29:00Z"/>
                <w:rFonts w:eastAsia="Times New Roman" w:cs="Arial"/>
              </w:rPr>
            </w:pPr>
          </w:p>
        </w:tc>
        <w:tc>
          <w:tcPr>
            <w:tcW w:w="283" w:type="dxa"/>
            <w:tcMar>
              <w:left w:w="0" w:type="dxa"/>
              <w:right w:w="0" w:type="dxa"/>
            </w:tcMar>
            <w:vAlign w:val="center"/>
          </w:tcPr>
          <w:p w14:paraId="46526950" w14:textId="77777777" w:rsidR="00DC7824" w:rsidRPr="00147B55" w:rsidDel="005C611D" w:rsidRDefault="00DC7824" w:rsidP="00D00FE1">
            <w:pPr>
              <w:spacing w:before="0"/>
              <w:jc w:val="center"/>
              <w:rPr>
                <w:del w:id="247" w:author="JANSSENS Paul" w:date="2020-10-28T17:29:00Z"/>
                <w:rFonts w:eastAsia="Times New Roman" w:cs="Arial"/>
              </w:rPr>
            </w:pPr>
          </w:p>
        </w:tc>
        <w:tc>
          <w:tcPr>
            <w:tcW w:w="283" w:type="dxa"/>
            <w:tcMar>
              <w:left w:w="0" w:type="dxa"/>
              <w:right w:w="0" w:type="dxa"/>
            </w:tcMar>
            <w:vAlign w:val="center"/>
          </w:tcPr>
          <w:p w14:paraId="629EEA11" w14:textId="77777777" w:rsidR="00DC7824" w:rsidRPr="00147B55" w:rsidDel="005C611D" w:rsidRDefault="00DC7824" w:rsidP="00D00FE1">
            <w:pPr>
              <w:spacing w:before="0"/>
              <w:jc w:val="center"/>
              <w:rPr>
                <w:del w:id="248" w:author="JANSSENS Paul" w:date="2020-10-28T17:29:00Z"/>
                <w:rFonts w:eastAsia="Times New Roman" w:cs="Arial"/>
              </w:rPr>
            </w:pPr>
          </w:p>
        </w:tc>
        <w:tc>
          <w:tcPr>
            <w:tcW w:w="283" w:type="dxa"/>
            <w:tcMar>
              <w:left w:w="0" w:type="dxa"/>
              <w:right w:w="0" w:type="dxa"/>
            </w:tcMar>
            <w:vAlign w:val="center"/>
          </w:tcPr>
          <w:p w14:paraId="05867D60" w14:textId="77777777" w:rsidR="00DC7824" w:rsidRPr="00147B55" w:rsidDel="005C611D" w:rsidRDefault="00DC7824" w:rsidP="00D00FE1">
            <w:pPr>
              <w:spacing w:before="0"/>
              <w:jc w:val="center"/>
              <w:rPr>
                <w:del w:id="249" w:author="JANSSENS Paul" w:date="2020-10-28T17:29:00Z"/>
                <w:rFonts w:eastAsia="Times New Roman" w:cs="Arial"/>
              </w:rPr>
            </w:pPr>
          </w:p>
        </w:tc>
      </w:tr>
      <w:tr w:rsidR="00DC7824" w:rsidRPr="00147B55" w:rsidDel="005C611D" w14:paraId="1E695A0A" w14:textId="77777777" w:rsidTr="00A412FE">
        <w:trPr>
          <w:del w:id="250" w:author="JANSSENS Paul" w:date="2020-10-28T17:29:00Z"/>
        </w:trPr>
        <w:tc>
          <w:tcPr>
            <w:tcW w:w="4479" w:type="dxa"/>
            <w:tcMar>
              <w:left w:w="0" w:type="dxa"/>
              <w:right w:w="0" w:type="dxa"/>
            </w:tcMar>
            <w:vAlign w:val="center"/>
          </w:tcPr>
          <w:p w14:paraId="5A870EDA" w14:textId="77777777" w:rsidR="00DC7824" w:rsidRPr="00147B55" w:rsidDel="005C611D" w:rsidRDefault="00330428" w:rsidP="00D00FE1">
            <w:pPr>
              <w:spacing w:before="0"/>
              <w:jc w:val="both"/>
              <w:rPr>
                <w:del w:id="251" w:author="JANSSENS Paul" w:date="2020-10-28T17:29:00Z"/>
                <w:rFonts w:eastAsia="Times New Roman" w:cs="Arial"/>
              </w:rPr>
            </w:pPr>
            <w:del w:id="252" w:author="JANSSENS Paul" w:date="2020-10-28T17:29:00Z">
              <w:r w:rsidRPr="00147B55" w:rsidDel="005C611D">
                <w:rPr>
                  <w:rFonts w:eastAsia="Times New Roman" w:cs="Arial"/>
                </w:rPr>
                <w:delText>CommonTradeDataReport19</w:delText>
              </w:r>
            </w:del>
          </w:p>
        </w:tc>
        <w:tc>
          <w:tcPr>
            <w:tcW w:w="283" w:type="dxa"/>
            <w:tcMar>
              <w:left w:w="0" w:type="dxa"/>
              <w:right w:w="0" w:type="dxa"/>
            </w:tcMar>
            <w:vAlign w:val="center"/>
          </w:tcPr>
          <w:p w14:paraId="0A51AD78" w14:textId="77777777" w:rsidR="00DC7824" w:rsidRPr="00147B55" w:rsidDel="005C611D" w:rsidRDefault="00B73D35" w:rsidP="00D00FE1">
            <w:pPr>
              <w:spacing w:before="0"/>
              <w:jc w:val="center"/>
              <w:rPr>
                <w:del w:id="253" w:author="JANSSENS Paul" w:date="2020-10-28T17:29:00Z"/>
                <w:rFonts w:eastAsia="Times New Roman" w:cs="Arial"/>
              </w:rPr>
            </w:pPr>
            <w:del w:id="254"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A789A20" w14:textId="77777777" w:rsidR="00DC7824" w:rsidRPr="00147B55" w:rsidDel="005C611D" w:rsidRDefault="00DC7824" w:rsidP="00D00FE1">
            <w:pPr>
              <w:spacing w:before="0"/>
              <w:jc w:val="center"/>
              <w:rPr>
                <w:del w:id="255" w:author="JANSSENS Paul" w:date="2020-10-28T17:29:00Z"/>
                <w:rFonts w:eastAsia="Times New Roman" w:cs="Arial"/>
              </w:rPr>
            </w:pPr>
          </w:p>
        </w:tc>
        <w:tc>
          <w:tcPr>
            <w:tcW w:w="283" w:type="dxa"/>
            <w:tcMar>
              <w:left w:w="0" w:type="dxa"/>
              <w:right w:w="0" w:type="dxa"/>
            </w:tcMar>
            <w:vAlign w:val="center"/>
          </w:tcPr>
          <w:p w14:paraId="7FBDAD0A" w14:textId="77777777" w:rsidR="00DC7824" w:rsidRPr="00147B55" w:rsidDel="005C611D" w:rsidRDefault="00DC7824" w:rsidP="00D00FE1">
            <w:pPr>
              <w:spacing w:before="0"/>
              <w:jc w:val="center"/>
              <w:rPr>
                <w:del w:id="256" w:author="JANSSENS Paul" w:date="2020-10-28T17:29:00Z"/>
                <w:rFonts w:eastAsia="Times New Roman" w:cs="Arial"/>
              </w:rPr>
            </w:pPr>
          </w:p>
        </w:tc>
        <w:tc>
          <w:tcPr>
            <w:tcW w:w="283" w:type="dxa"/>
            <w:tcMar>
              <w:left w:w="0" w:type="dxa"/>
              <w:right w:w="0" w:type="dxa"/>
            </w:tcMar>
            <w:vAlign w:val="center"/>
          </w:tcPr>
          <w:p w14:paraId="2AA45CBC" w14:textId="77777777" w:rsidR="00DC7824" w:rsidRPr="00147B55" w:rsidDel="005C611D" w:rsidRDefault="00DC7824" w:rsidP="00D00FE1">
            <w:pPr>
              <w:spacing w:before="0"/>
              <w:jc w:val="center"/>
              <w:rPr>
                <w:del w:id="257" w:author="JANSSENS Paul" w:date="2020-10-28T17:29:00Z"/>
                <w:rFonts w:eastAsia="Times New Roman" w:cs="Arial"/>
              </w:rPr>
            </w:pPr>
          </w:p>
        </w:tc>
        <w:tc>
          <w:tcPr>
            <w:tcW w:w="283" w:type="dxa"/>
            <w:tcMar>
              <w:left w:w="0" w:type="dxa"/>
              <w:right w:w="0" w:type="dxa"/>
            </w:tcMar>
            <w:vAlign w:val="center"/>
          </w:tcPr>
          <w:p w14:paraId="7E8654C3" w14:textId="77777777" w:rsidR="00DC7824" w:rsidRPr="00147B55" w:rsidDel="005C611D" w:rsidRDefault="00DC7824" w:rsidP="00D00FE1">
            <w:pPr>
              <w:spacing w:before="0"/>
              <w:jc w:val="center"/>
              <w:rPr>
                <w:del w:id="258" w:author="JANSSENS Paul" w:date="2020-10-28T17:29:00Z"/>
                <w:rFonts w:eastAsia="Times New Roman" w:cs="Arial"/>
              </w:rPr>
            </w:pPr>
          </w:p>
        </w:tc>
        <w:tc>
          <w:tcPr>
            <w:tcW w:w="283" w:type="dxa"/>
            <w:tcMar>
              <w:left w:w="0" w:type="dxa"/>
              <w:right w:w="0" w:type="dxa"/>
            </w:tcMar>
            <w:vAlign w:val="center"/>
          </w:tcPr>
          <w:p w14:paraId="026EAD16" w14:textId="77777777" w:rsidR="00DC7824" w:rsidRPr="00147B55" w:rsidDel="005C611D" w:rsidRDefault="00DC7824" w:rsidP="00D00FE1">
            <w:pPr>
              <w:spacing w:before="0"/>
              <w:jc w:val="center"/>
              <w:rPr>
                <w:del w:id="259" w:author="JANSSENS Paul" w:date="2020-10-28T17:29:00Z"/>
                <w:rFonts w:eastAsia="Times New Roman" w:cs="Arial"/>
              </w:rPr>
            </w:pPr>
          </w:p>
        </w:tc>
        <w:tc>
          <w:tcPr>
            <w:tcW w:w="283" w:type="dxa"/>
            <w:tcMar>
              <w:left w:w="0" w:type="dxa"/>
              <w:right w:w="0" w:type="dxa"/>
            </w:tcMar>
            <w:vAlign w:val="center"/>
          </w:tcPr>
          <w:p w14:paraId="6AF2DC5D" w14:textId="77777777" w:rsidR="00DC7824" w:rsidRPr="00147B55" w:rsidDel="005C611D" w:rsidRDefault="00DC7824" w:rsidP="00D00FE1">
            <w:pPr>
              <w:spacing w:before="0"/>
              <w:jc w:val="center"/>
              <w:rPr>
                <w:del w:id="260" w:author="JANSSENS Paul" w:date="2020-10-28T17:29:00Z"/>
                <w:rFonts w:eastAsia="Times New Roman" w:cs="Arial"/>
              </w:rPr>
            </w:pPr>
          </w:p>
        </w:tc>
        <w:tc>
          <w:tcPr>
            <w:tcW w:w="283" w:type="dxa"/>
            <w:tcMar>
              <w:left w:w="0" w:type="dxa"/>
              <w:right w:w="0" w:type="dxa"/>
            </w:tcMar>
            <w:vAlign w:val="center"/>
          </w:tcPr>
          <w:p w14:paraId="01FCBE8C" w14:textId="77777777" w:rsidR="00DC7824" w:rsidRPr="00147B55" w:rsidDel="005C611D" w:rsidRDefault="00DC7824" w:rsidP="00D00FE1">
            <w:pPr>
              <w:spacing w:before="0"/>
              <w:jc w:val="center"/>
              <w:rPr>
                <w:del w:id="261" w:author="JANSSENS Paul" w:date="2020-10-28T17:29:00Z"/>
                <w:rFonts w:eastAsia="Times New Roman" w:cs="Arial"/>
              </w:rPr>
            </w:pPr>
          </w:p>
        </w:tc>
        <w:tc>
          <w:tcPr>
            <w:tcW w:w="283" w:type="dxa"/>
            <w:tcMar>
              <w:left w:w="0" w:type="dxa"/>
              <w:right w:w="0" w:type="dxa"/>
            </w:tcMar>
            <w:vAlign w:val="center"/>
          </w:tcPr>
          <w:p w14:paraId="5826B47C" w14:textId="77777777" w:rsidR="00DC7824" w:rsidRPr="00147B55" w:rsidDel="005C611D" w:rsidRDefault="00DC7824" w:rsidP="00D00FE1">
            <w:pPr>
              <w:spacing w:before="0"/>
              <w:jc w:val="center"/>
              <w:rPr>
                <w:del w:id="262" w:author="JANSSENS Paul" w:date="2020-10-28T17:29:00Z"/>
                <w:rFonts w:eastAsia="Times New Roman" w:cs="Arial"/>
              </w:rPr>
            </w:pPr>
          </w:p>
        </w:tc>
        <w:tc>
          <w:tcPr>
            <w:tcW w:w="283" w:type="dxa"/>
            <w:tcMar>
              <w:left w:w="0" w:type="dxa"/>
              <w:right w:w="0" w:type="dxa"/>
            </w:tcMar>
            <w:vAlign w:val="center"/>
          </w:tcPr>
          <w:p w14:paraId="5FE6D8A8" w14:textId="77777777" w:rsidR="00DC7824" w:rsidRPr="00147B55" w:rsidDel="005C611D" w:rsidRDefault="00DC7824" w:rsidP="00D00FE1">
            <w:pPr>
              <w:spacing w:before="0"/>
              <w:jc w:val="center"/>
              <w:rPr>
                <w:del w:id="263" w:author="JANSSENS Paul" w:date="2020-10-28T17:29:00Z"/>
                <w:rFonts w:eastAsia="Times New Roman" w:cs="Arial"/>
              </w:rPr>
            </w:pPr>
          </w:p>
        </w:tc>
        <w:tc>
          <w:tcPr>
            <w:tcW w:w="283" w:type="dxa"/>
            <w:tcMar>
              <w:left w:w="0" w:type="dxa"/>
              <w:right w:w="0" w:type="dxa"/>
            </w:tcMar>
            <w:vAlign w:val="center"/>
          </w:tcPr>
          <w:p w14:paraId="36128D2F" w14:textId="77777777" w:rsidR="00DC7824" w:rsidRPr="00147B55" w:rsidDel="005C611D" w:rsidRDefault="00DC7824" w:rsidP="00D00FE1">
            <w:pPr>
              <w:spacing w:before="0"/>
              <w:jc w:val="center"/>
              <w:rPr>
                <w:del w:id="264" w:author="JANSSENS Paul" w:date="2020-10-28T17:29:00Z"/>
                <w:rFonts w:eastAsia="Times New Roman" w:cs="Arial"/>
              </w:rPr>
            </w:pPr>
          </w:p>
        </w:tc>
        <w:tc>
          <w:tcPr>
            <w:tcW w:w="283" w:type="dxa"/>
            <w:tcMar>
              <w:left w:w="0" w:type="dxa"/>
              <w:right w:w="0" w:type="dxa"/>
            </w:tcMar>
            <w:vAlign w:val="center"/>
          </w:tcPr>
          <w:p w14:paraId="00BF09FD" w14:textId="77777777" w:rsidR="00DC7824" w:rsidRPr="00147B55" w:rsidDel="005C611D" w:rsidRDefault="00DC7824" w:rsidP="00D00FE1">
            <w:pPr>
              <w:spacing w:before="0"/>
              <w:jc w:val="center"/>
              <w:rPr>
                <w:del w:id="265" w:author="JANSSENS Paul" w:date="2020-10-28T17:29:00Z"/>
                <w:rFonts w:eastAsia="Times New Roman" w:cs="Arial"/>
              </w:rPr>
            </w:pPr>
          </w:p>
        </w:tc>
        <w:tc>
          <w:tcPr>
            <w:tcW w:w="283" w:type="dxa"/>
            <w:tcMar>
              <w:left w:w="0" w:type="dxa"/>
              <w:right w:w="0" w:type="dxa"/>
            </w:tcMar>
            <w:vAlign w:val="center"/>
          </w:tcPr>
          <w:p w14:paraId="3BEECE15" w14:textId="77777777" w:rsidR="00DC7824" w:rsidRPr="00147B55" w:rsidDel="005C611D" w:rsidRDefault="00DC7824" w:rsidP="00D00FE1">
            <w:pPr>
              <w:spacing w:before="0"/>
              <w:jc w:val="center"/>
              <w:rPr>
                <w:del w:id="266" w:author="JANSSENS Paul" w:date="2020-10-28T17:29:00Z"/>
                <w:rFonts w:eastAsia="Times New Roman" w:cs="Arial"/>
              </w:rPr>
            </w:pPr>
          </w:p>
        </w:tc>
        <w:tc>
          <w:tcPr>
            <w:tcW w:w="283" w:type="dxa"/>
            <w:tcMar>
              <w:left w:w="0" w:type="dxa"/>
              <w:right w:w="0" w:type="dxa"/>
            </w:tcMar>
            <w:vAlign w:val="center"/>
          </w:tcPr>
          <w:p w14:paraId="5364C4AF" w14:textId="77777777" w:rsidR="00DC7824" w:rsidRPr="00147B55" w:rsidDel="005C611D" w:rsidRDefault="00DC7824" w:rsidP="00D00FE1">
            <w:pPr>
              <w:spacing w:before="0"/>
              <w:jc w:val="center"/>
              <w:rPr>
                <w:del w:id="267" w:author="JANSSENS Paul" w:date="2020-10-28T17:29:00Z"/>
                <w:rFonts w:eastAsia="Times New Roman" w:cs="Arial"/>
              </w:rPr>
            </w:pPr>
          </w:p>
        </w:tc>
        <w:tc>
          <w:tcPr>
            <w:tcW w:w="283" w:type="dxa"/>
            <w:tcMar>
              <w:left w:w="0" w:type="dxa"/>
              <w:right w:w="0" w:type="dxa"/>
            </w:tcMar>
            <w:vAlign w:val="center"/>
          </w:tcPr>
          <w:p w14:paraId="5BDA56B2" w14:textId="77777777" w:rsidR="00DC7824" w:rsidRPr="00147B55" w:rsidDel="005C611D" w:rsidRDefault="00DC7824" w:rsidP="00D00FE1">
            <w:pPr>
              <w:spacing w:before="0"/>
              <w:jc w:val="center"/>
              <w:rPr>
                <w:del w:id="268" w:author="JANSSENS Paul" w:date="2020-10-28T17:29:00Z"/>
                <w:rFonts w:eastAsia="Times New Roman" w:cs="Arial"/>
              </w:rPr>
            </w:pPr>
          </w:p>
        </w:tc>
        <w:tc>
          <w:tcPr>
            <w:tcW w:w="283" w:type="dxa"/>
            <w:tcMar>
              <w:left w:w="0" w:type="dxa"/>
              <w:right w:w="0" w:type="dxa"/>
            </w:tcMar>
            <w:vAlign w:val="center"/>
          </w:tcPr>
          <w:p w14:paraId="623CE4CC" w14:textId="77777777" w:rsidR="00DC7824" w:rsidRPr="00147B55" w:rsidDel="005C611D" w:rsidRDefault="00DC7824" w:rsidP="00D00FE1">
            <w:pPr>
              <w:spacing w:before="0"/>
              <w:jc w:val="center"/>
              <w:rPr>
                <w:del w:id="269" w:author="JANSSENS Paul" w:date="2020-10-28T17:29:00Z"/>
                <w:rFonts w:eastAsia="Times New Roman" w:cs="Arial"/>
              </w:rPr>
            </w:pPr>
          </w:p>
        </w:tc>
        <w:tc>
          <w:tcPr>
            <w:tcW w:w="283" w:type="dxa"/>
            <w:tcMar>
              <w:left w:w="0" w:type="dxa"/>
              <w:right w:w="0" w:type="dxa"/>
            </w:tcMar>
            <w:vAlign w:val="center"/>
          </w:tcPr>
          <w:p w14:paraId="552242CB" w14:textId="77777777" w:rsidR="00DC7824" w:rsidRPr="00147B55" w:rsidDel="005C611D" w:rsidRDefault="00DC7824" w:rsidP="00D00FE1">
            <w:pPr>
              <w:spacing w:before="0"/>
              <w:jc w:val="center"/>
              <w:rPr>
                <w:del w:id="270" w:author="JANSSENS Paul" w:date="2020-10-28T17:29:00Z"/>
                <w:rFonts w:eastAsia="Times New Roman" w:cs="Arial"/>
              </w:rPr>
            </w:pPr>
          </w:p>
        </w:tc>
      </w:tr>
      <w:tr w:rsidR="00330428" w:rsidRPr="00147B55" w:rsidDel="005C611D" w14:paraId="7ADC86E4" w14:textId="77777777" w:rsidTr="00A412FE">
        <w:trPr>
          <w:del w:id="271" w:author="JANSSENS Paul" w:date="2020-10-28T17:29:00Z"/>
        </w:trPr>
        <w:tc>
          <w:tcPr>
            <w:tcW w:w="4479" w:type="dxa"/>
            <w:tcMar>
              <w:left w:w="0" w:type="dxa"/>
              <w:right w:w="0" w:type="dxa"/>
            </w:tcMar>
            <w:vAlign w:val="center"/>
          </w:tcPr>
          <w:p w14:paraId="4AAFE183" w14:textId="77777777" w:rsidR="00330428" w:rsidRPr="00147B55" w:rsidDel="005C611D" w:rsidRDefault="00330428" w:rsidP="00D00FE1">
            <w:pPr>
              <w:spacing w:before="0"/>
              <w:jc w:val="both"/>
              <w:rPr>
                <w:del w:id="272" w:author="JANSSENS Paul" w:date="2020-10-28T17:29:00Z"/>
                <w:rFonts w:eastAsia="Times New Roman" w:cs="Arial"/>
              </w:rPr>
            </w:pPr>
            <w:del w:id="273" w:author="JANSSENS Paul" w:date="2020-10-28T17:29:00Z">
              <w:r w:rsidRPr="00147B55" w:rsidDel="005C611D">
                <w:rPr>
                  <w:rFonts w:eastAsia="Times New Roman" w:cs="Arial"/>
                </w:rPr>
                <w:delText>CommonTradeDataReport20</w:delText>
              </w:r>
            </w:del>
          </w:p>
        </w:tc>
        <w:tc>
          <w:tcPr>
            <w:tcW w:w="283" w:type="dxa"/>
            <w:tcMar>
              <w:left w:w="0" w:type="dxa"/>
              <w:right w:w="0" w:type="dxa"/>
            </w:tcMar>
            <w:vAlign w:val="center"/>
          </w:tcPr>
          <w:p w14:paraId="586B3B0D" w14:textId="77777777" w:rsidR="00330428" w:rsidRPr="00147B55" w:rsidDel="005C611D" w:rsidRDefault="00330428" w:rsidP="00D00FE1">
            <w:pPr>
              <w:spacing w:before="0"/>
              <w:jc w:val="center"/>
              <w:rPr>
                <w:del w:id="274" w:author="JANSSENS Paul" w:date="2020-10-28T17:29:00Z"/>
                <w:rFonts w:eastAsia="Times New Roman" w:cs="Arial"/>
              </w:rPr>
            </w:pPr>
          </w:p>
        </w:tc>
        <w:tc>
          <w:tcPr>
            <w:tcW w:w="283" w:type="dxa"/>
            <w:tcMar>
              <w:left w:w="0" w:type="dxa"/>
              <w:right w:w="0" w:type="dxa"/>
            </w:tcMar>
            <w:vAlign w:val="center"/>
          </w:tcPr>
          <w:p w14:paraId="24C5411C" w14:textId="77777777" w:rsidR="00330428" w:rsidRPr="00147B55" w:rsidDel="005C611D" w:rsidRDefault="00330428" w:rsidP="00D00FE1">
            <w:pPr>
              <w:spacing w:before="0"/>
              <w:jc w:val="center"/>
              <w:rPr>
                <w:del w:id="275" w:author="JANSSENS Paul" w:date="2020-10-28T17:29:00Z"/>
                <w:rFonts w:eastAsia="Times New Roman" w:cs="Arial"/>
              </w:rPr>
            </w:pPr>
          </w:p>
        </w:tc>
        <w:tc>
          <w:tcPr>
            <w:tcW w:w="283" w:type="dxa"/>
            <w:tcMar>
              <w:left w:w="0" w:type="dxa"/>
              <w:right w:w="0" w:type="dxa"/>
            </w:tcMar>
            <w:vAlign w:val="center"/>
          </w:tcPr>
          <w:p w14:paraId="3E5F8B6A" w14:textId="77777777" w:rsidR="00330428" w:rsidRPr="00147B55" w:rsidDel="005C611D" w:rsidRDefault="00330428" w:rsidP="00D00FE1">
            <w:pPr>
              <w:spacing w:before="0"/>
              <w:jc w:val="center"/>
              <w:rPr>
                <w:del w:id="276" w:author="JANSSENS Paul" w:date="2020-10-28T17:29:00Z"/>
                <w:rFonts w:eastAsia="Times New Roman" w:cs="Arial"/>
              </w:rPr>
            </w:pPr>
          </w:p>
        </w:tc>
        <w:tc>
          <w:tcPr>
            <w:tcW w:w="283" w:type="dxa"/>
            <w:tcMar>
              <w:left w:w="0" w:type="dxa"/>
              <w:right w:w="0" w:type="dxa"/>
            </w:tcMar>
            <w:vAlign w:val="center"/>
          </w:tcPr>
          <w:p w14:paraId="72743CD8" w14:textId="77777777" w:rsidR="00330428" w:rsidRPr="00147B55" w:rsidDel="005C611D" w:rsidRDefault="00330428" w:rsidP="00D00FE1">
            <w:pPr>
              <w:spacing w:before="0"/>
              <w:jc w:val="center"/>
              <w:rPr>
                <w:del w:id="277" w:author="JANSSENS Paul" w:date="2020-10-28T17:29:00Z"/>
                <w:rFonts w:eastAsia="Times New Roman" w:cs="Arial"/>
              </w:rPr>
            </w:pPr>
          </w:p>
        </w:tc>
        <w:tc>
          <w:tcPr>
            <w:tcW w:w="283" w:type="dxa"/>
            <w:tcMar>
              <w:left w:w="0" w:type="dxa"/>
              <w:right w:w="0" w:type="dxa"/>
            </w:tcMar>
            <w:vAlign w:val="center"/>
          </w:tcPr>
          <w:p w14:paraId="704F146A" w14:textId="77777777" w:rsidR="00330428" w:rsidRPr="00147B55" w:rsidDel="005C611D" w:rsidRDefault="00330428" w:rsidP="00D00FE1">
            <w:pPr>
              <w:spacing w:before="0"/>
              <w:jc w:val="center"/>
              <w:rPr>
                <w:del w:id="278" w:author="JANSSENS Paul" w:date="2020-10-28T17:29:00Z"/>
                <w:rFonts w:eastAsia="Times New Roman" w:cs="Arial"/>
              </w:rPr>
            </w:pPr>
          </w:p>
        </w:tc>
        <w:tc>
          <w:tcPr>
            <w:tcW w:w="283" w:type="dxa"/>
            <w:tcMar>
              <w:left w:w="0" w:type="dxa"/>
              <w:right w:w="0" w:type="dxa"/>
            </w:tcMar>
            <w:vAlign w:val="center"/>
          </w:tcPr>
          <w:p w14:paraId="24CF20B8" w14:textId="77777777" w:rsidR="00330428" w:rsidRPr="00147B55" w:rsidDel="005C611D" w:rsidRDefault="00330428" w:rsidP="00D00FE1">
            <w:pPr>
              <w:spacing w:before="0"/>
              <w:jc w:val="center"/>
              <w:rPr>
                <w:del w:id="279" w:author="JANSSENS Paul" w:date="2020-10-28T17:29:00Z"/>
                <w:rFonts w:eastAsia="Times New Roman" w:cs="Arial"/>
              </w:rPr>
            </w:pPr>
          </w:p>
        </w:tc>
        <w:tc>
          <w:tcPr>
            <w:tcW w:w="283" w:type="dxa"/>
            <w:tcMar>
              <w:left w:w="0" w:type="dxa"/>
              <w:right w:w="0" w:type="dxa"/>
            </w:tcMar>
            <w:vAlign w:val="center"/>
          </w:tcPr>
          <w:p w14:paraId="3926F036" w14:textId="77777777" w:rsidR="00330428" w:rsidRPr="00147B55" w:rsidDel="005C611D" w:rsidRDefault="00330428" w:rsidP="00D00FE1">
            <w:pPr>
              <w:spacing w:before="0"/>
              <w:jc w:val="center"/>
              <w:rPr>
                <w:del w:id="280" w:author="JANSSENS Paul" w:date="2020-10-28T17:29:00Z"/>
                <w:rFonts w:eastAsia="Times New Roman" w:cs="Arial"/>
              </w:rPr>
            </w:pPr>
          </w:p>
        </w:tc>
        <w:tc>
          <w:tcPr>
            <w:tcW w:w="283" w:type="dxa"/>
            <w:tcMar>
              <w:left w:w="0" w:type="dxa"/>
              <w:right w:w="0" w:type="dxa"/>
            </w:tcMar>
            <w:vAlign w:val="center"/>
          </w:tcPr>
          <w:p w14:paraId="25DA1864" w14:textId="77777777" w:rsidR="00330428" w:rsidRPr="00147B55" w:rsidDel="005C611D" w:rsidRDefault="00330428" w:rsidP="00D00FE1">
            <w:pPr>
              <w:spacing w:before="0"/>
              <w:jc w:val="center"/>
              <w:rPr>
                <w:del w:id="281" w:author="JANSSENS Paul" w:date="2020-10-28T17:29:00Z"/>
                <w:rFonts w:eastAsia="Times New Roman" w:cs="Arial"/>
              </w:rPr>
            </w:pPr>
          </w:p>
        </w:tc>
        <w:tc>
          <w:tcPr>
            <w:tcW w:w="283" w:type="dxa"/>
            <w:tcMar>
              <w:left w:w="0" w:type="dxa"/>
              <w:right w:w="0" w:type="dxa"/>
            </w:tcMar>
            <w:vAlign w:val="center"/>
          </w:tcPr>
          <w:p w14:paraId="3AE686D3" w14:textId="77777777" w:rsidR="00330428" w:rsidRPr="00147B55" w:rsidDel="005C611D" w:rsidRDefault="00330428" w:rsidP="00D00FE1">
            <w:pPr>
              <w:spacing w:before="0"/>
              <w:jc w:val="center"/>
              <w:rPr>
                <w:del w:id="282" w:author="JANSSENS Paul" w:date="2020-10-28T17:29:00Z"/>
                <w:rFonts w:eastAsia="Times New Roman" w:cs="Arial"/>
              </w:rPr>
            </w:pPr>
          </w:p>
        </w:tc>
        <w:tc>
          <w:tcPr>
            <w:tcW w:w="283" w:type="dxa"/>
            <w:tcMar>
              <w:left w:w="0" w:type="dxa"/>
              <w:right w:w="0" w:type="dxa"/>
            </w:tcMar>
            <w:vAlign w:val="center"/>
          </w:tcPr>
          <w:p w14:paraId="38CF25F8" w14:textId="77777777" w:rsidR="00330428" w:rsidRPr="00147B55" w:rsidDel="005C611D" w:rsidRDefault="00330428" w:rsidP="00D00FE1">
            <w:pPr>
              <w:spacing w:before="0"/>
              <w:jc w:val="center"/>
              <w:rPr>
                <w:del w:id="283" w:author="JANSSENS Paul" w:date="2020-10-28T17:29:00Z"/>
                <w:rFonts w:eastAsia="Times New Roman" w:cs="Arial"/>
              </w:rPr>
            </w:pPr>
          </w:p>
        </w:tc>
        <w:tc>
          <w:tcPr>
            <w:tcW w:w="283" w:type="dxa"/>
            <w:tcMar>
              <w:left w:w="0" w:type="dxa"/>
              <w:right w:w="0" w:type="dxa"/>
            </w:tcMar>
            <w:vAlign w:val="center"/>
          </w:tcPr>
          <w:p w14:paraId="7DF06259" w14:textId="77777777" w:rsidR="00330428" w:rsidRPr="00147B55" w:rsidDel="005C611D" w:rsidRDefault="00330428" w:rsidP="00D00FE1">
            <w:pPr>
              <w:spacing w:before="0"/>
              <w:jc w:val="center"/>
              <w:rPr>
                <w:del w:id="284" w:author="JANSSENS Paul" w:date="2020-10-28T17:29:00Z"/>
                <w:rFonts w:eastAsia="Times New Roman" w:cs="Arial"/>
              </w:rPr>
            </w:pPr>
          </w:p>
        </w:tc>
        <w:tc>
          <w:tcPr>
            <w:tcW w:w="283" w:type="dxa"/>
            <w:tcMar>
              <w:left w:w="0" w:type="dxa"/>
              <w:right w:w="0" w:type="dxa"/>
            </w:tcMar>
            <w:vAlign w:val="center"/>
          </w:tcPr>
          <w:p w14:paraId="09F9E693" w14:textId="77777777" w:rsidR="00330428" w:rsidRPr="00147B55" w:rsidDel="005C611D" w:rsidRDefault="00330428" w:rsidP="00D00FE1">
            <w:pPr>
              <w:spacing w:before="0"/>
              <w:jc w:val="center"/>
              <w:rPr>
                <w:del w:id="285" w:author="JANSSENS Paul" w:date="2020-10-28T17:29:00Z"/>
                <w:rFonts w:eastAsia="Times New Roman" w:cs="Arial"/>
              </w:rPr>
            </w:pPr>
          </w:p>
        </w:tc>
        <w:tc>
          <w:tcPr>
            <w:tcW w:w="283" w:type="dxa"/>
            <w:tcMar>
              <w:left w:w="0" w:type="dxa"/>
              <w:right w:w="0" w:type="dxa"/>
            </w:tcMar>
            <w:vAlign w:val="center"/>
          </w:tcPr>
          <w:p w14:paraId="530F3ACA" w14:textId="77777777" w:rsidR="00330428" w:rsidRPr="00147B55" w:rsidDel="005C611D" w:rsidRDefault="00330428" w:rsidP="00D00FE1">
            <w:pPr>
              <w:spacing w:before="0"/>
              <w:jc w:val="center"/>
              <w:rPr>
                <w:del w:id="286" w:author="JANSSENS Paul" w:date="2020-10-28T17:29:00Z"/>
                <w:rFonts w:eastAsia="Times New Roman" w:cs="Arial"/>
              </w:rPr>
            </w:pPr>
          </w:p>
        </w:tc>
        <w:tc>
          <w:tcPr>
            <w:tcW w:w="283" w:type="dxa"/>
            <w:tcMar>
              <w:left w:w="0" w:type="dxa"/>
              <w:right w:w="0" w:type="dxa"/>
            </w:tcMar>
            <w:vAlign w:val="center"/>
          </w:tcPr>
          <w:p w14:paraId="0A4F49BA" w14:textId="77777777" w:rsidR="00330428" w:rsidRPr="00147B55" w:rsidDel="005C611D" w:rsidRDefault="00330428" w:rsidP="00D00FE1">
            <w:pPr>
              <w:spacing w:before="0"/>
              <w:jc w:val="center"/>
              <w:rPr>
                <w:del w:id="287" w:author="JANSSENS Paul" w:date="2020-10-28T17:29:00Z"/>
                <w:rFonts w:eastAsia="Times New Roman" w:cs="Arial"/>
              </w:rPr>
            </w:pPr>
          </w:p>
        </w:tc>
        <w:tc>
          <w:tcPr>
            <w:tcW w:w="283" w:type="dxa"/>
            <w:tcMar>
              <w:left w:w="0" w:type="dxa"/>
              <w:right w:w="0" w:type="dxa"/>
            </w:tcMar>
            <w:vAlign w:val="center"/>
          </w:tcPr>
          <w:p w14:paraId="1ECC1F17" w14:textId="77777777" w:rsidR="00330428" w:rsidRPr="00147B55" w:rsidDel="005C611D" w:rsidRDefault="00330428" w:rsidP="00D00FE1">
            <w:pPr>
              <w:spacing w:before="0"/>
              <w:jc w:val="center"/>
              <w:rPr>
                <w:del w:id="288" w:author="JANSSENS Paul" w:date="2020-10-28T17:29:00Z"/>
                <w:rFonts w:eastAsia="Times New Roman" w:cs="Arial"/>
              </w:rPr>
            </w:pPr>
          </w:p>
        </w:tc>
        <w:tc>
          <w:tcPr>
            <w:tcW w:w="283" w:type="dxa"/>
            <w:tcMar>
              <w:left w:w="0" w:type="dxa"/>
              <w:right w:w="0" w:type="dxa"/>
            </w:tcMar>
            <w:vAlign w:val="center"/>
          </w:tcPr>
          <w:p w14:paraId="17D189E1" w14:textId="77777777" w:rsidR="00330428" w:rsidRPr="00147B55" w:rsidDel="005C611D" w:rsidRDefault="00330428" w:rsidP="00D00FE1">
            <w:pPr>
              <w:spacing w:before="0"/>
              <w:jc w:val="center"/>
              <w:rPr>
                <w:del w:id="289" w:author="JANSSENS Paul" w:date="2020-10-28T17:29:00Z"/>
                <w:rFonts w:eastAsia="Times New Roman" w:cs="Arial"/>
              </w:rPr>
            </w:pPr>
          </w:p>
        </w:tc>
        <w:tc>
          <w:tcPr>
            <w:tcW w:w="283" w:type="dxa"/>
            <w:tcMar>
              <w:left w:w="0" w:type="dxa"/>
              <w:right w:w="0" w:type="dxa"/>
            </w:tcMar>
            <w:vAlign w:val="center"/>
          </w:tcPr>
          <w:p w14:paraId="5CA32C04" w14:textId="77777777" w:rsidR="00330428" w:rsidRPr="00147B55" w:rsidDel="005C611D" w:rsidRDefault="004F436D" w:rsidP="00D00FE1">
            <w:pPr>
              <w:spacing w:before="0"/>
              <w:jc w:val="center"/>
              <w:rPr>
                <w:del w:id="290" w:author="JANSSENS Paul" w:date="2020-10-28T17:29:00Z"/>
                <w:rFonts w:eastAsia="Times New Roman" w:cs="Arial"/>
              </w:rPr>
            </w:pPr>
            <w:del w:id="291" w:author="JANSSENS Paul" w:date="2020-10-28T17:29:00Z">
              <w:r w:rsidRPr="00147B55" w:rsidDel="005C611D">
                <w:rPr>
                  <w:rFonts w:eastAsia="Times New Roman" w:cs="Arial"/>
                </w:rPr>
                <w:delText>x</w:delText>
              </w:r>
            </w:del>
          </w:p>
        </w:tc>
      </w:tr>
      <w:tr w:rsidR="00330428" w:rsidRPr="00147B55" w:rsidDel="005C611D" w14:paraId="14C12836" w14:textId="77777777" w:rsidTr="00A412FE">
        <w:trPr>
          <w:del w:id="292" w:author="JANSSENS Paul" w:date="2020-10-28T17:29:00Z"/>
        </w:trPr>
        <w:tc>
          <w:tcPr>
            <w:tcW w:w="4479" w:type="dxa"/>
            <w:tcMar>
              <w:left w:w="0" w:type="dxa"/>
              <w:right w:w="0" w:type="dxa"/>
            </w:tcMar>
            <w:vAlign w:val="center"/>
          </w:tcPr>
          <w:p w14:paraId="792FD92D" w14:textId="77777777" w:rsidR="00330428" w:rsidRPr="00147B55" w:rsidDel="005C611D" w:rsidRDefault="00330428" w:rsidP="00D00FE1">
            <w:pPr>
              <w:spacing w:before="0"/>
              <w:jc w:val="both"/>
              <w:rPr>
                <w:del w:id="293" w:author="JANSSENS Paul" w:date="2020-10-28T17:29:00Z"/>
                <w:rFonts w:eastAsia="Times New Roman" w:cs="Arial"/>
              </w:rPr>
            </w:pPr>
            <w:del w:id="294" w:author="JANSSENS Paul" w:date="2020-10-28T17:29:00Z">
              <w:r w:rsidRPr="00147B55" w:rsidDel="005C611D">
                <w:rPr>
                  <w:rFonts w:eastAsia="Times New Roman" w:cs="Arial"/>
                </w:rPr>
                <w:delText>CommonTradeDataReport21</w:delText>
              </w:r>
            </w:del>
          </w:p>
        </w:tc>
        <w:tc>
          <w:tcPr>
            <w:tcW w:w="283" w:type="dxa"/>
            <w:tcMar>
              <w:left w:w="0" w:type="dxa"/>
              <w:right w:w="0" w:type="dxa"/>
            </w:tcMar>
            <w:vAlign w:val="center"/>
          </w:tcPr>
          <w:p w14:paraId="3BAB9965" w14:textId="77777777" w:rsidR="00330428" w:rsidRPr="00147B55" w:rsidDel="005C611D" w:rsidRDefault="00330428" w:rsidP="00D00FE1">
            <w:pPr>
              <w:spacing w:before="0"/>
              <w:jc w:val="center"/>
              <w:rPr>
                <w:del w:id="295" w:author="JANSSENS Paul" w:date="2020-10-28T17:29:00Z"/>
                <w:rFonts w:eastAsia="Times New Roman" w:cs="Arial"/>
              </w:rPr>
            </w:pPr>
          </w:p>
        </w:tc>
        <w:tc>
          <w:tcPr>
            <w:tcW w:w="283" w:type="dxa"/>
            <w:tcMar>
              <w:left w:w="0" w:type="dxa"/>
              <w:right w:w="0" w:type="dxa"/>
            </w:tcMar>
            <w:vAlign w:val="center"/>
          </w:tcPr>
          <w:p w14:paraId="41288FE2" w14:textId="77777777" w:rsidR="00330428" w:rsidRPr="00147B55" w:rsidDel="005C611D" w:rsidRDefault="00330428" w:rsidP="00D00FE1">
            <w:pPr>
              <w:spacing w:before="0"/>
              <w:jc w:val="center"/>
              <w:rPr>
                <w:del w:id="296" w:author="JANSSENS Paul" w:date="2020-10-28T17:29:00Z"/>
                <w:rFonts w:eastAsia="Times New Roman" w:cs="Arial"/>
              </w:rPr>
            </w:pPr>
          </w:p>
        </w:tc>
        <w:tc>
          <w:tcPr>
            <w:tcW w:w="283" w:type="dxa"/>
            <w:tcMar>
              <w:left w:w="0" w:type="dxa"/>
              <w:right w:w="0" w:type="dxa"/>
            </w:tcMar>
            <w:vAlign w:val="center"/>
          </w:tcPr>
          <w:p w14:paraId="4C24A2EC" w14:textId="77777777" w:rsidR="00330428" w:rsidRPr="00147B55" w:rsidDel="005C611D" w:rsidRDefault="00330428" w:rsidP="00D00FE1">
            <w:pPr>
              <w:spacing w:before="0"/>
              <w:jc w:val="center"/>
              <w:rPr>
                <w:del w:id="297" w:author="JANSSENS Paul" w:date="2020-10-28T17:29:00Z"/>
                <w:rFonts w:eastAsia="Times New Roman" w:cs="Arial"/>
              </w:rPr>
            </w:pPr>
          </w:p>
        </w:tc>
        <w:tc>
          <w:tcPr>
            <w:tcW w:w="283" w:type="dxa"/>
            <w:tcMar>
              <w:left w:w="0" w:type="dxa"/>
              <w:right w:w="0" w:type="dxa"/>
            </w:tcMar>
            <w:vAlign w:val="center"/>
          </w:tcPr>
          <w:p w14:paraId="348B1F10" w14:textId="77777777" w:rsidR="00330428" w:rsidRPr="00147B55" w:rsidDel="005C611D" w:rsidRDefault="00330428" w:rsidP="00D00FE1">
            <w:pPr>
              <w:spacing w:before="0"/>
              <w:jc w:val="center"/>
              <w:rPr>
                <w:del w:id="298" w:author="JANSSENS Paul" w:date="2020-10-28T17:29:00Z"/>
                <w:rFonts w:eastAsia="Times New Roman" w:cs="Arial"/>
              </w:rPr>
            </w:pPr>
          </w:p>
        </w:tc>
        <w:tc>
          <w:tcPr>
            <w:tcW w:w="283" w:type="dxa"/>
            <w:tcMar>
              <w:left w:w="0" w:type="dxa"/>
              <w:right w:w="0" w:type="dxa"/>
            </w:tcMar>
            <w:vAlign w:val="center"/>
          </w:tcPr>
          <w:p w14:paraId="58336ECB" w14:textId="77777777" w:rsidR="00330428" w:rsidRPr="00147B55" w:rsidDel="005C611D" w:rsidRDefault="00330428" w:rsidP="00D00FE1">
            <w:pPr>
              <w:spacing w:before="0"/>
              <w:jc w:val="center"/>
              <w:rPr>
                <w:del w:id="299" w:author="JANSSENS Paul" w:date="2020-10-28T17:29:00Z"/>
                <w:rFonts w:eastAsia="Times New Roman" w:cs="Arial"/>
              </w:rPr>
            </w:pPr>
          </w:p>
        </w:tc>
        <w:tc>
          <w:tcPr>
            <w:tcW w:w="283" w:type="dxa"/>
            <w:tcMar>
              <w:left w:w="0" w:type="dxa"/>
              <w:right w:w="0" w:type="dxa"/>
            </w:tcMar>
            <w:vAlign w:val="center"/>
          </w:tcPr>
          <w:p w14:paraId="482E549C" w14:textId="77777777" w:rsidR="00330428" w:rsidRPr="00147B55" w:rsidDel="005C611D" w:rsidRDefault="00330428" w:rsidP="00D00FE1">
            <w:pPr>
              <w:spacing w:before="0"/>
              <w:jc w:val="center"/>
              <w:rPr>
                <w:del w:id="300" w:author="JANSSENS Paul" w:date="2020-10-28T17:29:00Z"/>
                <w:rFonts w:eastAsia="Times New Roman" w:cs="Arial"/>
              </w:rPr>
            </w:pPr>
          </w:p>
        </w:tc>
        <w:tc>
          <w:tcPr>
            <w:tcW w:w="283" w:type="dxa"/>
            <w:tcMar>
              <w:left w:w="0" w:type="dxa"/>
              <w:right w:w="0" w:type="dxa"/>
            </w:tcMar>
            <w:vAlign w:val="center"/>
          </w:tcPr>
          <w:p w14:paraId="3470CFF8" w14:textId="77777777" w:rsidR="00330428" w:rsidRPr="00147B55" w:rsidDel="005C611D" w:rsidRDefault="004F436D" w:rsidP="00D00FE1">
            <w:pPr>
              <w:spacing w:before="0"/>
              <w:jc w:val="center"/>
              <w:rPr>
                <w:del w:id="301" w:author="JANSSENS Paul" w:date="2020-10-28T17:29:00Z"/>
                <w:rFonts w:eastAsia="Times New Roman" w:cs="Arial"/>
              </w:rPr>
            </w:pPr>
            <w:del w:id="302"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6E73B20" w14:textId="77777777" w:rsidR="00330428" w:rsidRPr="00147B55" w:rsidDel="005C611D" w:rsidRDefault="00330428" w:rsidP="00D00FE1">
            <w:pPr>
              <w:spacing w:before="0"/>
              <w:jc w:val="center"/>
              <w:rPr>
                <w:del w:id="303" w:author="JANSSENS Paul" w:date="2020-10-28T17:29:00Z"/>
                <w:rFonts w:eastAsia="Times New Roman" w:cs="Arial"/>
              </w:rPr>
            </w:pPr>
          </w:p>
        </w:tc>
        <w:tc>
          <w:tcPr>
            <w:tcW w:w="283" w:type="dxa"/>
            <w:tcMar>
              <w:left w:w="0" w:type="dxa"/>
              <w:right w:w="0" w:type="dxa"/>
            </w:tcMar>
            <w:vAlign w:val="center"/>
          </w:tcPr>
          <w:p w14:paraId="4FD43941" w14:textId="77777777" w:rsidR="00330428" w:rsidRPr="00147B55" w:rsidDel="005C611D" w:rsidRDefault="00330428" w:rsidP="00D00FE1">
            <w:pPr>
              <w:spacing w:before="0"/>
              <w:jc w:val="center"/>
              <w:rPr>
                <w:del w:id="304" w:author="JANSSENS Paul" w:date="2020-10-28T17:29:00Z"/>
                <w:rFonts w:eastAsia="Times New Roman" w:cs="Arial"/>
              </w:rPr>
            </w:pPr>
          </w:p>
        </w:tc>
        <w:tc>
          <w:tcPr>
            <w:tcW w:w="283" w:type="dxa"/>
            <w:tcMar>
              <w:left w:w="0" w:type="dxa"/>
              <w:right w:w="0" w:type="dxa"/>
            </w:tcMar>
            <w:vAlign w:val="center"/>
          </w:tcPr>
          <w:p w14:paraId="1BA54B68" w14:textId="77777777" w:rsidR="00330428" w:rsidRPr="00147B55" w:rsidDel="005C611D" w:rsidRDefault="00330428" w:rsidP="00D00FE1">
            <w:pPr>
              <w:spacing w:before="0"/>
              <w:jc w:val="center"/>
              <w:rPr>
                <w:del w:id="305" w:author="JANSSENS Paul" w:date="2020-10-28T17:29:00Z"/>
                <w:rFonts w:eastAsia="Times New Roman" w:cs="Arial"/>
              </w:rPr>
            </w:pPr>
          </w:p>
        </w:tc>
        <w:tc>
          <w:tcPr>
            <w:tcW w:w="283" w:type="dxa"/>
            <w:tcMar>
              <w:left w:w="0" w:type="dxa"/>
              <w:right w:w="0" w:type="dxa"/>
            </w:tcMar>
            <w:vAlign w:val="center"/>
          </w:tcPr>
          <w:p w14:paraId="2F4A91A0" w14:textId="77777777" w:rsidR="00330428" w:rsidRPr="00147B55" w:rsidDel="005C611D" w:rsidRDefault="00330428" w:rsidP="00D00FE1">
            <w:pPr>
              <w:spacing w:before="0"/>
              <w:jc w:val="center"/>
              <w:rPr>
                <w:del w:id="306" w:author="JANSSENS Paul" w:date="2020-10-28T17:29:00Z"/>
                <w:rFonts w:eastAsia="Times New Roman" w:cs="Arial"/>
              </w:rPr>
            </w:pPr>
          </w:p>
        </w:tc>
        <w:tc>
          <w:tcPr>
            <w:tcW w:w="283" w:type="dxa"/>
            <w:tcMar>
              <w:left w:w="0" w:type="dxa"/>
              <w:right w:w="0" w:type="dxa"/>
            </w:tcMar>
            <w:vAlign w:val="center"/>
          </w:tcPr>
          <w:p w14:paraId="5AC16D7B" w14:textId="77777777" w:rsidR="00330428" w:rsidRPr="00147B55" w:rsidDel="005C611D" w:rsidRDefault="00330428" w:rsidP="00D00FE1">
            <w:pPr>
              <w:spacing w:before="0"/>
              <w:jc w:val="center"/>
              <w:rPr>
                <w:del w:id="307" w:author="JANSSENS Paul" w:date="2020-10-28T17:29:00Z"/>
                <w:rFonts w:eastAsia="Times New Roman" w:cs="Arial"/>
              </w:rPr>
            </w:pPr>
          </w:p>
        </w:tc>
        <w:tc>
          <w:tcPr>
            <w:tcW w:w="283" w:type="dxa"/>
            <w:tcMar>
              <w:left w:w="0" w:type="dxa"/>
              <w:right w:w="0" w:type="dxa"/>
            </w:tcMar>
            <w:vAlign w:val="center"/>
          </w:tcPr>
          <w:p w14:paraId="4991F707" w14:textId="77777777" w:rsidR="00330428" w:rsidRPr="00147B55" w:rsidDel="005C611D" w:rsidRDefault="00330428" w:rsidP="00D00FE1">
            <w:pPr>
              <w:spacing w:before="0"/>
              <w:jc w:val="center"/>
              <w:rPr>
                <w:del w:id="308" w:author="JANSSENS Paul" w:date="2020-10-28T17:29:00Z"/>
                <w:rFonts w:eastAsia="Times New Roman" w:cs="Arial"/>
              </w:rPr>
            </w:pPr>
          </w:p>
        </w:tc>
        <w:tc>
          <w:tcPr>
            <w:tcW w:w="283" w:type="dxa"/>
            <w:tcMar>
              <w:left w:w="0" w:type="dxa"/>
              <w:right w:w="0" w:type="dxa"/>
            </w:tcMar>
            <w:vAlign w:val="center"/>
          </w:tcPr>
          <w:p w14:paraId="7FBE9E3B" w14:textId="77777777" w:rsidR="00330428" w:rsidRPr="00147B55" w:rsidDel="005C611D" w:rsidRDefault="00330428" w:rsidP="00D00FE1">
            <w:pPr>
              <w:spacing w:before="0"/>
              <w:jc w:val="center"/>
              <w:rPr>
                <w:del w:id="309" w:author="JANSSENS Paul" w:date="2020-10-28T17:29:00Z"/>
                <w:rFonts w:eastAsia="Times New Roman" w:cs="Arial"/>
              </w:rPr>
            </w:pPr>
          </w:p>
        </w:tc>
        <w:tc>
          <w:tcPr>
            <w:tcW w:w="283" w:type="dxa"/>
            <w:tcMar>
              <w:left w:w="0" w:type="dxa"/>
              <w:right w:w="0" w:type="dxa"/>
            </w:tcMar>
            <w:vAlign w:val="center"/>
          </w:tcPr>
          <w:p w14:paraId="4EC943B4" w14:textId="77777777" w:rsidR="00330428" w:rsidRPr="00147B55" w:rsidDel="005C611D" w:rsidRDefault="00330428" w:rsidP="00D00FE1">
            <w:pPr>
              <w:spacing w:before="0"/>
              <w:jc w:val="center"/>
              <w:rPr>
                <w:del w:id="310" w:author="JANSSENS Paul" w:date="2020-10-28T17:29:00Z"/>
                <w:rFonts w:eastAsia="Times New Roman" w:cs="Arial"/>
              </w:rPr>
            </w:pPr>
          </w:p>
        </w:tc>
        <w:tc>
          <w:tcPr>
            <w:tcW w:w="283" w:type="dxa"/>
            <w:tcMar>
              <w:left w:w="0" w:type="dxa"/>
              <w:right w:w="0" w:type="dxa"/>
            </w:tcMar>
            <w:vAlign w:val="center"/>
          </w:tcPr>
          <w:p w14:paraId="1A373D6A" w14:textId="77777777" w:rsidR="00330428" w:rsidRPr="00147B55" w:rsidDel="005C611D" w:rsidRDefault="004F436D" w:rsidP="00D00FE1">
            <w:pPr>
              <w:spacing w:before="0"/>
              <w:jc w:val="center"/>
              <w:rPr>
                <w:del w:id="311" w:author="JANSSENS Paul" w:date="2020-10-28T17:29:00Z"/>
                <w:rFonts w:eastAsia="Times New Roman" w:cs="Arial"/>
              </w:rPr>
            </w:pPr>
            <w:del w:id="312"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543BC9FF" w14:textId="77777777" w:rsidR="00330428" w:rsidRPr="00147B55" w:rsidDel="005C611D" w:rsidRDefault="00330428" w:rsidP="00D00FE1">
            <w:pPr>
              <w:spacing w:before="0"/>
              <w:jc w:val="center"/>
              <w:rPr>
                <w:del w:id="313" w:author="JANSSENS Paul" w:date="2020-10-28T17:29:00Z"/>
                <w:rFonts w:eastAsia="Times New Roman" w:cs="Arial"/>
              </w:rPr>
            </w:pPr>
          </w:p>
        </w:tc>
      </w:tr>
      <w:tr w:rsidR="00330428" w:rsidRPr="00147B55" w:rsidDel="005C611D" w14:paraId="7793EB1E" w14:textId="77777777" w:rsidTr="00A412FE">
        <w:trPr>
          <w:del w:id="314" w:author="JANSSENS Paul" w:date="2020-10-28T17:29:00Z"/>
        </w:trPr>
        <w:tc>
          <w:tcPr>
            <w:tcW w:w="4479" w:type="dxa"/>
            <w:tcMar>
              <w:left w:w="0" w:type="dxa"/>
              <w:right w:w="0" w:type="dxa"/>
            </w:tcMar>
            <w:vAlign w:val="center"/>
          </w:tcPr>
          <w:p w14:paraId="51305AA9" w14:textId="77777777" w:rsidR="00330428" w:rsidRPr="00147B55" w:rsidDel="005C611D" w:rsidRDefault="00330428" w:rsidP="00D00FE1">
            <w:pPr>
              <w:spacing w:before="0"/>
              <w:jc w:val="both"/>
              <w:rPr>
                <w:del w:id="315" w:author="JANSSENS Paul" w:date="2020-10-28T17:29:00Z"/>
                <w:rFonts w:eastAsia="Times New Roman" w:cs="Arial"/>
              </w:rPr>
            </w:pPr>
            <w:del w:id="316" w:author="JANSSENS Paul" w:date="2020-10-28T17:29:00Z">
              <w:r w:rsidRPr="00147B55" w:rsidDel="005C611D">
                <w:rPr>
                  <w:rFonts w:eastAsia="Times New Roman" w:cs="Arial"/>
                </w:rPr>
                <w:delText>CommonTradeDataReport22</w:delText>
              </w:r>
            </w:del>
          </w:p>
        </w:tc>
        <w:tc>
          <w:tcPr>
            <w:tcW w:w="283" w:type="dxa"/>
            <w:tcMar>
              <w:left w:w="0" w:type="dxa"/>
              <w:right w:w="0" w:type="dxa"/>
            </w:tcMar>
            <w:vAlign w:val="center"/>
          </w:tcPr>
          <w:p w14:paraId="4712E454" w14:textId="77777777" w:rsidR="00330428" w:rsidRPr="00147B55" w:rsidDel="005C611D" w:rsidRDefault="00330428" w:rsidP="00D00FE1">
            <w:pPr>
              <w:spacing w:before="0"/>
              <w:jc w:val="center"/>
              <w:rPr>
                <w:del w:id="317" w:author="JANSSENS Paul" w:date="2020-10-28T17:29:00Z"/>
                <w:rFonts w:eastAsia="Times New Roman" w:cs="Arial"/>
              </w:rPr>
            </w:pPr>
          </w:p>
        </w:tc>
        <w:tc>
          <w:tcPr>
            <w:tcW w:w="283" w:type="dxa"/>
            <w:tcMar>
              <w:left w:w="0" w:type="dxa"/>
              <w:right w:w="0" w:type="dxa"/>
            </w:tcMar>
            <w:vAlign w:val="center"/>
          </w:tcPr>
          <w:p w14:paraId="3ACE49AD" w14:textId="77777777" w:rsidR="00330428" w:rsidRPr="00147B55" w:rsidDel="005C611D" w:rsidRDefault="00B73D35" w:rsidP="00D00FE1">
            <w:pPr>
              <w:spacing w:before="0"/>
              <w:jc w:val="center"/>
              <w:rPr>
                <w:del w:id="318" w:author="JANSSENS Paul" w:date="2020-10-28T17:29:00Z"/>
                <w:rFonts w:eastAsia="Times New Roman" w:cs="Arial"/>
              </w:rPr>
            </w:pPr>
            <w:del w:id="319"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16ED3F8D" w14:textId="77777777" w:rsidR="00330428" w:rsidRPr="00147B55" w:rsidDel="005C611D" w:rsidRDefault="00B73D35" w:rsidP="00D00FE1">
            <w:pPr>
              <w:spacing w:before="0"/>
              <w:jc w:val="center"/>
              <w:rPr>
                <w:del w:id="320" w:author="JANSSENS Paul" w:date="2020-10-28T17:29:00Z"/>
                <w:rFonts w:eastAsia="Times New Roman" w:cs="Arial"/>
              </w:rPr>
            </w:pPr>
            <w:del w:id="321"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26ABC590" w14:textId="77777777" w:rsidR="00330428" w:rsidRPr="00147B55" w:rsidDel="005C611D" w:rsidRDefault="00330428" w:rsidP="00D00FE1">
            <w:pPr>
              <w:spacing w:before="0"/>
              <w:jc w:val="center"/>
              <w:rPr>
                <w:del w:id="322" w:author="JANSSENS Paul" w:date="2020-10-28T17:29:00Z"/>
                <w:rFonts w:eastAsia="Times New Roman" w:cs="Arial"/>
              </w:rPr>
            </w:pPr>
          </w:p>
        </w:tc>
        <w:tc>
          <w:tcPr>
            <w:tcW w:w="283" w:type="dxa"/>
            <w:tcMar>
              <w:left w:w="0" w:type="dxa"/>
              <w:right w:w="0" w:type="dxa"/>
            </w:tcMar>
            <w:vAlign w:val="center"/>
          </w:tcPr>
          <w:p w14:paraId="26C6E7C7" w14:textId="77777777" w:rsidR="00330428" w:rsidRPr="00147B55" w:rsidDel="005C611D" w:rsidRDefault="00330428" w:rsidP="00D00FE1">
            <w:pPr>
              <w:spacing w:before="0"/>
              <w:jc w:val="center"/>
              <w:rPr>
                <w:del w:id="323" w:author="JANSSENS Paul" w:date="2020-10-28T17:29:00Z"/>
                <w:rFonts w:eastAsia="Times New Roman" w:cs="Arial"/>
              </w:rPr>
            </w:pPr>
          </w:p>
        </w:tc>
        <w:tc>
          <w:tcPr>
            <w:tcW w:w="283" w:type="dxa"/>
            <w:tcMar>
              <w:left w:w="0" w:type="dxa"/>
              <w:right w:w="0" w:type="dxa"/>
            </w:tcMar>
            <w:vAlign w:val="center"/>
          </w:tcPr>
          <w:p w14:paraId="37B67531" w14:textId="77777777" w:rsidR="00330428" w:rsidRPr="00147B55" w:rsidDel="005C611D" w:rsidRDefault="004F436D" w:rsidP="00D00FE1">
            <w:pPr>
              <w:spacing w:before="0"/>
              <w:jc w:val="center"/>
              <w:rPr>
                <w:del w:id="324" w:author="JANSSENS Paul" w:date="2020-10-28T17:29:00Z"/>
                <w:rFonts w:eastAsia="Times New Roman" w:cs="Arial"/>
              </w:rPr>
            </w:pPr>
            <w:del w:id="325"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6DBA9F9B" w14:textId="77777777" w:rsidR="00330428" w:rsidRPr="00147B55" w:rsidDel="005C611D" w:rsidRDefault="00330428" w:rsidP="00D00FE1">
            <w:pPr>
              <w:spacing w:before="0"/>
              <w:jc w:val="center"/>
              <w:rPr>
                <w:del w:id="326" w:author="JANSSENS Paul" w:date="2020-10-28T17:29:00Z"/>
                <w:rFonts w:eastAsia="Times New Roman" w:cs="Arial"/>
              </w:rPr>
            </w:pPr>
          </w:p>
        </w:tc>
        <w:tc>
          <w:tcPr>
            <w:tcW w:w="283" w:type="dxa"/>
            <w:tcMar>
              <w:left w:w="0" w:type="dxa"/>
              <w:right w:w="0" w:type="dxa"/>
            </w:tcMar>
            <w:vAlign w:val="center"/>
          </w:tcPr>
          <w:p w14:paraId="2B89F01A" w14:textId="77777777" w:rsidR="00330428" w:rsidRPr="00147B55" w:rsidDel="005C611D" w:rsidRDefault="00330428" w:rsidP="00D00FE1">
            <w:pPr>
              <w:spacing w:before="0"/>
              <w:jc w:val="center"/>
              <w:rPr>
                <w:del w:id="327" w:author="JANSSENS Paul" w:date="2020-10-28T17:29:00Z"/>
                <w:rFonts w:eastAsia="Times New Roman" w:cs="Arial"/>
              </w:rPr>
            </w:pPr>
          </w:p>
        </w:tc>
        <w:tc>
          <w:tcPr>
            <w:tcW w:w="283" w:type="dxa"/>
            <w:tcMar>
              <w:left w:w="0" w:type="dxa"/>
              <w:right w:w="0" w:type="dxa"/>
            </w:tcMar>
            <w:vAlign w:val="center"/>
          </w:tcPr>
          <w:p w14:paraId="65CCD369" w14:textId="77777777" w:rsidR="00330428" w:rsidRPr="00147B55" w:rsidDel="005C611D" w:rsidRDefault="004F436D" w:rsidP="00D00FE1">
            <w:pPr>
              <w:spacing w:before="0"/>
              <w:jc w:val="center"/>
              <w:rPr>
                <w:del w:id="328" w:author="JANSSENS Paul" w:date="2020-10-28T17:29:00Z"/>
                <w:rFonts w:eastAsia="Times New Roman" w:cs="Arial"/>
              </w:rPr>
            </w:pPr>
            <w:del w:id="329"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DD7454C" w14:textId="77777777" w:rsidR="00330428" w:rsidRPr="00147B55" w:rsidDel="005C611D" w:rsidRDefault="004F436D" w:rsidP="00D00FE1">
            <w:pPr>
              <w:spacing w:before="0"/>
              <w:jc w:val="center"/>
              <w:rPr>
                <w:del w:id="330" w:author="JANSSENS Paul" w:date="2020-10-28T17:29:00Z"/>
                <w:rFonts w:eastAsia="Times New Roman" w:cs="Arial"/>
              </w:rPr>
            </w:pPr>
            <w:del w:id="331"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468A72DD" w14:textId="77777777" w:rsidR="00330428" w:rsidRPr="00147B55" w:rsidDel="005C611D" w:rsidRDefault="00330428" w:rsidP="00D00FE1">
            <w:pPr>
              <w:spacing w:before="0"/>
              <w:jc w:val="center"/>
              <w:rPr>
                <w:del w:id="332" w:author="JANSSENS Paul" w:date="2020-10-28T17:29:00Z"/>
                <w:rFonts w:eastAsia="Times New Roman" w:cs="Arial"/>
              </w:rPr>
            </w:pPr>
          </w:p>
        </w:tc>
        <w:tc>
          <w:tcPr>
            <w:tcW w:w="283" w:type="dxa"/>
            <w:tcMar>
              <w:left w:w="0" w:type="dxa"/>
              <w:right w:w="0" w:type="dxa"/>
            </w:tcMar>
            <w:vAlign w:val="center"/>
          </w:tcPr>
          <w:p w14:paraId="486564AC" w14:textId="77777777" w:rsidR="00330428" w:rsidRPr="00147B55" w:rsidDel="005C611D" w:rsidRDefault="00330428" w:rsidP="00D00FE1">
            <w:pPr>
              <w:spacing w:before="0"/>
              <w:jc w:val="center"/>
              <w:rPr>
                <w:del w:id="333" w:author="JANSSENS Paul" w:date="2020-10-28T17:29:00Z"/>
                <w:rFonts w:eastAsia="Times New Roman" w:cs="Arial"/>
              </w:rPr>
            </w:pPr>
          </w:p>
        </w:tc>
        <w:tc>
          <w:tcPr>
            <w:tcW w:w="283" w:type="dxa"/>
            <w:tcMar>
              <w:left w:w="0" w:type="dxa"/>
              <w:right w:w="0" w:type="dxa"/>
            </w:tcMar>
            <w:vAlign w:val="center"/>
          </w:tcPr>
          <w:p w14:paraId="74D3F2E6" w14:textId="77777777" w:rsidR="00330428" w:rsidRPr="00147B55" w:rsidDel="005C611D" w:rsidRDefault="00330428" w:rsidP="00D00FE1">
            <w:pPr>
              <w:spacing w:before="0"/>
              <w:jc w:val="center"/>
              <w:rPr>
                <w:del w:id="334" w:author="JANSSENS Paul" w:date="2020-10-28T17:29:00Z"/>
                <w:rFonts w:eastAsia="Times New Roman" w:cs="Arial"/>
              </w:rPr>
            </w:pPr>
          </w:p>
        </w:tc>
        <w:tc>
          <w:tcPr>
            <w:tcW w:w="283" w:type="dxa"/>
            <w:tcMar>
              <w:left w:w="0" w:type="dxa"/>
              <w:right w:w="0" w:type="dxa"/>
            </w:tcMar>
            <w:vAlign w:val="center"/>
          </w:tcPr>
          <w:p w14:paraId="021A4849" w14:textId="77777777" w:rsidR="00330428" w:rsidRPr="00147B55" w:rsidDel="005C611D" w:rsidRDefault="004F436D" w:rsidP="00D00FE1">
            <w:pPr>
              <w:spacing w:before="0"/>
              <w:jc w:val="center"/>
              <w:rPr>
                <w:del w:id="335" w:author="JANSSENS Paul" w:date="2020-10-28T17:29:00Z"/>
                <w:rFonts w:eastAsia="Times New Roman" w:cs="Arial"/>
              </w:rPr>
            </w:pPr>
            <w:del w:id="336"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4553CD32" w14:textId="77777777" w:rsidR="00330428" w:rsidRPr="00147B55" w:rsidDel="005C611D" w:rsidRDefault="004F436D" w:rsidP="00D00FE1">
            <w:pPr>
              <w:spacing w:before="0"/>
              <w:jc w:val="center"/>
              <w:rPr>
                <w:del w:id="337" w:author="JANSSENS Paul" w:date="2020-10-28T17:29:00Z"/>
                <w:rFonts w:eastAsia="Times New Roman" w:cs="Arial"/>
              </w:rPr>
            </w:pPr>
            <w:del w:id="338"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3AF3C53E" w14:textId="77777777" w:rsidR="00330428" w:rsidRPr="00147B55" w:rsidDel="005C611D" w:rsidRDefault="00330428" w:rsidP="00D00FE1">
            <w:pPr>
              <w:spacing w:before="0"/>
              <w:jc w:val="center"/>
              <w:rPr>
                <w:del w:id="339" w:author="JANSSENS Paul" w:date="2020-10-28T17:29:00Z"/>
                <w:rFonts w:eastAsia="Times New Roman" w:cs="Arial"/>
              </w:rPr>
            </w:pPr>
          </w:p>
        </w:tc>
        <w:tc>
          <w:tcPr>
            <w:tcW w:w="283" w:type="dxa"/>
            <w:tcMar>
              <w:left w:w="0" w:type="dxa"/>
              <w:right w:w="0" w:type="dxa"/>
            </w:tcMar>
            <w:vAlign w:val="center"/>
          </w:tcPr>
          <w:p w14:paraId="34E2B058" w14:textId="77777777" w:rsidR="00330428" w:rsidRPr="00147B55" w:rsidDel="005C611D" w:rsidRDefault="00330428" w:rsidP="00D00FE1">
            <w:pPr>
              <w:spacing w:before="0"/>
              <w:jc w:val="center"/>
              <w:rPr>
                <w:del w:id="340" w:author="JANSSENS Paul" w:date="2020-10-28T17:29:00Z"/>
                <w:rFonts w:eastAsia="Times New Roman" w:cs="Arial"/>
              </w:rPr>
            </w:pPr>
          </w:p>
        </w:tc>
      </w:tr>
      <w:tr w:rsidR="00330428" w:rsidRPr="00147B55" w:rsidDel="005C611D" w14:paraId="088541B6" w14:textId="77777777" w:rsidTr="00A412FE">
        <w:trPr>
          <w:del w:id="341" w:author="JANSSENS Paul" w:date="2020-10-28T17:29:00Z"/>
        </w:trPr>
        <w:tc>
          <w:tcPr>
            <w:tcW w:w="4479" w:type="dxa"/>
            <w:tcMar>
              <w:left w:w="0" w:type="dxa"/>
              <w:right w:w="0" w:type="dxa"/>
            </w:tcMar>
            <w:vAlign w:val="center"/>
          </w:tcPr>
          <w:p w14:paraId="00AFE539" w14:textId="77777777" w:rsidR="00330428" w:rsidRPr="00147B55" w:rsidDel="005C611D" w:rsidRDefault="00330428" w:rsidP="00D00FE1">
            <w:pPr>
              <w:spacing w:before="0"/>
              <w:jc w:val="both"/>
              <w:rPr>
                <w:del w:id="342" w:author="JANSSENS Paul" w:date="2020-10-28T17:29:00Z"/>
                <w:rFonts w:eastAsia="Times New Roman" w:cs="Arial"/>
              </w:rPr>
            </w:pPr>
            <w:del w:id="343" w:author="JANSSENS Paul" w:date="2020-10-28T17:29:00Z">
              <w:r w:rsidRPr="00147B55" w:rsidDel="005C611D">
                <w:rPr>
                  <w:rFonts w:eastAsia="Times New Roman" w:cs="Arial"/>
                </w:rPr>
                <w:delText>CommonTradeDataReport23</w:delText>
              </w:r>
            </w:del>
          </w:p>
        </w:tc>
        <w:tc>
          <w:tcPr>
            <w:tcW w:w="283" w:type="dxa"/>
            <w:tcMar>
              <w:left w:w="0" w:type="dxa"/>
              <w:right w:w="0" w:type="dxa"/>
            </w:tcMar>
            <w:vAlign w:val="center"/>
          </w:tcPr>
          <w:p w14:paraId="76F970FA" w14:textId="77777777" w:rsidR="00330428" w:rsidRPr="00147B55" w:rsidDel="005C611D" w:rsidRDefault="00330428" w:rsidP="00D00FE1">
            <w:pPr>
              <w:spacing w:before="0"/>
              <w:jc w:val="center"/>
              <w:rPr>
                <w:del w:id="344" w:author="JANSSENS Paul" w:date="2020-10-28T17:29:00Z"/>
                <w:rFonts w:eastAsia="Times New Roman" w:cs="Arial"/>
              </w:rPr>
            </w:pPr>
          </w:p>
        </w:tc>
        <w:tc>
          <w:tcPr>
            <w:tcW w:w="283" w:type="dxa"/>
            <w:tcMar>
              <w:left w:w="0" w:type="dxa"/>
              <w:right w:w="0" w:type="dxa"/>
            </w:tcMar>
            <w:vAlign w:val="center"/>
          </w:tcPr>
          <w:p w14:paraId="5A702CA4" w14:textId="77777777" w:rsidR="00330428" w:rsidRPr="00147B55" w:rsidDel="005C611D" w:rsidRDefault="00330428" w:rsidP="00D00FE1">
            <w:pPr>
              <w:spacing w:before="0"/>
              <w:jc w:val="center"/>
              <w:rPr>
                <w:del w:id="345" w:author="JANSSENS Paul" w:date="2020-10-28T17:29:00Z"/>
                <w:rFonts w:eastAsia="Times New Roman" w:cs="Arial"/>
              </w:rPr>
            </w:pPr>
          </w:p>
        </w:tc>
        <w:tc>
          <w:tcPr>
            <w:tcW w:w="283" w:type="dxa"/>
            <w:tcMar>
              <w:left w:w="0" w:type="dxa"/>
              <w:right w:w="0" w:type="dxa"/>
            </w:tcMar>
            <w:vAlign w:val="center"/>
          </w:tcPr>
          <w:p w14:paraId="1C6D84B2" w14:textId="77777777" w:rsidR="00330428" w:rsidRPr="00147B55" w:rsidDel="005C611D" w:rsidRDefault="00330428" w:rsidP="00D00FE1">
            <w:pPr>
              <w:spacing w:before="0"/>
              <w:jc w:val="center"/>
              <w:rPr>
                <w:del w:id="346" w:author="JANSSENS Paul" w:date="2020-10-28T17:29:00Z"/>
                <w:rFonts w:eastAsia="Times New Roman" w:cs="Arial"/>
              </w:rPr>
            </w:pPr>
          </w:p>
        </w:tc>
        <w:tc>
          <w:tcPr>
            <w:tcW w:w="283" w:type="dxa"/>
            <w:tcMar>
              <w:left w:w="0" w:type="dxa"/>
              <w:right w:w="0" w:type="dxa"/>
            </w:tcMar>
            <w:vAlign w:val="center"/>
          </w:tcPr>
          <w:p w14:paraId="30885078" w14:textId="77777777" w:rsidR="00330428" w:rsidRPr="00147B55" w:rsidDel="005C611D" w:rsidRDefault="00B73D35" w:rsidP="00D00FE1">
            <w:pPr>
              <w:spacing w:before="0"/>
              <w:jc w:val="center"/>
              <w:rPr>
                <w:del w:id="347" w:author="JANSSENS Paul" w:date="2020-10-28T17:29:00Z"/>
                <w:rFonts w:eastAsia="Times New Roman" w:cs="Arial"/>
              </w:rPr>
            </w:pPr>
            <w:del w:id="348"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883E115" w14:textId="77777777" w:rsidR="00330428" w:rsidRPr="00147B55" w:rsidDel="005C611D" w:rsidRDefault="00330428" w:rsidP="00D00FE1">
            <w:pPr>
              <w:spacing w:before="0"/>
              <w:jc w:val="center"/>
              <w:rPr>
                <w:del w:id="349" w:author="JANSSENS Paul" w:date="2020-10-28T17:29:00Z"/>
                <w:rFonts w:eastAsia="Times New Roman" w:cs="Arial"/>
              </w:rPr>
            </w:pPr>
          </w:p>
        </w:tc>
        <w:tc>
          <w:tcPr>
            <w:tcW w:w="283" w:type="dxa"/>
            <w:tcMar>
              <w:left w:w="0" w:type="dxa"/>
              <w:right w:w="0" w:type="dxa"/>
            </w:tcMar>
            <w:vAlign w:val="center"/>
          </w:tcPr>
          <w:p w14:paraId="765EEC7E" w14:textId="77777777" w:rsidR="00330428" w:rsidRPr="00147B55" w:rsidDel="005C611D" w:rsidRDefault="00330428" w:rsidP="00D00FE1">
            <w:pPr>
              <w:spacing w:before="0"/>
              <w:jc w:val="center"/>
              <w:rPr>
                <w:del w:id="350" w:author="JANSSENS Paul" w:date="2020-10-28T17:29:00Z"/>
                <w:rFonts w:eastAsia="Times New Roman" w:cs="Arial"/>
              </w:rPr>
            </w:pPr>
          </w:p>
        </w:tc>
        <w:tc>
          <w:tcPr>
            <w:tcW w:w="283" w:type="dxa"/>
            <w:tcMar>
              <w:left w:w="0" w:type="dxa"/>
              <w:right w:w="0" w:type="dxa"/>
            </w:tcMar>
            <w:vAlign w:val="center"/>
          </w:tcPr>
          <w:p w14:paraId="32A3A65E" w14:textId="77777777" w:rsidR="00330428" w:rsidRPr="00147B55" w:rsidDel="005C611D" w:rsidRDefault="00330428" w:rsidP="00D00FE1">
            <w:pPr>
              <w:spacing w:before="0"/>
              <w:jc w:val="center"/>
              <w:rPr>
                <w:del w:id="351" w:author="JANSSENS Paul" w:date="2020-10-28T17:29:00Z"/>
                <w:rFonts w:eastAsia="Times New Roman" w:cs="Arial"/>
              </w:rPr>
            </w:pPr>
          </w:p>
        </w:tc>
        <w:tc>
          <w:tcPr>
            <w:tcW w:w="283" w:type="dxa"/>
            <w:tcMar>
              <w:left w:w="0" w:type="dxa"/>
              <w:right w:w="0" w:type="dxa"/>
            </w:tcMar>
            <w:vAlign w:val="center"/>
          </w:tcPr>
          <w:p w14:paraId="4B324315" w14:textId="77777777" w:rsidR="00330428" w:rsidRPr="00147B55" w:rsidDel="005C611D" w:rsidRDefault="00330428" w:rsidP="00D00FE1">
            <w:pPr>
              <w:spacing w:before="0"/>
              <w:jc w:val="center"/>
              <w:rPr>
                <w:del w:id="352" w:author="JANSSENS Paul" w:date="2020-10-28T17:29:00Z"/>
                <w:rFonts w:eastAsia="Times New Roman" w:cs="Arial"/>
              </w:rPr>
            </w:pPr>
          </w:p>
        </w:tc>
        <w:tc>
          <w:tcPr>
            <w:tcW w:w="283" w:type="dxa"/>
            <w:tcMar>
              <w:left w:w="0" w:type="dxa"/>
              <w:right w:w="0" w:type="dxa"/>
            </w:tcMar>
            <w:vAlign w:val="center"/>
          </w:tcPr>
          <w:p w14:paraId="62445BC9" w14:textId="77777777" w:rsidR="00330428" w:rsidRPr="00147B55" w:rsidDel="005C611D" w:rsidRDefault="00330428" w:rsidP="00D00FE1">
            <w:pPr>
              <w:spacing w:before="0"/>
              <w:jc w:val="center"/>
              <w:rPr>
                <w:del w:id="353" w:author="JANSSENS Paul" w:date="2020-10-28T17:29:00Z"/>
                <w:rFonts w:eastAsia="Times New Roman" w:cs="Arial"/>
              </w:rPr>
            </w:pPr>
          </w:p>
        </w:tc>
        <w:tc>
          <w:tcPr>
            <w:tcW w:w="283" w:type="dxa"/>
            <w:tcMar>
              <w:left w:w="0" w:type="dxa"/>
              <w:right w:w="0" w:type="dxa"/>
            </w:tcMar>
            <w:vAlign w:val="center"/>
          </w:tcPr>
          <w:p w14:paraId="73822215" w14:textId="77777777" w:rsidR="00330428" w:rsidRPr="00147B55" w:rsidDel="005C611D" w:rsidRDefault="00330428" w:rsidP="00D00FE1">
            <w:pPr>
              <w:spacing w:before="0"/>
              <w:jc w:val="center"/>
              <w:rPr>
                <w:del w:id="354" w:author="JANSSENS Paul" w:date="2020-10-28T17:29:00Z"/>
                <w:rFonts w:eastAsia="Times New Roman" w:cs="Arial"/>
              </w:rPr>
            </w:pPr>
          </w:p>
        </w:tc>
        <w:tc>
          <w:tcPr>
            <w:tcW w:w="283" w:type="dxa"/>
            <w:tcMar>
              <w:left w:w="0" w:type="dxa"/>
              <w:right w:w="0" w:type="dxa"/>
            </w:tcMar>
            <w:vAlign w:val="center"/>
          </w:tcPr>
          <w:p w14:paraId="62626754" w14:textId="77777777" w:rsidR="00330428" w:rsidRPr="00147B55" w:rsidDel="005C611D" w:rsidRDefault="004F436D" w:rsidP="00D00FE1">
            <w:pPr>
              <w:spacing w:before="0"/>
              <w:jc w:val="center"/>
              <w:rPr>
                <w:del w:id="355" w:author="JANSSENS Paul" w:date="2020-10-28T17:29:00Z"/>
                <w:rFonts w:eastAsia="Times New Roman" w:cs="Arial"/>
              </w:rPr>
            </w:pPr>
            <w:del w:id="356"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422EA56" w14:textId="77777777" w:rsidR="00330428" w:rsidRPr="00147B55" w:rsidDel="005C611D" w:rsidRDefault="00330428" w:rsidP="00D00FE1">
            <w:pPr>
              <w:spacing w:before="0"/>
              <w:jc w:val="center"/>
              <w:rPr>
                <w:del w:id="357" w:author="JANSSENS Paul" w:date="2020-10-28T17:29:00Z"/>
                <w:rFonts w:eastAsia="Times New Roman" w:cs="Arial"/>
              </w:rPr>
            </w:pPr>
          </w:p>
        </w:tc>
        <w:tc>
          <w:tcPr>
            <w:tcW w:w="283" w:type="dxa"/>
            <w:tcMar>
              <w:left w:w="0" w:type="dxa"/>
              <w:right w:w="0" w:type="dxa"/>
            </w:tcMar>
            <w:vAlign w:val="center"/>
          </w:tcPr>
          <w:p w14:paraId="7A84E9DD" w14:textId="77777777" w:rsidR="00330428" w:rsidRPr="00147B55" w:rsidDel="005C611D" w:rsidRDefault="00330428" w:rsidP="00D00FE1">
            <w:pPr>
              <w:spacing w:before="0"/>
              <w:jc w:val="center"/>
              <w:rPr>
                <w:del w:id="358" w:author="JANSSENS Paul" w:date="2020-10-28T17:29:00Z"/>
                <w:rFonts w:eastAsia="Times New Roman" w:cs="Arial"/>
              </w:rPr>
            </w:pPr>
          </w:p>
        </w:tc>
        <w:tc>
          <w:tcPr>
            <w:tcW w:w="283" w:type="dxa"/>
            <w:tcMar>
              <w:left w:w="0" w:type="dxa"/>
              <w:right w:w="0" w:type="dxa"/>
            </w:tcMar>
            <w:vAlign w:val="center"/>
          </w:tcPr>
          <w:p w14:paraId="580CB09B" w14:textId="77777777" w:rsidR="00330428" w:rsidRPr="00147B55" w:rsidDel="005C611D" w:rsidRDefault="00330428" w:rsidP="00D00FE1">
            <w:pPr>
              <w:spacing w:before="0"/>
              <w:jc w:val="center"/>
              <w:rPr>
                <w:del w:id="359" w:author="JANSSENS Paul" w:date="2020-10-28T17:29:00Z"/>
                <w:rFonts w:eastAsia="Times New Roman" w:cs="Arial"/>
              </w:rPr>
            </w:pPr>
          </w:p>
        </w:tc>
        <w:tc>
          <w:tcPr>
            <w:tcW w:w="283" w:type="dxa"/>
            <w:tcMar>
              <w:left w:w="0" w:type="dxa"/>
              <w:right w:w="0" w:type="dxa"/>
            </w:tcMar>
            <w:vAlign w:val="center"/>
          </w:tcPr>
          <w:p w14:paraId="79E004BE" w14:textId="77777777" w:rsidR="00330428" w:rsidRPr="00147B55" w:rsidDel="005C611D" w:rsidRDefault="00330428" w:rsidP="00D00FE1">
            <w:pPr>
              <w:spacing w:before="0"/>
              <w:jc w:val="center"/>
              <w:rPr>
                <w:del w:id="360" w:author="JANSSENS Paul" w:date="2020-10-28T17:29:00Z"/>
                <w:rFonts w:eastAsia="Times New Roman" w:cs="Arial"/>
              </w:rPr>
            </w:pPr>
          </w:p>
        </w:tc>
        <w:tc>
          <w:tcPr>
            <w:tcW w:w="283" w:type="dxa"/>
            <w:tcMar>
              <w:left w:w="0" w:type="dxa"/>
              <w:right w:w="0" w:type="dxa"/>
            </w:tcMar>
            <w:vAlign w:val="center"/>
          </w:tcPr>
          <w:p w14:paraId="2222F672" w14:textId="77777777" w:rsidR="00330428" w:rsidRPr="00147B55" w:rsidDel="005C611D" w:rsidRDefault="00330428" w:rsidP="00D00FE1">
            <w:pPr>
              <w:spacing w:before="0"/>
              <w:jc w:val="center"/>
              <w:rPr>
                <w:del w:id="361" w:author="JANSSENS Paul" w:date="2020-10-28T17:29:00Z"/>
                <w:rFonts w:eastAsia="Times New Roman" w:cs="Arial"/>
              </w:rPr>
            </w:pPr>
          </w:p>
        </w:tc>
        <w:tc>
          <w:tcPr>
            <w:tcW w:w="283" w:type="dxa"/>
            <w:tcMar>
              <w:left w:w="0" w:type="dxa"/>
              <w:right w:w="0" w:type="dxa"/>
            </w:tcMar>
            <w:vAlign w:val="center"/>
          </w:tcPr>
          <w:p w14:paraId="32552BFC" w14:textId="77777777" w:rsidR="00330428" w:rsidRPr="00147B55" w:rsidDel="005C611D" w:rsidRDefault="00330428" w:rsidP="00D00FE1">
            <w:pPr>
              <w:spacing w:before="0"/>
              <w:jc w:val="center"/>
              <w:rPr>
                <w:del w:id="362" w:author="JANSSENS Paul" w:date="2020-10-28T17:29:00Z"/>
                <w:rFonts w:eastAsia="Times New Roman" w:cs="Arial"/>
              </w:rPr>
            </w:pPr>
          </w:p>
        </w:tc>
      </w:tr>
      <w:tr w:rsidR="00DC7824" w:rsidRPr="00147B55" w:rsidDel="005C611D" w14:paraId="35534DE4" w14:textId="77777777" w:rsidTr="00A412FE">
        <w:trPr>
          <w:del w:id="363" w:author="JANSSENS Paul" w:date="2020-10-28T17:29:00Z"/>
        </w:trPr>
        <w:tc>
          <w:tcPr>
            <w:tcW w:w="4479" w:type="dxa"/>
            <w:tcMar>
              <w:left w:w="0" w:type="dxa"/>
              <w:right w:w="0" w:type="dxa"/>
            </w:tcMar>
            <w:vAlign w:val="center"/>
          </w:tcPr>
          <w:p w14:paraId="7B368A74" w14:textId="77777777" w:rsidR="00DC7824" w:rsidRPr="00147B55" w:rsidDel="005C611D" w:rsidRDefault="00330428" w:rsidP="00D00FE1">
            <w:pPr>
              <w:spacing w:before="0"/>
              <w:jc w:val="both"/>
              <w:rPr>
                <w:del w:id="364" w:author="JANSSENS Paul" w:date="2020-10-28T17:29:00Z"/>
                <w:rFonts w:eastAsia="Times New Roman" w:cs="Arial"/>
              </w:rPr>
            </w:pPr>
            <w:del w:id="365" w:author="JANSSENS Paul" w:date="2020-10-28T17:29:00Z">
              <w:r w:rsidRPr="00147B55" w:rsidDel="005C611D">
                <w:rPr>
                  <w:rFonts w:eastAsia="Times New Roman" w:cs="Arial"/>
                </w:rPr>
                <w:delText>CommonTradeDataReport24</w:delText>
              </w:r>
            </w:del>
          </w:p>
        </w:tc>
        <w:tc>
          <w:tcPr>
            <w:tcW w:w="283" w:type="dxa"/>
            <w:tcMar>
              <w:left w:w="0" w:type="dxa"/>
              <w:right w:w="0" w:type="dxa"/>
            </w:tcMar>
            <w:vAlign w:val="center"/>
          </w:tcPr>
          <w:p w14:paraId="766A6BD7" w14:textId="77777777" w:rsidR="00DC7824" w:rsidRPr="00147B55" w:rsidDel="005C611D" w:rsidRDefault="00DC7824" w:rsidP="00D00FE1">
            <w:pPr>
              <w:spacing w:before="0"/>
              <w:jc w:val="center"/>
              <w:rPr>
                <w:del w:id="366" w:author="JANSSENS Paul" w:date="2020-10-28T17:29:00Z"/>
                <w:rFonts w:eastAsia="Times New Roman" w:cs="Arial"/>
              </w:rPr>
            </w:pPr>
          </w:p>
        </w:tc>
        <w:tc>
          <w:tcPr>
            <w:tcW w:w="283" w:type="dxa"/>
            <w:tcMar>
              <w:left w:w="0" w:type="dxa"/>
              <w:right w:w="0" w:type="dxa"/>
            </w:tcMar>
            <w:vAlign w:val="center"/>
          </w:tcPr>
          <w:p w14:paraId="6BB7FFEE" w14:textId="77777777" w:rsidR="00DC7824" w:rsidRPr="00147B55" w:rsidDel="005C611D" w:rsidRDefault="00DC7824" w:rsidP="00D00FE1">
            <w:pPr>
              <w:spacing w:before="0"/>
              <w:jc w:val="center"/>
              <w:rPr>
                <w:del w:id="367" w:author="JANSSENS Paul" w:date="2020-10-28T17:29:00Z"/>
                <w:rFonts w:eastAsia="Times New Roman" w:cs="Arial"/>
              </w:rPr>
            </w:pPr>
          </w:p>
        </w:tc>
        <w:tc>
          <w:tcPr>
            <w:tcW w:w="283" w:type="dxa"/>
            <w:tcMar>
              <w:left w:w="0" w:type="dxa"/>
              <w:right w:w="0" w:type="dxa"/>
            </w:tcMar>
            <w:vAlign w:val="center"/>
          </w:tcPr>
          <w:p w14:paraId="0CE22BCD" w14:textId="77777777" w:rsidR="00DC7824" w:rsidRPr="00147B55" w:rsidDel="005C611D" w:rsidRDefault="00DC7824" w:rsidP="00D00FE1">
            <w:pPr>
              <w:spacing w:before="0"/>
              <w:jc w:val="center"/>
              <w:rPr>
                <w:del w:id="368" w:author="JANSSENS Paul" w:date="2020-10-28T17:29:00Z"/>
                <w:rFonts w:eastAsia="Times New Roman" w:cs="Arial"/>
              </w:rPr>
            </w:pPr>
          </w:p>
        </w:tc>
        <w:tc>
          <w:tcPr>
            <w:tcW w:w="283" w:type="dxa"/>
            <w:tcMar>
              <w:left w:w="0" w:type="dxa"/>
              <w:right w:w="0" w:type="dxa"/>
            </w:tcMar>
            <w:vAlign w:val="center"/>
          </w:tcPr>
          <w:p w14:paraId="5BB6FEF5" w14:textId="77777777" w:rsidR="00DC7824" w:rsidRPr="00147B55" w:rsidDel="005C611D" w:rsidRDefault="00DC7824" w:rsidP="00D00FE1">
            <w:pPr>
              <w:spacing w:before="0"/>
              <w:jc w:val="center"/>
              <w:rPr>
                <w:del w:id="369" w:author="JANSSENS Paul" w:date="2020-10-28T17:29:00Z"/>
                <w:rFonts w:eastAsia="Times New Roman" w:cs="Arial"/>
              </w:rPr>
            </w:pPr>
          </w:p>
        </w:tc>
        <w:tc>
          <w:tcPr>
            <w:tcW w:w="283" w:type="dxa"/>
            <w:tcMar>
              <w:left w:w="0" w:type="dxa"/>
              <w:right w:w="0" w:type="dxa"/>
            </w:tcMar>
            <w:vAlign w:val="center"/>
          </w:tcPr>
          <w:p w14:paraId="165FF2A5" w14:textId="77777777" w:rsidR="00DC7824" w:rsidRPr="00147B55" w:rsidDel="005C611D" w:rsidRDefault="0030041C" w:rsidP="00D00FE1">
            <w:pPr>
              <w:spacing w:before="0"/>
              <w:jc w:val="center"/>
              <w:rPr>
                <w:del w:id="370" w:author="JANSSENS Paul" w:date="2020-10-28T17:29:00Z"/>
                <w:rFonts w:eastAsia="Times New Roman" w:cs="Arial"/>
              </w:rPr>
            </w:pPr>
            <w:del w:id="371"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79EC5E28" w14:textId="77777777" w:rsidR="00DC7824" w:rsidRPr="00147B55" w:rsidDel="005C611D" w:rsidRDefault="00DC7824" w:rsidP="00D00FE1">
            <w:pPr>
              <w:spacing w:before="0"/>
              <w:jc w:val="center"/>
              <w:rPr>
                <w:del w:id="372" w:author="JANSSENS Paul" w:date="2020-10-28T17:29:00Z"/>
                <w:rFonts w:eastAsia="Times New Roman" w:cs="Arial"/>
              </w:rPr>
            </w:pPr>
          </w:p>
        </w:tc>
        <w:tc>
          <w:tcPr>
            <w:tcW w:w="283" w:type="dxa"/>
            <w:tcMar>
              <w:left w:w="0" w:type="dxa"/>
              <w:right w:w="0" w:type="dxa"/>
            </w:tcMar>
            <w:vAlign w:val="center"/>
          </w:tcPr>
          <w:p w14:paraId="7BE529E6" w14:textId="77777777" w:rsidR="00DC7824" w:rsidRPr="00147B55" w:rsidDel="005C611D" w:rsidRDefault="00DC7824" w:rsidP="00D00FE1">
            <w:pPr>
              <w:spacing w:before="0"/>
              <w:jc w:val="center"/>
              <w:rPr>
                <w:del w:id="373" w:author="JANSSENS Paul" w:date="2020-10-28T17:29:00Z"/>
                <w:rFonts w:eastAsia="Times New Roman" w:cs="Arial"/>
              </w:rPr>
            </w:pPr>
          </w:p>
        </w:tc>
        <w:tc>
          <w:tcPr>
            <w:tcW w:w="283" w:type="dxa"/>
            <w:tcMar>
              <w:left w:w="0" w:type="dxa"/>
              <w:right w:w="0" w:type="dxa"/>
            </w:tcMar>
            <w:vAlign w:val="center"/>
          </w:tcPr>
          <w:p w14:paraId="2185690C" w14:textId="77777777" w:rsidR="00DC7824" w:rsidRPr="00147B55" w:rsidDel="005C611D" w:rsidRDefault="00DC7824" w:rsidP="00D00FE1">
            <w:pPr>
              <w:spacing w:before="0"/>
              <w:jc w:val="center"/>
              <w:rPr>
                <w:del w:id="374" w:author="JANSSENS Paul" w:date="2020-10-28T17:29:00Z"/>
                <w:rFonts w:eastAsia="Times New Roman" w:cs="Arial"/>
              </w:rPr>
            </w:pPr>
          </w:p>
        </w:tc>
        <w:tc>
          <w:tcPr>
            <w:tcW w:w="283" w:type="dxa"/>
            <w:tcMar>
              <w:left w:w="0" w:type="dxa"/>
              <w:right w:w="0" w:type="dxa"/>
            </w:tcMar>
            <w:vAlign w:val="center"/>
          </w:tcPr>
          <w:p w14:paraId="161BBB04" w14:textId="77777777" w:rsidR="00DC7824" w:rsidRPr="00147B55" w:rsidDel="005C611D" w:rsidRDefault="00DC7824" w:rsidP="00D00FE1">
            <w:pPr>
              <w:spacing w:before="0"/>
              <w:jc w:val="center"/>
              <w:rPr>
                <w:del w:id="375" w:author="JANSSENS Paul" w:date="2020-10-28T17:29:00Z"/>
                <w:rFonts w:eastAsia="Times New Roman" w:cs="Arial"/>
              </w:rPr>
            </w:pPr>
          </w:p>
        </w:tc>
        <w:tc>
          <w:tcPr>
            <w:tcW w:w="283" w:type="dxa"/>
            <w:tcMar>
              <w:left w:w="0" w:type="dxa"/>
              <w:right w:w="0" w:type="dxa"/>
            </w:tcMar>
            <w:vAlign w:val="center"/>
          </w:tcPr>
          <w:p w14:paraId="40E25122" w14:textId="77777777" w:rsidR="00DC7824" w:rsidRPr="00147B55" w:rsidDel="005C611D" w:rsidRDefault="00DC7824" w:rsidP="00D00FE1">
            <w:pPr>
              <w:spacing w:before="0"/>
              <w:jc w:val="center"/>
              <w:rPr>
                <w:del w:id="376" w:author="JANSSENS Paul" w:date="2020-10-28T17:29:00Z"/>
                <w:rFonts w:eastAsia="Times New Roman" w:cs="Arial"/>
              </w:rPr>
            </w:pPr>
          </w:p>
        </w:tc>
        <w:tc>
          <w:tcPr>
            <w:tcW w:w="283" w:type="dxa"/>
            <w:tcMar>
              <w:left w:w="0" w:type="dxa"/>
              <w:right w:w="0" w:type="dxa"/>
            </w:tcMar>
            <w:vAlign w:val="center"/>
          </w:tcPr>
          <w:p w14:paraId="454F6689" w14:textId="77777777" w:rsidR="00DC7824" w:rsidRPr="00147B55" w:rsidDel="005C611D" w:rsidRDefault="00DC7824" w:rsidP="00D00FE1">
            <w:pPr>
              <w:spacing w:before="0"/>
              <w:jc w:val="center"/>
              <w:rPr>
                <w:del w:id="377" w:author="JANSSENS Paul" w:date="2020-10-28T17:29:00Z"/>
                <w:rFonts w:eastAsia="Times New Roman" w:cs="Arial"/>
              </w:rPr>
            </w:pPr>
          </w:p>
        </w:tc>
        <w:tc>
          <w:tcPr>
            <w:tcW w:w="283" w:type="dxa"/>
            <w:tcMar>
              <w:left w:w="0" w:type="dxa"/>
              <w:right w:w="0" w:type="dxa"/>
            </w:tcMar>
            <w:vAlign w:val="center"/>
          </w:tcPr>
          <w:p w14:paraId="121D5FCD" w14:textId="77777777" w:rsidR="00DC7824" w:rsidRPr="00147B55" w:rsidDel="005C611D" w:rsidRDefault="00DC7824" w:rsidP="00D00FE1">
            <w:pPr>
              <w:spacing w:before="0"/>
              <w:jc w:val="center"/>
              <w:rPr>
                <w:del w:id="378" w:author="JANSSENS Paul" w:date="2020-10-28T17:29:00Z"/>
                <w:rFonts w:eastAsia="Times New Roman" w:cs="Arial"/>
              </w:rPr>
            </w:pPr>
          </w:p>
        </w:tc>
        <w:tc>
          <w:tcPr>
            <w:tcW w:w="283" w:type="dxa"/>
            <w:tcMar>
              <w:left w:w="0" w:type="dxa"/>
              <w:right w:w="0" w:type="dxa"/>
            </w:tcMar>
            <w:vAlign w:val="center"/>
          </w:tcPr>
          <w:p w14:paraId="0BF100A3" w14:textId="77777777" w:rsidR="00DC7824" w:rsidRPr="00147B55" w:rsidDel="005C611D" w:rsidRDefault="004F436D" w:rsidP="00D00FE1">
            <w:pPr>
              <w:spacing w:before="0"/>
              <w:jc w:val="center"/>
              <w:rPr>
                <w:del w:id="379" w:author="JANSSENS Paul" w:date="2020-10-28T17:29:00Z"/>
                <w:rFonts w:eastAsia="Times New Roman" w:cs="Arial"/>
              </w:rPr>
            </w:pPr>
            <w:del w:id="380"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37B2136E" w14:textId="77777777" w:rsidR="00DC7824" w:rsidRPr="00147B55" w:rsidDel="005C611D" w:rsidRDefault="00DC7824" w:rsidP="00D00FE1">
            <w:pPr>
              <w:spacing w:before="0"/>
              <w:jc w:val="center"/>
              <w:rPr>
                <w:del w:id="381" w:author="JANSSENS Paul" w:date="2020-10-28T17:29:00Z"/>
                <w:rFonts w:eastAsia="Times New Roman" w:cs="Arial"/>
              </w:rPr>
            </w:pPr>
          </w:p>
        </w:tc>
        <w:tc>
          <w:tcPr>
            <w:tcW w:w="283" w:type="dxa"/>
            <w:tcMar>
              <w:left w:w="0" w:type="dxa"/>
              <w:right w:w="0" w:type="dxa"/>
            </w:tcMar>
            <w:vAlign w:val="center"/>
          </w:tcPr>
          <w:p w14:paraId="45A02EDD" w14:textId="77777777" w:rsidR="00DC7824" w:rsidRPr="00147B55" w:rsidDel="005C611D" w:rsidRDefault="00DC7824" w:rsidP="00D00FE1">
            <w:pPr>
              <w:spacing w:before="0"/>
              <w:jc w:val="center"/>
              <w:rPr>
                <w:del w:id="382" w:author="JANSSENS Paul" w:date="2020-10-28T17:29:00Z"/>
                <w:rFonts w:eastAsia="Times New Roman" w:cs="Arial"/>
              </w:rPr>
            </w:pPr>
          </w:p>
        </w:tc>
        <w:tc>
          <w:tcPr>
            <w:tcW w:w="283" w:type="dxa"/>
            <w:tcMar>
              <w:left w:w="0" w:type="dxa"/>
              <w:right w:w="0" w:type="dxa"/>
            </w:tcMar>
            <w:vAlign w:val="center"/>
          </w:tcPr>
          <w:p w14:paraId="2D32AE33" w14:textId="77777777" w:rsidR="00DC7824" w:rsidRPr="00147B55" w:rsidDel="005C611D" w:rsidRDefault="00DC7824" w:rsidP="00D00FE1">
            <w:pPr>
              <w:spacing w:before="0"/>
              <w:jc w:val="center"/>
              <w:rPr>
                <w:del w:id="383" w:author="JANSSENS Paul" w:date="2020-10-28T17:29:00Z"/>
                <w:rFonts w:eastAsia="Times New Roman" w:cs="Arial"/>
              </w:rPr>
            </w:pPr>
          </w:p>
        </w:tc>
        <w:tc>
          <w:tcPr>
            <w:tcW w:w="283" w:type="dxa"/>
            <w:tcMar>
              <w:left w:w="0" w:type="dxa"/>
              <w:right w:w="0" w:type="dxa"/>
            </w:tcMar>
            <w:vAlign w:val="center"/>
          </w:tcPr>
          <w:p w14:paraId="0C51B32C" w14:textId="77777777" w:rsidR="00DC7824" w:rsidRPr="00147B55" w:rsidDel="005C611D" w:rsidRDefault="00DC7824" w:rsidP="00D00FE1">
            <w:pPr>
              <w:spacing w:before="0"/>
              <w:jc w:val="center"/>
              <w:rPr>
                <w:del w:id="384" w:author="JANSSENS Paul" w:date="2020-10-28T17:29:00Z"/>
                <w:rFonts w:eastAsia="Times New Roman" w:cs="Arial"/>
              </w:rPr>
            </w:pPr>
          </w:p>
        </w:tc>
      </w:tr>
      <w:tr w:rsidR="00330428" w:rsidRPr="00147B55" w:rsidDel="005C611D" w14:paraId="042818AE" w14:textId="77777777" w:rsidTr="00A412FE">
        <w:trPr>
          <w:del w:id="385" w:author="JANSSENS Paul" w:date="2020-10-28T17:29:00Z"/>
        </w:trPr>
        <w:tc>
          <w:tcPr>
            <w:tcW w:w="4479" w:type="dxa"/>
            <w:tcMar>
              <w:left w:w="0" w:type="dxa"/>
              <w:right w:w="0" w:type="dxa"/>
            </w:tcMar>
            <w:vAlign w:val="center"/>
          </w:tcPr>
          <w:p w14:paraId="57DFF26D" w14:textId="77777777" w:rsidR="00330428" w:rsidRPr="00147B55" w:rsidDel="005C611D" w:rsidRDefault="00330428" w:rsidP="00D00FE1">
            <w:pPr>
              <w:spacing w:before="0"/>
              <w:jc w:val="both"/>
              <w:rPr>
                <w:del w:id="386" w:author="JANSSENS Paul" w:date="2020-10-28T17:29:00Z"/>
                <w:rFonts w:eastAsia="Times New Roman" w:cs="Arial"/>
              </w:rPr>
            </w:pPr>
            <w:del w:id="387" w:author="JANSSENS Paul" w:date="2020-10-28T17:29:00Z">
              <w:r w:rsidRPr="00147B55" w:rsidDel="005C611D">
                <w:rPr>
                  <w:rFonts w:eastAsia="Times New Roman" w:cs="Arial"/>
                </w:rPr>
                <w:delText>CommonTradeDataReport25</w:delText>
              </w:r>
            </w:del>
          </w:p>
        </w:tc>
        <w:tc>
          <w:tcPr>
            <w:tcW w:w="283" w:type="dxa"/>
            <w:tcMar>
              <w:left w:w="0" w:type="dxa"/>
              <w:right w:w="0" w:type="dxa"/>
            </w:tcMar>
            <w:vAlign w:val="center"/>
          </w:tcPr>
          <w:p w14:paraId="45642E31" w14:textId="77777777" w:rsidR="00330428" w:rsidRPr="00147B55" w:rsidDel="005C611D" w:rsidRDefault="00330428" w:rsidP="00D00FE1">
            <w:pPr>
              <w:spacing w:before="0"/>
              <w:jc w:val="center"/>
              <w:rPr>
                <w:del w:id="388" w:author="JANSSENS Paul" w:date="2020-10-28T17:29:00Z"/>
                <w:rFonts w:eastAsia="Times New Roman" w:cs="Arial"/>
              </w:rPr>
            </w:pPr>
          </w:p>
        </w:tc>
        <w:tc>
          <w:tcPr>
            <w:tcW w:w="283" w:type="dxa"/>
            <w:tcMar>
              <w:left w:w="0" w:type="dxa"/>
              <w:right w:w="0" w:type="dxa"/>
            </w:tcMar>
            <w:vAlign w:val="center"/>
          </w:tcPr>
          <w:p w14:paraId="2F4CEB8A" w14:textId="77777777" w:rsidR="00330428" w:rsidRPr="00147B55" w:rsidDel="005C611D" w:rsidRDefault="00330428" w:rsidP="00D00FE1">
            <w:pPr>
              <w:spacing w:before="0"/>
              <w:jc w:val="center"/>
              <w:rPr>
                <w:del w:id="389" w:author="JANSSENS Paul" w:date="2020-10-28T17:29:00Z"/>
                <w:rFonts w:eastAsia="Times New Roman" w:cs="Arial"/>
              </w:rPr>
            </w:pPr>
          </w:p>
        </w:tc>
        <w:tc>
          <w:tcPr>
            <w:tcW w:w="283" w:type="dxa"/>
            <w:tcMar>
              <w:left w:w="0" w:type="dxa"/>
              <w:right w:w="0" w:type="dxa"/>
            </w:tcMar>
            <w:vAlign w:val="center"/>
          </w:tcPr>
          <w:p w14:paraId="34F4C987" w14:textId="77777777" w:rsidR="00330428" w:rsidRPr="00147B55" w:rsidDel="005C611D" w:rsidRDefault="00330428" w:rsidP="00D00FE1">
            <w:pPr>
              <w:spacing w:before="0"/>
              <w:jc w:val="center"/>
              <w:rPr>
                <w:del w:id="390" w:author="JANSSENS Paul" w:date="2020-10-28T17:29:00Z"/>
                <w:rFonts w:eastAsia="Times New Roman" w:cs="Arial"/>
              </w:rPr>
            </w:pPr>
          </w:p>
        </w:tc>
        <w:tc>
          <w:tcPr>
            <w:tcW w:w="283" w:type="dxa"/>
            <w:tcMar>
              <w:left w:w="0" w:type="dxa"/>
              <w:right w:w="0" w:type="dxa"/>
            </w:tcMar>
            <w:vAlign w:val="center"/>
          </w:tcPr>
          <w:p w14:paraId="2DE402F5" w14:textId="77777777" w:rsidR="00330428" w:rsidRPr="00147B55" w:rsidDel="005C611D" w:rsidRDefault="00330428" w:rsidP="00D00FE1">
            <w:pPr>
              <w:spacing w:before="0"/>
              <w:jc w:val="center"/>
              <w:rPr>
                <w:del w:id="391" w:author="JANSSENS Paul" w:date="2020-10-28T17:29:00Z"/>
                <w:rFonts w:eastAsia="Times New Roman" w:cs="Arial"/>
              </w:rPr>
            </w:pPr>
          </w:p>
        </w:tc>
        <w:tc>
          <w:tcPr>
            <w:tcW w:w="283" w:type="dxa"/>
            <w:tcMar>
              <w:left w:w="0" w:type="dxa"/>
              <w:right w:w="0" w:type="dxa"/>
            </w:tcMar>
            <w:vAlign w:val="center"/>
          </w:tcPr>
          <w:p w14:paraId="1F522C59" w14:textId="77777777" w:rsidR="00330428" w:rsidRPr="00147B55" w:rsidDel="005C611D" w:rsidRDefault="00330428" w:rsidP="00D00FE1">
            <w:pPr>
              <w:spacing w:before="0"/>
              <w:jc w:val="center"/>
              <w:rPr>
                <w:del w:id="392" w:author="JANSSENS Paul" w:date="2020-10-28T17:29:00Z"/>
                <w:rFonts w:eastAsia="Times New Roman" w:cs="Arial"/>
              </w:rPr>
            </w:pPr>
          </w:p>
        </w:tc>
        <w:tc>
          <w:tcPr>
            <w:tcW w:w="283" w:type="dxa"/>
            <w:tcMar>
              <w:left w:w="0" w:type="dxa"/>
              <w:right w:w="0" w:type="dxa"/>
            </w:tcMar>
            <w:vAlign w:val="center"/>
          </w:tcPr>
          <w:p w14:paraId="2E7C26C7" w14:textId="77777777" w:rsidR="00330428" w:rsidRPr="00147B55" w:rsidDel="005C611D" w:rsidRDefault="00330428" w:rsidP="00D00FE1">
            <w:pPr>
              <w:spacing w:before="0"/>
              <w:jc w:val="center"/>
              <w:rPr>
                <w:del w:id="393" w:author="JANSSENS Paul" w:date="2020-10-28T17:29:00Z"/>
                <w:rFonts w:eastAsia="Times New Roman" w:cs="Arial"/>
              </w:rPr>
            </w:pPr>
          </w:p>
        </w:tc>
        <w:tc>
          <w:tcPr>
            <w:tcW w:w="283" w:type="dxa"/>
            <w:tcMar>
              <w:left w:w="0" w:type="dxa"/>
              <w:right w:w="0" w:type="dxa"/>
            </w:tcMar>
            <w:vAlign w:val="center"/>
          </w:tcPr>
          <w:p w14:paraId="6BE86EF7" w14:textId="77777777" w:rsidR="00330428" w:rsidRPr="00147B55" w:rsidDel="005C611D" w:rsidRDefault="00330428" w:rsidP="00D00FE1">
            <w:pPr>
              <w:spacing w:before="0"/>
              <w:jc w:val="center"/>
              <w:rPr>
                <w:del w:id="394" w:author="JANSSENS Paul" w:date="2020-10-28T17:29:00Z"/>
                <w:rFonts w:eastAsia="Times New Roman" w:cs="Arial"/>
              </w:rPr>
            </w:pPr>
          </w:p>
        </w:tc>
        <w:tc>
          <w:tcPr>
            <w:tcW w:w="283" w:type="dxa"/>
            <w:tcMar>
              <w:left w:w="0" w:type="dxa"/>
              <w:right w:w="0" w:type="dxa"/>
            </w:tcMar>
            <w:vAlign w:val="center"/>
          </w:tcPr>
          <w:p w14:paraId="4EF5EF4B" w14:textId="77777777" w:rsidR="00330428" w:rsidRPr="00147B55" w:rsidDel="005C611D" w:rsidRDefault="004F436D" w:rsidP="00D00FE1">
            <w:pPr>
              <w:spacing w:before="0"/>
              <w:jc w:val="center"/>
              <w:rPr>
                <w:del w:id="395" w:author="JANSSENS Paul" w:date="2020-10-28T17:29:00Z"/>
                <w:rFonts w:eastAsia="Times New Roman" w:cs="Arial"/>
              </w:rPr>
            </w:pPr>
            <w:del w:id="396"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4BE9E9EF" w14:textId="77777777" w:rsidR="00330428" w:rsidRPr="00147B55" w:rsidDel="005C611D" w:rsidRDefault="00330428" w:rsidP="00D00FE1">
            <w:pPr>
              <w:spacing w:before="0"/>
              <w:jc w:val="center"/>
              <w:rPr>
                <w:del w:id="397" w:author="JANSSENS Paul" w:date="2020-10-28T17:29:00Z"/>
                <w:rFonts w:eastAsia="Times New Roman" w:cs="Arial"/>
              </w:rPr>
            </w:pPr>
          </w:p>
        </w:tc>
        <w:tc>
          <w:tcPr>
            <w:tcW w:w="283" w:type="dxa"/>
            <w:tcMar>
              <w:left w:w="0" w:type="dxa"/>
              <w:right w:w="0" w:type="dxa"/>
            </w:tcMar>
            <w:vAlign w:val="center"/>
          </w:tcPr>
          <w:p w14:paraId="67C05FEC" w14:textId="77777777" w:rsidR="00330428" w:rsidRPr="00147B55" w:rsidDel="005C611D" w:rsidRDefault="00330428" w:rsidP="00D00FE1">
            <w:pPr>
              <w:spacing w:before="0"/>
              <w:jc w:val="center"/>
              <w:rPr>
                <w:del w:id="398" w:author="JANSSENS Paul" w:date="2020-10-28T17:29:00Z"/>
                <w:rFonts w:eastAsia="Times New Roman" w:cs="Arial"/>
              </w:rPr>
            </w:pPr>
          </w:p>
        </w:tc>
        <w:tc>
          <w:tcPr>
            <w:tcW w:w="283" w:type="dxa"/>
            <w:tcMar>
              <w:left w:w="0" w:type="dxa"/>
              <w:right w:w="0" w:type="dxa"/>
            </w:tcMar>
            <w:vAlign w:val="center"/>
          </w:tcPr>
          <w:p w14:paraId="5A2CC25D" w14:textId="77777777" w:rsidR="00330428" w:rsidRPr="00147B55" w:rsidDel="005C611D" w:rsidRDefault="00330428" w:rsidP="00D00FE1">
            <w:pPr>
              <w:spacing w:before="0"/>
              <w:jc w:val="center"/>
              <w:rPr>
                <w:del w:id="399" w:author="JANSSENS Paul" w:date="2020-10-28T17:29:00Z"/>
                <w:rFonts w:eastAsia="Times New Roman" w:cs="Arial"/>
              </w:rPr>
            </w:pPr>
          </w:p>
        </w:tc>
        <w:tc>
          <w:tcPr>
            <w:tcW w:w="283" w:type="dxa"/>
            <w:tcMar>
              <w:left w:w="0" w:type="dxa"/>
              <w:right w:w="0" w:type="dxa"/>
            </w:tcMar>
            <w:vAlign w:val="center"/>
          </w:tcPr>
          <w:p w14:paraId="02295DA1" w14:textId="77777777" w:rsidR="00330428" w:rsidRPr="00147B55" w:rsidDel="005C611D" w:rsidRDefault="004F436D" w:rsidP="00D00FE1">
            <w:pPr>
              <w:spacing w:before="0"/>
              <w:jc w:val="center"/>
              <w:rPr>
                <w:del w:id="400" w:author="JANSSENS Paul" w:date="2020-10-28T17:29:00Z"/>
                <w:rFonts w:eastAsia="Times New Roman" w:cs="Arial"/>
              </w:rPr>
            </w:pPr>
            <w:del w:id="401" w:author="JANSSENS Paul" w:date="2020-10-28T17:29:00Z">
              <w:r w:rsidRPr="00147B55" w:rsidDel="005C611D">
                <w:rPr>
                  <w:rFonts w:eastAsia="Times New Roman" w:cs="Arial"/>
                </w:rPr>
                <w:delText>x</w:delText>
              </w:r>
            </w:del>
          </w:p>
        </w:tc>
        <w:tc>
          <w:tcPr>
            <w:tcW w:w="283" w:type="dxa"/>
            <w:tcMar>
              <w:left w:w="0" w:type="dxa"/>
              <w:right w:w="0" w:type="dxa"/>
            </w:tcMar>
            <w:vAlign w:val="center"/>
          </w:tcPr>
          <w:p w14:paraId="07F995ED" w14:textId="77777777" w:rsidR="00330428" w:rsidRPr="00147B55" w:rsidDel="005C611D" w:rsidRDefault="00330428" w:rsidP="00D00FE1">
            <w:pPr>
              <w:spacing w:before="0"/>
              <w:jc w:val="center"/>
              <w:rPr>
                <w:del w:id="402" w:author="JANSSENS Paul" w:date="2020-10-28T17:29:00Z"/>
                <w:rFonts w:eastAsia="Times New Roman" w:cs="Arial"/>
              </w:rPr>
            </w:pPr>
          </w:p>
        </w:tc>
        <w:tc>
          <w:tcPr>
            <w:tcW w:w="283" w:type="dxa"/>
            <w:tcMar>
              <w:left w:w="0" w:type="dxa"/>
              <w:right w:w="0" w:type="dxa"/>
            </w:tcMar>
            <w:vAlign w:val="center"/>
          </w:tcPr>
          <w:p w14:paraId="0CF94D91" w14:textId="77777777" w:rsidR="00330428" w:rsidRPr="00147B55" w:rsidDel="005C611D" w:rsidRDefault="00330428" w:rsidP="00D00FE1">
            <w:pPr>
              <w:spacing w:before="0"/>
              <w:jc w:val="center"/>
              <w:rPr>
                <w:del w:id="403" w:author="JANSSENS Paul" w:date="2020-10-28T17:29:00Z"/>
                <w:rFonts w:eastAsia="Times New Roman" w:cs="Arial"/>
              </w:rPr>
            </w:pPr>
          </w:p>
        </w:tc>
        <w:tc>
          <w:tcPr>
            <w:tcW w:w="283" w:type="dxa"/>
            <w:tcMar>
              <w:left w:w="0" w:type="dxa"/>
              <w:right w:w="0" w:type="dxa"/>
            </w:tcMar>
            <w:vAlign w:val="center"/>
          </w:tcPr>
          <w:p w14:paraId="53215B14" w14:textId="77777777" w:rsidR="00330428" w:rsidRPr="00147B55" w:rsidDel="005C611D" w:rsidRDefault="00330428" w:rsidP="00D00FE1">
            <w:pPr>
              <w:spacing w:before="0"/>
              <w:jc w:val="center"/>
              <w:rPr>
                <w:del w:id="404" w:author="JANSSENS Paul" w:date="2020-10-28T17:29:00Z"/>
                <w:rFonts w:eastAsia="Times New Roman" w:cs="Arial"/>
              </w:rPr>
            </w:pPr>
          </w:p>
        </w:tc>
        <w:tc>
          <w:tcPr>
            <w:tcW w:w="283" w:type="dxa"/>
            <w:tcMar>
              <w:left w:w="0" w:type="dxa"/>
              <w:right w:w="0" w:type="dxa"/>
            </w:tcMar>
            <w:vAlign w:val="center"/>
          </w:tcPr>
          <w:p w14:paraId="41AFEDAD" w14:textId="77777777" w:rsidR="00330428" w:rsidRPr="00147B55" w:rsidDel="005C611D" w:rsidRDefault="00330428" w:rsidP="00D00FE1">
            <w:pPr>
              <w:spacing w:before="0"/>
              <w:jc w:val="center"/>
              <w:rPr>
                <w:del w:id="405" w:author="JANSSENS Paul" w:date="2020-10-28T17:29:00Z"/>
                <w:rFonts w:eastAsia="Times New Roman" w:cs="Arial"/>
              </w:rPr>
            </w:pPr>
          </w:p>
        </w:tc>
        <w:tc>
          <w:tcPr>
            <w:tcW w:w="283" w:type="dxa"/>
            <w:tcMar>
              <w:left w:w="0" w:type="dxa"/>
              <w:right w:w="0" w:type="dxa"/>
            </w:tcMar>
            <w:vAlign w:val="center"/>
          </w:tcPr>
          <w:p w14:paraId="153DEFE0" w14:textId="77777777" w:rsidR="00330428" w:rsidRPr="00147B55" w:rsidDel="005C611D" w:rsidRDefault="00330428" w:rsidP="00D00FE1">
            <w:pPr>
              <w:spacing w:before="0"/>
              <w:jc w:val="center"/>
              <w:rPr>
                <w:del w:id="406" w:author="JANSSENS Paul" w:date="2020-10-28T17:29:00Z"/>
                <w:rFonts w:eastAsia="Times New Roman" w:cs="Arial"/>
              </w:rPr>
            </w:pPr>
          </w:p>
        </w:tc>
      </w:tr>
    </w:tbl>
    <w:p w14:paraId="11477673" w14:textId="77777777"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auth.090</w:t>
      </w:r>
      <w:r w:rsidRPr="00147B55">
        <w:rPr>
          <w:rFonts w:eastAsia="Times New Roman" w:cs="Arial"/>
        </w:rPr>
        <w:t xml:space="preserve"> message allows the Trade Repositories to report data to the relevant authorities on aggregated exposures between a pair of counterparties that comprise:</w:t>
      </w:r>
    </w:p>
    <w:p w14:paraId="7D97C5D5"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Position sets;</w:t>
      </w:r>
    </w:p>
    <w:p w14:paraId="428D7517"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Collateral position sets;</w:t>
      </w:r>
    </w:p>
    <w:p w14:paraId="47D1BECF"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Currency positions sets; and </w:t>
      </w:r>
    </w:p>
    <w:p w14:paraId="5491E1AA"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Currency collateral position sets.</w:t>
      </w:r>
    </w:p>
    <w:p w14:paraId="7B8B281F" w14:textId="77777777" w:rsidR="005C611D" w:rsidRPr="00147B55" w:rsidRDefault="005C611D" w:rsidP="005C611D">
      <w:pPr>
        <w:spacing w:after="250" w:line="276" w:lineRule="auto"/>
        <w:jc w:val="both"/>
        <w:rPr>
          <w:rFonts w:eastAsia="Times New Roman" w:cs="Arial"/>
        </w:rPr>
      </w:pPr>
      <w:r w:rsidRPr="00147B55">
        <w:rPr>
          <w:rFonts w:eastAsia="Times New Roman" w:cs="Arial"/>
        </w:rPr>
        <w:t>According to the Final report on guidelines for position calculation by Trade Repositories under EMIR</w:t>
      </w:r>
      <w:r w:rsidRPr="00147B55">
        <w:rPr>
          <w:rStyle w:val="FootnoteReference"/>
          <w:rFonts w:eastAsia="Times New Roman" w:cs="Arial"/>
        </w:rPr>
        <w:footnoteReference w:id="7"/>
      </w:r>
      <w:r w:rsidRPr="00147B55">
        <w:rPr>
          <w:rFonts w:eastAsia="Times New Roman" w:cs="Arial"/>
        </w:rPr>
        <w:t>, Position set report is considered as an aggregation of outstanding derivatives with similar dime</w:t>
      </w:r>
      <w:r w:rsidR="005C2413" w:rsidRPr="00147B55">
        <w:rPr>
          <w:rFonts w:eastAsia="Times New Roman" w:cs="Arial"/>
        </w:rPr>
        <w:t>nsions, available to the CA</w:t>
      </w:r>
      <w:r w:rsidRPr="00147B55">
        <w:rPr>
          <w:rFonts w:eastAsia="Times New Roman" w:cs="Arial"/>
        </w:rPr>
        <w:t>s on a daily basis. Numerous positions sets will be produced according to the combination of dimensio</w:t>
      </w:r>
      <w:r w:rsidR="005C2413" w:rsidRPr="00147B55">
        <w:rPr>
          <w:rFonts w:eastAsia="Times New Roman" w:cs="Arial"/>
        </w:rPr>
        <w:t>ns used to stratify the derivati</w:t>
      </w:r>
      <w:r w:rsidRPr="00147B55">
        <w:rPr>
          <w:rFonts w:eastAsia="Times New Roman" w:cs="Arial"/>
        </w:rPr>
        <w:t>ves, and different metrics will be used to represent the aggregations. Collateral positions sets relate to the position sets but instead present aggregations, using collateral fi</w:t>
      </w:r>
      <w:r w:rsidR="005C2413" w:rsidRPr="00147B55">
        <w:rPr>
          <w:rFonts w:eastAsia="Times New Roman" w:cs="Arial"/>
        </w:rPr>
        <w:t>e</w:t>
      </w:r>
      <w:r w:rsidRPr="00147B55">
        <w:rPr>
          <w:rFonts w:eastAsia="Times New Roman" w:cs="Arial"/>
        </w:rPr>
        <w:t xml:space="preserve">lds as metrics, of collateral for derivative positions. Both reports should be provided to all authorities in line with their mandates. </w:t>
      </w:r>
    </w:p>
    <w:p w14:paraId="248F26A6" w14:textId="77777777" w:rsidR="005C611D" w:rsidRPr="00147B55" w:rsidRDefault="005C611D" w:rsidP="005C611D">
      <w:pPr>
        <w:spacing w:after="250" w:line="276" w:lineRule="auto"/>
        <w:jc w:val="both"/>
        <w:rPr>
          <w:rFonts w:eastAsia="Times New Roman" w:cs="Arial"/>
        </w:rPr>
      </w:pPr>
      <w:r w:rsidRPr="00147B55">
        <w:rPr>
          <w:rFonts w:eastAsia="Times New Roman" w:cs="Arial"/>
        </w:rPr>
        <w:t>Currency position sets are aggregations similar to those produced in position sets, however they are aggregated according to the currency of the position, for use by central banks issuing specific currencies. In terms of currency collateral position set, this report shows how currency positions are collateralised. It will provide aggregations of collateral with similar dimensions that relate to the currency position sets, with relevant collateral related metrics. Both reports should be provided to the relevant central banks of issue in line with their mandates.</w:t>
      </w:r>
    </w:p>
    <w:p w14:paraId="22CA6BAC" w14:textId="77777777"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structure of the message for position set report and currency position set report is the same and reflects the reporting requirements specified by the guidelines. This results in the same version of components applied in the message. Similar approach is followed in case of collateral position set report and currency collateral position set report. However, there are different requirements for aggregations between the standard sets and their currency variants and the audience of those report may vary. </w:t>
      </w:r>
    </w:p>
    <w:p w14:paraId="4A917642" w14:textId="2C89B28E" w:rsidR="005C611D" w:rsidRPr="00147B55"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auth.091</w:t>
      </w:r>
      <w:r w:rsidRPr="00147B55">
        <w:rPr>
          <w:rFonts w:eastAsia="Times New Roman" w:cs="Arial"/>
        </w:rPr>
        <w:t xml:space="preserve"> message allows the Trade Repositories to report data to the relevant authorities with cumulative information within the reference period for the reconciliation status of the reported and outstanding derivatives. Detailed statistical information on the reconciliation process is in general divided by derivat</w:t>
      </w:r>
      <w:r w:rsidR="00A203B7" w:rsidRPr="00147B55">
        <w:rPr>
          <w:rFonts w:eastAsia="Times New Roman" w:cs="Arial"/>
        </w:rPr>
        <w:t>i</w:t>
      </w:r>
      <w:r w:rsidRPr="00147B55">
        <w:rPr>
          <w:rFonts w:eastAsia="Times New Roman" w:cs="Arial"/>
        </w:rPr>
        <w:t>ve group types, allowing for reporting statistics on privately traded over-the-counter derivatives and separately on exchange-traded derivatives. Structures of those components are the same and allow for further grouping of the statistics by derivative types, in particular all derivatives and outstanding derivat</w:t>
      </w:r>
      <w:r w:rsidR="00A203B7" w:rsidRPr="00147B55">
        <w:rPr>
          <w:rFonts w:eastAsia="Times New Roman" w:cs="Arial"/>
        </w:rPr>
        <w:t>i</w:t>
      </w:r>
      <w:r w:rsidRPr="00147B55">
        <w:rPr>
          <w:rFonts w:eastAsia="Times New Roman" w:cs="Arial"/>
        </w:rPr>
        <w:t xml:space="preserve">ves. In case of lack of reconciliation, indication of the most common data fields considered as reason for paired non-matched derivatives must be provided. </w:t>
      </w:r>
    </w:p>
    <w:p w14:paraId="49729479" w14:textId="3C5BEF94" w:rsidR="005C611D" w:rsidRPr="00147B55"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auth.092</w:t>
      </w:r>
      <w:r w:rsidRPr="00147B55">
        <w:rPr>
          <w:rFonts w:eastAsia="Times New Roman" w:cs="Arial"/>
        </w:rPr>
        <w:t xml:space="preserve"> message allows the Trade Repositories to report data to the relevant authorities with a count of all the rejections within the reference period for all trades submitted to the TRs and failed to pass data validations. In case of rejected transa</w:t>
      </w:r>
      <w:r w:rsidR="00A203B7" w:rsidRPr="00147B55">
        <w:rPr>
          <w:rFonts w:eastAsia="Times New Roman" w:cs="Arial"/>
        </w:rPr>
        <w:t>c</w:t>
      </w:r>
      <w:r w:rsidRPr="00147B55">
        <w:rPr>
          <w:rFonts w:eastAsia="Times New Roman" w:cs="Arial"/>
        </w:rPr>
        <w:t>tions, indication of the most common data fields in reported derivatives that has not passed the validation rules must be provided.</w:t>
      </w:r>
    </w:p>
    <w:p w14:paraId="4BB6BF45" w14:textId="1DD9AEBA" w:rsidR="005C611D" w:rsidRPr="00147B55" w:rsidRDefault="008F46A9" w:rsidP="00C00A5E">
      <w:pPr>
        <w:jc w:val="both"/>
        <w:rPr>
          <w:rFonts w:cs="Arial"/>
          <w:szCs w:val="22"/>
        </w:rPr>
      </w:pPr>
      <w:r w:rsidRPr="00147B55">
        <w:rPr>
          <w:rFonts w:cs="Arial"/>
          <w:szCs w:val="22"/>
        </w:rPr>
        <w:t xml:space="preserve">For the feedback to the above submitted data, as well as associated reference information, the existing message </w:t>
      </w:r>
      <w:r w:rsidRPr="00147B55">
        <w:rPr>
          <w:rFonts w:cs="Arial"/>
          <w:b/>
          <w:bCs/>
          <w:szCs w:val="22"/>
        </w:rPr>
        <w:t>auth.031</w:t>
      </w:r>
      <w:r w:rsidRPr="00147B55">
        <w:rPr>
          <w:rFonts w:cs="Arial"/>
          <w:szCs w:val="22"/>
        </w:rPr>
        <w:t xml:space="preserve"> will be used.  This message will provide a status advice for the correctness, issues or errors that arise from the submitted report. Please note that auth.031 is also part of the Financial Instruments and Transactions Regulatory Reporting (Transactions and Financial Instruments Data Reporting) message set.</w:t>
      </w:r>
    </w:p>
    <w:p w14:paraId="3CD4A7B0" w14:textId="77777777" w:rsidR="008614BC" w:rsidRPr="00147B55" w:rsidRDefault="007A40BB" w:rsidP="00F97A81">
      <w:pPr>
        <w:pStyle w:val="Heading1"/>
      </w:pPr>
      <w:bookmarkStart w:id="409" w:name="_Toc61282153"/>
      <w:proofErr w:type="spellStart"/>
      <w:r w:rsidRPr="00147B55">
        <w:t>Business</w:t>
      </w:r>
      <w:r w:rsidR="00CD105E" w:rsidRPr="00147B55">
        <w:t>R</w:t>
      </w:r>
      <w:r w:rsidR="00A434B4" w:rsidRPr="00147B55">
        <w:t>oles</w:t>
      </w:r>
      <w:proofErr w:type="spellEnd"/>
      <w:r w:rsidRPr="00147B55">
        <w:t xml:space="preserve"> and Participants</w:t>
      </w:r>
      <w:bookmarkEnd w:id="409"/>
    </w:p>
    <w:p w14:paraId="4531DAD0" w14:textId="77777777" w:rsidR="002A4BF7" w:rsidRPr="00147B55" w:rsidRDefault="002A4BF7" w:rsidP="002A4BF7">
      <w:pPr>
        <w:autoSpaceDE w:val="0"/>
        <w:autoSpaceDN w:val="0"/>
        <w:adjustRightInd w:val="0"/>
        <w:jc w:val="both"/>
        <w:rPr>
          <w:rFonts w:cs="Arial"/>
          <w:color w:val="000000"/>
          <w:szCs w:val="22"/>
        </w:rPr>
      </w:pPr>
      <w:r w:rsidRPr="00147B55">
        <w:rPr>
          <w:rFonts w:cs="Arial"/>
          <w:color w:val="000000"/>
          <w:szCs w:val="22"/>
        </w:rPr>
        <w:t xml:space="preserve">A </w:t>
      </w:r>
      <w:proofErr w:type="spellStart"/>
      <w:r w:rsidR="00B63233" w:rsidRPr="00147B55">
        <w:rPr>
          <w:rFonts w:cs="Arial"/>
          <w:color w:val="000000"/>
          <w:szCs w:val="22"/>
        </w:rPr>
        <w:t>B</w:t>
      </w:r>
      <w:r w:rsidRPr="00147B55">
        <w:rPr>
          <w:rFonts w:cs="Arial"/>
          <w:color w:val="000000"/>
          <w:szCs w:val="22"/>
        </w:rPr>
        <w:t>usiness</w:t>
      </w:r>
      <w:r w:rsidR="00B63233" w:rsidRPr="00147B55">
        <w:rPr>
          <w:rFonts w:cs="Arial"/>
          <w:color w:val="000000"/>
          <w:szCs w:val="22"/>
        </w:rPr>
        <w:t>Role</w:t>
      </w:r>
      <w:proofErr w:type="spellEnd"/>
      <w:r w:rsidRPr="00147B55">
        <w:rPr>
          <w:rFonts w:cs="Arial"/>
          <w:color w:val="000000"/>
          <w:szCs w:val="22"/>
        </w:rPr>
        <w:t xml:space="preserve"> represents an entity (or a class of entities) of the real world, physical or legal, a person, a group of persons, a corporation. </w:t>
      </w:r>
      <w:r w:rsidR="009632BD" w:rsidRPr="00147B55">
        <w:rPr>
          <w:rFonts w:cs="Arial"/>
          <w:color w:val="000000"/>
          <w:szCs w:val="22"/>
        </w:rPr>
        <w:t>E</w:t>
      </w:r>
      <w:r w:rsidR="001F7B99" w:rsidRPr="00147B55">
        <w:rPr>
          <w:rFonts w:cs="Arial"/>
          <w:color w:val="000000"/>
          <w:szCs w:val="22"/>
        </w:rPr>
        <w:t>xample</w:t>
      </w:r>
      <w:r w:rsidR="009632BD" w:rsidRPr="00147B55">
        <w:rPr>
          <w:rFonts w:cs="Arial"/>
          <w:color w:val="000000"/>
          <w:szCs w:val="22"/>
        </w:rPr>
        <w:t>s</w:t>
      </w:r>
      <w:r w:rsidRPr="00147B55">
        <w:rPr>
          <w:rFonts w:cs="Arial"/>
          <w:color w:val="000000"/>
          <w:szCs w:val="22"/>
        </w:rPr>
        <w:t xml:space="preserve"> of </w:t>
      </w:r>
      <w:proofErr w:type="spellStart"/>
      <w:r w:rsidR="00B63233" w:rsidRPr="00147B55">
        <w:rPr>
          <w:rFonts w:cs="Arial"/>
          <w:color w:val="000000"/>
          <w:szCs w:val="22"/>
        </w:rPr>
        <w:t>BusinessRoles</w:t>
      </w:r>
      <w:proofErr w:type="spellEnd"/>
      <w:r w:rsidRPr="00147B55">
        <w:rPr>
          <w:rFonts w:cs="Arial"/>
          <w:color w:val="000000"/>
          <w:szCs w:val="22"/>
        </w:rPr>
        <w:t>: “Financ</w:t>
      </w:r>
      <w:r w:rsidR="00001017" w:rsidRPr="00147B55">
        <w:rPr>
          <w:rFonts w:cs="Arial"/>
          <w:color w:val="000000"/>
          <w:szCs w:val="22"/>
        </w:rPr>
        <w:t>ial Institution”, “ACH”, “CSD”.</w:t>
      </w:r>
    </w:p>
    <w:p w14:paraId="24A4292B" w14:textId="77777777" w:rsidR="002A4BF7" w:rsidRPr="00147B55" w:rsidRDefault="007A40BB" w:rsidP="002A4BF7">
      <w:pPr>
        <w:autoSpaceDE w:val="0"/>
        <w:autoSpaceDN w:val="0"/>
        <w:adjustRightInd w:val="0"/>
        <w:jc w:val="both"/>
        <w:rPr>
          <w:rFonts w:cs="Arial"/>
          <w:color w:val="000000"/>
          <w:szCs w:val="22"/>
        </w:rPr>
      </w:pPr>
      <w:r w:rsidRPr="00147B55">
        <w:rPr>
          <w:rFonts w:cs="Arial"/>
          <w:color w:val="000000"/>
          <w:szCs w:val="22"/>
        </w:rPr>
        <w:t xml:space="preserve">A </w:t>
      </w:r>
      <w:r w:rsidR="00B63233" w:rsidRPr="00147B55">
        <w:rPr>
          <w:rFonts w:cs="Arial"/>
          <w:color w:val="000000"/>
          <w:szCs w:val="22"/>
        </w:rPr>
        <w:t>Participant</w:t>
      </w:r>
      <w:r w:rsidR="002A4BF7" w:rsidRPr="00147B55">
        <w:rPr>
          <w:rFonts w:cs="Arial"/>
          <w:color w:val="000000"/>
          <w:szCs w:val="22"/>
        </w:rPr>
        <w:t xml:space="preserve"> is a </w:t>
      </w:r>
      <w:r w:rsidR="00C46C94" w:rsidRPr="00147B55">
        <w:rPr>
          <w:rFonts w:cs="Arial"/>
          <w:color w:val="000000"/>
          <w:szCs w:val="22"/>
        </w:rPr>
        <w:t xml:space="preserve">functional </w:t>
      </w:r>
      <w:r w:rsidR="002A4BF7" w:rsidRPr="00147B55">
        <w:rPr>
          <w:rFonts w:cs="Arial"/>
          <w:color w:val="000000"/>
          <w:szCs w:val="22"/>
        </w:rPr>
        <w:t xml:space="preserve">role performed by a </w:t>
      </w:r>
      <w:proofErr w:type="spellStart"/>
      <w:r w:rsidR="00B63233" w:rsidRPr="00147B55">
        <w:rPr>
          <w:rFonts w:cs="Arial"/>
          <w:color w:val="000000"/>
          <w:szCs w:val="22"/>
        </w:rPr>
        <w:t>BusinessRole</w:t>
      </w:r>
      <w:proofErr w:type="spellEnd"/>
      <w:r w:rsidR="00B63233" w:rsidRPr="00147B55">
        <w:rPr>
          <w:rFonts w:cs="Arial"/>
          <w:color w:val="000000"/>
          <w:szCs w:val="22"/>
        </w:rPr>
        <w:t xml:space="preserve"> </w:t>
      </w:r>
      <w:r w:rsidR="00C46C94" w:rsidRPr="00147B55">
        <w:rPr>
          <w:rFonts w:cs="Arial"/>
          <w:color w:val="000000"/>
          <w:szCs w:val="22"/>
        </w:rPr>
        <w:t xml:space="preserve">in a particular </w:t>
      </w:r>
      <w:proofErr w:type="spellStart"/>
      <w:r w:rsidR="00C46C94" w:rsidRPr="00147B55">
        <w:rPr>
          <w:rFonts w:cs="Arial"/>
          <w:color w:val="000000"/>
          <w:szCs w:val="22"/>
        </w:rPr>
        <w:t>BusinessProcess</w:t>
      </w:r>
      <w:proofErr w:type="spellEnd"/>
      <w:r w:rsidR="00C46C94" w:rsidRPr="00147B55">
        <w:rPr>
          <w:rFonts w:cs="Arial"/>
          <w:color w:val="000000"/>
          <w:szCs w:val="22"/>
        </w:rPr>
        <w:t xml:space="preserve"> or </w:t>
      </w:r>
      <w:proofErr w:type="spellStart"/>
      <w:r w:rsidR="00C46C94" w:rsidRPr="00147B55">
        <w:rPr>
          <w:rFonts w:cs="Arial"/>
          <w:color w:val="000000"/>
          <w:szCs w:val="22"/>
        </w:rPr>
        <w:t>BusinessTransaction</w:t>
      </w:r>
      <w:proofErr w:type="spellEnd"/>
      <w:r w:rsidR="002A4BF7" w:rsidRPr="00147B55">
        <w:rPr>
          <w:rFonts w:cs="Arial"/>
          <w:color w:val="000000"/>
          <w:szCs w:val="22"/>
        </w:rPr>
        <w:t xml:space="preserve">: </w:t>
      </w:r>
      <w:r w:rsidR="001F7B99" w:rsidRPr="00147B55">
        <w:rPr>
          <w:rFonts w:cs="Arial"/>
          <w:color w:val="000000"/>
          <w:szCs w:val="22"/>
        </w:rPr>
        <w:t>for example</w:t>
      </w:r>
      <w:r w:rsidR="002A4BF7" w:rsidRPr="00147B55">
        <w:rPr>
          <w:rFonts w:cs="Arial"/>
          <w:color w:val="000000"/>
          <w:szCs w:val="22"/>
        </w:rPr>
        <w:t xml:space="preserve"> the “user” of a system, “debtor”, “creditor”, “investor” etc. </w:t>
      </w:r>
    </w:p>
    <w:p w14:paraId="48CC14A9" w14:textId="77777777" w:rsidR="002A4BF7" w:rsidRPr="00147B55" w:rsidRDefault="00E3721B" w:rsidP="002A4BF7">
      <w:pPr>
        <w:autoSpaceDE w:val="0"/>
        <w:autoSpaceDN w:val="0"/>
        <w:adjustRightInd w:val="0"/>
        <w:jc w:val="both"/>
        <w:rPr>
          <w:rFonts w:cs="Arial"/>
          <w:szCs w:val="22"/>
        </w:rPr>
      </w:pPr>
      <w:r w:rsidRPr="00147B55">
        <w:rPr>
          <w:rFonts w:cs="Arial"/>
          <w:color w:val="000000"/>
          <w:szCs w:val="22"/>
        </w:rPr>
        <w:t>The r</w:t>
      </w:r>
      <w:r w:rsidR="002A4BF7" w:rsidRPr="00147B55">
        <w:rPr>
          <w:rFonts w:cs="Arial"/>
          <w:color w:val="000000"/>
          <w:szCs w:val="22"/>
        </w:rPr>
        <w:t>ela</w:t>
      </w:r>
      <w:r w:rsidR="00E633E0" w:rsidRPr="00147B55">
        <w:rPr>
          <w:rFonts w:cs="Arial"/>
          <w:color w:val="000000"/>
          <w:szCs w:val="22"/>
        </w:rPr>
        <w:t xml:space="preserve">tionship between </w:t>
      </w:r>
      <w:proofErr w:type="spellStart"/>
      <w:r w:rsidR="00E633E0" w:rsidRPr="00147B55">
        <w:rPr>
          <w:rFonts w:cs="Arial"/>
          <w:color w:val="000000"/>
          <w:szCs w:val="22"/>
        </w:rPr>
        <w:t>BusinessR</w:t>
      </w:r>
      <w:r w:rsidR="002A4BF7" w:rsidRPr="00147B55">
        <w:rPr>
          <w:rFonts w:cs="Arial"/>
          <w:color w:val="000000"/>
          <w:szCs w:val="22"/>
        </w:rPr>
        <w:t>oles</w:t>
      </w:r>
      <w:proofErr w:type="spellEnd"/>
      <w:r w:rsidR="002A4BF7" w:rsidRPr="00147B55">
        <w:rPr>
          <w:rFonts w:cs="Arial"/>
          <w:color w:val="000000"/>
          <w:szCs w:val="22"/>
        </w:rPr>
        <w:t xml:space="preserve"> and </w:t>
      </w:r>
      <w:r w:rsidRPr="00147B55">
        <w:rPr>
          <w:rFonts w:cs="Arial"/>
          <w:color w:val="000000"/>
          <w:szCs w:val="22"/>
        </w:rPr>
        <w:t>Participants</w:t>
      </w:r>
      <w:r w:rsidR="002A4BF7" w:rsidRPr="00147B55">
        <w:rPr>
          <w:rFonts w:cs="Arial"/>
          <w:color w:val="000000"/>
          <w:szCs w:val="22"/>
        </w:rPr>
        <w:t xml:space="preserve"> is many-to-many. One </w:t>
      </w:r>
      <w:proofErr w:type="spellStart"/>
      <w:r w:rsidR="00B63233" w:rsidRPr="00147B55">
        <w:rPr>
          <w:rFonts w:cs="Arial"/>
          <w:color w:val="000000"/>
          <w:szCs w:val="22"/>
        </w:rPr>
        <w:t>BusinessRole</w:t>
      </w:r>
      <w:proofErr w:type="spellEnd"/>
      <w:r w:rsidR="00B63233" w:rsidRPr="00147B55">
        <w:rPr>
          <w:rFonts w:cs="Arial"/>
          <w:color w:val="000000"/>
          <w:szCs w:val="22"/>
        </w:rPr>
        <w:t xml:space="preserve"> </w:t>
      </w:r>
      <w:r w:rsidR="002A4BF7" w:rsidRPr="00147B55">
        <w:rPr>
          <w:rFonts w:cs="Arial"/>
          <w:color w:val="000000"/>
          <w:szCs w:val="22"/>
        </w:rPr>
        <w:t>(</w:t>
      </w:r>
      <w:r w:rsidR="001F7B99" w:rsidRPr="00147B55">
        <w:rPr>
          <w:rFonts w:cs="Arial"/>
          <w:color w:val="000000"/>
          <w:szCs w:val="22"/>
        </w:rPr>
        <w:t>that is</w:t>
      </w:r>
      <w:r w:rsidR="002A4BF7" w:rsidRPr="00147B55">
        <w:rPr>
          <w:rFonts w:cs="Arial"/>
          <w:color w:val="000000"/>
          <w:szCs w:val="22"/>
        </w:rPr>
        <w:t xml:space="preserve">, a person) can </w:t>
      </w:r>
      <w:r w:rsidR="00A05057" w:rsidRPr="00147B55">
        <w:rPr>
          <w:rFonts w:cs="Arial"/>
          <w:color w:val="000000"/>
          <w:szCs w:val="22"/>
        </w:rPr>
        <w:t>be involved as</w:t>
      </w:r>
      <w:r w:rsidR="002A4BF7" w:rsidRPr="00147B55">
        <w:rPr>
          <w:rFonts w:cs="Arial"/>
          <w:color w:val="000000"/>
          <w:szCs w:val="22"/>
        </w:rPr>
        <w:t xml:space="preserve"> different </w:t>
      </w:r>
      <w:r w:rsidR="00B63233" w:rsidRPr="00147B55">
        <w:rPr>
          <w:rFonts w:cs="Arial"/>
          <w:color w:val="000000"/>
          <w:szCs w:val="22"/>
        </w:rPr>
        <w:t>Participants</w:t>
      </w:r>
      <w:r w:rsidR="002A4BF7" w:rsidRPr="00147B55">
        <w:rPr>
          <w:rFonts w:cs="Arial"/>
          <w:color w:val="000000"/>
          <w:szCs w:val="22"/>
        </w:rPr>
        <w:t xml:space="preserve"> at different moments in tim</w:t>
      </w:r>
      <w:r w:rsidR="005C4627" w:rsidRPr="00147B55">
        <w:rPr>
          <w:rFonts w:cs="Arial"/>
          <w:color w:val="000000"/>
          <w:szCs w:val="22"/>
        </w:rPr>
        <w:t xml:space="preserve">e or at the same time: "user", </w:t>
      </w:r>
      <w:r w:rsidRPr="00147B55">
        <w:rPr>
          <w:rFonts w:cs="Arial"/>
          <w:color w:val="000000"/>
          <w:szCs w:val="22"/>
        </w:rPr>
        <w:t>"</w:t>
      </w:r>
      <w:r w:rsidR="002A4BF7" w:rsidRPr="00147B55">
        <w:rPr>
          <w:rFonts w:cs="Arial"/>
          <w:color w:val="000000"/>
          <w:szCs w:val="22"/>
        </w:rPr>
        <w:t>debtor</w:t>
      </w:r>
      <w:r w:rsidRPr="00147B55">
        <w:rPr>
          <w:rFonts w:cs="Arial"/>
          <w:color w:val="000000"/>
          <w:szCs w:val="22"/>
        </w:rPr>
        <w:t>”</w:t>
      </w:r>
      <w:r w:rsidR="002A4BF7" w:rsidRPr="00147B55">
        <w:rPr>
          <w:rFonts w:cs="Arial"/>
          <w:color w:val="000000"/>
          <w:szCs w:val="22"/>
        </w:rPr>
        <w:t>, "cr</w:t>
      </w:r>
      <w:r w:rsidR="005C4627" w:rsidRPr="00147B55">
        <w:rPr>
          <w:rFonts w:cs="Arial"/>
          <w:color w:val="000000"/>
          <w:szCs w:val="22"/>
        </w:rPr>
        <w:t>editor", "</w:t>
      </w:r>
      <w:r w:rsidR="005C4627" w:rsidRPr="00147B55">
        <w:rPr>
          <w:rFonts w:cs="Arial"/>
          <w:szCs w:val="22"/>
        </w:rPr>
        <w:t xml:space="preserve">investor", etc. </w:t>
      </w:r>
      <w:r w:rsidR="00A05057" w:rsidRPr="00147B55">
        <w:rPr>
          <w:rFonts w:cs="Arial"/>
          <w:szCs w:val="22"/>
        </w:rPr>
        <w:t>D</w:t>
      </w:r>
      <w:r w:rsidR="002A4BF7" w:rsidRPr="00147B55">
        <w:rPr>
          <w:rFonts w:cs="Arial"/>
          <w:szCs w:val="22"/>
        </w:rPr>
        <w:t xml:space="preserve">ifferent </w:t>
      </w:r>
      <w:proofErr w:type="spellStart"/>
      <w:r w:rsidR="00B63233" w:rsidRPr="00147B55">
        <w:rPr>
          <w:rFonts w:cs="Arial"/>
          <w:szCs w:val="22"/>
        </w:rPr>
        <w:t>BusinessRoles</w:t>
      </w:r>
      <w:proofErr w:type="spellEnd"/>
      <w:r w:rsidR="00A05057" w:rsidRPr="00147B55">
        <w:rPr>
          <w:rFonts w:cs="Arial"/>
          <w:szCs w:val="22"/>
        </w:rPr>
        <w:t xml:space="preserve"> can be involved as the same Participant.</w:t>
      </w:r>
    </w:p>
    <w:p w14:paraId="58418085" w14:textId="77777777" w:rsidR="002A4BF7" w:rsidRPr="00147B55" w:rsidRDefault="002A4BF7" w:rsidP="002A4BF7">
      <w:pPr>
        <w:autoSpaceDE w:val="0"/>
        <w:autoSpaceDN w:val="0"/>
        <w:adjustRightInd w:val="0"/>
        <w:jc w:val="both"/>
        <w:rPr>
          <w:rFonts w:cs="Arial"/>
          <w:szCs w:val="22"/>
        </w:rPr>
      </w:pPr>
      <w:r w:rsidRPr="00147B55">
        <w:rPr>
          <w:rFonts w:cs="Arial"/>
          <w:szCs w:val="22"/>
        </w:rPr>
        <w:t xml:space="preserve">In the context of </w:t>
      </w:r>
      <w:r w:rsidR="009E436F" w:rsidRPr="00147B55">
        <w:rPr>
          <w:rFonts w:cs="Arial"/>
          <w:szCs w:val="22"/>
        </w:rPr>
        <w:t xml:space="preserve">derivatives transaction reporting and </w:t>
      </w:r>
      <w:r w:rsidR="00930A57" w:rsidRPr="00147B55">
        <w:rPr>
          <w:rFonts w:cs="Arial"/>
          <w:szCs w:val="22"/>
        </w:rPr>
        <w:t>Access to Trade Repositories System</w:t>
      </w:r>
      <w:r w:rsidRPr="00147B55">
        <w:rPr>
          <w:rFonts w:cs="Arial"/>
          <w:szCs w:val="22"/>
        </w:rPr>
        <w:t xml:space="preserve">, the high-level </w:t>
      </w:r>
      <w:proofErr w:type="spellStart"/>
      <w:r w:rsidR="00A05057" w:rsidRPr="00147B55">
        <w:rPr>
          <w:rFonts w:cs="Arial"/>
          <w:szCs w:val="22"/>
        </w:rPr>
        <w:t>B</w:t>
      </w:r>
      <w:r w:rsidRPr="00147B55">
        <w:rPr>
          <w:rFonts w:cs="Arial"/>
          <w:szCs w:val="22"/>
        </w:rPr>
        <w:t>usiness</w:t>
      </w:r>
      <w:r w:rsidR="00A05057" w:rsidRPr="00147B55">
        <w:rPr>
          <w:rFonts w:cs="Arial"/>
          <w:szCs w:val="22"/>
        </w:rPr>
        <w:t>R</w:t>
      </w:r>
      <w:r w:rsidRPr="00147B55">
        <w:rPr>
          <w:rFonts w:cs="Arial"/>
          <w:szCs w:val="22"/>
        </w:rPr>
        <w:t>oles</w:t>
      </w:r>
      <w:proofErr w:type="spellEnd"/>
      <w:r w:rsidRPr="00147B55">
        <w:rPr>
          <w:rFonts w:cs="Arial"/>
          <w:szCs w:val="22"/>
        </w:rPr>
        <w:t xml:space="preserve"> and typical </w:t>
      </w:r>
      <w:r w:rsidR="00A05057" w:rsidRPr="00147B55">
        <w:rPr>
          <w:rFonts w:cs="Arial"/>
          <w:szCs w:val="22"/>
        </w:rPr>
        <w:t>Participants</w:t>
      </w:r>
      <w:r w:rsidRPr="00147B55">
        <w:rPr>
          <w:rFonts w:cs="Arial"/>
          <w:szCs w:val="22"/>
        </w:rPr>
        <w:t xml:space="preserve"> can be represented as follows.</w:t>
      </w:r>
    </w:p>
    <w:p w14:paraId="63EC4216" w14:textId="77777777" w:rsidR="00451F31" w:rsidRPr="00147B55" w:rsidRDefault="00930A57" w:rsidP="005D357C">
      <w:pPr>
        <w:pStyle w:val="BodyText"/>
        <w:rPr>
          <w:rFonts w:cs="Arial"/>
          <w:sz w:val="22"/>
        </w:rPr>
      </w:pPr>
      <w:r w:rsidRPr="00147B55">
        <w:rPr>
          <w:rFonts w:cs="Arial"/>
          <w:noProof/>
          <w:sz w:val="22"/>
          <w:lang w:eastAsia="en-GB"/>
        </w:rPr>
        <w:drawing>
          <wp:inline distT="0" distB="0" distL="0" distR="0" wp14:anchorId="6B70C515" wp14:editId="6045ADC3">
            <wp:extent cx="5133975" cy="4038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3975" cy="4038600"/>
                    </a:xfrm>
                    <a:prstGeom prst="rect">
                      <a:avLst/>
                    </a:prstGeom>
                    <a:noFill/>
                    <a:ln>
                      <a:noFill/>
                    </a:ln>
                  </pic:spPr>
                </pic:pic>
              </a:graphicData>
            </a:graphic>
          </wp:inline>
        </w:drawing>
      </w:r>
    </w:p>
    <w:p w14:paraId="752F3B22" w14:textId="77777777" w:rsidR="00D120A5" w:rsidRPr="00147B55" w:rsidRDefault="00D120A5" w:rsidP="005D357C">
      <w:pPr>
        <w:pStyle w:val="BodyText"/>
        <w:rPr>
          <w:rFonts w:cs="Arial"/>
          <w:sz w:val="22"/>
        </w:rPr>
      </w:pPr>
    </w:p>
    <w:tbl>
      <w:tblPr>
        <w:tblStyle w:val="TableGrid"/>
        <w:tblW w:w="9108" w:type="dxa"/>
        <w:jc w:val="center"/>
        <w:tblLook w:val="01E0" w:firstRow="1" w:lastRow="1" w:firstColumn="1" w:lastColumn="1" w:noHBand="0" w:noVBand="0"/>
      </w:tblPr>
      <w:tblGrid>
        <w:gridCol w:w="1838"/>
        <w:gridCol w:w="7270"/>
      </w:tblGrid>
      <w:tr w:rsidR="00D120A5" w:rsidRPr="00147B55" w14:paraId="055F2A8B" w14:textId="77777777" w:rsidTr="00384F16">
        <w:trPr>
          <w:tblHeader/>
          <w:jc w:val="center"/>
        </w:trPr>
        <w:tc>
          <w:tcPr>
            <w:tcW w:w="9108" w:type="dxa"/>
            <w:gridSpan w:val="2"/>
            <w:shd w:val="clear" w:color="auto" w:fill="FFFFFF" w:themeFill="background1"/>
          </w:tcPr>
          <w:p w14:paraId="2FFC83F5" w14:textId="77777777" w:rsidR="00D120A5" w:rsidRPr="00147B55" w:rsidRDefault="00D120A5" w:rsidP="00384F16">
            <w:pPr>
              <w:spacing w:before="0"/>
              <w:jc w:val="center"/>
              <w:rPr>
                <w:rFonts w:cs="Arial"/>
                <w:b/>
                <w:color w:val="000000" w:themeColor="text1"/>
                <w:sz w:val="20"/>
              </w:rPr>
            </w:pPr>
            <w:r w:rsidRPr="00147B55">
              <w:rPr>
                <w:rFonts w:cs="Arial"/>
                <w:b/>
                <w:color w:val="000000" w:themeColor="text1"/>
                <w:sz w:val="20"/>
              </w:rPr>
              <w:t xml:space="preserve">Participants and </w:t>
            </w:r>
            <w:proofErr w:type="spellStart"/>
            <w:r w:rsidRPr="00147B55">
              <w:rPr>
                <w:rFonts w:cs="Arial"/>
                <w:b/>
                <w:color w:val="000000" w:themeColor="text1"/>
                <w:sz w:val="20"/>
              </w:rPr>
              <w:t>BusinessRoles</w:t>
            </w:r>
            <w:proofErr w:type="spellEnd"/>
            <w:r w:rsidRPr="00147B55">
              <w:rPr>
                <w:rFonts w:cs="Arial"/>
                <w:b/>
                <w:color w:val="000000" w:themeColor="text1"/>
                <w:sz w:val="20"/>
              </w:rPr>
              <w:t xml:space="preserve"> definitions</w:t>
            </w:r>
          </w:p>
        </w:tc>
      </w:tr>
      <w:tr w:rsidR="00D120A5" w:rsidRPr="00147B55" w14:paraId="35ED0A1F" w14:textId="77777777" w:rsidTr="00604F57">
        <w:trPr>
          <w:tblHeader/>
          <w:jc w:val="center"/>
        </w:trPr>
        <w:tc>
          <w:tcPr>
            <w:tcW w:w="1838" w:type="dxa"/>
            <w:tcBorders>
              <w:bottom w:val="single" w:sz="4" w:space="0" w:color="auto"/>
            </w:tcBorders>
            <w:shd w:val="clear" w:color="auto" w:fill="FFFFFF" w:themeFill="background1"/>
          </w:tcPr>
          <w:p w14:paraId="2EEFD67C"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Description</w:t>
            </w:r>
          </w:p>
        </w:tc>
        <w:tc>
          <w:tcPr>
            <w:tcW w:w="7270" w:type="dxa"/>
            <w:tcBorders>
              <w:bottom w:val="single" w:sz="4" w:space="0" w:color="auto"/>
            </w:tcBorders>
            <w:shd w:val="clear" w:color="auto" w:fill="FFFFFF" w:themeFill="background1"/>
          </w:tcPr>
          <w:p w14:paraId="42043188"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Definition</w:t>
            </w:r>
          </w:p>
        </w:tc>
      </w:tr>
      <w:tr w:rsidR="00D120A5" w:rsidRPr="00147B55" w14:paraId="52E7E09B" w14:textId="77777777" w:rsidTr="00384F16">
        <w:trPr>
          <w:jc w:val="center"/>
        </w:trPr>
        <w:tc>
          <w:tcPr>
            <w:tcW w:w="9108" w:type="dxa"/>
            <w:gridSpan w:val="2"/>
            <w:tcBorders>
              <w:bottom w:val="single" w:sz="4" w:space="0" w:color="auto"/>
            </w:tcBorders>
            <w:shd w:val="clear" w:color="auto" w:fill="99CCFF"/>
          </w:tcPr>
          <w:p w14:paraId="61AA0753" w14:textId="77777777" w:rsidR="00D120A5" w:rsidRPr="00147B55" w:rsidRDefault="00D120A5" w:rsidP="00384F16">
            <w:pPr>
              <w:spacing w:before="0"/>
              <w:rPr>
                <w:rFonts w:eastAsia="Times New Roman" w:cs="Arial"/>
                <w:color w:val="000000" w:themeColor="text1"/>
                <w:sz w:val="20"/>
              </w:rPr>
            </w:pPr>
            <w:r w:rsidRPr="00147B55">
              <w:rPr>
                <w:rFonts w:cs="Arial"/>
                <w:color w:val="000000" w:themeColor="text1"/>
                <w:sz w:val="20"/>
              </w:rPr>
              <w:t>Participants</w:t>
            </w:r>
          </w:p>
        </w:tc>
      </w:tr>
      <w:tr w:rsidR="00D120A5" w:rsidRPr="00147B55" w14:paraId="07A963FE" w14:textId="77777777" w:rsidTr="00604F57">
        <w:trPr>
          <w:jc w:val="center"/>
        </w:trPr>
        <w:tc>
          <w:tcPr>
            <w:tcW w:w="1838" w:type="dxa"/>
            <w:shd w:val="clear" w:color="auto" w:fill="auto"/>
          </w:tcPr>
          <w:p w14:paraId="24A071E7"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CA user</w:t>
            </w:r>
          </w:p>
        </w:tc>
        <w:tc>
          <w:tcPr>
            <w:tcW w:w="7270" w:type="dxa"/>
            <w:shd w:val="clear" w:color="auto" w:fill="auto"/>
          </w:tcPr>
          <w:p w14:paraId="3A3E6B5B"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 xml:space="preserve">A Competent Authority that will use The Access to Trade Repositories System and to query and receive TRs’ data. </w:t>
            </w:r>
            <w:r w:rsidRPr="00147B55" w:rsidDel="001D2DAD">
              <w:rPr>
                <w:rFonts w:eastAsia="Times New Roman" w:cs="Arial"/>
                <w:sz w:val="20"/>
                <w:szCs w:val="22"/>
              </w:rPr>
              <w:t xml:space="preserve"> </w:t>
            </w:r>
          </w:p>
        </w:tc>
      </w:tr>
      <w:tr w:rsidR="00D120A5" w:rsidRPr="00147B55" w14:paraId="370B8CFE" w14:textId="77777777" w:rsidTr="00604F57">
        <w:trPr>
          <w:jc w:val="center"/>
        </w:trPr>
        <w:tc>
          <w:tcPr>
            <w:tcW w:w="1838" w:type="dxa"/>
            <w:shd w:val="clear" w:color="auto" w:fill="auto"/>
          </w:tcPr>
          <w:p w14:paraId="086DCA43"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System user</w:t>
            </w:r>
          </w:p>
        </w:tc>
        <w:tc>
          <w:tcPr>
            <w:tcW w:w="7270" w:type="dxa"/>
            <w:shd w:val="clear" w:color="auto" w:fill="auto"/>
          </w:tcPr>
          <w:p w14:paraId="76F52EA6"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Anyone who interacts with the Access to Trade Repositories System (a TR or a CA user).</w:t>
            </w:r>
          </w:p>
        </w:tc>
      </w:tr>
      <w:tr w:rsidR="00D120A5" w:rsidRPr="00147B55" w14:paraId="7946F262" w14:textId="77777777" w:rsidTr="00604F57">
        <w:trPr>
          <w:jc w:val="center"/>
        </w:trPr>
        <w:tc>
          <w:tcPr>
            <w:tcW w:w="1838" w:type="dxa"/>
            <w:shd w:val="clear" w:color="auto" w:fill="auto"/>
          </w:tcPr>
          <w:p w14:paraId="512CBB52"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Central Hub</w:t>
            </w:r>
          </w:p>
        </w:tc>
        <w:tc>
          <w:tcPr>
            <w:tcW w:w="7270" w:type="dxa"/>
            <w:shd w:val="clear" w:color="auto" w:fill="auto"/>
          </w:tcPr>
          <w:p w14:paraId="3C1B2AD5"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 data query and data provision channel. The Access to Trade Repositories System will serve the purpose of this channel in the case of ESMA.</w:t>
            </w:r>
          </w:p>
        </w:tc>
      </w:tr>
      <w:tr w:rsidR="00D120A5" w:rsidRPr="00147B55" w14:paraId="393E923D" w14:textId="77777777" w:rsidTr="00384F16">
        <w:trPr>
          <w:jc w:val="center"/>
        </w:trPr>
        <w:tc>
          <w:tcPr>
            <w:tcW w:w="9108" w:type="dxa"/>
            <w:gridSpan w:val="2"/>
            <w:shd w:val="clear" w:color="auto" w:fill="auto"/>
          </w:tcPr>
          <w:p w14:paraId="31CDA4F8" w14:textId="77777777" w:rsidR="00D120A5" w:rsidRPr="00147B55" w:rsidRDefault="00D120A5" w:rsidP="00D120A5">
            <w:pPr>
              <w:spacing w:before="0"/>
              <w:rPr>
                <w:rFonts w:eastAsia="Times New Roman" w:cs="Arial"/>
                <w:sz w:val="20"/>
                <w:szCs w:val="22"/>
              </w:rPr>
            </w:pPr>
            <w:r w:rsidRPr="00147B55">
              <w:rPr>
                <w:rFonts w:cs="Arial"/>
                <w:sz w:val="20"/>
                <w:szCs w:val="22"/>
              </w:rPr>
              <w:t>Business Roles</w:t>
            </w:r>
          </w:p>
        </w:tc>
      </w:tr>
      <w:tr w:rsidR="00D120A5" w:rsidRPr="00147B55" w14:paraId="4E6E1BDB" w14:textId="77777777" w:rsidTr="00604F57">
        <w:trPr>
          <w:jc w:val="center"/>
        </w:trPr>
        <w:tc>
          <w:tcPr>
            <w:tcW w:w="1838" w:type="dxa"/>
            <w:shd w:val="clear" w:color="auto" w:fill="auto"/>
          </w:tcPr>
          <w:p w14:paraId="307D0753"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Authority </w:t>
            </w:r>
          </w:p>
        </w:tc>
        <w:tc>
          <w:tcPr>
            <w:tcW w:w="7270" w:type="dxa"/>
            <w:shd w:val="clear" w:color="auto" w:fill="auto"/>
          </w:tcPr>
          <w:p w14:paraId="478EDAD6"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An authority that has access to derivatives transactions data at the Trade Repositories (TR) and will use it to query and receive TR data, </w:t>
            </w:r>
            <w:r w:rsidRPr="00147B55" w:rsidDel="001D2DAD">
              <w:rPr>
                <w:rFonts w:eastAsia="Times New Roman" w:cs="Arial"/>
                <w:color w:val="000000" w:themeColor="text1"/>
                <w:sz w:val="20"/>
              </w:rPr>
              <w:t xml:space="preserve"> </w:t>
            </w:r>
          </w:p>
        </w:tc>
      </w:tr>
      <w:tr w:rsidR="00D120A5" w:rsidRPr="00147B55" w14:paraId="52D3CE99" w14:textId="77777777" w:rsidTr="00604F57">
        <w:trPr>
          <w:jc w:val="center"/>
        </w:trPr>
        <w:tc>
          <w:tcPr>
            <w:tcW w:w="1838" w:type="dxa"/>
          </w:tcPr>
          <w:p w14:paraId="712F91C6"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 Authority</w:t>
            </w:r>
          </w:p>
        </w:tc>
        <w:tc>
          <w:tcPr>
            <w:tcW w:w="7270" w:type="dxa"/>
          </w:tcPr>
          <w:p w14:paraId="48F84460"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Markets Authority (ESMA)</w:t>
            </w:r>
          </w:p>
          <w:p w14:paraId="776402FE" w14:textId="77777777" w:rsidR="00D120A5" w:rsidRPr="00147B55" w:rsidRDefault="00D120A5" w:rsidP="00D120A5">
            <w:pPr>
              <w:spacing w:before="0"/>
              <w:rPr>
                <w:rFonts w:cs="Arial"/>
                <w:color w:val="000000" w:themeColor="text1"/>
                <w:sz w:val="20"/>
              </w:rPr>
            </w:pPr>
          </w:p>
        </w:tc>
      </w:tr>
      <w:tr w:rsidR="00D120A5" w:rsidRPr="00147B55" w14:paraId="16FF8EEB" w14:textId="77777777" w:rsidTr="00604F57">
        <w:trPr>
          <w:jc w:val="center"/>
        </w:trPr>
        <w:tc>
          <w:tcPr>
            <w:tcW w:w="1838" w:type="dxa"/>
          </w:tcPr>
          <w:p w14:paraId="22A99508" w14:textId="70390A1D" w:rsidR="00D120A5" w:rsidRPr="00147B55" w:rsidRDefault="00D120A5" w:rsidP="00D120A5">
            <w:pPr>
              <w:spacing w:before="0"/>
              <w:rPr>
                <w:rFonts w:cs="Arial"/>
                <w:color w:val="000000" w:themeColor="text1"/>
                <w:sz w:val="20"/>
              </w:rPr>
            </w:pPr>
            <w:r w:rsidRPr="00147B55">
              <w:rPr>
                <w:rFonts w:cs="Arial"/>
                <w:color w:val="000000" w:themeColor="text1"/>
                <w:sz w:val="20"/>
              </w:rPr>
              <w:t>Competent Authority</w:t>
            </w:r>
            <w:r w:rsidR="007603D4" w:rsidRPr="00147B55">
              <w:rPr>
                <w:rFonts w:cs="Arial"/>
                <w:color w:val="000000" w:themeColor="text1"/>
                <w:sz w:val="20"/>
              </w:rPr>
              <w:t xml:space="preserve"> (CA)</w:t>
            </w:r>
          </w:p>
        </w:tc>
        <w:tc>
          <w:tcPr>
            <w:tcW w:w="7270" w:type="dxa"/>
          </w:tcPr>
          <w:p w14:paraId="5EC71864"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 xml:space="preserve">Competent Authority of each jurisdiction </w:t>
            </w:r>
          </w:p>
        </w:tc>
      </w:tr>
      <w:tr w:rsidR="00D120A5" w:rsidRPr="00147B55" w14:paraId="42A8BC78" w14:textId="77777777" w:rsidTr="00604F57">
        <w:trPr>
          <w:jc w:val="center"/>
        </w:trPr>
        <w:tc>
          <w:tcPr>
            <w:tcW w:w="1838" w:type="dxa"/>
          </w:tcPr>
          <w:p w14:paraId="651A97FF" w14:textId="4EF64D56" w:rsidR="00D120A5" w:rsidRPr="00147B55" w:rsidRDefault="00D120A5" w:rsidP="00D120A5">
            <w:pPr>
              <w:spacing w:before="0"/>
              <w:rPr>
                <w:rFonts w:cs="Arial"/>
                <w:color w:val="000000" w:themeColor="text1"/>
                <w:sz w:val="20"/>
              </w:rPr>
            </w:pPr>
            <w:r w:rsidRPr="00147B55">
              <w:rPr>
                <w:rFonts w:cs="Arial"/>
                <w:color w:val="000000" w:themeColor="text1"/>
                <w:sz w:val="20"/>
              </w:rPr>
              <w:t>Trade Repository</w:t>
            </w:r>
            <w:r w:rsidR="007603D4" w:rsidRPr="00147B55">
              <w:rPr>
                <w:rFonts w:cs="Arial"/>
                <w:color w:val="000000" w:themeColor="text1"/>
                <w:sz w:val="20"/>
              </w:rPr>
              <w:t xml:space="preserve"> (TR</w:t>
            </w:r>
            <w:r w:rsidR="00B92BD3" w:rsidRPr="00147B55">
              <w:rPr>
                <w:rFonts w:cs="Arial"/>
                <w:color w:val="000000" w:themeColor="text1"/>
                <w:sz w:val="20"/>
              </w:rPr>
              <w:t>)</w:t>
            </w:r>
          </w:p>
        </w:tc>
        <w:tc>
          <w:tcPr>
            <w:tcW w:w="7270" w:type="dxa"/>
          </w:tcPr>
          <w:p w14:paraId="48460E8B" w14:textId="77777777" w:rsidR="00D120A5" w:rsidRPr="00147B55" w:rsidRDefault="00D120A5" w:rsidP="00D120A5">
            <w:pPr>
              <w:spacing w:before="0"/>
              <w:rPr>
                <w:rFonts w:cs="Arial"/>
                <w:color w:val="000000" w:themeColor="text1"/>
                <w:sz w:val="20"/>
              </w:rPr>
            </w:pPr>
            <w:r w:rsidRPr="00147B55">
              <w:rPr>
                <w:rFonts w:eastAsia="Times New Roman" w:cs="Arial"/>
                <w:color w:val="000000" w:themeColor="text1"/>
                <w:sz w:val="20"/>
              </w:rPr>
              <w:t xml:space="preserve">Legal person that centrally collects and maintains the records </w:t>
            </w:r>
          </w:p>
        </w:tc>
      </w:tr>
      <w:tr w:rsidR="00D120A5" w:rsidRPr="00147B55" w14:paraId="7D715BFC" w14:textId="77777777" w:rsidTr="00604F57">
        <w:trPr>
          <w:jc w:val="center"/>
        </w:trPr>
        <w:tc>
          <w:tcPr>
            <w:tcW w:w="1838" w:type="dxa"/>
          </w:tcPr>
          <w:p w14:paraId="5E53167E" w14:textId="7DF0DDB3" w:rsidR="00D120A5" w:rsidRPr="00147B55" w:rsidRDefault="00D120A5" w:rsidP="00D120A5">
            <w:pPr>
              <w:spacing w:before="0"/>
              <w:rPr>
                <w:rFonts w:cs="Arial"/>
                <w:color w:val="000000" w:themeColor="text1"/>
                <w:sz w:val="20"/>
              </w:rPr>
            </w:pPr>
            <w:r w:rsidRPr="00147B55">
              <w:rPr>
                <w:rFonts w:cs="Arial"/>
                <w:color w:val="000000" w:themeColor="text1"/>
                <w:sz w:val="20"/>
              </w:rPr>
              <w:t>Reporting Entity</w:t>
            </w:r>
            <w:r w:rsidR="00B92BD3" w:rsidRPr="00147B55">
              <w:rPr>
                <w:rFonts w:cs="Arial"/>
                <w:color w:val="000000" w:themeColor="text1"/>
                <w:sz w:val="20"/>
              </w:rPr>
              <w:t xml:space="preserve"> (RE)</w:t>
            </w:r>
          </w:p>
        </w:tc>
        <w:tc>
          <w:tcPr>
            <w:tcW w:w="7270" w:type="dxa"/>
          </w:tcPr>
          <w:p w14:paraId="3492C3E1" w14:textId="77777777" w:rsidR="00D120A5" w:rsidRPr="00147B55" w:rsidRDefault="009E436F" w:rsidP="00D120A5">
            <w:pPr>
              <w:spacing w:before="0"/>
              <w:rPr>
                <w:rFonts w:eastAsia="Times New Roman" w:cs="Arial"/>
                <w:color w:val="000000" w:themeColor="text1"/>
                <w:sz w:val="20"/>
              </w:rPr>
            </w:pPr>
            <w:r w:rsidRPr="00147B55">
              <w:rPr>
                <w:rFonts w:eastAsia="Times New Roman" w:cs="Arial"/>
                <w:color w:val="000000" w:themeColor="text1"/>
                <w:sz w:val="20"/>
              </w:rPr>
              <w:t>Any entity that reports to a Trade repository under the scope of a regulation.</w:t>
            </w:r>
          </w:p>
        </w:tc>
      </w:tr>
    </w:tbl>
    <w:p w14:paraId="00E2DD2B" w14:textId="77777777" w:rsidR="00D120A5" w:rsidRPr="00147B55" w:rsidRDefault="00D120A5" w:rsidP="00864522">
      <w:pPr>
        <w:rPr>
          <w:rFonts w:cs="Arial"/>
        </w:rPr>
      </w:pPr>
    </w:p>
    <w:tbl>
      <w:tblPr>
        <w:tblStyle w:val="TableGrid"/>
        <w:tblW w:w="0" w:type="auto"/>
        <w:tblInd w:w="137" w:type="dxa"/>
        <w:tblLook w:val="01E0" w:firstRow="1" w:lastRow="1" w:firstColumn="1" w:lastColumn="1" w:noHBand="0" w:noVBand="0"/>
      </w:tblPr>
      <w:tblGrid>
        <w:gridCol w:w="2318"/>
        <w:gridCol w:w="1931"/>
        <w:gridCol w:w="1905"/>
        <w:gridCol w:w="1499"/>
      </w:tblGrid>
      <w:tr w:rsidR="00604F57" w:rsidRPr="00147B55" w14:paraId="6A7DC4D1" w14:textId="77777777" w:rsidTr="00604F57">
        <w:tc>
          <w:tcPr>
            <w:tcW w:w="6154" w:type="dxa"/>
            <w:gridSpan w:val="3"/>
            <w:tcBorders>
              <w:bottom w:val="single" w:sz="4" w:space="0" w:color="auto"/>
              <w:tl2br w:val="nil"/>
            </w:tcBorders>
            <w:shd w:val="clear" w:color="auto" w:fill="FFFFFF" w:themeFill="background1"/>
            <w:vAlign w:val="center"/>
          </w:tcPr>
          <w:p w14:paraId="1A4B6F99" w14:textId="77777777" w:rsidR="00604F57" w:rsidRPr="00147B55" w:rsidRDefault="00604F57" w:rsidP="00384F16">
            <w:pPr>
              <w:spacing w:before="0"/>
              <w:jc w:val="center"/>
              <w:rPr>
                <w:rFonts w:cs="Arial"/>
                <w:b/>
                <w:color w:val="000000" w:themeColor="text1"/>
                <w:sz w:val="20"/>
              </w:rPr>
            </w:pPr>
            <w:proofErr w:type="spellStart"/>
            <w:r w:rsidRPr="00147B55">
              <w:rPr>
                <w:rFonts w:cs="Arial"/>
                <w:b/>
                <w:color w:val="000000" w:themeColor="text1"/>
                <w:sz w:val="20"/>
              </w:rPr>
              <w:t>BusinessRoles</w:t>
            </w:r>
            <w:proofErr w:type="spellEnd"/>
            <w:r w:rsidRPr="00147B55">
              <w:rPr>
                <w:rFonts w:cs="Arial"/>
                <w:b/>
                <w:color w:val="000000" w:themeColor="text1"/>
                <w:sz w:val="20"/>
              </w:rPr>
              <w:t>/Participants Matrix Table</w:t>
            </w:r>
          </w:p>
        </w:tc>
        <w:tc>
          <w:tcPr>
            <w:tcW w:w="1499" w:type="dxa"/>
            <w:tcBorders>
              <w:bottom w:val="single" w:sz="4" w:space="0" w:color="auto"/>
              <w:tl2br w:val="nil"/>
            </w:tcBorders>
            <w:shd w:val="clear" w:color="auto" w:fill="FFFFFF" w:themeFill="background1"/>
          </w:tcPr>
          <w:p w14:paraId="5B05042B" w14:textId="77777777" w:rsidR="00604F57" w:rsidRPr="00147B55" w:rsidRDefault="00604F57" w:rsidP="00384F16">
            <w:pPr>
              <w:spacing w:before="0"/>
              <w:jc w:val="center"/>
              <w:rPr>
                <w:rFonts w:cs="Arial"/>
                <w:b/>
                <w:color w:val="000000" w:themeColor="text1"/>
                <w:sz w:val="20"/>
              </w:rPr>
            </w:pPr>
          </w:p>
        </w:tc>
      </w:tr>
      <w:tr w:rsidR="00604F57" w:rsidRPr="00147B55" w14:paraId="45C3B78B" w14:textId="77777777" w:rsidTr="00604F57">
        <w:trPr>
          <w:trHeight w:val="891"/>
        </w:trPr>
        <w:tc>
          <w:tcPr>
            <w:tcW w:w="2318" w:type="dxa"/>
            <w:tcBorders>
              <w:bottom w:val="single" w:sz="4" w:space="0" w:color="auto"/>
              <w:tl2br w:val="single" w:sz="4" w:space="0" w:color="auto"/>
            </w:tcBorders>
            <w:shd w:val="clear" w:color="auto" w:fill="auto"/>
          </w:tcPr>
          <w:p w14:paraId="75F46A54" w14:textId="77777777" w:rsidR="00604F57" w:rsidRPr="00147B55" w:rsidRDefault="00604F57" w:rsidP="00384F16">
            <w:pPr>
              <w:spacing w:after="120"/>
              <w:jc w:val="right"/>
              <w:rPr>
                <w:rFonts w:cs="Arial"/>
                <w:color w:val="000000" w:themeColor="text1"/>
                <w:sz w:val="20"/>
              </w:rPr>
            </w:pPr>
            <w:r w:rsidRPr="00147B55">
              <w:rPr>
                <w:rFonts w:cs="Arial"/>
                <w:color w:val="000000" w:themeColor="text1"/>
                <w:sz w:val="20"/>
              </w:rPr>
              <w:t>Participants</w:t>
            </w:r>
          </w:p>
          <w:p w14:paraId="3CA001A4" w14:textId="77777777" w:rsidR="00604F57" w:rsidRPr="00147B55" w:rsidRDefault="00604F57" w:rsidP="00384F16">
            <w:pPr>
              <w:spacing w:after="120"/>
              <w:rPr>
                <w:rFonts w:cs="Arial"/>
                <w:color w:val="000000" w:themeColor="text1"/>
                <w:sz w:val="20"/>
              </w:rPr>
            </w:pPr>
            <w:proofErr w:type="spellStart"/>
            <w:r w:rsidRPr="00147B55">
              <w:rPr>
                <w:rFonts w:cs="Arial"/>
                <w:color w:val="000000" w:themeColor="text1"/>
                <w:sz w:val="20"/>
              </w:rPr>
              <w:t>BusinessRoles</w:t>
            </w:r>
            <w:proofErr w:type="spellEnd"/>
          </w:p>
        </w:tc>
        <w:tc>
          <w:tcPr>
            <w:tcW w:w="1931" w:type="dxa"/>
            <w:shd w:val="clear" w:color="auto" w:fill="D9D9D9" w:themeFill="background1" w:themeFillShade="D9"/>
            <w:vAlign w:val="center"/>
          </w:tcPr>
          <w:p w14:paraId="616BC46C"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Reporting Entity</w:t>
            </w:r>
          </w:p>
        </w:tc>
        <w:tc>
          <w:tcPr>
            <w:tcW w:w="1905" w:type="dxa"/>
            <w:shd w:val="clear" w:color="auto" w:fill="D9D9D9" w:themeFill="background1" w:themeFillShade="D9"/>
            <w:vAlign w:val="center"/>
          </w:tcPr>
          <w:p w14:paraId="7E5B46E3"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Trade Repository</w:t>
            </w:r>
          </w:p>
        </w:tc>
        <w:tc>
          <w:tcPr>
            <w:tcW w:w="1499" w:type="dxa"/>
            <w:shd w:val="clear" w:color="auto" w:fill="D9D9D9" w:themeFill="background1" w:themeFillShade="D9"/>
            <w:vAlign w:val="center"/>
          </w:tcPr>
          <w:p w14:paraId="0EBB62A3" w14:textId="77777777" w:rsidR="00604F57" w:rsidRPr="00147B55" w:rsidRDefault="00604F57" w:rsidP="00D120A5">
            <w:pPr>
              <w:spacing w:before="0"/>
              <w:jc w:val="center"/>
              <w:rPr>
                <w:rFonts w:cs="Arial"/>
                <w:color w:val="000000" w:themeColor="text1"/>
                <w:sz w:val="20"/>
              </w:rPr>
            </w:pPr>
            <w:r w:rsidRPr="00147B55">
              <w:rPr>
                <w:rFonts w:cs="Arial"/>
                <w:color w:val="000000" w:themeColor="text1"/>
                <w:sz w:val="20"/>
              </w:rPr>
              <w:t>Authority</w:t>
            </w:r>
          </w:p>
        </w:tc>
      </w:tr>
      <w:tr w:rsidR="00604F57" w:rsidRPr="00147B55" w14:paraId="2758B3F8" w14:textId="77777777" w:rsidTr="00604F57">
        <w:tc>
          <w:tcPr>
            <w:tcW w:w="2318" w:type="dxa"/>
            <w:shd w:val="clear" w:color="auto" w:fill="D9D9D9" w:themeFill="background1" w:themeFillShade="D9"/>
          </w:tcPr>
          <w:p w14:paraId="00652F69" w14:textId="59B097A7" w:rsidR="00604F57" w:rsidRPr="00147B55" w:rsidRDefault="009E436F" w:rsidP="00384F16">
            <w:pPr>
              <w:spacing w:before="0"/>
              <w:rPr>
                <w:rFonts w:cs="Arial"/>
                <w:color w:val="000000" w:themeColor="text1"/>
                <w:sz w:val="20"/>
              </w:rPr>
            </w:pPr>
            <w:r w:rsidRPr="00147B55">
              <w:rPr>
                <w:rFonts w:cs="Arial"/>
                <w:color w:val="000000" w:themeColor="text1"/>
                <w:sz w:val="20"/>
              </w:rPr>
              <w:t>F</w:t>
            </w:r>
            <w:r w:rsidR="007603D4" w:rsidRPr="00147B55">
              <w:rPr>
                <w:rFonts w:cs="Arial"/>
                <w:color w:val="000000" w:themeColor="text1"/>
                <w:sz w:val="20"/>
              </w:rPr>
              <w:t>inancial institution</w:t>
            </w:r>
          </w:p>
        </w:tc>
        <w:tc>
          <w:tcPr>
            <w:tcW w:w="1931" w:type="dxa"/>
            <w:vAlign w:val="center"/>
          </w:tcPr>
          <w:p w14:paraId="44D86F70"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E38008B" w14:textId="77777777" w:rsidR="00604F57" w:rsidRPr="00147B55" w:rsidRDefault="00604F57" w:rsidP="00384F16">
            <w:pPr>
              <w:spacing w:before="0"/>
              <w:jc w:val="center"/>
              <w:rPr>
                <w:rFonts w:cs="Arial"/>
                <w:color w:val="000000" w:themeColor="text1"/>
                <w:sz w:val="20"/>
              </w:rPr>
            </w:pPr>
          </w:p>
        </w:tc>
        <w:tc>
          <w:tcPr>
            <w:tcW w:w="1499" w:type="dxa"/>
          </w:tcPr>
          <w:p w14:paraId="0579A918" w14:textId="77777777" w:rsidR="00604F57" w:rsidRPr="00147B55" w:rsidRDefault="00604F57" w:rsidP="00384F16">
            <w:pPr>
              <w:spacing w:before="0"/>
              <w:jc w:val="center"/>
              <w:rPr>
                <w:rFonts w:cs="Arial"/>
                <w:color w:val="000000" w:themeColor="text1"/>
                <w:sz w:val="20"/>
              </w:rPr>
            </w:pPr>
          </w:p>
        </w:tc>
      </w:tr>
      <w:tr w:rsidR="009E436F" w:rsidRPr="00147B55" w14:paraId="055C63D6" w14:textId="77777777" w:rsidTr="00604F57">
        <w:tc>
          <w:tcPr>
            <w:tcW w:w="2318" w:type="dxa"/>
            <w:shd w:val="clear" w:color="auto" w:fill="D9D9D9" w:themeFill="background1" w:themeFillShade="D9"/>
          </w:tcPr>
          <w:p w14:paraId="10FCF80E" w14:textId="49230075" w:rsidR="009E436F" w:rsidRPr="00147B55" w:rsidRDefault="009E436F" w:rsidP="00384F16">
            <w:pPr>
              <w:spacing w:before="0"/>
              <w:rPr>
                <w:rFonts w:cs="Arial"/>
                <w:color w:val="000000" w:themeColor="text1"/>
                <w:sz w:val="20"/>
              </w:rPr>
            </w:pPr>
            <w:r w:rsidRPr="00147B55">
              <w:rPr>
                <w:rFonts w:cs="Arial"/>
                <w:color w:val="000000" w:themeColor="text1"/>
                <w:sz w:val="20"/>
              </w:rPr>
              <w:t>N</w:t>
            </w:r>
            <w:r w:rsidR="007603D4" w:rsidRPr="00147B55">
              <w:rPr>
                <w:rFonts w:cs="Arial"/>
                <w:color w:val="000000" w:themeColor="text1"/>
                <w:sz w:val="20"/>
              </w:rPr>
              <w:t>on-financial institution</w:t>
            </w:r>
          </w:p>
        </w:tc>
        <w:tc>
          <w:tcPr>
            <w:tcW w:w="1931" w:type="dxa"/>
            <w:vAlign w:val="center"/>
          </w:tcPr>
          <w:p w14:paraId="53C4E516" w14:textId="77777777" w:rsidR="009E436F" w:rsidRPr="00147B55" w:rsidRDefault="009E436F"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43955914" w14:textId="77777777" w:rsidR="009E436F" w:rsidRPr="00147B55" w:rsidRDefault="009E436F" w:rsidP="00384F16">
            <w:pPr>
              <w:spacing w:before="0"/>
              <w:jc w:val="center"/>
              <w:rPr>
                <w:rFonts w:cs="Arial"/>
                <w:color w:val="000000" w:themeColor="text1"/>
                <w:sz w:val="20"/>
              </w:rPr>
            </w:pPr>
          </w:p>
        </w:tc>
        <w:tc>
          <w:tcPr>
            <w:tcW w:w="1499" w:type="dxa"/>
          </w:tcPr>
          <w:p w14:paraId="5387372C" w14:textId="77777777" w:rsidR="009E436F" w:rsidRPr="00147B55" w:rsidRDefault="009E436F" w:rsidP="00384F16">
            <w:pPr>
              <w:spacing w:before="0"/>
              <w:jc w:val="center"/>
              <w:rPr>
                <w:rFonts w:cs="Arial"/>
                <w:color w:val="000000" w:themeColor="text1"/>
                <w:sz w:val="20"/>
              </w:rPr>
            </w:pPr>
          </w:p>
        </w:tc>
      </w:tr>
      <w:tr w:rsidR="00604F57" w:rsidRPr="00147B55" w14:paraId="4E524B92" w14:textId="77777777" w:rsidTr="00604F57">
        <w:tc>
          <w:tcPr>
            <w:tcW w:w="2318" w:type="dxa"/>
            <w:shd w:val="clear" w:color="auto" w:fill="D9D9D9" w:themeFill="background1" w:themeFillShade="D9"/>
          </w:tcPr>
          <w:p w14:paraId="446EBBD8"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CCP</w:t>
            </w:r>
          </w:p>
        </w:tc>
        <w:tc>
          <w:tcPr>
            <w:tcW w:w="1931" w:type="dxa"/>
            <w:vAlign w:val="center"/>
          </w:tcPr>
          <w:p w14:paraId="672922A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0239B64" w14:textId="77777777" w:rsidR="00604F57" w:rsidRPr="00147B55" w:rsidRDefault="00604F57" w:rsidP="00384F16">
            <w:pPr>
              <w:spacing w:before="0"/>
              <w:jc w:val="center"/>
              <w:rPr>
                <w:rFonts w:cs="Arial"/>
                <w:color w:val="000000" w:themeColor="text1"/>
                <w:sz w:val="20"/>
              </w:rPr>
            </w:pPr>
          </w:p>
        </w:tc>
        <w:tc>
          <w:tcPr>
            <w:tcW w:w="1499" w:type="dxa"/>
          </w:tcPr>
          <w:p w14:paraId="610D17AE" w14:textId="77777777" w:rsidR="00604F57" w:rsidRPr="00147B55" w:rsidRDefault="00604F57" w:rsidP="00384F16">
            <w:pPr>
              <w:spacing w:before="0"/>
              <w:jc w:val="center"/>
              <w:rPr>
                <w:rFonts w:cs="Arial"/>
                <w:color w:val="000000" w:themeColor="text1"/>
                <w:sz w:val="20"/>
              </w:rPr>
            </w:pPr>
          </w:p>
        </w:tc>
      </w:tr>
      <w:tr w:rsidR="00604F57" w:rsidRPr="00147B55" w14:paraId="5D0E7DA4" w14:textId="77777777" w:rsidTr="00604F57">
        <w:tc>
          <w:tcPr>
            <w:tcW w:w="2318" w:type="dxa"/>
            <w:shd w:val="clear" w:color="auto" w:fill="D9D9D9" w:themeFill="background1" w:themeFillShade="D9"/>
          </w:tcPr>
          <w:p w14:paraId="462A0651"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CA</w:t>
            </w:r>
          </w:p>
        </w:tc>
        <w:tc>
          <w:tcPr>
            <w:tcW w:w="1931" w:type="dxa"/>
            <w:vAlign w:val="center"/>
          </w:tcPr>
          <w:p w14:paraId="554128F1"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FCC8562" w14:textId="77777777" w:rsidR="00604F57" w:rsidRPr="00147B55" w:rsidRDefault="00604F57" w:rsidP="00384F16">
            <w:pPr>
              <w:spacing w:before="0"/>
              <w:jc w:val="center"/>
              <w:rPr>
                <w:rFonts w:cs="Arial"/>
                <w:color w:val="000000" w:themeColor="text1"/>
                <w:sz w:val="20"/>
              </w:rPr>
            </w:pPr>
          </w:p>
        </w:tc>
        <w:tc>
          <w:tcPr>
            <w:tcW w:w="1499" w:type="dxa"/>
          </w:tcPr>
          <w:p w14:paraId="2425E6A8"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5BEC8675" w14:textId="77777777" w:rsidTr="00604F57">
        <w:tc>
          <w:tcPr>
            <w:tcW w:w="2318" w:type="dxa"/>
            <w:shd w:val="clear" w:color="auto" w:fill="D9D9D9" w:themeFill="background1" w:themeFillShade="D9"/>
          </w:tcPr>
          <w:p w14:paraId="0FF6E8C7"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ESMA</w:t>
            </w:r>
          </w:p>
        </w:tc>
        <w:tc>
          <w:tcPr>
            <w:tcW w:w="1931" w:type="dxa"/>
            <w:vAlign w:val="center"/>
          </w:tcPr>
          <w:p w14:paraId="0E4CD8DD"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5283D19" w14:textId="77777777" w:rsidR="00604F57" w:rsidRPr="00147B55" w:rsidRDefault="00604F57" w:rsidP="00384F16">
            <w:pPr>
              <w:spacing w:before="0"/>
              <w:jc w:val="center"/>
              <w:rPr>
                <w:rFonts w:cs="Arial"/>
                <w:color w:val="000000" w:themeColor="text1"/>
                <w:sz w:val="20"/>
              </w:rPr>
            </w:pPr>
          </w:p>
        </w:tc>
        <w:tc>
          <w:tcPr>
            <w:tcW w:w="1499" w:type="dxa"/>
          </w:tcPr>
          <w:p w14:paraId="63BCC55E"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34283F66" w14:textId="77777777" w:rsidTr="00604F57">
        <w:tc>
          <w:tcPr>
            <w:tcW w:w="2318" w:type="dxa"/>
            <w:shd w:val="clear" w:color="auto" w:fill="D9D9D9" w:themeFill="background1" w:themeFillShade="D9"/>
          </w:tcPr>
          <w:p w14:paraId="1BEF1225"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TR</w:t>
            </w:r>
          </w:p>
        </w:tc>
        <w:tc>
          <w:tcPr>
            <w:tcW w:w="1931" w:type="dxa"/>
            <w:vAlign w:val="center"/>
          </w:tcPr>
          <w:p w14:paraId="3D97CE8A" w14:textId="77777777" w:rsidR="00604F57" w:rsidRPr="00147B55" w:rsidRDefault="00604F57" w:rsidP="00384F16">
            <w:pPr>
              <w:spacing w:before="0"/>
              <w:jc w:val="center"/>
              <w:rPr>
                <w:rFonts w:cs="Arial"/>
                <w:color w:val="000000" w:themeColor="text1"/>
                <w:sz w:val="20"/>
              </w:rPr>
            </w:pPr>
          </w:p>
        </w:tc>
        <w:tc>
          <w:tcPr>
            <w:tcW w:w="1905" w:type="dxa"/>
            <w:vAlign w:val="center"/>
          </w:tcPr>
          <w:p w14:paraId="03DB475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499" w:type="dxa"/>
          </w:tcPr>
          <w:p w14:paraId="0E4CD230" w14:textId="77777777" w:rsidR="00604F57" w:rsidRPr="00147B55" w:rsidRDefault="00604F57" w:rsidP="00384F16">
            <w:pPr>
              <w:spacing w:before="0"/>
              <w:jc w:val="center"/>
              <w:rPr>
                <w:rFonts w:cs="Arial"/>
                <w:color w:val="000000" w:themeColor="text1"/>
                <w:sz w:val="20"/>
              </w:rPr>
            </w:pPr>
          </w:p>
        </w:tc>
      </w:tr>
    </w:tbl>
    <w:p w14:paraId="714EA3FE" w14:textId="77777777" w:rsidR="00746347" w:rsidRPr="00147B55" w:rsidRDefault="0075384C" w:rsidP="00F97A81">
      <w:pPr>
        <w:pStyle w:val="Heading1"/>
      </w:pPr>
      <w:bookmarkStart w:id="410" w:name="_Toc58971388"/>
      <w:bookmarkStart w:id="411" w:name="_Toc58971416"/>
      <w:bookmarkStart w:id="412" w:name="_Toc58971417"/>
      <w:bookmarkStart w:id="413" w:name="_Toc58971418"/>
      <w:bookmarkStart w:id="414" w:name="_Toc58971419"/>
      <w:bookmarkStart w:id="415" w:name="_Toc58971444"/>
      <w:bookmarkStart w:id="416" w:name="_Ref373494120"/>
      <w:bookmarkStart w:id="417" w:name="_Toc61282154"/>
      <w:bookmarkEnd w:id="410"/>
      <w:bookmarkEnd w:id="411"/>
      <w:bookmarkEnd w:id="412"/>
      <w:bookmarkEnd w:id="413"/>
      <w:bookmarkEnd w:id="414"/>
      <w:bookmarkEnd w:id="415"/>
      <w:proofErr w:type="spellStart"/>
      <w:r w:rsidRPr="00147B55">
        <w:t>B</w:t>
      </w:r>
      <w:r w:rsidR="00DD0A65" w:rsidRPr="00147B55">
        <w:t>usiness</w:t>
      </w:r>
      <w:r w:rsidR="00CD105E" w:rsidRPr="00147B55">
        <w:t>P</w:t>
      </w:r>
      <w:r w:rsidR="000B5CDA" w:rsidRPr="00147B55">
        <w:t>rocess</w:t>
      </w:r>
      <w:proofErr w:type="spellEnd"/>
      <w:r w:rsidRPr="00147B55">
        <w:t xml:space="preserve"> </w:t>
      </w:r>
      <w:r w:rsidR="00CD105E" w:rsidRPr="00147B55">
        <w:t>D</w:t>
      </w:r>
      <w:r w:rsidR="00B000D4" w:rsidRPr="00147B55">
        <w:t>escription</w:t>
      </w:r>
      <w:bookmarkEnd w:id="416"/>
      <w:bookmarkEnd w:id="417"/>
      <w:r w:rsidR="00ED7DF1" w:rsidRPr="00147B55">
        <w:t xml:space="preserve"> </w:t>
      </w:r>
    </w:p>
    <w:p w14:paraId="70F64573" w14:textId="77777777" w:rsidR="00FF65B3" w:rsidRPr="00147B55" w:rsidRDefault="00CD105E" w:rsidP="00F97A81">
      <w:pPr>
        <w:pStyle w:val="Heading2"/>
      </w:pPr>
      <w:bookmarkStart w:id="418" w:name="_Toc183937453"/>
      <w:bookmarkStart w:id="419" w:name="_Toc61282155"/>
      <w:proofErr w:type="spellStart"/>
      <w:r w:rsidRPr="00147B55">
        <w:t>Business</w:t>
      </w:r>
      <w:r w:rsidR="0092566F" w:rsidRPr="00147B55">
        <w:t>Process</w:t>
      </w:r>
      <w:proofErr w:type="spellEnd"/>
      <w:r w:rsidRPr="00147B55">
        <w:t xml:space="preserve"> D</w:t>
      </w:r>
      <w:r w:rsidR="00FF65B3" w:rsidRPr="00147B55">
        <w:t>iagram</w:t>
      </w:r>
      <w:bookmarkEnd w:id="418"/>
      <w:bookmarkEnd w:id="419"/>
    </w:p>
    <w:p w14:paraId="32D3487C" w14:textId="77777777" w:rsidR="00FF65B3" w:rsidRPr="00147B55" w:rsidRDefault="00FF65B3" w:rsidP="00AC5449">
      <w:pPr>
        <w:spacing w:before="20"/>
        <w:jc w:val="both"/>
        <w:rPr>
          <w:rFonts w:cs="Arial"/>
          <w:szCs w:val="22"/>
        </w:rPr>
      </w:pPr>
      <w:r w:rsidRPr="00147B55">
        <w:rPr>
          <w:rFonts w:cs="Arial"/>
          <w:szCs w:val="22"/>
        </w:rPr>
        <w:t>This d</w:t>
      </w:r>
      <w:r w:rsidR="0092566F" w:rsidRPr="00147B55">
        <w:rPr>
          <w:rFonts w:cs="Arial"/>
          <w:szCs w:val="22"/>
        </w:rPr>
        <w:t xml:space="preserve">iagram pictures the high level </w:t>
      </w:r>
      <w:proofErr w:type="spellStart"/>
      <w:r w:rsidR="0092566F" w:rsidRPr="00147B55">
        <w:rPr>
          <w:rFonts w:cs="Arial"/>
          <w:szCs w:val="22"/>
        </w:rPr>
        <w:t>BusinessP</w:t>
      </w:r>
      <w:r w:rsidRPr="00147B55">
        <w:rPr>
          <w:rFonts w:cs="Arial"/>
          <w:szCs w:val="22"/>
        </w:rPr>
        <w:t>rocesses</w:t>
      </w:r>
      <w:proofErr w:type="spellEnd"/>
      <w:r w:rsidRPr="00147B55">
        <w:rPr>
          <w:rFonts w:cs="Arial"/>
          <w:szCs w:val="22"/>
        </w:rPr>
        <w:t xml:space="preserve"> covered by this project. The aim of the below is to describe the high-level scope of the project, not to be exhaustive.</w:t>
      </w:r>
    </w:p>
    <w:p w14:paraId="6E9092B0" w14:textId="5F000AAD" w:rsidR="00AE4525" w:rsidRPr="00147B55" w:rsidRDefault="00604F57" w:rsidP="00A62C34">
      <w:pPr>
        <w:jc w:val="center"/>
        <w:rPr>
          <w:rFonts w:cs="Arial"/>
          <w:noProof/>
          <w:szCs w:val="22"/>
          <w:lang w:eastAsia="en-GB"/>
        </w:rPr>
      </w:pPr>
      <w:r w:rsidRPr="00147B55">
        <w:rPr>
          <w:rFonts w:cs="Arial"/>
          <w:noProof/>
          <w:lang w:eastAsia="en-GB"/>
        </w:rPr>
        <w:drawing>
          <wp:inline distT="0" distB="0" distL="0" distR="0" wp14:anchorId="1B275864" wp14:editId="4F76A3AF">
            <wp:extent cx="5904865" cy="501777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04865" cy="5017770"/>
                    </a:xfrm>
                    <a:prstGeom prst="rect">
                      <a:avLst/>
                    </a:prstGeom>
                  </pic:spPr>
                </pic:pic>
              </a:graphicData>
            </a:graphic>
          </wp:inline>
        </w:drawing>
      </w:r>
    </w:p>
    <w:p w14:paraId="1FA68610" w14:textId="04340737" w:rsidR="00F97A81" w:rsidRPr="00147B55" w:rsidRDefault="00F97A81">
      <w:pPr>
        <w:spacing w:before="0" w:after="0" w:afterAutospacing="0"/>
        <w:rPr>
          <w:rFonts w:cs="Arial"/>
          <w:noProof/>
          <w:lang w:eastAsia="en-GB"/>
        </w:rPr>
      </w:pPr>
      <w:r w:rsidRPr="00147B55">
        <w:rPr>
          <w:rFonts w:cs="Arial"/>
          <w:noProof/>
          <w:lang w:eastAsia="en-GB"/>
        </w:rPr>
        <w:br w:type="page"/>
      </w:r>
    </w:p>
    <w:p w14:paraId="5B0578DC" w14:textId="77777777" w:rsidR="00F97A81" w:rsidRPr="00147B55" w:rsidRDefault="00F97A81" w:rsidP="00F97A81">
      <w:pPr>
        <w:rPr>
          <w:rFonts w:cs="Arial"/>
          <w:noProof/>
          <w:lang w:eastAsia="en-GB"/>
        </w:rPr>
      </w:pPr>
    </w:p>
    <w:p w14:paraId="3D4EBA6C" w14:textId="77777777" w:rsidR="00C83D93" w:rsidRPr="00147B55" w:rsidRDefault="00C83D93" w:rsidP="00F97A81">
      <w:pPr>
        <w:pStyle w:val="Heading2"/>
        <w:rPr>
          <w:noProof/>
          <w:lang w:eastAsia="en-GB"/>
        </w:rPr>
      </w:pPr>
      <w:bookmarkStart w:id="420" w:name="_Toc61282156"/>
      <w:r w:rsidRPr="00147B55">
        <w:rPr>
          <w:noProof/>
          <w:lang w:eastAsia="en-GB"/>
        </w:rPr>
        <w:t>Transaction reporting</w:t>
      </w:r>
      <w:bookmarkEnd w:id="420"/>
    </w:p>
    <w:p w14:paraId="28667322" w14:textId="77777777" w:rsidR="00812824" w:rsidRPr="00147B55" w:rsidRDefault="00AA50BC" w:rsidP="00C83D93">
      <w:pPr>
        <w:rPr>
          <w:rFonts w:cs="Arial"/>
          <w:lang w:eastAsia="en-GB"/>
        </w:rPr>
      </w:pPr>
      <w:r w:rsidRPr="00147B55">
        <w:rPr>
          <w:rFonts w:cs="Arial"/>
          <w:noProof/>
          <w:sz w:val="20"/>
          <w:lang w:eastAsia="en-GB"/>
        </w:rPr>
        <w:drawing>
          <wp:inline distT="0" distB="0" distL="0" distR="0" wp14:anchorId="65A008E6" wp14:editId="55B716F6">
            <wp:extent cx="5904865" cy="5939790"/>
            <wp:effectExtent l="0" t="0" r="63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04865" cy="5939790"/>
                    </a:xfrm>
                    <a:prstGeom prst="rect">
                      <a:avLst/>
                    </a:prstGeom>
                  </pic:spPr>
                </pic:pic>
              </a:graphicData>
            </a:graphic>
          </wp:inline>
        </w:drawing>
      </w:r>
    </w:p>
    <w:p w14:paraId="5B30DA80" w14:textId="77777777" w:rsidR="00C83D93" w:rsidRPr="00147B55" w:rsidRDefault="00C83D93" w:rsidP="00C83D93">
      <w:pPr>
        <w:rPr>
          <w:ins w:id="421" w:author="JANSSENS Paul" w:date="2020-12-04T10:23:00Z"/>
          <w:rFonts w:cs="Arial"/>
          <w:sz w:val="20"/>
        </w:rPr>
      </w:pPr>
    </w:p>
    <w:tbl>
      <w:tblPr>
        <w:tblStyle w:val="TableShaded1stRow"/>
        <w:tblW w:w="0" w:type="auto"/>
        <w:tblInd w:w="-5" w:type="dxa"/>
        <w:tblLook w:val="04A0" w:firstRow="1" w:lastRow="0" w:firstColumn="1" w:lastColumn="0" w:noHBand="0" w:noVBand="1"/>
      </w:tblPr>
      <w:tblGrid>
        <w:gridCol w:w="2523"/>
        <w:gridCol w:w="5670"/>
        <w:gridCol w:w="992"/>
      </w:tblGrid>
      <w:tr w:rsidR="00C83D93" w:rsidRPr="00147B55" w14:paraId="6E73DA10" w14:textId="77777777" w:rsidTr="00AA50BC">
        <w:trPr>
          <w:cnfStyle w:val="100000000000" w:firstRow="1" w:lastRow="0" w:firstColumn="0" w:lastColumn="0" w:oddVBand="0" w:evenVBand="0" w:oddHBand="0" w:evenHBand="0" w:firstRowFirstColumn="0" w:firstRowLastColumn="0" w:lastRowFirstColumn="0" w:lastRowLastColumn="0"/>
          <w:ins w:id="422" w:author="JANSSENS Paul" w:date="2020-12-04T10:23:00Z"/>
        </w:trPr>
        <w:tc>
          <w:tcPr>
            <w:tcW w:w="2523" w:type="dxa"/>
            <w:hideMark/>
          </w:tcPr>
          <w:p w14:paraId="7C3B4D25" w14:textId="77777777" w:rsidR="00C83D93" w:rsidRPr="00147B55" w:rsidRDefault="00C83D93" w:rsidP="00AA50BC">
            <w:pPr>
              <w:pStyle w:val="TableHeading"/>
              <w:rPr>
                <w:ins w:id="423" w:author="JANSSENS Paul" w:date="2020-12-04T10:23:00Z"/>
                <w:rFonts w:cs="Arial"/>
                <w:sz w:val="20"/>
                <w:lang w:val="en-GB"/>
              </w:rPr>
            </w:pPr>
            <w:ins w:id="424" w:author="JANSSENS Paul" w:date="2020-12-04T10:23:00Z">
              <w:r w:rsidRPr="00147B55">
                <w:rPr>
                  <w:rFonts w:cs="Arial"/>
                  <w:sz w:val="20"/>
                </w:rPr>
                <w:t>Step</w:t>
              </w:r>
            </w:ins>
          </w:p>
        </w:tc>
        <w:tc>
          <w:tcPr>
            <w:tcW w:w="5670" w:type="dxa"/>
            <w:hideMark/>
          </w:tcPr>
          <w:p w14:paraId="0A0B6CD2" w14:textId="77777777" w:rsidR="00C83D93" w:rsidRPr="00147B55" w:rsidRDefault="00C83D93" w:rsidP="00AA50BC">
            <w:pPr>
              <w:pStyle w:val="TableHeading"/>
              <w:rPr>
                <w:ins w:id="425" w:author="JANSSENS Paul" w:date="2020-12-04T10:23:00Z"/>
                <w:rFonts w:cs="Arial"/>
                <w:sz w:val="20"/>
                <w:lang w:val="en-GB"/>
              </w:rPr>
            </w:pPr>
            <w:ins w:id="426" w:author="JANSSENS Paul" w:date="2020-12-04T10:23:00Z">
              <w:r w:rsidRPr="00147B55">
                <w:rPr>
                  <w:rFonts w:cs="Arial"/>
                  <w:sz w:val="20"/>
                </w:rPr>
                <w:t>Description</w:t>
              </w:r>
            </w:ins>
          </w:p>
        </w:tc>
        <w:tc>
          <w:tcPr>
            <w:tcW w:w="992" w:type="dxa"/>
            <w:hideMark/>
          </w:tcPr>
          <w:p w14:paraId="735A68D0" w14:textId="77777777" w:rsidR="00C83D93" w:rsidRPr="00147B55" w:rsidRDefault="00C83D93" w:rsidP="00AA50BC">
            <w:pPr>
              <w:pStyle w:val="TableHeading"/>
              <w:rPr>
                <w:ins w:id="427" w:author="JANSSENS Paul" w:date="2020-12-04T10:23:00Z"/>
                <w:rFonts w:cs="Arial"/>
                <w:sz w:val="20"/>
                <w:lang w:val="en-GB"/>
              </w:rPr>
            </w:pPr>
            <w:ins w:id="428" w:author="JANSSENS Paul" w:date="2020-12-04T10:23:00Z">
              <w:r w:rsidRPr="00147B55">
                <w:rPr>
                  <w:rFonts w:cs="Arial"/>
                  <w:sz w:val="20"/>
                </w:rPr>
                <w:t>Initiator</w:t>
              </w:r>
            </w:ins>
          </w:p>
        </w:tc>
      </w:tr>
      <w:tr w:rsidR="00C83D93" w:rsidRPr="00147B55" w14:paraId="3B5AE7E9" w14:textId="77777777" w:rsidTr="00AA50BC">
        <w:trPr>
          <w:ins w:id="429" w:author="JANSSENS Paul" w:date="2020-12-04T10:23:00Z"/>
        </w:trPr>
        <w:tc>
          <w:tcPr>
            <w:tcW w:w="2523" w:type="dxa"/>
            <w:tcBorders>
              <w:top w:val="single" w:sz="4" w:space="0" w:color="auto"/>
              <w:left w:val="single" w:sz="4" w:space="0" w:color="auto"/>
              <w:bottom w:val="single" w:sz="4" w:space="0" w:color="auto"/>
              <w:right w:val="single" w:sz="4" w:space="0" w:color="auto"/>
            </w:tcBorders>
            <w:hideMark/>
          </w:tcPr>
          <w:p w14:paraId="6D81843B" w14:textId="77777777" w:rsidR="00C83D93" w:rsidRPr="00147B55" w:rsidRDefault="00C83D93" w:rsidP="00C83D93">
            <w:pPr>
              <w:pStyle w:val="TableText0"/>
              <w:rPr>
                <w:ins w:id="430" w:author="JANSSENS Paul" w:date="2020-12-04T10:23:00Z"/>
                <w:rFonts w:cs="Arial"/>
                <w:sz w:val="20"/>
                <w:szCs w:val="22"/>
                <w:lang w:val="en-GB"/>
              </w:rPr>
            </w:pPr>
            <w:ins w:id="431" w:author="JANSSENS Paul" w:date="2020-12-04T10:23:00Z">
              <w:r w:rsidRPr="00147B55">
                <w:rPr>
                  <w:rFonts w:cs="Arial"/>
                  <w:sz w:val="20"/>
                  <w:szCs w:val="22"/>
                </w:rPr>
                <w:t>Log inbound regulatory communication</w:t>
              </w:r>
            </w:ins>
          </w:p>
        </w:tc>
        <w:tc>
          <w:tcPr>
            <w:tcW w:w="5670" w:type="dxa"/>
            <w:tcBorders>
              <w:top w:val="single" w:sz="4" w:space="0" w:color="auto"/>
              <w:left w:val="single" w:sz="4" w:space="0" w:color="auto"/>
              <w:bottom w:val="single" w:sz="4" w:space="0" w:color="auto"/>
              <w:right w:val="single" w:sz="4" w:space="0" w:color="auto"/>
            </w:tcBorders>
            <w:hideMark/>
          </w:tcPr>
          <w:p w14:paraId="1CBAC558" w14:textId="77777777" w:rsidR="00C83D93" w:rsidRPr="00147B55" w:rsidRDefault="00C83D93" w:rsidP="00C83D93">
            <w:pPr>
              <w:pStyle w:val="TableText0"/>
              <w:rPr>
                <w:ins w:id="432" w:author="JANSSENS Paul" w:date="2020-12-04T10:23:00Z"/>
                <w:rFonts w:cs="Arial"/>
                <w:sz w:val="20"/>
                <w:szCs w:val="22"/>
                <w:lang w:val="en-GB"/>
              </w:rPr>
            </w:pPr>
            <w:ins w:id="433" w:author="JANSSENS Paul" w:date="2020-12-04T10:23:00Z">
              <w:r w:rsidRPr="00147B55">
                <w:rPr>
                  <w:rFonts w:cs="Arial"/>
                  <w:sz w:val="20"/>
                  <w:szCs w:val="22"/>
                </w:rPr>
                <w:t>TR receives data on a derivative transaction from the RE.</w:t>
              </w:r>
            </w:ins>
          </w:p>
        </w:tc>
        <w:tc>
          <w:tcPr>
            <w:tcW w:w="992" w:type="dxa"/>
            <w:tcBorders>
              <w:top w:val="single" w:sz="4" w:space="0" w:color="auto"/>
              <w:left w:val="single" w:sz="4" w:space="0" w:color="auto"/>
              <w:bottom w:val="single" w:sz="4" w:space="0" w:color="auto"/>
              <w:right w:val="single" w:sz="4" w:space="0" w:color="auto"/>
            </w:tcBorders>
            <w:hideMark/>
          </w:tcPr>
          <w:p w14:paraId="443188D3" w14:textId="77777777" w:rsidR="00C83D93" w:rsidRPr="00147B55" w:rsidRDefault="00C83D93" w:rsidP="00AA50BC">
            <w:pPr>
              <w:pStyle w:val="TableText0"/>
              <w:rPr>
                <w:ins w:id="434" w:author="JANSSENS Paul" w:date="2020-12-04T10:23:00Z"/>
                <w:rFonts w:cs="Arial"/>
                <w:sz w:val="20"/>
                <w:szCs w:val="22"/>
                <w:lang w:val="en-GB"/>
              </w:rPr>
            </w:pPr>
            <w:ins w:id="435" w:author="JANSSENS Paul" w:date="2020-12-04T10:23:00Z">
              <w:r w:rsidRPr="00147B55">
                <w:rPr>
                  <w:rFonts w:cs="Arial"/>
                  <w:sz w:val="20"/>
                  <w:szCs w:val="22"/>
                </w:rPr>
                <w:t>RE</w:t>
              </w:r>
            </w:ins>
          </w:p>
        </w:tc>
      </w:tr>
      <w:tr w:rsidR="00C83D93" w:rsidRPr="00147B55" w14:paraId="54CB9118" w14:textId="77777777" w:rsidTr="00AA50BC">
        <w:trPr>
          <w:ins w:id="436" w:author="JANSSENS Paul" w:date="2020-12-04T10:23:00Z"/>
        </w:trPr>
        <w:tc>
          <w:tcPr>
            <w:tcW w:w="2523" w:type="dxa"/>
            <w:tcBorders>
              <w:top w:val="single" w:sz="4" w:space="0" w:color="auto"/>
              <w:left w:val="single" w:sz="4" w:space="0" w:color="auto"/>
              <w:bottom w:val="single" w:sz="4" w:space="0" w:color="auto"/>
              <w:right w:val="single" w:sz="4" w:space="0" w:color="auto"/>
            </w:tcBorders>
            <w:hideMark/>
          </w:tcPr>
          <w:p w14:paraId="297FA6A5" w14:textId="77777777" w:rsidR="00C83D93" w:rsidRPr="00147B55" w:rsidRDefault="00C83D93" w:rsidP="00AA50BC">
            <w:pPr>
              <w:pStyle w:val="TableText0"/>
              <w:rPr>
                <w:ins w:id="437" w:author="JANSSENS Paul" w:date="2020-12-04T10:23:00Z"/>
                <w:rFonts w:cs="Arial"/>
                <w:sz w:val="20"/>
                <w:szCs w:val="22"/>
                <w:lang w:val="en-GB"/>
              </w:rPr>
            </w:pPr>
            <w:ins w:id="438" w:author="JANSSENS Paul" w:date="2020-12-04T10:23:00Z">
              <w:r w:rsidRPr="00147B55">
                <w:rPr>
                  <w:rFonts w:cs="Arial"/>
                  <w:sz w:val="20"/>
                  <w:szCs w:val="22"/>
                </w:rPr>
                <w:t>Authenticate the sender</w:t>
              </w:r>
            </w:ins>
          </w:p>
        </w:tc>
        <w:tc>
          <w:tcPr>
            <w:tcW w:w="5670" w:type="dxa"/>
            <w:tcBorders>
              <w:top w:val="single" w:sz="4" w:space="0" w:color="auto"/>
              <w:left w:val="single" w:sz="4" w:space="0" w:color="auto"/>
              <w:bottom w:val="single" w:sz="4" w:space="0" w:color="auto"/>
              <w:right w:val="single" w:sz="4" w:space="0" w:color="auto"/>
            </w:tcBorders>
            <w:hideMark/>
          </w:tcPr>
          <w:p w14:paraId="2128C8FB" w14:textId="77777777" w:rsidR="00C83D93" w:rsidRPr="00147B55" w:rsidRDefault="00C83D93" w:rsidP="00C83D93">
            <w:pPr>
              <w:pStyle w:val="TableText0"/>
              <w:rPr>
                <w:ins w:id="439" w:author="JANSSENS Paul" w:date="2020-12-04T10:23:00Z"/>
                <w:rFonts w:cs="Arial"/>
                <w:sz w:val="20"/>
                <w:szCs w:val="22"/>
                <w:lang w:val="en-GB"/>
              </w:rPr>
            </w:pPr>
            <w:ins w:id="440" w:author="JANSSENS Paul" w:date="2020-12-04T10:23:00Z">
              <w:r w:rsidRPr="00147B55">
                <w:rPr>
                  <w:rFonts w:cs="Arial"/>
                  <w:sz w:val="20"/>
                  <w:szCs w:val="22"/>
                </w:rPr>
                <w:t>TR authenticates the sender of the derivative related data. If the sender is not authorized, the file will be rejected.</w:t>
              </w:r>
            </w:ins>
          </w:p>
        </w:tc>
        <w:tc>
          <w:tcPr>
            <w:tcW w:w="992" w:type="dxa"/>
            <w:tcBorders>
              <w:top w:val="single" w:sz="4" w:space="0" w:color="auto"/>
              <w:left w:val="single" w:sz="4" w:space="0" w:color="auto"/>
              <w:bottom w:val="single" w:sz="4" w:space="0" w:color="auto"/>
              <w:right w:val="single" w:sz="4" w:space="0" w:color="auto"/>
            </w:tcBorders>
            <w:hideMark/>
          </w:tcPr>
          <w:p w14:paraId="34B31223" w14:textId="77777777" w:rsidR="00C83D93" w:rsidRPr="00147B55" w:rsidRDefault="00C83D93" w:rsidP="00AA50BC">
            <w:pPr>
              <w:pStyle w:val="TableText0"/>
              <w:rPr>
                <w:ins w:id="441" w:author="JANSSENS Paul" w:date="2020-12-04T10:23:00Z"/>
                <w:rFonts w:cs="Arial"/>
                <w:sz w:val="20"/>
                <w:szCs w:val="22"/>
                <w:lang w:val="en-GB"/>
              </w:rPr>
            </w:pPr>
            <w:ins w:id="442" w:author="JANSSENS Paul" w:date="2020-12-04T10:23:00Z">
              <w:r w:rsidRPr="00147B55">
                <w:rPr>
                  <w:rFonts w:cs="Arial"/>
                  <w:sz w:val="20"/>
                  <w:szCs w:val="22"/>
                </w:rPr>
                <w:t>TR</w:t>
              </w:r>
            </w:ins>
          </w:p>
        </w:tc>
      </w:tr>
      <w:tr w:rsidR="00C83D93" w:rsidRPr="00147B55" w14:paraId="295721BA" w14:textId="77777777" w:rsidTr="00AA50BC">
        <w:trPr>
          <w:ins w:id="443" w:author="JANSSENS Paul" w:date="2020-12-04T10:23:00Z"/>
        </w:trPr>
        <w:tc>
          <w:tcPr>
            <w:tcW w:w="2523" w:type="dxa"/>
            <w:tcBorders>
              <w:top w:val="single" w:sz="4" w:space="0" w:color="auto"/>
              <w:left w:val="single" w:sz="4" w:space="0" w:color="auto"/>
              <w:bottom w:val="single" w:sz="4" w:space="0" w:color="auto"/>
              <w:right w:val="single" w:sz="4" w:space="0" w:color="auto"/>
            </w:tcBorders>
            <w:hideMark/>
          </w:tcPr>
          <w:p w14:paraId="208A3165" w14:textId="77777777" w:rsidR="00C83D93" w:rsidRPr="00147B55" w:rsidRDefault="00C83D93" w:rsidP="00AA50BC">
            <w:pPr>
              <w:pStyle w:val="TableText0"/>
              <w:rPr>
                <w:ins w:id="444" w:author="JANSSENS Paul" w:date="2020-12-04T10:23:00Z"/>
                <w:rFonts w:cs="Arial"/>
                <w:sz w:val="20"/>
                <w:szCs w:val="22"/>
                <w:lang w:val="en-GB"/>
              </w:rPr>
            </w:pPr>
            <w:ins w:id="445" w:author="JANSSENS Paul" w:date="2020-12-04T10:23:00Z">
              <w:r w:rsidRPr="00147B55">
                <w:rPr>
                  <w:rFonts w:cs="Arial"/>
                  <w:sz w:val="20"/>
                  <w:szCs w:val="22"/>
                </w:rPr>
                <w:t>Validate file format</w:t>
              </w:r>
            </w:ins>
          </w:p>
        </w:tc>
        <w:tc>
          <w:tcPr>
            <w:tcW w:w="5670" w:type="dxa"/>
            <w:tcBorders>
              <w:top w:val="single" w:sz="4" w:space="0" w:color="auto"/>
              <w:left w:val="single" w:sz="4" w:space="0" w:color="auto"/>
              <w:bottom w:val="single" w:sz="4" w:space="0" w:color="auto"/>
              <w:right w:val="single" w:sz="4" w:space="0" w:color="auto"/>
            </w:tcBorders>
            <w:hideMark/>
          </w:tcPr>
          <w:p w14:paraId="7095A3D7" w14:textId="77777777" w:rsidR="00C83D93" w:rsidRPr="00147B55" w:rsidRDefault="00C83D93" w:rsidP="00AA50BC">
            <w:pPr>
              <w:pStyle w:val="TableText0"/>
              <w:rPr>
                <w:ins w:id="446" w:author="JANSSENS Paul" w:date="2020-12-04T10:23:00Z"/>
                <w:rFonts w:cs="Arial"/>
                <w:sz w:val="20"/>
                <w:szCs w:val="22"/>
                <w:lang w:val="en-GB"/>
              </w:rPr>
            </w:pPr>
            <w:ins w:id="447" w:author="JANSSENS Paul" w:date="2020-12-04T10:23:00Z">
              <w:r w:rsidRPr="00147B55">
                <w:rPr>
                  <w:rFonts w:cs="Arial"/>
                  <w:sz w:val="20"/>
                  <w:szCs w:val="22"/>
                </w:rPr>
                <w:t>TR checks the format of the file received. If the format is not correct, the file will be rejected.</w:t>
              </w:r>
            </w:ins>
          </w:p>
        </w:tc>
        <w:tc>
          <w:tcPr>
            <w:tcW w:w="992" w:type="dxa"/>
            <w:tcBorders>
              <w:top w:val="single" w:sz="4" w:space="0" w:color="auto"/>
              <w:left w:val="single" w:sz="4" w:space="0" w:color="auto"/>
              <w:bottom w:val="single" w:sz="4" w:space="0" w:color="auto"/>
              <w:right w:val="single" w:sz="4" w:space="0" w:color="auto"/>
            </w:tcBorders>
            <w:hideMark/>
          </w:tcPr>
          <w:p w14:paraId="37BB5921" w14:textId="77777777" w:rsidR="00C83D93" w:rsidRPr="00147B55" w:rsidRDefault="00C83D93" w:rsidP="00AA50BC">
            <w:pPr>
              <w:pStyle w:val="TableText0"/>
              <w:rPr>
                <w:ins w:id="448" w:author="JANSSENS Paul" w:date="2020-12-04T10:23:00Z"/>
                <w:rFonts w:cs="Arial"/>
                <w:sz w:val="20"/>
                <w:szCs w:val="22"/>
                <w:lang w:val="en-GB"/>
              </w:rPr>
            </w:pPr>
            <w:ins w:id="449" w:author="JANSSENS Paul" w:date="2020-12-04T10:23:00Z">
              <w:r w:rsidRPr="00147B55">
                <w:rPr>
                  <w:rFonts w:cs="Arial"/>
                  <w:sz w:val="20"/>
                  <w:szCs w:val="22"/>
                </w:rPr>
                <w:t>TR</w:t>
              </w:r>
            </w:ins>
          </w:p>
        </w:tc>
      </w:tr>
      <w:tr w:rsidR="00C83D93" w:rsidRPr="00147B55" w14:paraId="22B58035" w14:textId="77777777" w:rsidTr="00AA50BC">
        <w:trPr>
          <w:ins w:id="450" w:author="JANSSENS Paul" w:date="2020-12-04T10:23:00Z"/>
        </w:trPr>
        <w:tc>
          <w:tcPr>
            <w:tcW w:w="2523" w:type="dxa"/>
            <w:tcBorders>
              <w:top w:val="single" w:sz="4" w:space="0" w:color="auto"/>
              <w:left w:val="single" w:sz="4" w:space="0" w:color="auto"/>
              <w:bottom w:val="single" w:sz="4" w:space="0" w:color="auto"/>
              <w:right w:val="single" w:sz="4" w:space="0" w:color="auto"/>
            </w:tcBorders>
          </w:tcPr>
          <w:p w14:paraId="0EB5B524" w14:textId="77777777" w:rsidR="00C83D93" w:rsidRPr="00147B55" w:rsidRDefault="00C83D93" w:rsidP="00AA50BC">
            <w:pPr>
              <w:pStyle w:val="TableText0"/>
              <w:rPr>
                <w:ins w:id="451" w:author="JANSSENS Paul" w:date="2020-12-04T10:23:00Z"/>
                <w:rFonts w:cs="Arial"/>
                <w:sz w:val="20"/>
                <w:szCs w:val="22"/>
                <w:lang w:val="en-GB"/>
              </w:rPr>
            </w:pPr>
            <w:ins w:id="452" w:author="JANSSENS Paul" w:date="2020-12-04T10:23:00Z">
              <w:r w:rsidRPr="00147B55">
                <w:rPr>
                  <w:rFonts w:cs="Arial"/>
                  <w:sz w:val="20"/>
                  <w:szCs w:val="22"/>
                </w:rPr>
                <w:t>Validate each transaction content</w:t>
              </w:r>
            </w:ins>
          </w:p>
        </w:tc>
        <w:tc>
          <w:tcPr>
            <w:tcW w:w="5670" w:type="dxa"/>
            <w:tcBorders>
              <w:top w:val="single" w:sz="4" w:space="0" w:color="auto"/>
              <w:left w:val="single" w:sz="4" w:space="0" w:color="auto"/>
              <w:bottom w:val="single" w:sz="4" w:space="0" w:color="auto"/>
              <w:right w:val="single" w:sz="4" w:space="0" w:color="auto"/>
            </w:tcBorders>
          </w:tcPr>
          <w:p w14:paraId="6BF2CE03" w14:textId="77777777" w:rsidR="00C83D93" w:rsidRPr="00147B55" w:rsidRDefault="00C83D93" w:rsidP="00C83D93">
            <w:pPr>
              <w:pStyle w:val="TableText0"/>
              <w:rPr>
                <w:ins w:id="453" w:author="JANSSENS Paul" w:date="2020-12-04T10:23:00Z"/>
                <w:rFonts w:cs="Arial"/>
                <w:sz w:val="20"/>
                <w:szCs w:val="22"/>
                <w:lang w:val="en-GB"/>
              </w:rPr>
            </w:pPr>
            <w:ins w:id="454" w:author="JANSSENS Paul" w:date="2020-12-04T10:23:00Z">
              <w:r w:rsidRPr="00147B55">
                <w:rPr>
                  <w:rFonts w:cs="Arial"/>
                  <w:sz w:val="20"/>
                  <w:szCs w:val="22"/>
                </w:rPr>
                <w:t xml:space="preserve">TR confirms whether the content of the derivative related report matches the predefined schema. If the content is not correct, the file will be rejected. </w:t>
              </w:r>
            </w:ins>
          </w:p>
        </w:tc>
        <w:tc>
          <w:tcPr>
            <w:tcW w:w="992" w:type="dxa"/>
            <w:tcBorders>
              <w:top w:val="single" w:sz="4" w:space="0" w:color="auto"/>
              <w:left w:val="single" w:sz="4" w:space="0" w:color="auto"/>
              <w:bottom w:val="single" w:sz="4" w:space="0" w:color="auto"/>
              <w:right w:val="single" w:sz="4" w:space="0" w:color="auto"/>
            </w:tcBorders>
          </w:tcPr>
          <w:p w14:paraId="5CD6422C" w14:textId="77777777" w:rsidR="00C83D93" w:rsidRPr="00147B55" w:rsidRDefault="00C83D93" w:rsidP="00AA50BC">
            <w:pPr>
              <w:pStyle w:val="TableText0"/>
              <w:rPr>
                <w:ins w:id="455" w:author="JANSSENS Paul" w:date="2020-12-04T10:23:00Z"/>
                <w:rFonts w:cs="Arial"/>
                <w:sz w:val="20"/>
                <w:szCs w:val="22"/>
                <w:lang w:val="en-GB"/>
              </w:rPr>
            </w:pPr>
            <w:ins w:id="456" w:author="JANSSENS Paul" w:date="2020-12-04T10:23:00Z">
              <w:r w:rsidRPr="00147B55">
                <w:rPr>
                  <w:rFonts w:cs="Arial"/>
                  <w:sz w:val="20"/>
                  <w:szCs w:val="22"/>
                </w:rPr>
                <w:t>TR</w:t>
              </w:r>
            </w:ins>
          </w:p>
        </w:tc>
      </w:tr>
    </w:tbl>
    <w:p w14:paraId="28042C26" w14:textId="77777777" w:rsidR="00C83D93" w:rsidRPr="00147B55" w:rsidRDefault="00C83D93" w:rsidP="00C83D93">
      <w:pPr>
        <w:rPr>
          <w:ins w:id="457" w:author="JANSSENS Paul" w:date="2020-12-04T10:22:00Z"/>
          <w:rFonts w:cs="Arial"/>
          <w:lang w:eastAsia="en-GB"/>
        </w:rPr>
      </w:pPr>
    </w:p>
    <w:p w14:paraId="431E7ECD" w14:textId="6CC402C1" w:rsidR="00041C3A" w:rsidRPr="00147B55" w:rsidRDefault="00037281" w:rsidP="00F97A81">
      <w:pPr>
        <w:pStyle w:val="Heading2"/>
        <w:rPr>
          <w:noProof/>
          <w:lang w:eastAsia="en-GB"/>
        </w:rPr>
      </w:pPr>
      <w:bookmarkStart w:id="458" w:name="_Toc61282157"/>
      <w:r w:rsidRPr="00147B55">
        <w:rPr>
          <w:noProof/>
          <w:lang w:eastAsia="en-GB"/>
        </w:rPr>
        <w:t xml:space="preserve">Query </w:t>
      </w:r>
      <w:r w:rsidR="00F5614B" w:rsidRPr="00147B55">
        <w:rPr>
          <w:noProof/>
          <w:lang w:eastAsia="en-GB"/>
        </w:rPr>
        <w:t xml:space="preserve">message </w:t>
      </w:r>
      <w:r w:rsidRPr="00147B55">
        <w:rPr>
          <w:noProof/>
          <w:lang w:eastAsia="en-GB"/>
        </w:rPr>
        <w:t>s</w:t>
      </w:r>
      <w:r w:rsidR="000517F7" w:rsidRPr="00147B55">
        <w:rPr>
          <w:noProof/>
          <w:lang w:eastAsia="en-GB"/>
        </w:rPr>
        <w:t>ubmi</w:t>
      </w:r>
      <w:r w:rsidRPr="00147B55">
        <w:rPr>
          <w:noProof/>
          <w:lang w:eastAsia="en-GB"/>
        </w:rPr>
        <w:t>ssion</w:t>
      </w:r>
      <w:bookmarkEnd w:id="458"/>
      <w:r w:rsidR="000517F7"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556167" w:rsidRPr="00147B55" w14:paraId="65D129DD"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tcPr>
          <w:p w14:paraId="2B980F54" w14:textId="720D64B1" w:rsidR="00556167" w:rsidRPr="00F86DAE" w:rsidRDefault="006C546B" w:rsidP="00556167">
            <w:pPr>
              <w:suppressAutoHyphens/>
              <w:spacing w:before="60"/>
              <w:rPr>
                <w:rFonts w:cs="Arial"/>
                <w:b/>
                <w:kern w:val="28"/>
                <w:sz w:val="19"/>
              </w:rPr>
            </w:pPr>
            <w:r w:rsidRPr="00F86DAE">
              <w:rPr>
                <w:rFonts w:cs="Arial"/>
                <w:noProof/>
                <w:szCs w:val="22"/>
                <w:lang w:eastAsia="en-GB"/>
              </w:rPr>
              <w:t xml:space="preserve"> </w:t>
            </w:r>
            <w:r w:rsidR="00556167" w:rsidRPr="00F86DAE">
              <w:rPr>
                <w:rFonts w:cs="Arial"/>
                <w:b/>
                <w:kern w:val="28"/>
                <w:sz w:val="19"/>
              </w:rPr>
              <w:t>Item</w:t>
            </w:r>
          </w:p>
        </w:tc>
        <w:tc>
          <w:tcPr>
            <w:tcW w:w="6932" w:type="dxa"/>
            <w:shd w:val="clear" w:color="auto" w:fill="BFBFBF" w:themeFill="background1" w:themeFillShade="BF"/>
          </w:tcPr>
          <w:p w14:paraId="0390D1E6" w14:textId="77777777" w:rsidR="00556167" w:rsidRPr="00F86DAE" w:rsidRDefault="00556167" w:rsidP="00556167">
            <w:pPr>
              <w:suppressAutoHyphens/>
              <w:spacing w:before="60"/>
              <w:rPr>
                <w:rFonts w:cs="Arial"/>
                <w:b/>
                <w:kern w:val="28"/>
                <w:sz w:val="19"/>
              </w:rPr>
            </w:pPr>
            <w:r w:rsidRPr="00F86DAE">
              <w:rPr>
                <w:rFonts w:cs="Arial"/>
                <w:b/>
                <w:kern w:val="28"/>
                <w:sz w:val="19"/>
              </w:rPr>
              <w:t>Description</w:t>
            </w:r>
          </w:p>
        </w:tc>
      </w:tr>
      <w:tr w:rsidR="00556167" w:rsidRPr="00147B55" w14:paraId="6D938403" w14:textId="77777777" w:rsidTr="00A00B7E">
        <w:trPr>
          <w:trHeight w:val="473"/>
        </w:trPr>
        <w:tc>
          <w:tcPr>
            <w:tcW w:w="1486" w:type="dxa"/>
          </w:tcPr>
          <w:p w14:paraId="243FDDCD" w14:textId="77777777" w:rsidR="00556167" w:rsidRPr="00147B55" w:rsidRDefault="00556167" w:rsidP="00556167">
            <w:pPr>
              <w:suppressAutoHyphens/>
              <w:spacing w:before="40"/>
              <w:rPr>
                <w:rFonts w:cs="Arial"/>
                <w:iCs/>
                <w:sz w:val="20"/>
              </w:rPr>
            </w:pPr>
            <w:r w:rsidRPr="00147B55">
              <w:rPr>
                <w:rFonts w:cs="Arial"/>
                <w:iCs/>
                <w:sz w:val="20"/>
              </w:rPr>
              <w:t>Definition</w:t>
            </w:r>
          </w:p>
        </w:tc>
        <w:tc>
          <w:tcPr>
            <w:tcW w:w="6932" w:type="dxa"/>
          </w:tcPr>
          <w:p w14:paraId="412CC522" w14:textId="77777777" w:rsidR="00556167" w:rsidRPr="00147B55" w:rsidRDefault="00556167" w:rsidP="00990142">
            <w:pPr>
              <w:suppressAutoHyphens/>
              <w:spacing w:before="40"/>
              <w:rPr>
                <w:rFonts w:cs="Arial"/>
                <w:iCs/>
                <w:sz w:val="20"/>
              </w:rPr>
            </w:pPr>
            <w:r w:rsidRPr="00147B55">
              <w:rPr>
                <w:rFonts w:cs="Arial"/>
                <w:iCs/>
                <w:sz w:val="20"/>
              </w:rPr>
              <w:t xml:space="preserve">The </w:t>
            </w:r>
            <w:r w:rsidR="00A00B7E" w:rsidRPr="00147B55">
              <w:rPr>
                <w:rFonts w:cs="Arial"/>
                <w:iCs/>
                <w:sz w:val="20"/>
              </w:rPr>
              <w:t>CA user</w:t>
            </w:r>
            <w:r w:rsidRPr="00147B55">
              <w:rPr>
                <w:rFonts w:cs="Arial"/>
                <w:iCs/>
                <w:sz w:val="20"/>
              </w:rPr>
              <w:t xml:space="preserve"> </w:t>
            </w:r>
            <w:r w:rsidR="00037281" w:rsidRPr="00147B55">
              <w:rPr>
                <w:rFonts w:cs="Arial"/>
                <w:iCs/>
                <w:sz w:val="20"/>
              </w:rPr>
              <w:t xml:space="preserve">defines </w:t>
            </w:r>
            <w:r w:rsidR="00C17C7E" w:rsidRPr="00147B55">
              <w:rPr>
                <w:rFonts w:cs="Arial"/>
                <w:iCs/>
                <w:sz w:val="20"/>
              </w:rPr>
              <w:t>a query (</w:t>
            </w:r>
            <w:r w:rsidR="00037281" w:rsidRPr="00147B55">
              <w:rPr>
                <w:rFonts w:cs="Arial"/>
                <w:iCs/>
                <w:sz w:val="20"/>
              </w:rPr>
              <w:t xml:space="preserve">an ad-hoc query or </w:t>
            </w:r>
            <w:r w:rsidR="00C17C7E" w:rsidRPr="00147B55">
              <w:rPr>
                <w:rFonts w:cs="Arial"/>
                <w:iCs/>
                <w:sz w:val="20"/>
              </w:rPr>
              <w:t>a</w:t>
            </w:r>
            <w:r w:rsidR="00037281" w:rsidRPr="00147B55">
              <w:rPr>
                <w:rFonts w:cs="Arial"/>
                <w:iCs/>
                <w:sz w:val="20"/>
              </w:rPr>
              <w:t xml:space="preserve"> predefined recurrent</w:t>
            </w:r>
            <w:r w:rsidR="00C17C7E" w:rsidRPr="00147B55">
              <w:rPr>
                <w:rFonts w:cs="Arial"/>
                <w:iCs/>
                <w:sz w:val="20"/>
              </w:rPr>
              <w:t>)</w:t>
            </w:r>
            <w:r w:rsidR="00037281" w:rsidRPr="00147B55">
              <w:rPr>
                <w:rFonts w:cs="Arial"/>
                <w:iCs/>
                <w:sz w:val="20"/>
              </w:rPr>
              <w:t xml:space="preserve"> </w:t>
            </w:r>
            <w:r w:rsidR="00C17C7E" w:rsidRPr="00147B55">
              <w:rPr>
                <w:rFonts w:cs="Arial"/>
                <w:iCs/>
                <w:sz w:val="20"/>
              </w:rPr>
              <w:t xml:space="preserve">query </w:t>
            </w:r>
            <w:r w:rsidR="00037281" w:rsidRPr="00147B55">
              <w:rPr>
                <w:rFonts w:cs="Arial"/>
                <w:iCs/>
                <w:sz w:val="20"/>
              </w:rPr>
              <w:t>and submits the qu</w:t>
            </w:r>
            <w:r w:rsidR="00A00B7E" w:rsidRPr="00147B55">
              <w:rPr>
                <w:rFonts w:cs="Arial"/>
                <w:iCs/>
                <w:sz w:val="20"/>
              </w:rPr>
              <w:t>ery</w:t>
            </w:r>
            <w:r w:rsidR="00037281" w:rsidRPr="00147B55">
              <w:rPr>
                <w:rFonts w:cs="Arial"/>
                <w:iCs/>
                <w:sz w:val="20"/>
              </w:rPr>
              <w:t xml:space="preserve"> </w:t>
            </w:r>
            <w:r w:rsidR="00A00B7E" w:rsidRPr="00147B55">
              <w:rPr>
                <w:rFonts w:cs="Arial"/>
                <w:iCs/>
                <w:sz w:val="20"/>
              </w:rPr>
              <w:t>to</w:t>
            </w:r>
            <w:r w:rsidRPr="00147B55">
              <w:rPr>
                <w:rFonts w:cs="Arial"/>
                <w:iCs/>
                <w:sz w:val="20"/>
              </w:rPr>
              <w:t xml:space="preserve"> </w:t>
            </w:r>
            <w:r w:rsidR="00A00B7E" w:rsidRPr="00147B55">
              <w:rPr>
                <w:rFonts w:cs="Arial"/>
                <w:iCs/>
                <w:sz w:val="20"/>
              </w:rPr>
              <w:t>Trade Repositories.</w:t>
            </w:r>
          </w:p>
        </w:tc>
      </w:tr>
      <w:tr w:rsidR="00556167" w:rsidRPr="00147B55" w14:paraId="4A3A65A8" w14:textId="77777777" w:rsidTr="00AE4525">
        <w:trPr>
          <w:trHeight w:val="279"/>
        </w:trPr>
        <w:tc>
          <w:tcPr>
            <w:tcW w:w="1486" w:type="dxa"/>
          </w:tcPr>
          <w:p w14:paraId="4F3C5F0D" w14:textId="77777777" w:rsidR="00556167" w:rsidRPr="00147B55" w:rsidRDefault="00556167" w:rsidP="00556167">
            <w:pPr>
              <w:suppressAutoHyphens/>
              <w:spacing w:before="40"/>
              <w:rPr>
                <w:rFonts w:cs="Arial"/>
                <w:iCs/>
                <w:sz w:val="20"/>
              </w:rPr>
            </w:pPr>
            <w:r w:rsidRPr="00147B55">
              <w:rPr>
                <w:rFonts w:cs="Arial"/>
                <w:iCs/>
                <w:sz w:val="20"/>
              </w:rPr>
              <w:t>Trigger</w:t>
            </w:r>
          </w:p>
        </w:tc>
        <w:tc>
          <w:tcPr>
            <w:tcW w:w="6932" w:type="dxa"/>
          </w:tcPr>
          <w:p w14:paraId="5A174838" w14:textId="77777777" w:rsidR="00556167" w:rsidRPr="00147B55" w:rsidRDefault="00041C3A" w:rsidP="00556167">
            <w:pPr>
              <w:suppressAutoHyphens/>
              <w:spacing w:before="40"/>
              <w:rPr>
                <w:rFonts w:cs="Arial"/>
                <w:iCs/>
                <w:sz w:val="20"/>
              </w:rPr>
            </w:pPr>
            <w:r w:rsidRPr="00147B55">
              <w:rPr>
                <w:rFonts w:cs="Arial"/>
                <w:iCs/>
                <w:sz w:val="20"/>
              </w:rPr>
              <w:t>CA user who wants to retrieve data from Trade Repositories.</w:t>
            </w:r>
          </w:p>
        </w:tc>
      </w:tr>
      <w:tr w:rsidR="00556167" w:rsidRPr="00147B55" w14:paraId="3ECCC119" w14:textId="77777777" w:rsidTr="00AE4525">
        <w:trPr>
          <w:trHeight w:val="505"/>
        </w:trPr>
        <w:tc>
          <w:tcPr>
            <w:tcW w:w="1486" w:type="dxa"/>
          </w:tcPr>
          <w:p w14:paraId="3D5ACBA7" w14:textId="77777777" w:rsidR="00556167" w:rsidRPr="00147B55" w:rsidRDefault="00556167" w:rsidP="00556167">
            <w:pPr>
              <w:suppressAutoHyphens/>
              <w:spacing w:before="40"/>
              <w:rPr>
                <w:rFonts w:cs="Arial"/>
                <w:iCs/>
                <w:sz w:val="20"/>
              </w:rPr>
            </w:pPr>
            <w:r w:rsidRPr="00147B55">
              <w:rPr>
                <w:rFonts w:cs="Arial"/>
                <w:iCs/>
                <w:sz w:val="20"/>
              </w:rPr>
              <w:t>Pre-conditions</w:t>
            </w:r>
          </w:p>
        </w:tc>
        <w:tc>
          <w:tcPr>
            <w:tcW w:w="6932" w:type="dxa"/>
          </w:tcPr>
          <w:p w14:paraId="5F43958A" w14:textId="77777777" w:rsidR="00556167" w:rsidRPr="00147B55" w:rsidRDefault="00A00B7E" w:rsidP="00472213">
            <w:pPr>
              <w:suppressAutoHyphens/>
              <w:spacing w:before="40"/>
              <w:rPr>
                <w:rFonts w:cs="Arial"/>
                <w:iCs/>
                <w:sz w:val="20"/>
              </w:rPr>
            </w:pPr>
            <w:r w:rsidRPr="00147B55">
              <w:rPr>
                <w:rFonts w:cs="Arial"/>
                <w:iCs/>
                <w:sz w:val="20"/>
              </w:rPr>
              <w:t>The query must have been created.</w:t>
            </w:r>
          </w:p>
        </w:tc>
      </w:tr>
      <w:tr w:rsidR="00556167" w:rsidRPr="00147B55" w14:paraId="075555CE" w14:textId="77777777" w:rsidTr="00AE4525">
        <w:trPr>
          <w:trHeight w:val="518"/>
        </w:trPr>
        <w:tc>
          <w:tcPr>
            <w:tcW w:w="1486" w:type="dxa"/>
          </w:tcPr>
          <w:p w14:paraId="5018C07C" w14:textId="77777777" w:rsidR="00556167" w:rsidRPr="00147B55" w:rsidRDefault="00556167" w:rsidP="00556167">
            <w:pPr>
              <w:suppressAutoHyphens/>
              <w:spacing w:before="40"/>
              <w:rPr>
                <w:rFonts w:cs="Arial"/>
                <w:iCs/>
                <w:sz w:val="20"/>
              </w:rPr>
            </w:pPr>
            <w:r w:rsidRPr="00147B55">
              <w:rPr>
                <w:rFonts w:cs="Arial"/>
                <w:iCs/>
                <w:sz w:val="20"/>
              </w:rPr>
              <w:t>Post-conditions</w:t>
            </w:r>
          </w:p>
        </w:tc>
        <w:tc>
          <w:tcPr>
            <w:tcW w:w="6932" w:type="dxa"/>
          </w:tcPr>
          <w:p w14:paraId="0B66F1C2" w14:textId="5983C1D5" w:rsidR="00A00B7E" w:rsidRPr="00147B55" w:rsidRDefault="00407C63" w:rsidP="00864522">
            <w:pPr>
              <w:suppressAutoHyphens/>
              <w:spacing w:before="40"/>
              <w:rPr>
                <w:rFonts w:cs="Arial"/>
                <w:iCs/>
                <w:sz w:val="20"/>
              </w:rPr>
            </w:pPr>
            <w:r w:rsidRPr="00147B55">
              <w:rPr>
                <w:rFonts w:cs="Arial"/>
                <w:iCs/>
                <w:sz w:val="20"/>
              </w:rPr>
              <w:t xml:space="preserve">A query </w:t>
            </w:r>
            <w:r w:rsidR="00A00B7E" w:rsidRPr="00147B55">
              <w:rPr>
                <w:rFonts w:cs="Arial"/>
                <w:iCs/>
                <w:sz w:val="20"/>
              </w:rPr>
              <w:t>message is created and submitted to Trade Repositories.</w:t>
            </w:r>
          </w:p>
        </w:tc>
      </w:tr>
      <w:tr w:rsidR="00556167" w:rsidRPr="00147B55" w14:paraId="70166225" w14:textId="77777777" w:rsidTr="00AE4525">
        <w:trPr>
          <w:trHeight w:val="305"/>
        </w:trPr>
        <w:tc>
          <w:tcPr>
            <w:tcW w:w="1486" w:type="dxa"/>
          </w:tcPr>
          <w:p w14:paraId="6FC96765" w14:textId="77777777" w:rsidR="00556167" w:rsidRPr="00147B55" w:rsidRDefault="00556167" w:rsidP="00556167">
            <w:pPr>
              <w:suppressAutoHyphens/>
              <w:spacing w:before="40"/>
              <w:rPr>
                <w:rFonts w:cs="Arial"/>
                <w:iCs/>
                <w:sz w:val="20"/>
              </w:rPr>
            </w:pPr>
            <w:r w:rsidRPr="00147B55">
              <w:rPr>
                <w:rFonts w:cs="Arial"/>
                <w:iCs/>
                <w:sz w:val="20"/>
              </w:rPr>
              <w:t>Role</w:t>
            </w:r>
          </w:p>
        </w:tc>
        <w:tc>
          <w:tcPr>
            <w:tcW w:w="6932" w:type="dxa"/>
          </w:tcPr>
          <w:p w14:paraId="1C908A4D" w14:textId="77777777" w:rsidR="00556167" w:rsidRPr="00147B55" w:rsidRDefault="00037281" w:rsidP="00556167">
            <w:pPr>
              <w:suppressAutoHyphens/>
              <w:spacing w:before="40"/>
              <w:rPr>
                <w:rFonts w:cs="Arial"/>
                <w:iCs/>
                <w:sz w:val="20"/>
              </w:rPr>
            </w:pPr>
            <w:r w:rsidRPr="00147B55">
              <w:rPr>
                <w:rFonts w:cs="Arial"/>
                <w:iCs/>
                <w:sz w:val="20"/>
              </w:rPr>
              <w:t>CA user</w:t>
            </w:r>
          </w:p>
        </w:tc>
      </w:tr>
    </w:tbl>
    <w:p w14:paraId="25C00BCC" w14:textId="77777777" w:rsidR="00244BB8" w:rsidRPr="00147B55" w:rsidRDefault="00244BB8" w:rsidP="00906EDD">
      <w:pPr>
        <w:pStyle w:val="BodyText"/>
        <w:spacing w:before="0"/>
        <w:jc w:val="center"/>
        <w:rPr>
          <w:rFonts w:cs="Arial"/>
          <w:color w:val="FFFFFF" w:themeColor="background1"/>
          <w:sz w:val="22"/>
          <w:szCs w:val="22"/>
          <w:u w:val="single"/>
        </w:rPr>
      </w:pPr>
    </w:p>
    <w:p w14:paraId="53914961" w14:textId="77777777" w:rsidR="00244BB8" w:rsidRPr="00147B55" w:rsidRDefault="00F5614B" w:rsidP="00F97A81">
      <w:pPr>
        <w:pStyle w:val="Heading2"/>
        <w:rPr>
          <w:noProof/>
          <w:lang w:eastAsia="en-GB"/>
        </w:rPr>
      </w:pPr>
      <w:bookmarkStart w:id="459" w:name="_Toc61282158"/>
      <w:r w:rsidRPr="00147B55">
        <w:rPr>
          <w:noProof/>
          <w:lang w:eastAsia="en-GB"/>
        </w:rPr>
        <w:t xml:space="preserve">Trade Repository </w:t>
      </w:r>
      <w:r w:rsidR="00244BB8" w:rsidRPr="00147B55">
        <w:rPr>
          <w:noProof/>
          <w:lang w:eastAsia="en-GB"/>
        </w:rPr>
        <w:t>response</w:t>
      </w:r>
      <w:bookmarkEnd w:id="459"/>
    </w:p>
    <w:tbl>
      <w:tblPr>
        <w:tblStyle w:val="TableShaded1stRow1"/>
        <w:tblW w:w="0" w:type="auto"/>
        <w:tblInd w:w="471" w:type="dxa"/>
        <w:tblLook w:val="04A0" w:firstRow="1" w:lastRow="0" w:firstColumn="1" w:lastColumn="0" w:noHBand="0" w:noVBand="1"/>
      </w:tblPr>
      <w:tblGrid>
        <w:gridCol w:w="1486"/>
        <w:gridCol w:w="6932"/>
      </w:tblGrid>
      <w:tr w:rsidR="00244BB8" w:rsidRPr="00147B55" w14:paraId="627B7EC6"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5E0A9DA6" w14:textId="6EC22ABA" w:rsidR="00244BB8" w:rsidRPr="00F86DAE" w:rsidRDefault="00244BB8" w:rsidP="00F86DAE">
            <w:pPr>
              <w:suppressAutoHyphens/>
              <w:spacing w:before="60"/>
              <w:rPr>
                <w:rFonts w:cs="Arial"/>
                <w:b/>
                <w:kern w:val="28"/>
                <w:sz w:val="19"/>
              </w:rPr>
            </w:pPr>
            <w:r w:rsidRPr="00F86DAE">
              <w:rPr>
                <w:rFonts w:cs="Arial"/>
                <w:noProof/>
                <w:szCs w:val="22"/>
                <w:lang w:eastAsia="en-GB"/>
              </w:rPr>
              <w:t xml:space="preserve"> </w:t>
            </w:r>
            <w:r w:rsidRPr="00F86DAE">
              <w:rPr>
                <w:rFonts w:cs="Arial"/>
                <w:b/>
                <w:kern w:val="28"/>
                <w:sz w:val="19"/>
              </w:rPr>
              <w:t>Item</w:t>
            </w:r>
          </w:p>
        </w:tc>
        <w:tc>
          <w:tcPr>
            <w:tcW w:w="6932" w:type="dxa"/>
            <w:shd w:val="clear" w:color="auto" w:fill="BFBFBF" w:themeFill="background1" w:themeFillShade="BF"/>
            <w:vAlign w:val="center"/>
          </w:tcPr>
          <w:p w14:paraId="584ECF81" w14:textId="77777777" w:rsidR="00244BB8" w:rsidRPr="00F86DAE" w:rsidRDefault="00244BB8" w:rsidP="00F86DAE">
            <w:pPr>
              <w:suppressAutoHyphens/>
              <w:spacing w:before="60"/>
              <w:rPr>
                <w:rFonts w:cs="Arial"/>
                <w:b/>
                <w:kern w:val="28"/>
                <w:sz w:val="19"/>
              </w:rPr>
            </w:pPr>
            <w:r w:rsidRPr="00F86DAE">
              <w:rPr>
                <w:rFonts w:cs="Arial"/>
                <w:b/>
                <w:kern w:val="28"/>
                <w:sz w:val="19"/>
              </w:rPr>
              <w:t>Description</w:t>
            </w:r>
          </w:p>
        </w:tc>
      </w:tr>
      <w:tr w:rsidR="00244BB8" w:rsidRPr="00147B55" w14:paraId="1DF052CB" w14:textId="77777777" w:rsidTr="00037281">
        <w:trPr>
          <w:trHeight w:val="473"/>
        </w:trPr>
        <w:tc>
          <w:tcPr>
            <w:tcW w:w="1486" w:type="dxa"/>
          </w:tcPr>
          <w:p w14:paraId="36BB55E3" w14:textId="77777777" w:rsidR="00244BB8" w:rsidRPr="00147B55" w:rsidRDefault="00244BB8" w:rsidP="00037281">
            <w:pPr>
              <w:suppressAutoHyphens/>
              <w:spacing w:before="40"/>
              <w:rPr>
                <w:rFonts w:cs="Arial"/>
                <w:iCs/>
                <w:sz w:val="20"/>
              </w:rPr>
            </w:pPr>
            <w:r w:rsidRPr="00147B55">
              <w:rPr>
                <w:rFonts w:cs="Arial"/>
                <w:iCs/>
                <w:sz w:val="20"/>
              </w:rPr>
              <w:t>Definition</w:t>
            </w:r>
          </w:p>
        </w:tc>
        <w:tc>
          <w:tcPr>
            <w:tcW w:w="6932" w:type="dxa"/>
          </w:tcPr>
          <w:p w14:paraId="4BDAA4C7" w14:textId="77777777" w:rsidR="00244BB8" w:rsidRPr="00147B55" w:rsidRDefault="00244BB8" w:rsidP="00244BB8">
            <w:pPr>
              <w:suppressAutoHyphens/>
              <w:spacing w:before="40"/>
              <w:rPr>
                <w:rFonts w:cs="Arial"/>
                <w:iCs/>
                <w:sz w:val="20"/>
              </w:rPr>
            </w:pPr>
            <w:r w:rsidRPr="00147B55">
              <w:rPr>
                <w:rFonts w:cs="Arial"/>
                <w:iCs/>
                <w:sz w:val="20"/>
              </w:rPr>
              <w:t>Trade Repository responds to a query message with a transaction data response message</w:t>
            </w:r>
            <w:r w:rsidR="00F5614B" w:rsidRPr="00147B55">
              <w:rPr>
                <w:rFonts w:cs="Arial"/>
                <w:iCs/>
                <w:sz w:val="20"/>
              </w:rPr>
              <w:t xml:space="preserve"> and a feedback message.</w:t>
            </w:r>
          </w:p>
        </w:tc>
      </w:tr>
      <w:tr w:rsidR="00244BB8" w:rsidRPr="00147B55" w14:paraId="47390EC1" w14:textId="77777777" w:rsidTr="00037281">
        <w:trPr>
          <w:trHeight w:val="279"/>
        </w:trPr>
        <w:tc>
          <w:tcPr>
            <w:tcW w:w="1486" w:type="dxa"/>
          </w:tcPr>
          <w:p w14:paraId="27A4E9D3" w14:textId="77777777" w:rsidR="00244BB8" w:rsidRPr="00147B55" w:rsidRDefault="00244BB8" w:rsidP="00037281">
            <w:pPr>
              <w:suppressAutoHyphens/>
              <w:spacing w:before="40"/>
              <w:rPr>
                <w:rFonts w:cs="Arial"/>
                <w:iCs/>
                <w:sz w:val="20"/>
              </w:rPr>
            </w:pPr>
            <w:r w:rsidRPr="00147B55">
              <w:rPr>
                <w:rFonts w:cs="Arial"/>
                <w:iCs/>
                <w:sz w:val="20"/>
              </w:rPr>
              <w:t>Trigger</w:t>
            </w:r>
          </w:p>
        </w:tc>
        <w:tc>
          <w:tcPr>
            <w:tcW w:w="6932" w:type="dxa"/>
          </w:tcPr>
          <w:p w14:paraId="7CAB0057" w14:textId="77777777" w:rsidR="00244BB8" w:rsidRPr="00147B55" w:rsidRDefault="00244BB8" w:rsidP="00244BB8">
            <w:pPr>
              <w:suppressAutoHyphens/>
              <w:spacing w:before="40"/>
              <w:rPr>
                <w:rFonts w:cs="Arial"/>
                <w:iCs/>
                <w:sz w:val="20"/>
              </w:rPr>
            </w:pPr>
            <w:r w:rsidRPr="00147B55">
              <w:rPr>
                <w:rFonts w:cs="Arial"/>
                <w:iCs/>
                <w:sz w:val="20"/>
              </w:rPr>
              <w:t>Trade Repository responds to a submitted query message.</w:t>
            </w:r>
          </w:p>
        </w:tc>
      </w:tr>
      <w:tr w:rsidR="00244BB8" w:rsidRPr="00147B55" w14:paraId="5B843BEA" w14:textId="77777777" w:rsidTr="00037281">
        <w:trPr>
          <w:trHeight w:val="505"/>
        </w:trPr>
        <w:tc>
          <w:tcPr>
            <w:tcW w:w="1486" w:type="dxa"/>
          </w:tcPr>
          <w:p w14:paraId="72F7D368" w14:textId="77777777" w:rsidR="00244BB8" w:rsidRPr="00147B55" w:rsidRDefault="00244BB8" w:rsidP="00037281">
            <w:pPr>
              <w:suppressAutoHyphens/>
              <w:spacing w:before="40"/>
              <w:rPr>
                <w:rFonts w:cs="Arial"/>
                <w:iCs/>
                <w:sz w:val="20"/>
              </w:rPr>
            </w:pPr>
            <w:r w:rsidRPr="00147B55">
              <w:rPr>
                <w:rFonts w:cs="Arial"/>
                <w:iCs/>
                <w:sz w:val="20"/>
              </w:rPr>
              <w:t>Pre-conditions</w:t>
            </w:r>
          </w:p>
        </w:tc>
        <w:tc>
          <w:tcPr>
            <w:tcW w:w="6932" w:type="dxa"/>
          </w:tcPr>
          <w:p w14:paraId="2876400F" w14:textId="77777777" w:rsidR="00244BB8" w:rsidRPr="00147B55" w:rsidRDefault="00244BB8" w:rsidP="00F5614B">
            <w:pPr>
              <w:suppressAutoHyphens/>
              <w:spacing w:before="40"/>
              <w:rPr>
                <w:rFonts w:cs="Arial"/>
                <w:iCs/>
                <w:sz w:val="20"/>
              </w:rPr>
            </w:pPr>
            <w:r w:rsidRPr="00147B55">
              <w:rPr>
                <w:rFonts w:cs="Arial"/>
                <w:iCs/>
                <w:sz w:val="20"/>
              </w:rPr>
              <w:t xml:space="preserve">Trade Repository has received </w:t>
            </w:r>
            <w:r w:rsidR="00407C63" w:rsidRPr="00147B55">
              <w:rPr>
                <w:rFonts w:cs="Arial"/>
                <w:iCs/>
                <w:sz w:val="20"/>
              </w:rPr>
              <w:t xml:space="preserve">and </w:t>
            </w:r>
            <w:r w:rsidR="00F5614B" w:rsidRPr="00147B55">
              <w:rPr>
                <w:rFonts w:cs="Arial"/>
                <w:iCs/>
                <w:sz w:val="20"/>
              </w:rPr>
              <w:t xml:space="preserve">performed </w:t>
            </w:r>
            <w:r w:rsidR="00407C63" w:rsidRPr="00147B55">
              <w:rPr>
                <w:rFonts w:cs="Arial"/>
                <w:iCs/>
                <w:sz w:val="20"/>
              </w:rPr>
              <w:t>validat</w:t>
            </w:r>
            <w:r w:rsidR="00F5614B" w:rsidRPr="00147B55">
              <w:rPr>
                <w:rFonts w:cs="Arial"/>
                <w:iCs/>
                <w:sz w:val="20"/>
              </w:rPr>
              <w:t xml:space="preserve">ion check to </w:t>
            </w:r>
            <w:r w:rsidRPr="00147B55">
              <w:rPr>
                <w:rFonts w:cs="Arial"/>
                <w:iCs/>
                <w:sz w:val="20"/>
              </w:rPr>
              <w:t>a query message</w:t>
            </w:r>
            <w:r w:rsidR="00407C63" w:rsidRPr="00147B55">
              <w:rPr>
                <w:rFonts w:cs="Arial"/>
                <w:iCs/>
                <w:sz w:val="20"/>
              </w:rPr>
              <w:t>.</w:t>
            </w:r>
          </w:p>
        </w:tc>
      </w:tr>
      <w:tr w:rsidR="00244BB8" w:rsidRPr="00147B55" w14:paraId="08A7FAA4" w14:textId="77777777" w:rsidTr="00037281">
        <w:trPr>
          <w:trHeight w:val="518"/>
        </w:trPr>
        <w:tc>
          <w:tcPr>
            <w:tcW w:w="1486" w:type="dxa"/>
          </w:tcPr>
          <w:p w14:paraId="7AFB703F" w14:textId="77777777" w:rsidR="00244BB8" w:rsidRPr="00147B55" w:rsidRDefault="00244BB8" w:rsidP="00037281">
            <w:pPr>
              <w:suppressAutoHyphens/>
              <w:spacing w:before="40"/>
              <w:rPr>
                <w:rFonts w:cs="Arial"/>
                <w:iCs/>
                <w:sz w:val="20"/>
              </w:rPr>
            </w:pPr>
            <w:r w:rsidRPr="00147B55">
              <w:rPr>
                <w:rFonts w:cs="Arial"/>
                <w:iCs/>
                <w:sz w:val="20"/>
              </w:rPr>
              <w:t>Post-conditions</w:t>
            </w:r>
          </w:p>
        </w:tc>
        <w:tc>
          <w:tcPr>
            <w:tcW w:w="6932" w:type="dxa"/>
          </w:tcPr>
          <w:p w14:paraId="1B0E24D7" w14:textId="77777777" w:rsidR="00244BB8" w:rsidRPr="00147B55" w:rsidRDefault="00407C63" w:rsidP="00990142">
            <w:pPr>
              <w:suppressAutoHyphens/>
              <w:spacing w:before="40"/>
              <w:rPr>
                <w:rFonts w:cs="Arial"/>
                <w:iCs/>
                <w:sz w:val="20"/>
              </w:rPr>
            </w:pPr>
            <w:r w:rsidRPr="00147B55">
              <w:rPr>
                <w:rFonts w:cs="Arial"/>
                <w:iCs/>
                <w:sz w:val="20"/>
              </w:rPr>
              <w:t xml:space="preserve">A </w:t>
            </w:r>
            <w:r w:rsidR="00F5614B" w:rsidRPr="00147B55">
              <w:rPr>
                <w:rFonts w:cs="Arial"/>
                <w:iCs/>
                <w:sz w:val="20"/>
              </w:rPr>
              <w:t xml:space="preserve">feedback message and a </w:t>
            </w:r>
            <w:r w:rsidRPr="00147B55">
              <w:rPr>
                <w:rFonts w:cs="Arial"/>
                <w:iCs/>
                <w:sz w:val="20"/>
              </w:rPr>
              <w:t xml:space="preserve">transaction data </w:t>
            </w:r>
            <w:r w:rsidR="00244BB8" w:rsidRPr="00147B55">
              <w:rPr>
                <w:rFonts w:cs="Arial"/>
                <w:iCs/>
                <w:sz w:val="20"/>
              </w:rPr>
              <w:t xml:space="preserve">message </w:t>
            </w:r>
            <w:r w:rsidR="00F5614B" w:rsidRPr="00147B55">
              <w:rPr>
                <w:rFonts w:cs="Arial"/>
                <w:iCs/>
                <w:sz w:val="20"/>
              </w:rPr>
              <w:t>are</w:t>
            </w:r>
            <w:r w:rsidR="00244BB8" w:rsidRPr="00147B55">
              <w:rPr>
                <w:rFonts w:cs="Arial"/>
                <w:iCs/>
                <w:sz w:val="20"/>
              </w:rPr>
              <w:t xml:space="preserve"> created and sent to CA user.</w:t>
            </w:r>
          </w:p>
        </w:tc>
      </w:tr>
      <w:tr w:rsidR="00244BB8" w:rsidRPr="00147B55" w14:paraId="0B43F422" w14:textId="77777777" w:rsidTr="00037281">
        <w:trPr>
          <w:trHeight w:val="305"/>
        </w:trPr>
        <w:tc>
          <w:tcPr>
            <w:tcW w:w="1486" w:type="dxa"/>
          </w:tcPr>
          <w:p w14:paraId="2F471156" w14:textId="77777777" w:rsidR="00244BB8" w:rsidRPr="00147B55" w:rsidRDefault="00244BB8" w:rsidP="00037281">
            <w:pPr>
              <w:suppressAutoHyphens/>
              <w:spacing w:before="40"/>
              <w:rPr>
                <w:rFonts w:cs="Arial"/>
                <w:iCs/>
                <w:sz w:val="20"/>
              </w:rPr>
            </w:pPr>
            <w:r w:rsidRPr="00147B55">
              <w:rPr>
                <w:rFonts w:cs="Arial"/>
                <w:iCs/>
                <w:sz w:val="20"/>
              </w:rPr>
              <w:t>Role</w:t>
            </w:r>
          </w:p>
        </w:tc>
        <w:tc>
          <w:tcPr>
            <w:tcW w:w="6932" w:type="dxa"/>
          </w:tcPr>
          <w:p w14:paraId="5470ED14" w14:textId="77777777" w:rsidR="00244BB8" w:rsidRPr="00147B55" w:rsidRDefault="00244BB8" w:rsidP="00037281">
            <w:pPr>
              <w:suppressAutoHyphens/>
              <w:spacing w:before="40"/>
              <w:rPr>
                <w:rFonts w:cs="Arial"/>
                <w:iCs/>
                <w:sz w:val="20"/>
              </w:rPr>
            </w:pPr>
            <w:r w:rsidRPr="00147B55">
              <w:rPr>
                <w:rFonts w:cs="Arial"/>
                <w:iCs/>
                <w:sz w:val="20"/>
              </w:rPr>
              <w:t>Trade Repository.</w:t>
            </w:r>
          </w:p>
        </w:tc>
      </w:tr>
    </w:tbl>
    <w:p w14:paraId="48F963FD" w14:textId="77777777" w:rsidR="00041C3A" w:rsidRPr="00147B55" w:rsidRDefault="00041C3A" w:rsidP="00906EDD">
      <w:pPr>
        <w:pStyle w:val="BodyText"/>
        <w:spacing w:before="0"/>
        <w:jc w:val="center"/>
        <w:rPr>
          <w:rFonts w:cs="Arial"/>
          <w:color w:val="FFFFFF" w:themeColor="background1"/>
          <w:sz w:val="22"/>
          <w:szCs w:val="22"/>
          <w:u w:val="single"/>
        </w:rPr>
      </w:pPr>
      <w:r w:rsidRPr="00147B55">
        <w:rPr>
          <w:rFonts w:cs="Arial"/>
          <w:color w:val="FFFFFF" w:themeColor="background1"/>
          <w:sz w:val="22"/>
          <w:szCs w:val="22"/>
          <w:u w:val="single"/>
        </w:rPr>
        <w:t xml:space="preserve">      </w:t>
      </w:r>
    </w:p>
    <w:p w14:paraId="227DBE20" w14:textId="7C49A0C9" w:rsidR="00906EDD" w:rsidRPr="00147B55" w:rsidRDefault="006471EA" w:rsidP="00F97A81">
      <w:pPr>
        <w:pStyle w:val="Heading2"/>
        <w:rPr>
          <w:noProof/>
          <w:lang w:eastAsia="en-GB"/>
        </w:rPr>
      </w:pPr>
      <w:bookmarkStart w:id="460" w:name="_Toc61282159"/>
      <w:r w:rsidRPr="00147B55">
        <w:rPr>
          <w:noProof/>
          <w:lang w:eastAsia="en-GB"/>
        </w:rPr>
        <w:t>Trade Repository submission of</w:t>
      </w:r>
      <w:r w:rsidR="00906EDD" w:rsidRPr="00147B55">
        <w:rPr>
          <w:noProof/>
          <w:lang w:eastAsia="en-GB"/>
        </w:rPr>
        <w:t xml:space="preserve"> </w:t>
      </w:r>
      <w:r w:rsidR="00244BB8" w:rsidRPr="00147B55">
        <w:rPr>
          <w:noProof/>
          <w:lang w:eastAsia="en-GB"/>
        </w:rPr>
        <w:t>status advice</w:t>
      </w:r>
      <w:r w:rsidR="00906EDD" w:rsidRPr="00147B55">
        <w:rPr>
          <w:noProof/>
          <w:lang w:eastAsia="en-GB"/>
        </w:rPr>
        <w:t xml:space="preserve"> message</w:t>
      </w:r>
      <w:bookmarkEnd w:id="460"/>
      <w:r w:rsidR="00906EDD"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906EDD" w:rsidRPr="00147B55" w14:paraId="4162E10E"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350C8AB4" w14:textId="77777777" w:rsidR="00906EDD" w:rsidRPr="00F86DAE" w:rsidRDefault="00906EDD" w:rsidP="00F86DAE">
            <w:pPr>
              <w:suppressAutoHyphens/>
              <w:spacing w:before="60"/>
              <w:rPr>
                <w:rFonts w:cs="Arial"/>
                <w:b/>
                <w:kern w:val="28"/>
                <w:sz w:val="19"/>
              </w:rPr>
            </w:pPr>
            <w:r w:rsidRPr="00F86DAE">
              <w:rPr>
                <w:rFonts w:cs="Arial"/>
                <w:b/>
                <w:kern w:val="28"/>
                <w:sz w:val="19"/>
              </w:rPr>
              <w:t>Item</w:t>
            </w:r>
          </w:p>
        </w:tc>
        <w:tc>
          <w:tcPr>
            <w:tcW w:w="6932" w:type="dxa"/>
            <w:shd w:val="clear" w:color="auto" w:fill="BFBFBF" w:themeFill="background1" w:themeFillShade="BF"/>
            <w:vAlign w:val="center"/>
          </w:tcPr>
          <w:p w14:paraId="3D31FA7A" w14:textId="77777777" w:rsidR="00906EDD" w:rsidRPr="00F86DAE" w:rsidRDefault="00906EDD" w:rsidP="00F86DAE">
            <w:pPr>
              <w:suppressAutoHyphens/>
              <w:spacing w:before="60"/>
              <w:rPr>
                <w:rFonts w:cs="Arial"/>
                <w:b/>
                <w:kern w:val="28"/>
                <w:sz w:val="19"/>
              </w:rPr>
            </w:pPr>
            <w:r w:rsidRPr="00F86DAE">
              <w:rPr>
                <w:rFonts w:cs="Arial"/>
                <w:b/>
                <w:kern w:val="28"/>
                <w:sz w:val="19"/>
              </w:rPr>
              <w:t>Description</w:t>
            </w:r>
          </w:p>
        </w:tc>
      </w:tr>
      <w:tr w:rsidR="00906EDD" w:rsidRPr="00147B55" w14:paraId="4CA324B2" w14:textId="77777777" w:rsidTr="00037281">
        <w:trPr>
          <w:trHeight w:val="473"/>
        </w:trPr>
        <w:tc>
          <w:tcPr>
            <w:tcW w:w="1486" w:type="dxa"/>
          </w:tcPr>
          <w:p w14:paraId="09609B8C" w14:textId="77777777" w:rsidR="00906EDD" w:rsidRPr="00147B55" w:rsidRDefault="00906EDD" w:rsidP="00037281">
            <w:pPr>
              <w:suppressAutoHyphens/>
              <w:spacing w:before="40"/>
              <w:rPr>
                <w:rFonts w:cs="Arial"/>
                <w:iCs/>
                <w:sz w:val="20"/>
              </w:rPr>
            </w:pPr>
            <w:r w:rsidRPr="00147B55">
              <w:rPr>
                <w:rFonts w:cs="Arial"/>
                <w:iCs/>
                <w:sz w:val="20"/>
              </w:rPr>
              <w:t>Definition</w:t>
            </w:r>
          </w:p>
        </w:tc>
        <w:tc>
          <w:tcPr>
            <w:tcW w:w="6932" w:type="dxa"/>
          </w:tcPr>
          <w:p w14:paraId="5A3C0BF2" w14:textId="77777777" w:rsidR="00906EDD" w:rsidRPr="00147B55" w:rsidRDefault="006471EA" w:rsidP="007809DD">
            <w:pPr>
              <w:suppressAutoHyphens/>
              <w:spacing w:before="40"/>
              <w:rPr>
                <w:rFonts w:cs="Arial"/>
                <w:iCs/>
                <w:sz w:val="20"/>
              </w:rPr>
            </w:pPr>
            <w:r w:rsidRPr="00147B55">
              <w:rPr>
                <w:rFonts w:cs="Arial"/>
                <w:iCs/>
                <w:sz w:val="20"/>
              </w:rPr>
              <w:t xml:space="preserve">Trade Repository </w:t>
            </w:r>
            <w:r w:rsidR="00906EDD" w:rsidRPr="00147B55">
              <w:rPr>
                <w:rFonts w:cs="Arial"/>
                <w:iCs/>
                <w:sz w:val="20"/>
              </w:rPr>
              <w:t>s</w:t>
            </w:r>
            <w:r w:rsidR="00244BB8" w:rsidRPr="00147B55">
              <w:rPr>
                <w:rFonts w:cs="Arial"/>
                <w:iCs/>
                <w:sz w:val="20"/>
              </w:rPr>
              <w:t>end</w:t>
            </w:r>
            <w:r w:rsidR="00906EDD" w:rsidRPr="00147B55">
              <w:rPr>
                <w:rFonts w:cs="Arial"/>
                <w:iCs/>
                <w:sz w:val="20"/>
              </w:rPr>
              <w:t xml:space="preserve">s a </w:t>
            </w:r>
            <w:r w:rsidR="00244BB8" w:rsidRPr="00147B55">
              <w:rPr>
                <w:rFonts w:cs="Arial"/>
                <w:iCs/>
                <w:sz w:val="20"/>
              </w:rPr>
              <w:t xml:space="preserve">status advice message containing information about the status and potential errors of the received </w:t>
            </w:r>
            <w:r w:rsidRPr="00147B55">
              <w:rPr>
                <w:rFonts w:cs="Arial"/>
                <w:iCs/>
                <w:sz w:val="20"/>
              </w:rPr>
              <w:t xml:space="preserve">query </w:t>
            </w:r>
            <w:r w:rsidR="00244BB8" w:rsidRPr="00147B55">
              <w:rPr>
                <w:rFonts w:cs="Arial"/>
                <w:iCs/>
                <w:sz w:val="20"/>
              </w:rPr>
              <w:t>message(s)</w:t>
            </w:r>
            <w:r w:rsidR="00234478" w:rsidRPr="00147B55">
              <w:rPr>
                <w:rFonts w:cs="Arial"/>
                <w:iCs/>
                <w:sz w:val="20"/>
              </w:rPr>
              <w:t xml:space="preserve"> from </w:t>
            </w:r>
            <w:r w:rsidRPr="00147B55">
              <w:rPr>
                <w:rFonts w:cs="Arial"/>
                <w:iCs/>
                <w:sz w:val="20"/>
              </w:rPr>
              <w:t>a CA user. Th</w:t>
            </w:r>
            <w:r w:rsidR="007809DD" w:rsidRPr="00147B55">
              <w:rPr>
                <w:rFonts w:cs="Arial"/>
                <w:iCs/>
                <w:sz w:val="20"/>
              </w:rPr>
              <w:t>is</w:t>
            </w:r>
            <w:r w:rsidRPr="00147B55">
              <w:rPr>
                <w:rFonts w:cs="Arial"/>
                <w:iCs/>
                <w:sz w:val="20"/>
              </w:rPr>
              <w:t xml:space="preserve"> status advice message </w:t>
            </w:r>
            <w:r w:rsidR="007809DD" w:rsidRPr="00147B55">
              <w:rPr>
                <w:rFonts w:cs="Arial"/>
                <w:iCs/>
                <w:sz w:val="20"/>
              </w:rPr>
              <w:t xml:space="preserve">should </w:t>
            </w:r>
            <w:r w:rsidRPr="00147B55">
              <w:rPr>
                <w:rFonts w:cs="Arial"/>
                <w:iCs/>
                <w:sz w:val="20"/>
              </w:rPr>
              <w:t>either confirm or reject the received query message(s).</w:t>
            </w:r>
          </w:p>
        </w:tc>
      </w:tr>
      <w:tr w:rsidR="00906EDD" w:rsidRPr="00147B55" w14:paraId="607FC8DC" w14:textId="77777777" w:rsidTr="00037281">
        <w:trPr>
          <w:trHeight w:val="279"/>
        </w:trPr>
        <w:tc>
          <w:tcPr>
            <w:tcW w:w="1486" w:type="dxa"/>
          </w:tcPr>
          <w:p w14:paraId="29C39C14" w14:textId="77777777" w:rsidR="00906EDD" w:rsidRPr="00147B55" w:rsidRDefault="00906EDD" w:rsidP="00037281">
            <w:pPr>
              <w:suppressAutoHyphens/>
              <w:spacing w:before="40"/>
              <w:rPr>
                <w:rFonts w:cs="Arial"/>
                <w:iCs/>
                <w:sz w:val="20"/>
              </w:rPr>
            </w:pPr>
            <w:r w:rsidRPr="00147B55">
              <w:rPr>
                <w:rFonts w:cs="Arial"/>
                <w:iCs/>
                <w:sz w:val="20"/>
              </w:rPr>
              <w:t>Trigger</w:t>
            </w:r>
          </w:p>
        </w:tc>
        <w:tc>
          <w:tcPr>
            <w:tcW w:w="6932" w:type="dxa"/>
          </w:tcPr>
          <w:p w14:paraId="504775D2" w14:textId="77777777" w:rsidR="00906EDD" w:rsidRPr="00147B55" w:rsidRDefault="006471EA" w:rsidP="00D4726E">
            <w:pPr>
              <w:suppressAutoHyphens/>
              <w:spacing w:before="40"/>
              <w:rPr>
                <w:rFonts w:cs="Arial"/>
                <w:iCs/>
                <w:sz w:val="20"/>
              </w:rPr>
            </w:pPr>
            <w:r w:rsidRPr="00147B55">
              <w:rPr>
                <w:rFonts w:cs="Arial"/>
                <w:iCs/>
                <w:sz w:val="20"/>
              </w:rPr>
              <w:t xml:space="preserve">Trade Repository </w:t>
            </w:r>
            <w:r w:rsidR="00407C63" w:rsidRPr="00147B55">
              <w:rPr>
                <w:rFonts w:cs="Arial"/>
                <w:iCs/>
                <w:sz w:val="20"/>
              </w:rPr>
              <w:t xml:space="preserve">has received a </w:t>
            </w:r>
            <w:r w:rsidRPr="00147B55">
              <w:rPr>
                <w:rFonts w:cs="Arial"/>
                <w:iCs/>
                <w:sz w:val="20"/>
              </w:rPr>
              <w:t xml:space="preserve">query </w:t>
            </w:r>
            <w:r w:rsidR="00407C63" w:rsidRPr="00147B55">
              <w:rPr>
                <w:rFonts w:cs="Arial"/>
                <w:iCs/>
                <w:sz w:val="20"/>
              </w:rPr>
              <w:t>message</w:t>
            </w:r>
            <w:r w:rsidR="00906EDD" w:rsidRPr="00147B55">
              <w:rPr>
                <w:rFonts w:cs="Arial"/>
                <w:iCs/>
                <w:sz w:val="20"/>
              </w:rPr>
              <w:t>.</w:t>
            </w:r>
          </w:p>
        </w:tc>
      </w:tr>
      <w:tr w:rsidR="00906EDD" w:rsidRPr="00147B55" w14:paraId="61FA3777" w14:textId="77777777" w:rsidTr="00037281">
        <w:trPr>
          <w:trHeight w:val="505"/>
        </w:trPr>
        <w:tc>
          <w:tcPr>
            <w:tcW w:w="1486" w:type="dxa"/>
          </w:tcPr>
          <w:p w14:paraId="21499C61" w14:textId="77777777" w:rsidR="00906EDD" w:rsidRPr="00147B55" w:rsidRDefault="00906EDD" w:rsidP="00037281">
            <w:pPr>
              <w:suppressAutoHyphens/>
              <w:spacing w:before="40"/>
              <w:rPr>
                <w:rFonts w:cs="Arial"/>
                <w:iCs/>
                <w:sz w:val="20"/>
              </w:rPr>
            </w:pPr>
            <w:r w:rsidRPr="00147B55">
              <w:rPr>
                <w:rFonts w:cs="Arial"/>
                <w:iCs/>
                <w:sz w:val="20"/>
              </w:rPr>
              <w:t>Pre-conditions</w:t>
            </w:r>
          </w:p>
        </w:tc>
        <w:tc>
          <w:tcPr>
            <w:tcW w:w="6932" w:type="dxa"/>
          </w:tcPr>
          <w:p w14:paraId="200103C4" w14:textId="77777777" w:rsidR="00906EDD" w:rsidRPr="00147B55" w:rsidRDefault="007809DD" w:rsidP="007809DD">
            <w:pPr>
              <w:suppressAutoHyphens/>
              <w:spacing w:before="40"/>
              <w:rPr>
                <w:rFonts w:cs="Arial"/>
                <w:iCs/>
                <w:sz w:val="20"/>
              </w:rPr>
            </w:pPr>
            <w:r w:rsidRPr="00147B55">
              <w:rPr>
                <w:rFonts w:cs="Arial"/>
                <w:iCs/>
                <w:sz w:val="20"/>
              </w:rPr>
              <w:t>Trade Repository has</w:t>
            </w:r>
            <w:r w:rsidR="00906EDD" w:rsidRPr="00147B55">
              <w:rPr>
                <w:rFonts w:cs="Arial"/>
                <w:iCs/>
                <w:sz w:val="20"/>
              </w:rPr>
              <w:t xml:space="preserve"> </w:t>
            </w:r>
            <w:r w:rsidR="00407C63" w:rsidRPr="00147B55">
              <w:rPr>
                <w:rFonts w:cs="Arial"/>
                <w:iCs/>
                <w:sz w:val="20"/>
              </w:rPr>
              <w:t xml:space="preserve">received </w:t>
            </w:r>
            <w:r w:rsidRPr="00147B55">
              <w:rPr>
                <w:rFonts w:cs="Arial"/>
                <w:iCs/>
                <w:sz w:val="20"/>
              </w:rPr>
              <w:t xml:space="preserve">and performed a validation check to a </w:t>
            </w:r>
            <w:r w:rsidR="006471EA" w:rsidRPr="00147B55">
              <w:rPr>
                <w:rFonts w:cs="Arial"/>
                <w:iCs/>
                <w:sz w:val="20"/>
              </w:rPr>
              <w:t xml:space="preserve">query </w:t>
            </w:r>
            <w:r w:rsidR="00407C63" w:rsidRPr="00147B55">
              <w:rPr>
                <w:rFonts w:cs="Arial"/>
                <w:iCs/>
                <w:sz w:val="20"/>
              </w:rPr>
              <w:t>message.</w:t>
            </w:r>
          </w:p>
        </w:tc>
      </w:tr>
      <w:tr w:rsidR="00906EDD" w:rsidRPr="00147B55" w14:paraId="64B023A5" w14:textId="77777777" w:rsidTr="00037281">
        <w:trPr>
          <w:trHeight w:val="518"/>
        </w:trPr>
        <w:tc>
          <w:tcPr>
            <w:tcW w:w="1486" w:type="dxa"/>
          </w:tcPr>
          <w:p w14:paraId="572EB216" w14:textId="77777777" w:rsidR="00906EDD" w:rsidRPr="00147B55" w:rsidRDefault="00906EDD" w:rsidP="00037281">
            <w:pPr>
              <w:suppressAutoHyphens/>
              <w:spacing w:before="40"/>
              <w:rPr>
                <w:rFonts w:cs="Arial"/>
                <w:iCs/>
                <w:sz w:val="20"/>
              </w:rPr>
            </w:pPr>
            <w:r w:rsidRPr="00147B55">
              <w:rPr>
                <w:rFonts w:cs="Arial"/>
                <w:iCs/>
                <w:sz w:val="20"/>
              </w:rPr>
              <w:t>Post-conditions</w:t>
            </w:r>
          </w:p>
        </w:tc>
        <w:tc>
          <w:tcPr>
            <w:tcW w:w="6932" w:type="dxa"/>
          </w:tcPr>
          <w:p w14:paraId="3572D860" w14:textId="77777777" w:rsidR="00906EDD" w:rsidRPr="00147B55" w:rsidRDefault="00906EDD" w:rsidP="00037281">
            <w:pPr>
              <w:suppressAutoHyphens/>
              <w:spacing w:before="40"/>
              <w:rPr>
                <w:rFonts w:cs="Arial"/>
                <w:iCs/>
                <w:sz w:val="20"/>
              </w:rPr>
            </w:pPr>
            <w:r w:rsidRPr="00147B55">
              <w:rPr>
                <w:rFonts w:cs="Arial"/>
                <w:iCs/>
                <w:sz w:val="20"/>
              </w:rPr>
              <w:t xml:space="preserve">A </w:t>
            </w:r>
            <w:r w:rsidR="004A7F3D" w:rsidRPr="00147B55">
              <w:rPr>
                <w:rFonts w:cs="Arial"/>
                <w:iCs/>
                <w:sz w:val="20"/>
              </w:rPr>
              <w:t>status advice</w:t>
            </w:r>
            <w:r w:rsidRPr="00147B55">
              <w:rPr>
                <w:rFonts w:cs="Arial"/>
                <w:iCs/>
                <w:sz w:val="20"/>
              </w:rPr>
              <w:t xml:space="preserve"> message is created and submitted to </w:t>
            </w:r>
            <w:r w:rsidR="006471EA" w:rsidRPr="00147B55">
              <w:rPr>
                <w:rFonts w:cs="Arial"/>
                <w:iCs/>
                <w:sz w:val="20"/>
              </w:rPr>
              <w:t>CA users</w:t>
            </w:r>
            <w:r w:rsidRPr="00147B55">
              <w:rPr>
                <w:rFonts w:cs="Arial"/>
                <w:iCs/>
                <w:sz w:val="20"/>
              </w:rPr>
              <w:t>.</w:t>
            </w:r>
          </w:p>
          <w:p w14:paraId="11E3A150" w14:textId="77777777" w:rsidR="00906EDD" w:rsidRPr="00147B55" w:rsidRDefault="00906EDD" w:rsidP="00037281">
            <w:pPr>
              <w:suppressAutoHyphens/>
              <w:spacing w:before="40"/>
              <w:rPr>
                <w:rFonts w:cs="Arial"/>
                <w:iCs/>
                <w:sz w:val="20"/>
              </w:rPr>
            </w:pPr>
          </w:p>
        </w:tc>
      </w:tr>
      <w:tr w:rsidR="00906EDD" w:rsidRPr="00147B55" w14:paraId="3E969488" w14:textId="77777777" w:rsidTr="00037281">
        <w:trPr>
          <w:trHeight w:val="305"/>
        </w:trPr>
        <w:tc>
          <w:tcPr>
            <w:tcW w:w="1486" w:type="dxa"/>
          </w:tcPr>
          <w:p w14:paraId="545469E0" w14:textId="77777777" w:rsidR="00906EDD" w:rsidRPr="00147B55" w:rsidRDefault="00906EDD" w:rsidP="00037281">
            <w:pPr>
              <w:suppressAutoHyphens/>
              <w:spacing w:before="40"/>
              <w:rPr>
                <w:rFonts w:cs="Arial"/>
                <w:iCs/>
                <w:sz w:val="20"/>
              </w:rPr>
            </w:pPr>
            <w:r w:rsidRPr="00147B55">
              <w:rPr>
                <w:rFonts w:cs="Arial"/>
                <w:iCs/>
                <w:sz w:val="20"/>
              </w:rPr>
              <w:t>Role</w:t>
            </w:r>
          </w:p>
        </w:tc>
        <w:tc>
          <w:tcPr>
            <w:tcW w:w="6932" w:type="dxa"/>
          </w:tcPr>
          <w:p w14:paraId="456E96A8" w14:textId="77777777" w:rsidR="00906EDD" w:rsidRPr="00147B55" w:rsidRDefault="00234478" w:rsidP="006471EA">
            <w:pPr>
              <w:suppressAutoHyphens/>
              <w:spacing w:before="40"/>
              <w:rPr>
                <w:rFonts w:cs="Arial"/>
                <w:iCs/>
                <w:sz w:val="20"/>
              </w:rPr>
            </w:pPr>
            <w:r w:rsidRPr="00147B55">
              <w:rPr>
                <w:rFonts w:cs="Arial"/>
                <w:iCs/>
                <w:sz w:val="20"/>
              </w:rPr>
              <w:t>System user (</w:t>
            </w:r>
            <w:r w:rsidR="00407C63" w:rsidRPr="00147B55">
              <w:rPr>
                <w:rFonts w:cs="Arial"/>
                <w:iCs/>
                <w:sz w:val="20"/>
              </w:rPr>
              <w:t>Trade Repository</w:t>
            </w:r>
            <w:r w:rsidRPr="00147B55">
              <w:rPr>
                <w:rFonts w:cs="Arial"/>
                <w:iCs/>
                <w:sz w:val="20"/>
              </w:rPr>
              <w:t>)</w:t>
            </w:r>
            <w:r w:rsidR="00407C63" w:rsidRPr="00147B55">
              <w:rPr>
                <w:rFonts w:cs="Arial"/>
                <w:iCs/>
                <w:sz w:val="20"/>
              </w:rPr>
              <w:t>.</w:t>
            </w:r>
          </w:p>
        </w:tc>
      </w:tr>
    </w:tbl>
    <w:p w14:paraId="31CCF5A8" w14:textId="77777777" w:rsidR="00BC00F9" w:rsidRPr="00147B55" w:rsidRDefault="00BC00F9" w:rsidP="00A253FF">
      <w:pPr>
        <w:suppressAutoHyphens/>
        <w:spacing w:before="40" w:after="40"/>
        <w:rPr>
          <w:rFonts w:cs="Arial"/>
          <w:szCs w:val="32"/>
        </w:rPr>
      </w:pPr>
      <w:bookmarkStart w:id="461" w:name="_Toc447750178"/>
      <w:bookmarkStart w:id="462" w:name="_Toc447750179"/>
      <w:bookmarkStart w:id="463" w:name="_Toc447750180"/>
      <w:bookmarkStart w:id="464" w:name="_Toc447750200"/>
      <w:bookmarkEnd w:id="461"/>
      <w:bookmarkEnd w:id="462"/>
      <w:bookmarkEnd w:id="463"/>
      <w:bookmarkEnd w:id="464"/>
    </w:p>
    <w:p w14:paraId="50068655" w14:textId="77777777" w:rsidR="00792E75" w:rsidRPr="00147B55" w:rsidRDefault="00CD105E" w:rsidP="00F97A81">
      <w:pPr>
        <w:pStyle w:val="Heading1"/>
      </w:pPr>
      <w:bookmarkStart w:id="465" w:name="_Toc61282160"/>
      <w:r w:rsidRPr="00147B55">
        <w:t xml:space="preserve">Description of </w:t>
      </w:r>
      <w:proofErr w:type="spellStart"/>
      <w:r w:rsidR="00DC12C7" w:rsidRPr="00147B55">
        <w:t>Business</w:t>
      </w:r>
      <w:r w:rsidRPr="00147B55">
        <w:t>A</w:t>
      </w:r>
      <w:r w:rsidR="00792E75" w:rsidRPr="00147B55">
        <w:t>ctivities</w:t>
      </w:r>
      <w:bookmarkEnd w:id="465"/>
      <w:proofErr w:type="spellEnd"/>
    </w:p>
    <w:p w14:paraId="255C55E1" w14:textId="77777777" w:rsidR="005B2E5D" w:rsidRPr="00147B55" w:rsidRDefault="005B2E5D" w:rsidP="005B2E5D">
      <w:pPr>
        <w:spacing w:before="0"/>
        <w:jc w:val="both"/>
        <w:rPr>
          <w:rFonts w:cs="Arial"/>
          <w:szCs w:val="22"/>
        </w:rPr>
      </w:pPr>
      <w:r w:rsidRPr="00147B55">
        <w:rPr>
          <w:rFonts w:cs="Arial"/>
          <w:szCs w:val="22"/>
        </w:rPr>
        <w:t xml:space="preserve">This </w:t>
      </w:r>
      <w:r w:rsidR="00630324" w:rsidRPr="00147B55">
        <w:rPr>
          <w:rFonts w:cs="Arial"/>
          <w:szCs w:val="22"/>
        </w:rPr>
        <w:t xml:space="preserve">section presents the different </w:t>
      </w:r>
      <w:proofErr w:type="spellStart"/>
      <w:r w:rsidR="00630324" w:rsidRPr="00147B55">
        <w:rPr>
          <w:rFonts w:cs="Arial"/>
          <w:szCs w:val="22"/>
        </w:rPr>
        <w:t>BusinessA</w:t>
      </w:r>
      <w:r w:rsidRPr="00147B55">
        <w:rPr>
          <w:rFonts w:cs="Arial"/>
          <w:szCs w:val="22"/>
        </w:rPr>
        <w:t>ctivities</w:t>
      </w:r>
      <w:proofErr w:type="spellEnd"/>
      <w:r w:rsidR="004736BD" w:rsidRPr="00147B55">
        <w:rPr>
          <w:rFonts w:cs="Arial"/>
          <w:szCs w:val="22"/>
        </w:rPr>
        <w:t xml:space="preserve"> within each </w:t>
      </w:r>
      <w:proofErr w:type="spellStart"/>
      <w:r w:rsidR="004736BD" w:rsidRPr="00147B55">
        <w:rPr>
          <w:rFonts w:cs="Arial"/>
          <w:szCs w:val="22"/>
        </w:rPr>
        <w:t>Business</w:t>
      </w:r>
      <w:r w:rsidRPr="00147B55">
        <w:rPr>
          <w:rFonts w:cs="Arial"/>
          <w:szCs w:val="22"/>
        </w:rPr>
        <w:t>Process</w:t>
      </w:r>
      <w:proofErr w:type="spellEnd"/>
      <w:r w:rsidRPr="00147B55">
        <w:rPr>
          <w:rFonts w:cs="Arial"/>
          <w:szCs w:val="22"/>
        </w:rPr>
        <w:t xml:space="preserve">. </w:t>
      </w:r>
      <w:proofErr w:type="spellStart"/>
      <w:r w:rsidR="00630324" w:rsidRPr="00147B55">
        <w:rPr>
          <w:rFonts w:cs="Arial"/>
          <w:szCs w:val="22"/>
        </w:rPr>
        <w:t>Business</w:t>
      </w:r>
      <w:r w:rsidRPr="00147B55">
        <w:rPr>
          <w:rFonts w:cs="Arial"/>
          <w:szCs w:val="22"/>
        </w:rPr>
        <w:t>Activities</w:t>
      </w:r>
      <w:proofErr w:type="spellEnd"/>
      <w:r w:rsidRPr="00147B55">
        <w:rPr>
          <w:rFonts w:cs="Arial"/>
          <w:szCs w:val="22"/>
        </w:rPr>
        <w:t xml:space="preserve"> of a process are described in swim lane diagrams and are referred in this document as activity diagrams.</w:t>
      </w:r>
    </w:p>
    <w:p w14:paraId="62575AE6" w14:textId="77777777" w:rsidR="005B2E5D" w:rsidRPr="00147B55" w:rsidRDefault="005B2E5D" w:rsidP="005B2E5D">
      <w:pPr>
        <w:spacing w:before="0"/>
        <w:jc w:val="both"/>
        <w:rPr>
          <w:rFonts w:cs="Arial"/>
          <w:szCs w:val="22"/>
        </w:rPr>
      </w:pPr>
      <w:r w:rsidRPr="00147B55">
        <w:rPr>
          <w:rFonts w:cs="Arial"/>
          <w:szCs w:val="22"/>
        </w:rPr>
        <w:t>The development of an activity diagram is part of the ISO 20022 modelling process and allows capturing the requirements.</w:t>
      </w:r>
    </w:p>
    <w:p w14:paraId="4C47124E" w14:textId="77777777" w:rsidR="005B2E5D" w:rsidRPr="00147B55" w:rsidRDefault="005B2E5D" w:rsidP="005B2E5D">
      <w:pPr>
        <w:spacing w:before="0"/>
        <w:jc w:val="both"/>
        <w:rPr>
          <w:rFonts w:cs="Arial"/>
          <w:szCs w:val="22"/>
        </w:rPr>
      </w:pPr>
      <w:r w:rsidRPr="00147B55">
        <w:rPr>
          <w:rFonts w:cs="Arial"/>
          <w:szCs w:val="22"/>
        </w:rPr>
        <w:t xml:space="preserve">The activity diagram provides a zoom-in on the </w:t>
      </w:r>
      <w:proofErr w:type="spellStart"/>
      <w:r w:rsidR="00630324" w:rsidRPr="00147B55">
        <w:rPr>
          <w:rFonts w:cs="Arial"/>
          <w:szCs w:val="22"/>
        </w:rPr>
        <w:t>BusinessA</w:t>
      </w:r>
      <w:r w:rsidRPr="00147B55">
        <w:rPr>
          <w:rFonts w:cs="Arial"/>
          <w:szCs w:val="22"/>
        </w:rPr>
        <w:t>ctivities</w:t>
      </w:r>
      <w:proofErr w:type="spellEnd"/>
      <w:r w:rsidRPr="00147B55">
        <w:rPr>
          <w:rFonts w:cs="Arial"/>
          <w:szCs w:val="22"/>
        </w:rPr>
        <w:t xml:space="preserve"> taking place during each of the </w:t>
      </w:r>
      <w:proofErr w:type="spellStart"/>
      <w:r w:rsidR="00630324" w:rsidRPr="00147B55">
        <w:rPr>
          <w:rFonts w:cs="Arial"/>
          <w:szCs w:val="22"/>
        </w:rPr>
        <w:t>BusinessProcesses</w:t>
      </w:r>
      <w:proofErr w:type="spellEnd"/>
      <w:r w:rsidR="00630324" w:rsidRPr="00147B55">
        <w:rPr>
          <w:rFonts w:cs="Arial"/>
          <w:szCs w:val="22"/>
        </w:rPr>
        <w:t xml:space="preserve"> described in Section </w:t>
      </w:r>
      <w:r w:rsidR="00FF6984" w:rsidRPr="00147B55">
        <w:rPr>
          <w:rFonts w:cs="Arial"/>
          <w:szCs w:val="22"/>
        </w:rPr>
        <w:fldChar w:fldCharType="begin"/>
      </w:r>
      <w:r w:rsidR="00FF6984" w:rsidRPr="00147B55">
        <w:rPr>
          <w:rFonts w:cs="Arial"/>
          <w:szCs w:val="22"/>
        </w:rPr>
        <w:instrText xml:space="preserve"> REF _Ref373494120 \r \h </w:instrText>
      </w:r>
      <w:r w:rsidR="00A87483" w:rsidRPr="00147B55">
        <w:rPr>
          <w:rFonts w:cs="Arial"/>
          <w:szCs w:val="22"/>
        </w:rPr>
        <w:instrText xml:space="preserve"> \* MERGEFORMAT </w:instrText>
      </w:r>
      <w:r w:rsidR="00FF6984" w:rsidRPr="00147B55">
        <w:rPr>
          <w:rFonts w:cs="Arial"/>
          <w:szCs w:val="22"/>
        </w:rPr>
      </w:r>
      <w:r w:rsidR="00FF6984" w:rsidRPr="00147B55">
        <w:rPr>
          <w:rFonts w:cs="Arial"/>
          <w:szCs w:val="22"/>
        </w:rPr>
        <w:fldChar w:fldCharType="separate"/>
      </w:r>
      <w:r w:rsidR="00A20C66" w:rsidRPr="00147B55">
        <w:rPr>
          <w:rFonts w:cs="Arial"/>
          <w:szCs w:val="22"/>
        </w:rPr>
        <w:t>0</w:t>
      </w:r>
      <w:r w:rsidR="00FF6984" w:rsidRPr="00147B55">
        <w:rPr>
          <w:rFonts w:cs="Arial"/>
          <w:szCs w:val="22"/>
        </w:rPr>
        <w:fldChar w:fldCharType="end"/>
      </w:r>
      <w:r w:rsidRPr="00147B55">
        <w:rPr>
          <w:rFonts w:cs="Arial"/>
          <w:szCs w:val="22"/>
        </w:rPr>
        <w:t xml:space="preserve">. It also shows the </w:t>
      </w:r>
      <w:proofErr w:type="spellStart"/>
      <w:r w:rsidR="00630324" w:rsidRPr="00147B55">
        <w:rPr>
          <w:rFonts w:cs="Arial"/>
          <w:szCs w:val="22"/>
        </w:rPr>
        <w:t>BusinessA</w:t>
      </w:r>
      <w:r w:rsidRPr="00147B55">
        <w:rPr>
          <w:rFonts w:cs="Arial"/>
          <w:szCs w:val="22"/>
        </w:rPr>
        <w:t>ctivities</w:t>
      </w:r>
      <w:proofErr w:type="spellEnd"/>
      <w:r w:rsidRPr="00147B55">
        <w:rPr>
          <w:rFonts w:cs="Arial"/>
          <w:szCs w:val="22"/>
        </w:rPr>
        <w:t xml:space="preserve"> that are triggered when another </w:t>
      </w:r>
      <w:proofErr w:type="spellStart"/>
      <w:r w:rsidR="00630324" w:rsidRPr="00147B55">
        <w:rPr>
          <w:rFonts w:cs="Arial"/>
          <w:szCs w:val="22"/>
        </w:rPr>
        <w:t>BusinessA</w:t>
      </w:r>
      <w:r w:rsidR="00FF6984" w:rsidRPr="00147B55">
        <w:rPr>
          <w:rFonts w:cs="Arial"/>
          <w:szCs w:val="22"/>
        </w:rPr>
        <w:t>c</w:t>
      </w:r>
      <w:r w:rsidRPr="00147B55">
        <w:rPr>
          <w:rFonts w:cs="Arial"/>
          <w:szCs w:val="22"/>
        </w:rPr>
        <w:t>tivity</w:t>
      </w:r>
      <w:proofErr w:type="spellEnd"/>
      <w:r w:rsidRPr="00147B55">
        <w:rPr>
          <w:rFonts w:cs="Arial"/>
          <w:szCs w:val="22"/>
        </w:rPr>
        <w:t xml:space="preserve"> has a negative result.</w:t>
      </w:r>
    </w:p>
    <w:p w14:paraId="5D9611A0" w14:textId="77777777" w:rsidR="005B2E5D" w:rsidRPr="00147B55" w:rsidRDefault="005B2E5D" w:rsidP="005B2E5D">
      <w:pPr>
        <w:spacing w:before="0"/>
        <w:jc w:val="both"/>
        <w:rPr>
          <w:rFonts w:cs="Arial"/>
          <w:szCs w:val="22"/>
        </w:rPr>
      </w:pPr>
      <w:r w:rsidRPr="00147B55">
        <w:rPr>
          <w:rFonts w:cs="Arial"/>
          <w:szCs w:val="22"/>
        </w:rPr>
        <w:t>What is the activity diagram about?</w:t>
      </w:r>
    </w:p>
    <w:p w14:paraId="612F186A" w14:textId="77777777" w:rsidR="005B2E5D" w:rsidRPr="00147B55" w:rsidRDefault="005B2E5D" w:rsidP="005B2E5D">
      <w:pPr>
        <w:numPr>
          <w:ilvl w:val="0"/>
          <w:numId w:val="6"/>
        </w:numPr>
        <w:jc w:val="both"/>
        <w:rPr>
          <w:rFonts w:cs="Arial"/>
          <w:szCs w:val="22"/>
        </w:rPr>
      </w:pPr>
      <w:r w:rsidRPr="00147B55">
        <w:rPr>
          <w:rFonts w:cs="Arial"/>
          <w:szCs w:val="22"/>
        </w:rPr>
        <w:t xml:space="preserve">It is a diagram representing the ‘common lifecycle’ of a </w:t>
      </w:r>
      <w:proofErr w:type="spellStart"/>
      <w:r w:rsidR="00630324" w:rsidRPr="00147B55">
        <w:rPr>
          <w:rFonts w:cs="Arial"/>
          <w:szCs w:val="22"/>
        </w:rPr>
        <w:t>B</w:t>
      </w:r>
      <w:r w:rsidRPr="00147B55">
        <w:rPr>
          <w:rFonts w:cs="Arial"/>
          <w:szCs w:val="22"/>
        </w:rPr>
        <w:t>usiness</w:t>
      </w:r>
      <w:r w:rsidR="00630324" w:rsidRPr="00147B55">
        <w:rPr>
          <w:rFonts w:cs="Arial"/>
          <w:szCs w:val="22"/>
        </w:rPr>
        <w:t>P</w:t>
      </w:r>
      <w:r w:rsidRPr="00147B55">
        <w:rPr>
          <w:rFonts w:cs="Arial"/>
          <w:szCs w:val="22"/>
        </w:rPr>
        <w:t>rocess</w:t>
      </w:r>
      <w:proofErr w:type="spellEnd"/>
    </w:p>
    <w:p w14:paraId="66C88CEC" w14:textId="77777777" w:rsidR="005B2E5D" w:rsidRPr="00147B55" w:rsidRDefault="005B2E5D" w:rsidP="005B2E5D">
      <w:pPr>
        <w:numPr>
          <w:ilvl w:val="0"/>
          <w:numId w:val="6"/>
        </w:numPr>
        <w:jc w:val="both"/>
        <w:rPr>
          <w:rFonts w:cs="Arial"/>
          <w:szCs w:val="22"/>
        </w:rPr>
      </w:pPr>
      <w:r w:rsidRPr="00147B55">
        <w:rPr>
          <w:rFonts w:cs="Arial"/>
          <w:szCs w:val="22"/>
        </w:rPr>
        <w:t xml:space="preserve">A start point </w:t>
      </w:r>
      <w:r w:rsidRPr="00147B55">
        <w:rPr>
          <w:rFonts w:cs="Arial"/>
          <w:szCs w:val="22"/>
        </w:rPr>
        <w:sym w:font="Wingdings" w:char="F06C"/>
      </w:r>
      <w:r w:rsidRPr="00147B55">
        <w:rPr>
          <w:rFonts w:cs="Arial"/>
          <w:szCs w:val="22"/>
        </w:rPr>
        <w:t xml:space="preserve"> shows where the lifecycle of the </w:t>
      </w:r>
      <w:proofErr w:type="spellStart"/>
      <w:r w:rsidR="00FF6984" w:rsidRPr="00147B55">
        <w:rPr>
          <w:rFonts w:cs="Arial"/>
          <w:szCs w:val="22"/>
        </w:rPr>
        <w:t>B</w:t>
      </w:r>
      <w:r w:rsidRPr="00147B55">
        <w:rPr>
          <w:rFonts w:cs="Arial"/>
          <w:szCs w:val="22"/>
        </w:rPr>
        <w:t>usiness</w:t>
      </w:r>
      <w:r w:rsidR="00FF6984" w:rsidRPr="00147B55">
        <w:rPr>
          <w:rFonts w:cs="Arial"/>
          <w:szCs w:val="22"/>
        </w:rPr>
        <w:t>P</w:t>
      </w:r>
      <w:r w:rsidRPr="00147B55">
        <w:rPr>
          <w:rFonts w:cs="Arial"/>
          <w:szCs w:val="22"/>
        </w:rPr>
        <w:t>rocess</w:t>
      </w:r>
      <w:proofErr w:type="spellEnd"/>
      <w:r w:rsidRPr="00147B55">
        <w:rPr>
          <w:rFonts w:cs="Arial"/>
          <w:szCs w:val="22"/>
        </w:rPr>
        <w:t xml:space="preserve"> commences and </w:t>
      </w:r>
      <w:r w:rsidR="00B64611" w:rsidRPr="00147B55">
        <w:rPr>
          <w:rFonts w:cs="Arial"/>
          <w:noProof/>
          <w:szCs w:val="22"/>
          <w:lang w:eastAsia="en-GB"/>
        </w:rPr>
        <w:drawing>
          <wp:anchor distT="0" distB="0" distL="114300" distR="114300" simplePos="0" relativeHeight="251659264" behindDoc="1" locked="0" layoutInCell="1" allowOverlap="1" wp14:anchorId="1A93821B" wp14:editId="27F30CC4">
            <wp:simplePos x="0" y="0"/>
            <wp:positionH relativeFrom="column">
              <wp:posOffset>1832610</wp:posOffset>
            </wp:positionH>
            <wp:positionV relativeFrom="line">
              <wp:posOffset>-80645</wp:posOffset>
            </wp:positionV>
            <wp:extent cx="141605" cy="130810"/>
            <wp:effectExtent l="5398" t="0" r="0" b="0"/>
            <wp:wrapThrough wrapText="bothSides">
              <wp:wrapPolygon edited="0">
                <wp:start x="20777" y="-891"/>
                <wp:lineTo x="3342" y="-891"/>
                <wp:lineTo x="3342" y="17983"/>
                <wp:lineTo x="20777" y="17983"/>
                <wp:lineTo x="20777" y="-891"/>
              </wp:wrapPolygon>
            </wp:wrapThrough>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rot="16200000" flipV="1">
                      <a:off x="0" y="0"/>
                      <a:ext cx="141605" cy="1308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47B55">
        <w:rPr>
          <w:rFonts w:cs="Arial"/>
          <w:szCs w:val="22"/>
        </w:rPr>
        <w:t>the end points show  where the lifecycle may possibly end</w:t>
      </w:r>
    </w:p>
    <w:p w14:paraId="36D32196" w14:textId="77777777" w:rsidR="005B2E5D" w:rsidRPr="00147B55" w:rsidRDefault="00113646" w:rsidP="005B2E5D">
      <w:pPr>
        <w:numPr>
          <w:ilvl w:val="0"/>
          <w:numId w:val="6"/>
        </w:numPr>
        <w:jc w:val="both"/>
        <w:rPr>
          <w:rFonts w:cs="Arial"/>
          <w:szCs w:val="22"/>
        </w:rPr>
      </w:pPr>
      <w:r w:rsidRPr="00147B55">
        <w:rPr>
          <w:rFonts w:cs="Arial"/>
          <w:noProof/>
          <w:szCs w:val="22"/>
          <w:lang w:eastAsia="en-GB"/>
        </w:rPr>
        <mc:AlternateContent>
          <mc:Choice Requires="wps">
            <w:drawing>
              <wp:anchor distT="0" distB="0" distL="114300" distR="114300" simplePos="0" relativeHeight="251657216" behindDoc="0" locked="0" layoutInCell="1" allowOverlap="1" wp14:anchorId="323D9591" wp14:editId="7F9FB7C2">
                <wp:simplePos x="0" y="0"/>
                <wp:positionH relativeFrom="column">
                  <wp:posOffset>1114365</wp:posOffset>
                </wp:positionH>
                <wp:positionV relativeFrom="line">
                  <wp:posOffset>94615</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7DD8D6" id="_x0000_t4" coordsize="21600,21600" o:spt="4" path="m10800,l,10800,10800,21600,21600,10800xe">
                <v:stroke joinstyle="miter"/>
                <v:path gradientshapeok="t" o:connecttype="rect" textboxrect="5400,5400,16200,16200"/>
              </v:shapetype>
              <v:shape id="AutoShape 269" o:spid="_x0000_s1026" type="#_x0000_t4" style="position:absolute;margin-left:87.75pt;margin-top:7.45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">
                <v:textbox inset=".5mm,.3mm,.5mm,.3mm"/>
                <w10:wrap anchory="line"/>
              </v:shape>
            </w:pict>
          </mc:Fallback>
        </mc:AlternateContent>
      </w:r>
      <w:r w:rsidR="005B2E5D" w:rsidRPr="00147B55">
        <w:rPr>
          <w:rFonts w:cs="Arial"/>
          <w:szCs w:val="22"/>
        </w:rPr>
        <w:t>A lozenge</w:t>
      </w:r>
      <w:r w:rsidR="005B2E5D" w:rsidRPr="00147B55">
        <w:rPr>
          <w:rFonts w:cs="Arial"/>
          <w:noProof/>
          <w:szCs w:val="22"/>
          <w:lang w:eastAsia="en-GB"/>
        </w:rPr>
        <w:t xml:space="preserve">      </w:t>
      </w:r>
      <w:r w:rsidR="005B2E5D" w:rsidRPr="00147B55">
        <w:rPr>
          <w:rFonts w:cs="Arial"/>
          <w:szCs w:val="22"/>
        </w:rPr>
        <w:t>means that a choice between several actions can be made</w:t>
      </w:r>
    </w:p>
    <w:p w14:paraId="5CBC47E4" w14:textId="77777777" w:rsidR="005B2E5D" w:rsidRPr="00147B55" w:rsidRDefault="005B2E5D" w:rsidP="005B2E5D">
      <w:pPr>
        <w:numPr>
          <w:ilvl w:val="0"/>
          <w:numId w:val="6"/>
        </w:numPr>
        <w:jc w:val="both"/>
        <w:rPr>
          <w:rFonts w:cs="Arial"/>
          <w:szCs w:val="22"/>
        </w:rPr>
      </w:pPr>
      <w:r w:rsidRPr="00147B55">
        <w:rPr>
          <w:rFonts w:cs="Arial"/>
          <w:szCs w:val="22"/>
        </w:rPr>
        <w:t xml:space="preserve">A bar </w:t>
      </w:r>
      <w:r w:rsidRPr="00147B55">
        <w:rPr>
          <w:rFonts w:cs="Arial"/>
          <w:noProof/>
          <w:szCs w:val="22"/>
          <w:lang w:eastAsia="en-GB"/>
        </w:rPr>
        <w:drawing>
          <wp:inline distT="0" distB="0" distL="0" distR="0" wp14:anchorId="2D5996BF" wp14:editId="60F8EE3C">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147B55">
        <w:rPr>
          <w:rFonts w:cs="Arial"/>
          <w:szCs w:val="22"/>
        </w:rPr>
        <w:t>means that several actions are initiated in parallel</w:t>
      </w:r>
    </w:p>
    <w:p w14:paraId="3E1ECBD9" w14:textId="77777777" w:rsidR="005B2E5D" w:rsidRPr="00147B55" w:rsidRDefault="005B2E5D" w:rsidP="005B2E5D">
      <w:pPr>
        <w:numPr>
          <w:ilvl w:val="0"/>
          <w:numId w:val="6"/>
        </w:numPr>
        <w:jc w:val="both"/>
        <w:rPr>
          <w:rFonts w:cs="Arial"/>
          <w:szCs w:val="22"/>
        </w:rPr>
      </w:pPr>
      <w:r w:rsidRPr="00147B55">
        <w:rPr>
          <w:rFonts w:cs="Arial"/>
          <w:szCs w:val="22"/>
        </w:rPr>
        <w:t xml:space="preserve">The flow of activities between the involved </w:t>
      </w:r>
      <w:r w:rsidR="00630324" w:rsidRPr="00147B55">
        <w:rPr>
          <w:rFonts w:cs="Arial"/>
          <w:szCs w:val="22"/>
        </w:rPr>
        <w:t>Participants</w:t>
      </w:r>
      <w:r w:rsidRPr="00147B55">
        <w:rPr>
          <w:rFonts w:cs="Arial"/>
          <w:szCs w:val="22"/>
        </w:rPr>
        <w:t xml:space="preserve"> (parties)</w:t>
      </w:r>
    </w:p>
    <w:p w14:paraId="3E7F0B64" w14:textId="77777777" w:rsidR="005B2E5D" w:rsidRPr="00147B55" w:rsidRDefault="00116790" w:rsidP="005B2E5D">
      <w:pPr>
        <w:numPr>
          <w:ilvl w:val="0"/>
          <w:numId w:val="6"/>
        </w:numPr>
        <w:jc w:val="both"/>
        <w:rPr>
          <w:rFonts w:cs="Arial"/>
          <w:szCs w:val="22"/>
        </w:rPr>
      </w:pPr>
      <w:proofErr w:type="spellStart"/>
      <w:r w:rsidRPr="00147B55">
        <w:rPr>
          <w:rFonts w:cs="Arial"/>
          <w:szCs w:val="22"/>
        </w:rPr>
        <w:t>Business</w:t>
      </w:r>
      <w:r w:rsidR="005B2E5D" w:rsidRPr="00147B55">
        <w:rPr>
          <w:rFonts w:cs="Arial"/>
          <w:szCs w:val="22"/>
        </w:rPr>
        <w:t>Activities</w:t>
      </w:r>
      <w:proofErr w:type="spellEnd"/>
      <w:r w:rsidR="005B2E5D" w:rsidRPr="00147B55">
        <w:rPr>
          <w:rFonts w:cs="Arial"/>
          <w:szCs w:val="22"/>
        </w:rPr>
        <w:t xml:space="preserve"> may result in different actions, that is, information is conveyed from one party to another party.</w:t>
      </w:r>
    </w:p>
    <w:p w14:paraId="2AE4C0B7" w14:textId="77777777" w:rsidR="005B2E5D" w:rsidRPr="00147B55" w:rsidRDefault="005B2E5D" w:rsidP="005B2E5D">
      <w:pPr>
        <w:jc w:val="both"/>
        <w:rPr>
          <w:rFonts w:cs="Arial"/>
          <w:szCs w:val="22"/>
        </w:rPr>
      </w:pPr>
      <w:r w:rsidRPr="00147B55">
        <w:rPr>
          <w:rFonts w:cs="Arial"/>
          <w:szCs w:val="22"/>
        </w:rPr>
        <w:t>Both in</w:t>
      </w:r>
      <w:r w:rsidR="00FF6984" w:rsidRPr="00147B55">
        <w:rPr>
          <w:rFonts w:cs="Arial"/>
          <w:szCs w:val="22"/>
        </w:rPr>
        <w:t>-</w:t>
      </w:r>
      <w:r w:rsidRPr="00147B55">
        <w:rPr>
          <w:rFonts w:cs="Arial"/>
          <w:szCs w:val="22"/>
        </w:rPr>
        <w:t>scope and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are included, with a different level of details. There are no information requirements for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except that they should be clearly identified in the diagram.</w:t>
      </w:r>
    </w:p>
    <w:p w14:paraId="24C1E79A" w14:textId="6743AB90" w:rsidR="005B2E5D" w:rsidRPr="00147B55" w:rsidRDefault="005B2E5D" w:rsidP="005B2E5D">
      <w:pPr>
        <w:jc w:val="both"/>
        <w:rPr>
          <w:rFonts w:cs="Arial"/>
          <w:szCs w:val="22"/>
        </w:rPr>
      </w:pPr>
      <w:r w:rsidRPr="00147B55">
        <w:rPr>
          <w:rFonts w:cs="Arial"/>
          <w:szCs w:val="22"/>
        </w:rPr>
        <w:t>Activity diagrams are always accompan</w:t>
      </w:r>
      <w:r w:rsidR="004736BD" w:rsidRPr="00147B55">
        <w:rPr>
          <w:rFonts w:cs="Arial"/>
          <w:szCs w:val="22"/>
        </w:rPr>
        <w:t xml:space="preserve">ied with a text describing the </w:t>
      </w:r>
      <w:proofErr w:type="spellStart"/>
      <w:r w:rsidR="004736BD" w:rsidRPr="00147B55">
        <w:rPr>
          <w:rFonts w:cs="Arial"/>
          <w:szCs w:val="22"/>
        </w:rPr>
        <w:t>BusinessA</w:t>
      </w:r>
      <w:r w:rsidRPr="00147B55">
        <w:rPr>
          <w:rFonts w:cs="Arial"/>
          <w:szCs w:val="22"/>
        </w:rPr>
        <w:t>ctivities</w:t>
      </w:r>
      <w:proofErr w:type="spellEnd"/>
      <w:r w:rsidRPr="00147B55">
        <w:rPr>
          <w:rFonts w:cs="Arial"/>
          <w:szCs w:val="22"/>
        </w:rPr>
        <w:t xml:space="preserve"> and their interactions.</w:t>
      </w:r>
    </w:p>
    <w:p w14:paraId="2A19A7C1" w14:textId="77777777" w:rsidR="00F97A81" w:rsidRPr="00147B55" w:rsidRDefault="00F97A81" w:rsidP="005B2E5D">
      <w:pPr>
        <w:jc w:val="both"/>
        <w:rPr>
          <w:rFonts w:cs="Arial"/>
          <w:szCs w:val="22"/>
        </w:rPr>
      </w:pPr>
    </w:p>
    <w:p w14:paraId="5769576C" w14:textId="77777777" w:rsidR="0050357F" w:rsidRPr="00147B55" w:rsidRDefault="0050357F">
      <w:pPr>
        <w:spacing w:before="0" w:after="0" w:afterAutospacing="0"/>
        <w:rPr>
          <w:rFonts w:cs="Arial"/>
        </w:rPr>
      </w:pPr>
      <w:bookmarkStart w:id="466" w:name="_Toc61282161"/>
      <w:r w:rsidRPr="00147B55">
        <w:rPr>
          <w:rFonts w:cs="Arial"/>
          <w:b/>
        </w:rPr>
        <w:br w:type="page"/>
      </w:r>
    </w:p>
    <w:p w14:paraId="3DDEBE7C" w14:textId="0C3E91BB" w:rsidR="00447D1B" w:rsidRPr="00147B55" w:rsidRDefault="00F5614B" w:rsidP="00F97A81">
      <w:pPr>
        <w:pStyle w:val="Heading2"/>
      </w:pPr>
      <w:r w:rsidRPr="00147B55">
        <w:t>Q</w:t>
      </w:r>
      <w:r w:rsidR="005628A4" w:rsidRPr="00147B55">
        <w:t>uery message</w:t>
      </w:r>
      <w:r w:rsidRPr="00147B55">
        <w:t xml:space="preserve"> submission</w:t>
      </w:r>
      <w:bookmarkEnd w:id="466"/>
    </w:p>
    <w:p w14:paraId="253E7616" w14:textId="47222A50" w:rsidR="00447D1B" w:rsidRPr="00147B55" w:rsidRDefault="00447D1B" w:rsidP="00447D1B">
      <w:pPr>
        <w:rPr>
          <w:rFonts w:cs="Arial"/>
          <w:szCs w:val="22"/>
        </w:rPr>
      </w:pPr>
    </w:p>
    <w:p w14:paraId="6844F811" w14:textId="77777777" w:rsidR="00604F57" w:rsidRPr="00147B55" w:rsidRDefault="00604F57" w:rsidP="00447D1B">
      <w:pPr>
        <w:rPr>
          <w:rFonts w:cs="Arial"/>
          <w:szCs w:val="22"/>
        </w:rPr>
      </w:pPr>
      <w:r w:rsidRPr="00147B55">
        <w:rPr>
          <w:rFonts w:cs="Arial"/>
          <w:noProof/>
          <w:lang w:eastAsia="en-GB"/>
        </w:rPr>
        <w:drawing>
          <wp:inline distT="0" distB="0" distL="0" distR="0" wp14:anchorId="2D37C767" wp14:editId="4FE986C5">
            <wp:extent cx="5904865" cy="275971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04865" cy="2759710"/>
                    </a:xfrm>
                    <a:prstGeom prst="rect">
                      <a:avLst/>
                    </a:prstGeom>
                  </pic:spPr>
                </pic:pic>
              </a:graphicData>
            </a:graphic>
          </wp:inline>
        </w:drawing>
      </w:r>
    </w:p>
    <w:p w14:paraId="38ED885B" w14:textId="77777777" w:rsidR="00673088" w:rsidRPr="00147B55" w:rsidRDefault="00673088" w:rsidP="00447D1B">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30321C" w:rsidRPr="00147B55" w14:paraId="5D1FE4E2"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0B94DF48" w14:textId="77777777" w:rsidR="0030321C" w:rsidRPr="00F86DAE" w:rsidRDefault="0030321C"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694686EC" w14:textId="77777777" w:rsidR="0030321C" w:rsidRPr="00F86DAE" w:rsidRDefault="0030321C"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51B30DA9" w14:textId="77777777" w:rsidR="0030321C" w:rsidRPr="00F86DAE" w:rsidRDefault="0030321C" w:rsidP="00F86DAE">
            <w:pPr>
              <w:suppressAutoHyphens/>
              <w:spacing w:before="60"/>
              <w:rPr>
                <w:rFonts w:cs="Arial"/>
                <w:b/>
                <w:kern w:val="28"/>
              </w:rPr>
            </w:pPr>
            <w:r w:rsidRPr="00F86DAE">
              <w:rPr>
                <w:rFonts w:cs="Arial"/>
                <w:b/>
                <w:kern w:val="28"/>
              </w:rPr>
              <w:t>Initiator</w:t>
            </w:r>
          </w:p>
        </w:tc>
      </w:tr>
      <w:tr w:rsidR="0030321C" w:rsidRPr="00147B55" w14:paraId="0B32450B" w14:textId="77777777" w:rsidTr="00673088">
        <w:trPr>
          <w:trHeight w:val="485"/>
        </w:trPr>
        <w:tc>
          <w:tcPr>
            <w:tcW w:w="3061" w:type="dxa"/>
          </w:tcPr>
          <w:p w14:paraId="2B9C9FCC" w14:textId="77777777" w:rsidR="0030321C" w:rsidRPr="00147B55" w:rsidRDefault="0030321C" w:rsidP="00673088">
            <w:pPr>
              <w:suppressAutoHyphens/>
              <w:spacing w:before="40"/>
              <w:rPr>
                <w:rFonts w:cs="Arial"/>
                <w:iCs/>
                <w:sz w:val="20"/>
                <w:szCs w:val="22"/>
              </w:rPr>
            </w:pPr>
            <w:r w:rsidRPr="00147B55">
              <w:rPr>
                <w:rFonts w:cs="Arial"/>
                <w:iCs/>
                <w:sz w:val="20"/>
                <w:szCs w:val="22"/>
              </w:rPr>
              <w:t>Define query message to send</w:t>
            </w:r>
          </w:p>
        </w:tc>
        <w:tc>
          <w:tcPr>
            <w:tcW w:w="4318" w:type="dxa"/>
          </w:tcPr>
          <w:p w14:paraId="32AB2BF4" w14:textId="77777777" w:rsidR="0030321C" w:rsidRPr="00147B55" w:rsidRDefault="0030321C" w:rsidP="00673088">
            <w:pPr>
              <w:suppressAutoHyphens/>
              <w:spacing w:before="40"/>
              <w:rPr>
                <w:rFonts w:cs="Arial"/>
                <w:iCs/>
                <w:sz w:val="20"/>
                <w:szCs w:val="22"/>
              </w:rPr>
            </w:pPr>
            <w:r w:rsidRPr="00147B55">
              <w:rPr>
                <w:rFonts w:cs="Arial"/>
                <w:iCs/>
                <w:sz w:val="20"/>
                <w:szCs w:val="22"/>
              </w:rPr>
              <w:t xml:space="preserve">CA user creates the query message to be </w:t>
            </w:r>
            <w:r w:rsidR="00673088" w:rsidRPr="00147B55">
              <w:rPr>
                <w:rFonts w:cs="Arial"/>
                <w:iCs/>
                <w:sz w:val="20"/>
                <w:szCs w:val="22"/>
              </w:rPr>
              <w:t>sent</w:t>
            </w:r>
            <w:r w:rsidR="0043586C" w:rsidRPr="00147B55">
              <w:rPr>
                <w:rFonts w:cs="Arial"/>
                <w:iCs/>
                <w:sz w:val="20"/>
                <w:szCs w:val="22"/>
              </w:rPr>
              <w:t>.</w:t>
            </w:r>
            <w:r w:rsidRPr="00147B55">
              <w:rPr>
                <w:rFonts w:cs="Arial"/>
                <w:iCs/>
                <w:sz w:val="20"/>
                <w:szCs w:val="22"/>
              </w:rPr>
              <w:t xml:space="preserve"> </w:t>
            </w:r>
          </w:p>
        </w:tc>
        <w:tc>
          <w:tcPr>
            <w:tcW w:w="1840" w:type="dxa"/>
          </w:tcPr>
          <w:p w14:paraId="6BC1F71F" w14:textId="77777777" w:rsidR="0030321C" w:rsidRPr="00147B55" w:rsidRDefault="0030321C" w:rsidP="00673088">
            <w:pPr>
              <w:suppressAutoHyphens/>
              <w:spacing w:before="40"/>
              <w:rPr>
                <w:rFonts w:cs="Arial"/>
                <w:iCs/>
                <w:sz w:val="20"/>
                <w:szCs w:val="22"/>
              </w:rPr>
            </w:pPr>
            <w:r w:rsidRPr="00147B55">
              <w:rPr>
                <w:rFonts w:cs="Arial"/>
                <w:iCs/>
                <w:sz w:val="20"/>
                <w:szCs w:val="22"/>
              </w:rPr>
              <w:t>CA User</w:t>
            </w:r>
          </w:p>
        </w:tc>
      </w:tr>
      <w:tr w:rsidR="0030321C" w:rsidRPr="00147B55" w14:paraId="04FD5814" w14:textId="77777777" w:rsidTr="00673088">
        <w:trPr>
          <w:trHeight w:val="424"/>
        </w:trPr>
        <w:tc>
          <w:tcPr>
            <w:tcW w:w="3061" w:type="dxa"/>
          </w:tcPr>
          <w:p w14:paraId="228F7650" w14:textId="77777777" w:rsidR="0030321C" w:rsidRPr="00147B55" w:rsidRDefault="0030321C" w:rsidP="00673088">
            <w:pPr>
              <w:suppressAutoHyphens/>
              <w:spacing w:before="40"/>
              <w:rPr>
                <w:rFonts w:cs="Arial"/>
                <w:iCs/>
                <w:sz w:val="20"/>
                <w:szCs w:val="22"/>
              </w:rPr>
            </w:pPr>
            <w:r w:rsidRPr="00147B55">
              <w:rPr>
                <w:rFonts w:cs="Arial"/>
                <w:iCs/>
                <w:sz w:val="20"/>
                <w:szCs w:val="22"/>
              </w:rPr>
              <w:t>Submit file to Trade Repositories</w:t>
            </w:r>
          </w:p>
        </w:tc>
        <w:tc>
          <w:tcPr>
            <w:tcW w:w="4318" w:type="dxa"/>
          </w:tcPr>
          <w:p w14:paraId="74BAA131" w14:textId="77777777" w:rsidR="0030321C" w:rsidRPr="00147B55" w:rsidRDefault="0030321C" w:rsidP="00673088">
            <w:pPr>
              <w:suppressAutoHyphens/>
              <w:spacing w:before="40"/>
              <w:rPr>
                <w:rFonts w:cs="Arial"/>
                <w:iCs/>
                <w:sz w:val="20"/>
                <w:szCs w:val="22"/>
              </w:rPr>
            </w:pPr>
            <w:r w:rsidRPr="00147B55">
              <w:rPr>
                <w:rFonts w:cs="Arial"/>
                <w:iCs/>
                <w:sz w:val="20"/>
                <w:szCs w:val="22"/>
              </w:rPr>
              <w:t>Query message file is submitted to TRs.</w:t>
            </w:r>
          </w:p>
        </w:tc>
        <w:tc>
          <w:tcPr>
            <w:tcW w:w="1840" w:type="dxa"/>
          </w:tcPr>
          <w:p w14:paraId="36C6D59A" w14:textId="77777777" w:rsidR="0030321C" w:rsidRPr="00147B55" w:rsidRDefault="00467C56" w:rsidP="00673088">
            <w:pPr>
              <w:suppressAutoHyphens/>
              <w:spacing w:before="40"/>
              <w:rPr>
                <w:rFonts w:cs="Arial"/>
                <w:iCs/>
                <w:sz w:val="20"/>
                <w:szCs w:val="22"/>
              </w:rPr>
            </w:pPr>
            <w:r w:rsidRPr="00147B55">
              <w:rPr>
                <w:rFonts w:cs="Arial"/>
                <w:iCs/>
                <w:sz w:val="20"/>
                <w:szCs w:val="22"/>
              </w:rPr>
              <w:t>Central HUB</w:t>
            </w:r>
          </w:p>
        </w:tc>
      </w:tr>
      <w:tr w:rsidR="0030321C" w:rsidRPr="00147B55" w14:paraId="695CD18C" w14:textId="77777777" w:rsidTr="00673088">
        <w:trPr>
          <w:trHeight w:val="424"/>
        </w:trPr>
        <w:tc>
          <w:tcPr>
            <w:tcW w:w="3061" w:type="dxa"/>
          </w:tcPr>
          <w:p w14:paraId="0628B6A9" w14:textId="77777777" w:rsidR="0030321C" w:rsidRPr="00147B55" w:rsidRDefault="0030321C" w:rsidP="00673088">
            <w:pPr>
              <w:suppressAutoHyphens/>
              <w:spacing w:before="40"/>
              <w:rPr>
                <w:rFonts w:cs="Arial"/>
                <w:iCs/>
                <w:sz w:val="20"/>
                <w:szCs w:val="22"/>
              </w:rPr>
            </w:pPr>
            <w:r w:rsidRPr="00147B55">
              <w:rPr>
                <w:rFonts w:cs="Arial"/>
                <w:iCs/>
                <w:sz w:val="20"/>
                <w:szCs w:val="22"/>
              </w:rPr>
              <w:t>Receive query message file</w:t>
            </w:r>
          </w:p>
        </w:tc>
        <w:tc>
          <w:tcPr>
            <w:tcW w:w="4318" w:type="dxa"/>
          </w:tcPr>
          <w:p w14:paraId="62F41821"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 receives query message file.</w:t>
            </w:r>
          </w:p>
        </w:tc>
        <w:tc>
          <w:tcPr>
            <w:tcW w:w="1840" w:type="dxa"/>
          </w:tcPr>
          <w:p w14:paraId="494EA6AB"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w:t>
            </w:r>
          </w:p>
        </w:tc>
      </w:tr>
    </w:tbl>
    <w:p w14:paraId="28DFE97D" w14:textId="77777777" w:rsidR="005628A4" w:rsidRPr="00147B55" w:rsidRDefault="005628A4" w:rsidP="00447D1B">
      <w:pPr>
        <w:rPr>
          <w:rFonts w:cs="Arial"/>
          <w:szCs w:val="22"/>
        </w:rPr>
      </w:pPr>
    </w:p>
    <w:p w14:paraId="310D1D07" w14:textId="77777777" w:rsidR="00803C56" w:rsidRPr="00147B55" w:rsidRDefault="00050BC0" w:rsidP="00F97A81">
      <w:pPr>
        <w:pStyle w:val="Heading2"/>
      </w:pPr>
      <w:bookmarkStart w:id="467" w:name="_Toc61282162"/>
      <w:r w:rsidRPr="00147B55">
        <w:t>Trade Repository response</w:t>
      </w:r>
      <w:bookmarkEnd w:id="467"/>
    </w:p>
    <w:p w14:paraId="5F1F6D5B" w14:textId="15ABC175" w:rsidR="00803C56" w:rsidRPr="00147B55" w:rsidRDefault="000E73A2" w:rsidP="00803C56">
      <w:pPr>
        <w:rPr>
          <w:rFonts w:cs="Arial"/>
          <w:szCs w:val="22"/>
        </w:rPr>
      </w:pPr>
      <w:r w:rsidRPr="00147B55">
        <w:rPr>
          <w:rFonts w:cs="Arial"/>
          <w:szCs w:val="22"/>
        </w:rPr>
        <w:t xml:space="preserve"> </w:t>
      </w:r>
      <w:r w:rsidR="00604F57" w:rsidRPr="00147B55">
        <w:rPr>
          <w:rFonts w:cs="Arial"/>
          <w:noProof/>
          <w:lang w:eastAsia="en-GB"/>
        </w:rPr>
        <w:drawing>
          <wp:inline distT="0" distB="0" distL="0" distR="0" wp14:anchorId="4CE410ED" wp14:editId="646A3A5F">
            <wp:extent cx="5904865" cy="3345815"/>
            <wp:effectExtent l="0" t="0" r="63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04865" cy="3345815"/>
                    </a:xfrm>
                    <a:prstGeom prst="rect">
                      <a:avLst/>
                    </a:prstGeom>
                  </pic:spPr>
                </pic:pic>
              </a:graphicData>
            </a:graphic>
          </wp:inline>
        </w:drawing>
      </w:r>
    </w:p>
    <w:p w14:paraId="53B337C4" w14:textId="77777777" w:rsidR="008A5473" w:rsidRPr="00147B55" w:rsidRDefault="008A5473" w:rsidP="00803C56">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0F69FA" w:rsidRPr="00147B55" w14:paraId="7714FC41"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1D6F2FC6" w14:textId="77777777" w:rsidR="000F69FA" w:rsidRPr="00F86DAE" w:rsidRDefault="000F69FA"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4D88830A" w14:textId="77777777" w:rsidR="000F69FA" w:rsidRPr="00F86DAE" w:rsidRDefault="000F69FA"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0917F4BF" w14:textId="77777777" w:rsidR="000F69FA" w:rsidRPr="00F86DAE" w:rsidRDefault="000F69FA" w:rsidP="00F86DAE">
            <w:pPr>
              <w:suppressAutoHyphens/>
              <w:spacing w:before="60"/>
              <w:rPr>
                <w:rFonts w:cs="Arial"/>
                <w:b/>
                <w:kern w:val="28"/>
              </w:rPr>
            </w:pPr>
            <w:r w:rsidRPr="00F86DAE">
              <w:rPr>
                <w:rFonts w:cs="Arial"/>
                <w:b/>
                <w:kern w:val="28"/>
              </w:rPr>
              <w:t>Initiator</w:t>
            </w:r>
          </w:p>
        </w:tc>
      </w:tr>
      <w:tr w:rsidR="000F69FA" w:rsidRPr="00147B55" w14:paraId="03B10A59" w14:textId="77777777" w:rsidTr="001433C3">
        <w:trPr>
          <w:trHeight w:val="485"/>
        </w:trPr>
        <w:tc>
          <w:tcPr>
            <w:tcW w:w="3061" w:type="dxa"/>
          </w:tcPr>
          <w:p w14:paraId="7B1E44A4" w14:textId="77777777" w:rsidR="000F69FA" w:rsidRPr="00147B55" w:rsidRDefault="00DC1554" w:rsidP="00DC1554">
            <w:pPr>
              <w:suppressAutoHyphens/>
              <w:spacing w:before="40"/>
              <w:rPr>
                <w:rFonts w:cs="Arial"/>
                <w:iCs/>
                <w:sz w:val="20"/>
                <w:szCs w:val="22"/>
              </w:rPr>
            </w:pPr>
            <w:r w:rsidRPr="00147B55">
              <w:rPr>
                <w:rFonts w:cs="Arial"/>
                <w:iCs/>
                <w:sz w:val="20"/>
                <w:szCs w:val="22"/>
              </w:rPr>
              <w:t>Receive query message file</w:t>
            </w:r>
          </w:p>
        </w:tc>
        <w:tc>
          <w:tcPr>
            <w:tcW w:w="4318" w:type="dxa"/>
          </w:tcPr>
          <w:p w14:paraId="533C51AC" w14:textId="77777777" w:rsidR="000F69FA" w:rsidRPr="00147B55" w:rsidRDefault="00DC1554" w:rsidP="00990142">
            <w:pPr>
              <w:suppressAutoHyphens/>
              <w:spacing w:before="40"/>
              <w:rPr>
                <w:rFonts w:cs="Arial"/>
                <w:iCs/>
                <w:sz w:val="20"/>
                <w:szCs w:val="22"/>
              </w:rPr>
            </w:pPr>
            <w:r w:rsidRPr="00147B55">
              <w:rPr>
                <w:rFonts w:cs="Arial"/>
                <w:iCs/>
                <w:sz w:val="20"/>
                <w:szCs w:val="22"/>
              </w:rPr>
              <w:t xml:space="preserve">Trade Repository receives query message file from </w:t>
            </w:r>
            <w:r w:rsidR="002B5546" w:rsidRPr="00147B55">
              <w:rPr>
                <w:rFonts w:cs="Arial"/>
                <w:iCs/>
                <w:sz w:val="20"/>
                <w:szCs w:val="22"/>
              </w:rPr>
              <w:t xml:space="preserve">Central HUB </w:t>
            </w:r>
            <w:r w:rsidRPr="00147B55">
              <w:rPr>
                <w:rFonts w:cs="Arial"/>
                <w:iCs/>
                <w:sz w:val="20"/>
                <w:szCs w:val="22"/>
              </w:rPr>
              <w:t>system</w:t>
            </w:r>
            <w:r w:rsidR="000F69FA" w:rsidRPr="00147B55">
              <w:rPr>
                <w:rFonts w:cs="Arial"/>
                <w:iCs/>
                <w:sz w:val="20"/>
                <w:szCs w:val="22"/>
              </w:rPr>
              <w:t xml:space="preserve">. </w:t>
            </w:r>
          </w:p>
        </w:tc>
        <w:tc>
          <w:tcPr>
            <w:tcW w:w="1840" w:type="dxa"/>
          </w:tcPr>
          <w:p w14:paraId="4C160455"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3109E213" w14:textId="77777777" w:rsidTr="001433C3">
        <w:trPr>
          <w:trHeight w:val="424"/>
        </w:trPr>
        <w:tc>
          <w:tcPr>
            <w:tcW w:w="3061" w:type="dxa"/>
          </w:tcPr>
          <w:p w14:paraId="39E6A72A" w14:textId="77777777" w:rsidR="000F69FA" w:rsidRPr="00147B55" w:rsidRDefault="00DC1554" w:rsidP="001433C3">
            <w:pPr>
              <w:suppressAutoHyphens/>
              <w:spacing w:before="40"/>
              <w:rPr>
                <w:rFonts w:cs="Arial"/>
                <w:iCs/>
                <w:sz w:val="20"/>
                <w:szCs w:val="22"/>
              </w:rPr>
            </w:pPr>
            <w:r w:rsidRPr="00147B55">
              <w:rPr>
                <w:rFonts w:cs="Arial"/>
                <w:iCs/>
                <w:sz w:val="20"/>
                <w:szCs w:val="22"/>
              </w:rPr>
              <w:t>Validate query with XML schema</w:t>
            </w:r>
          </w:p>
        </w:tc>
        <w:tc>
          <w:tcPr>
            <w:tcW w:w="4318" w:type="dxa"/>
          </w:tcPr>
          <w:p w14:paraId="60A7BDE3" w14:textId="77777777" w:rsidR="000F69FA" w:rsidRPr="00147B55" w:rsidRDefault="000F69FA" w:rsidP="00DC1554">
            <w:pPr>
              <w:suppressAutoHyphens/>
              <w:spacing w:before="40"/>
              <w:rPr>
                <w:rFonts w:cs="Arial"/>
                <w:iCs/>
                <w:sz w:val="20"/>
                <w:szCs w:val="22"/>
              </w:rPr>
            </w:pPr>
            <w:r w:rsidRPr="00147B55">
              <w:rPr>
                <w:rFonts w:cs="Arial"/>
                <w:iCs/>
                <w:sz w:val="20"/>
                <w:szCs w:val="22"/>
              </w:rPr>
              <w:t xml:space="preserve">Query message file is </w:t>
            </w:r>
            <w:r w:rsidR="00DC1554" w:rsidRPr="00147B55">
              <w:rPr>
                <w:rFonts w:cs="Arial"/>
                <w:iCs/>
                <w:sz w:val="20"/>
                <w:szCs w:val="22"/>
              </w:rPr>
              <w:t>valida</w:t>
            </w:r>
            <w:r w:rsidRPr="00147B55">
              <w:rPr>
                <w:rFonts w:cs="Arial"/>
                <w:iCs/>
                <w:sz w:val="20"/>
                <w:szCs w:val="22"/>
              </w:rPr>
              <w:t xml:space="preserve">ted </w:t>
            </w:r>
            <w:r w:rsidR="00DC1554" w:rsidRPr="00147B55">
              <w:rPr>
                <w:rFonts w:cs="Arial"/>
                <w:iCs/>
                <w:sz w:val="20"/>
                <w:szCs w:val="22"/>
              </w:rPr>
              <w:t>against XML schema</w:t>
            </w:r>
            <w:r w:rsidRPr="00147B55">
              <w:rPr>
                <w:rFonts w:cs="Arial"/>
                <w:iCs/>
                <w:sz w:val="20"/>
                <w:szCs w:val="22"/>
              </w:rPr>
              <w:t>.</w:t>
            </w:r>
          </w:p>
        </w:tc>
        <w:tc>
          <w:tcPr>
            <w:tcW w:w="1840" w:type="dxa"/>
          </w:tcPr>
          <w:p w14:paraId="1E2CA02F"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29954528" w14:textId="77777777" w:rsidTr="001433C3">
        <w:trPr>
          <w:trHeight w:val="424"/>
        </w:trPr>
        <w:tc>
          <w:tcPr>
            <w:tcW w:w="3061" w:type="dxa"/>
          </w:tcPr>
          <w:p w14:paraId="6332B2D0" w14:textId="77777777" w:rsidR="000F69FA" w:rsidRPr="00147B55" w:rsidRDefault="00DC1554" w:rsidP="001433C3">
            <w:pPr>
              <w:suppressAutoHyphens/>
              <w:spacing w:before="40"/>
              <w:rPr>
                <w:rFonts w:cs="Arial"/>
                <w:iCs/>
                <w:sz w:val="20"/>
                <w:szCs w:val="22"/>
              </w:rPr>
            </w:pPr>
            <w:r w:rsidRPr="00147B55">
              <w:rPr>
                <w:rFonts w:cs="Arial"/>
                <w:iCs/>
                <w:sz w:val="20"/>
                <w:szCs w:val="22"/>
              </w:rPr>
              <w:t xml:space="preserve">Generate </w:t>
            </w:r>
            <w:r w:rsidR="001433C3" w:rsidRPr="00147B55">
              <w:rPr>
                <w:rFonts w:cs="Arial"/>
                <w:iCs/>
                <w:sz w:val="20"/>
                <w:szCs w:val="22"/>
              </w:rPr>
              <w:t>status advice</w:t>
            </w:r>
            <w:r w:rsidRPr="00147B55">
              <w:rPr>
                <w:rFonts w:cs="Arial"/>
                <w:iCs/>
                <w:sz w:val="20"/>
                <w:szCs w:val="22"/>
              </w:rPr>
              <w:t xml:space="preserve"> message</w:t>
            </w:r>
          </w:p>
        </w:tc>
        <w:tc>
          <w:tcPr>
            <w:tcW w:w="4318" w:type="dxa"/>
          </w:tcPr>
          <w:p w14:paraId="2B02D372" w14:textId="77777777" w:rsidR="000F69FA" w:rsidRPr="00147B55" w:rsidRDefault="000F69FA" w:rsidP="001433C3">
            <w:pPr>
              <w:suppressAutoHyphens/>
              <w:spacing w:before="40"/>
              <w:rPr>
                <w:rFonts w:cs="Arial"/>
                <w:iCs/>
                <w:sz w:val="20"/>
                <w:szCs w:val="22"/>
              </w:rPr>
            </w:pPr>
            <w:r w:rsidRPr="00147B55">
              <w:rPr>
                <w:rFonts w:cs="Arial"/>
                <w:iCs/>
                <w:sz w:val="20"/>
                <w:szCs w:val="22"/>
              </w:rPr>
              <w:t xml:space="preserve">Trade Repository </w:t>
            </w:r>
            <w:r w:rsidR="00DC1554" w:rsidRPr="00147B55">
              <w:rPr>
                <w:rFonts w:cs="Arial"/>
                <w:iCs/>
                <w:sz w:val="20"/>
                <w:szCs w:val="22"/>
              </w:rPr>
              <w:t>generat</w:t>
            </w:r>
            <w:r w:rsidRPr="00147B55">
              <w:rPr>
                <w:rFonts w:cs="Arial"/>
                <w:iCs/>
                <w:sz w:val="20"/>
                <w:szCs w:val="22"/>
              </w:rPr>
              <w:t xml:space="preserve">es </w:t>
            </w:r>
            <w:r w:rsidR="00DC1554" w:rsidRPr="00147B55">
              <w:rPr>
                <w:rFonts w:cs="Arial"/>
                <w:iCs/>
                <w:sz w:val="20"/>
                <w:szCs w:val="22"/>
              </w:rPr>
              <w:t xml:space="preserve">a </w:t>
            </w:r>
            <w:r w:rsidR="001433C3" w:rsidRPr="00147B55">
              <w:rPr>
                <w:rFonts w:cs="Arial"/>
                <w:iCs/>
                <w:sz w:val="20"/>
                <w:szCs w:val="22"/>
              </w:rPr>
              <w:t>status advice</w:t>
            </w:r>
            <w:r w:rsidR="00DC1554" w:rsidRPr="00147B55">
              <w:rPr>
                <w:rFonts w:cs="Arial"/>
                <w:iCs/>
                <w:sz w:val="20"/>
                <w:szCs w:val="22"/>
              </w:rPr>
              <w:t xml:space="preserve"> message</w:t>
            </w:r>
            <w:r w:rsidR="001433C3" w:rsidRPr="00147B55">
              <w:rPr>
                <w:rFonts w:cs="Arial"/>
                <w:iCs/>
                <w:sz w:val="20"/>
                <w:szCs w:val="22"/>
              </w:rPr>
              <w:t xml:space="preserve">, </w:t>
            </w:r>
            <w:r w:rsidR="00DC1554" w:rsidRPr="00147B55">
              <w:rPr>
                <w:rFonts w:cs="Arial"/>
                <w:iCs/>
                <w:sz w:val="20"/>
                <w:szCs w:val="22"/>
              </w:rPr>
              <w:t>either to verify the validation of the query message or to inform about possible errors in case it is rejected.</w:t>
            </w:r>
          </w:p>
        </w:tc>
        <w:tc>
          <w:tcPr>
            <w:tcW w:w="1840" w:type="dxa"/>
          </w:tcPr>
          <w:p w14:paraId="267675E3" w14:textId="77777777" w:rsidR="000F69FA" w:rsidRPr="00147B55" w:rsidRDefault="000F69FA" w:rsidP="001433C3">
            <w:pPr>
              <w:suppressAutoHyphens/>
              <w:spacing w:before="40"/>
              <w:rPr>
                <w:rFonts w:cs="Arial"/>
                <w:iCs/>
                <w:sz w:val="20"/>
                <w:szCs w:val="22"/>
              </w:rPr>
            </w:pPr>
            <w:r w:rsidRPr="00147B55">
              <w:rPr>
                <w:rFonts w:cs="Arial"/>
                <w:iCs/>
                <w:sz w:val="20"/>
                <w:szCs w:val="22"/>
              </w:rPr>
              <w:t>Trade Repository</w:t>
            </w:r>
          </w:p>
        </w:tc>
      </w:tr>
      <w:tr w:rsidR="00DC1554" w:rsidRPr="00147B55" w14:paraId="0419E39A" w14:textId="77777777" w:rsidTr="001433C3">
        <w:trPr>
          <w:trHeight w:val="424"/>
        </w:trPr>
        <w:tc>
          <w:tcPr>
            <w:tcW w:w="3061" w:type="dxa"/>
          </w:tcPr>
          <w:p w14:paraId="5E8AD224" w14:textId="77777777" w:rsidR="00DC1554" w:rsidRPr="00147B55" w:rsidRDefault="00DC1554" w:rsidP="00DC1554">
            <w:pPr>
              <w:suppressAutoHyphens/>
              <w:spacing w:before="40"/>
              <w:rPr>
                <w:rFonts w:cs="Arial"/>
                <w:iCs/>
                <w:sz w:val="20"/>
                <w:szCs w:val="22"/>
              </w:rPr>
            </w:pPr>
            <w:r w:rsidRPr="00147B55">
              <w:rPr>
                <w:rFonts w:cs="Arial"/>
                <w:iCs/>
                <w:sz w:val="20"/>
                <w:szCs w:val="22"/>
              </w:rPr>
              <w:t>Process query to extract data file</w:t>
            </w:r>
          </w:p>
        </w:tc>
        <w:tc>
          <w:tcPr>
            <w:tcW w:w="4318" w:type="dxa"/>
          </w:tcPr>
          <w:p w14:paraId="0EAC9B47" w14:textId="77777777" w:rsidR="00DC1554" w:rsidRPr="00147B55" w:rsidRDefault="00DC1554" w:rsidP="00DC1554">
            <w:pPr>
              <w:suppressAutoHyphens/>
              <w:spacing w:before="40"/>
              <w:rPr>
                <w:rFonts w:cs="Arial"/>
                <w:iCs/>
                <w:sz w:val="20"/>
                <w:szCs w:val="22"/>
              </w:rPr>
            </w:pPr>
            <w:r w:rsidRPr="00147B55">
              <w:rPr>
                <w:rFonts w:cs="Arial"/>
                <w:iCs/>
                <w:sz w:val="20"/>
                <w:szCs w:val="22"/>
              </w:rPr>
              <w:t>Query message is processed and the transaction data file is produced.</w:t>
            </w:r>
          </w:p>
        </w:tc>
        <w:tc>
          <w:tcPr>
            <w:tcW w:w="1840" w:type="dxa"/>
          </w:tcPr>
          <w:p w14:paraId="0ECDB15D"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DC1554" w:rsidRPr="00147B55" w14:paraId="7ADE3D1C" w14:textId="77777777" w:rsidTr="001433C3">
        <w:trPr>
          <w:trHeight w:val="424"/>
        </w:trPr>
        <w:tc>
          <w:tcPr>
            <w:tcW w:w="3061" w:type="dxa"/>
          </w:tcPr>
          <w:p w14:paraId="703D41DD" w14:textId="79BD6645" w:rsidR="00DC1554" w:rsidRPr="00147B55" w:rsidRDefault="00DC1554" w:rsidP="00990142">
            <w:pPr>
              <w:suppressAutoHyphens/>
              <w:spacing w:before="40"/>
              <w:rPr>
                <w:rFonts w:cs="Arial"/>
                <w:iCs/>
                <w:sz w:val="20"/>
                <w:szCs w:val="22"/>
              </w:rPr>
            </w:pPr>
            <w:r w:rsidRPr="00147B55">
              <w:rPr>
                <w:rFonts w:cs="Arial"/>
                <w:iCs/>
                <w:sz w:val="20"/>
                <w:szCs w:val="22"/>
              </w:rPr>
              <w:t>Submit file</w:t>
            </w:r>
          </w:p>
        </w:tc>
        <w:tc>
          <w:tcPr>
            <w:tcW w:w="4318" w:type="dxa"/>
          </w:tcPr>
          <w:p w14:paraId="7914C0F4" w14:textId="75F105AF" w:rsidR="00DC1554" w:rsidRPr="00147B55" w:rsidRDefault="00DC1554" w:rsidP="00990142">
            <w:pPr>
              <w:suppressAutoHyphens/>
              <w:spacing w:before="40"/>
              <w:rPr>
                <w:rFonts w:cs="Arial"/>
                <w:iCs/>
                <w:sz w:val="20"/>
                <w:szCs w:val="22"/>
              </w:rPr>
            </w:pPr>
            <w:r w:rsidRPr="00147B55">
              <w:rPr>
                <w:rFonts w:cs="Arial"/>
                <w:iCs/>
                <w:sz w:val="20"/>
                <w:szCs w:val="22"/>
              </w:rPr>
              <w:t>Trade Repository submits</w:t>
            </w:r>
            <w:r w:rsidR="00B92BD3" w:rsidRPr="00147B55">
              <w:rPr>
                <w:rFonts w:cs="Arial"/>
                <w:iCs/>
                <w:sz w:val="20"/>
                <w:szCs w:val="22"/>
              </w:rPr>
              <w:t xml:space="preserve"> the report</w:t>
            </w:r>
            <w:r w:rsidRPr="00147B55">
              <w:rPr>
                <w:rFonts w:cs="Arial"/>
                <w:iCs/>
                <w:sz w:val="20"/>
                <w:szCs w:val="22"/>
              </w:rPr>
              <w:t xml:space="preserve"> file to </w:t>
            </w:r>
            <w:r w:rsidR="00467C56" w:rsidRPr="00147B55">
              <w:rPr>
                <w:rFonts w:cs="Arial"/>
                <w:iCs/>
                <w:sz w:val="20"/>
                <w:szCs w:val="22"/>
              </w:rPr>
              <w:t>the Central HUB / CA</w:t>
            </w:r>
          </w:p>
        </w:tc>
        <w:tc>
          <w:tcPr>
            <w:tcW w:w="1840" w:type="dxa"/>
          </w:tcPr>
          <w:p w14:paraId="2C3B52A5"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r w:rsidR="00345CF2" w:rsidRPr="00147B55">
              <w:rPr>
                <w:rFonts w:cs="Arial"/>
                <w:iCs/>
                <w:sz w:val="20"/>
                <w:szCs w:val="22"/>
              </w:rPr>
              <w:t xml:space="preserve"> </w:t>
            </w:r>
          </w:p>
        </w:tc>
      </w:tr>
    </w:tbl>
    <w:p w14:paraId="3ADB4BB7" w14:textId="55123F6C" w:rsidR="00E5295C" w:rsidRPr="00147B55" w:rsidRDefault="00E5295C" w:rsidP="00803C56">
      <w:pPr>
        <w:rPr>
          <w:rFonts w:cs="Arial"/>
          <w:szCs w:val="22"/>
        </w:rPr>
      </w:pPr>
    </w:p>
    <w:p w14:paraId="3817E508" w14:textId="77777777" w:rsidR="00E5295C" w:rsidRPr="00147B55" w:rsidRDefault="00E5295C">
      <w:pPr>
        <w:spacing w:before="0" w:after="0" w:afterAutospacing="0"/>
        <w:rPr>
          <w:rFonts w:cs="Arial"/>
          <w:szCs w:val="22"/>
        </w:rPr>
      </w:pPr>
      <w:r w:rsidRPr="00147B55">
        <w:rPr>
          <w:rFonts w:cs="Arial"/>
          <w:szCs w:val="22"/>
        </w:rPr>
        <w:br w:type="page"/>
      </w:r>
    </w:p>
    <w:p w14:paraId="57385DE1" w14:textId="77777777" w:rsidR="005B2E5D" w:rsidRPr="00147B55" w:rsidRDefault="005B2E5D" w:rsidP="00F97A81">
      <w:pPr>
        <w:pStyle w:val="Heading1"/>
      </w:pPr>
      <w:bookmarkStart w:id="468" w:name="_Toc61282163"/>
      <w:bookmarkStart w:id="469" w:name="_Toc341196597"/>
      <w:bookmarkStart w:id="470" w:name="_Toc348941501"/>
      <w:proofErr w:type="spellStart"/>
      <w:r w:rsidRPr="00147B55">
        <w:t>Business</w:t>
      </w:r>
      <w:r w:rsidR="009B3019" w:rsidRPr="00147B55">
        <w:t>Transaction</w:t>
      </w:r>
      <w:r w:rsidRPr="00147B55">
        <w:t>s</w:t>
      </w:r>
      <w:bookmarkEnd w:id="468"/>
      <w:proofErr w:type="spellEnd"/>
      <w:r w:rsidRPr="00147B55">
        <w:t xml:space="preserve"> </w:t>
      </w:r>
      <w:bookmarkEnd w:id="469"/>
      <w:bookmarkEnd w:id="470"/>
    </w:p>
    <w:p w14:paraId="2876545C" w14:textId="77777777" w:rsidR="004110E1" w:rsidRPr="00147B55" w:rsidRDefault="004110E1" w:rsidP="004110E1">
      <w:pPr>
        <w:jc w:val="both"/>
        <w:rPr>
          <w:rFonts w:cs="Arial"/>
          <w:szCs w:val="22"/>
        </w:rPr>
      </w:pPr>
      <w:r w:rsidRPr="00147B55">
        <w:rPr>
          <w:rFonts w:cs="Arial"/>
          <w:szCs w:val="22"/>
        </w:rPr>
        <w:t xml:space="preserve">This section describes the message flows based on the activity diagrams documented above. It shows the typical exchanges of information in the context of a </w:t>
      </w:r>
      <w:proofErr w:type="spellStart"/>
      <w:r w:rsidRPr="00147B55">
        <w:rPr>
          <w:rFonts w:cs="Arial"/>
          <w:szCs w:val="22"/>
        </w:rPr>
        <w:t>BusinessTransaction</w:t>
      </w:r>
      <w:proofErr w:type="spellEnd"/>
      <w:r w:rsidRPr="00147B55">
        <w:rPr>
          <w:rFonts w:cs="Arial"/>
          <w:szCs w:val="22"/>
        </w:rPr>
        <w:t>.</w:t>
      </w:r>
      <w:r w:rsidR="0048228A" w:rsidRPr="00147B55">
        <w:rPr>
          <w:rFonts w:cs="Arial"/>
          <w:szCs w:val="22"/>
        </w:rPr>
        <w:t xml:space="preserve"> Three business scenarios are specifically presented:</w:t>
      </w:r>
    </w:p>
    <w:p w14:paraId="33389A27" w14:textId="77777777" w:rsidR="00C83D93" w:rsidRPr="00147B55" w:rsidRDefault="00C83D93" w:rsidP="00F97A81">
      <w:pPr>
        <w:pStyle w:val="Heading2"/>
      </w:pPr>
      <w:bookmarkStart w:id="471" w:name="_Toc58971454"/>
      <w:bookmarkStart w:id="472" w:name="_Toc61282164"/>
      <w:bookmarkEnd w:id="471"/>
      <w:r w:rsidRPr="00147B55">
        <w:t>Derivative reporting</w:t>
      </w:r>
      <w:bookmarkEnd w:id="472"/>
    </w:p>
    <w:p w14:paraId="1D7E9FAA" w14:textId="77777777" w:rsidR="00C83D93" w:rsidRPr="00147B55" w:rsidRDefault="00C83D93" w:rsidP="00C83D93">
      <w:pPr>
        <w:rPr>
          <w:rFonts w:cs="Arial"/>
          <w:szCs w:val="22"/>
        </w:rPr>
      </w:pPr>
    </w:p>
    <w:p w14:paraId="1DBFF9E7" w14:textId="7EE3B9FF" w:rsidR="00C83D93" w:rsidRPr="00147B55" w:rsidRDefault="00812824" w:rsidP="003E27D5">
      <w:pPr>
        <w:jc w:val="center"/>
        <w:rPr>
          <w:rFonts w:cs="Arial"/>
          <w:noProof/>
        </w:rPr>
      </w:pPr>
      <w:r w:rsidRPr="00147B55">
        <w:rPr>
          <w:rFonts w:cs="Arial"/>
          <w:noProof/>
        </w:rPr>
        <w:t xml:space="preserve"> </w:t>
      </w:r>
      <w:r w:rsidRPr="00147B55">
        <w:rPr>
          <w:rFonts w:cs="Arial"/>
          <w:noProof/>
          <w:szCs w:val="22"/>
          <w:lang w:eastAsia="en-GB"/>
        </w:rPr>
        <w:drawing>
          <wp:inline distT="0" distB="0" distL="0" distR="0" wp14:anchorId="4EEBC807" wp14:editId="4665859E">
            <wp:extent cx="5315692" cy="4829849"/>
            <wp:effectExtent l="0" t="0" r="0" b="8890"/>
            <wp:docPr id="2314" name="Picture 2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315692" cy="4829849"/>
                    </a:xfrm>
                    <a:prstGeom prst="rect">
                      <a:avLst/>
                    </a:prstGeom>
                  </pic:spPr>
                </pic:pic>
              </a:graphicData>
            </a:graphic>
          </wp:inline>
        </w:drawing>
      </w:r>
    </w:p>
    <w:p w14:paraId="016371FD" w14:textId="3A5D6A90" w:rsidR="00F97A81" w:rsidRPr="00147B55" w:rsidRDefault="00F97A81">
      <w:pPr>
        <w:spacing w:before="0" w:after="0" w:afterAutospacing="0"/>
        <w:rPr>
          <w:rFonts w:cs="Arial"/>
        </w:rPr>
      </w:pPr>
      <w:r w:rsidRPr="00147B55">
        <w:rPr>
          <w:rFonts w:cs="Arial"/>
        </w:rPr>
        <w:br w:type="page"/>
      </w:r>
    </w:p>
    <w:p w14:paraId="68E2CEC9" w14:textId="22E4E03F" w:rsidR="00104EC6" w:rsidRPr="00147B55" w:rsidRDefault="00313609" w:rsidP="00F97A81">
      <w:pPr>
        <w:pStyle w:val="Heading2"/>
      </w:pPr>
      <w:bookmarkStart w:id="473" w:name="_Toc61282165"/>
      <w:r w:rsidRPr="00147B55">
        <w:t>Query message responded</w:t>
      </w:r>
      <w:bookmarkEnd w:id="473"/>
      <w:r w:rsidRPr="00147B55">
        <w:t xml:space="preserve"> </w:t>
      </w:r>
    </w:p>
    <w:p w14:paraId="6023D3E1" w14:textId="36A26F72" w:rsidR="00E97C09" w:rsidRPr="00147B55" w:rsidRDefault="00E97C09" w:rsidP="002A4214">
      <w:pPr>
        <w:rPr>
          <w:rFonts w:cs="Arial"/>
        </w:rPr>
      </w:pPr>
      <w:r w:rsidRPr="00147B55">
        <w:rPr>
          <w:rFonts w:cs="Arial"/>
        </w:rPr>
        <w:t>Sequence 1</w:t>
      </w:r>
    </w:p>
    <w:p w14:paraId="598436ED" w14:textId="4C9F5904" w:rsidR="00447D1B" w:rsidRPr="00147B55" w:rsidRDefault="0016610B" w:rsidP="00990142">
      <w:pPr>
        <w:jc w:val="center"/>
        <w:rPr>
          <w:rFonts w:cs="Arial"/>
        </w:rPr>
      </w:pPr>
      <w:r w:rsidRPr="00147B55">
        <w:rPr>
          <w:rFonts w:cs="Arial"/>
          <w:noProof/>
          <w:lang w:eastAsia="en-GB"/>
        </w:rPr>
        <w:drawing>
          <wp:inline distT="0" distB="0" distL="0" distR="0" wp14:anchorId="5D35A5BD" wp14:editId="5F2FB3B5">
            <wp:extent cx="5904865" cy="2649855"/>
            <wp:effectExtent l="0" t="0" r="635" b="0"/>
            <wp:docPr id="2305" name="Picture 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04865" cy="2649855"/>
                    </a:xfrm>
                    <a:prstGeom prst="rect">
                      <a:avLst/>
                    </a:prstGeom>
                  </pic:spPr>
                </pic:pic>
              </a:graphicData>
            </a:graphic>
          </wp:inline>
        </w:drawing>
      </w:r>
    </w:p>
    <w:p w14:paraId="403C1A48" w14:textId="2F235E58" w:rsidR="00E97C09" w:rsidRPr="00147B55" w:rsidRDefault="00E97C09" w:rsidP="00AB466B">
      <w:pPr>
        <w:pStyle w:val="ListParagraph"/>
        <w:numPr>
          <w:ilvl w:val="0"/>
          <w:numId w:val="25"/>
        </w:numPr>
        <w:rPr>
          <w:rFonts w:cs="Arial"/>
        </w:rPr>
      </w:pPr>
      <w:r w:rsidRPr="00147B55">
        <w:rPr>
          <w:rFonts w:cs="Arial"/>
        </w:rPr>
        <w:t>CA user submits a query message to Trade Repository (</w:t>
      </w:r>
      <w:r w:rsidR="0016610B" w:rsidRPr="00147B55">
        <w:rPr>
          <w:rFonts w:cs="Arial"/>
        </w:rPr>
        <w:t xml:space="preserve">Derivatives </w:t>
      </w:r>
      <w:r w:rsidRPr="00147B55">
        <w:rPr>
          <w:rFonts w:cs="Arial"/>
        </w:rPr>
        <w:t>Trade Report Query).</w:t>
      </w:r>
    </w:p>
    <w:p w14:paraId="5CC9237B" w14:textId="77777777" w:rsidR="00E97C09" w:rsidRPr="00147B55" w:rsidRDefault="00E97C09" w:rsidP="00AB466B">
      <w:pPr>
        <w:pStyle w:val="ListParagraph"/>
        <w:numPr>
          <w:ilvl w:val="0"/>
          <w:numId w:val="25"/>
        </w:numPr>
        <w:rPr>
          <w:rFonts w:cs="Arial"/>
        </w:rPr>
      </w:pPr>
      <w:r w:rsidRPr="00147B55">
        <w:rPr>
          <w:rFonts w:cs="Arial"/>
        </w:rPr>
        <w:t>Trade Repository sends a status advice message to confirm query’s validation (Financial Instrument Reporting Status Advice).</w:t>
      </w:r>
    </w:p>
    <w:p w14:paraId="2B631208" w14:textId="77777777" w:rsidR="00E97C09" w:rsidRPr="00147B55" w:rsidRDefault="00E97C09" w:rsidP="00447D1B">
      <w:pPr>
        <w:rPr>
          <w:rFonts w:cs="Arial"/>
        </w:rPr>
      </w:pPr>
    </w:p>
    <w:p w14:paraId="12B78969" w14:textId="0F09A9B7" w:rsidR="00E97C09" w:rsidRPr="00147B55" w:rsidRDefault="00E97C09" w:rsidP="00447D1B">
      <w:pPr>
        <w:rPr>
          <w:rFonts w:cs="Arial"/>
        </w:rPr>
      </w:pPr>
      <w:r w:rsidRPr="00147B55">
        <w:rPr>
          <w:rFonts w:cs="Arial"/>
        </w:rPr>
        <w:t>Sequence 2</w:t>
      </w:r>
    </w:p>
    <w:p w14:paraId="261F4615" w14:textId="06F5DAC7" w:rsidR="00E97C09" w:rsidRPr="00147B55" w:rsidRDefault="0016610B" w:rsidP="00990142">
      <w:pPr>
        <w:jc w:val="center"/>
        <w:rPr>
          <w:rFonts w:cs="Arial"/>
        </w:rPr>
      </w:pPr>
      <w:r w:rsidRPr="00147B55">
        <w:rPr>
          <w:rFonts w:cs="Arial"/>
        </w:rPr>
        <w:t xml:space="preserve"> </w:t>
      </w:r>
      <w:r w:rsidRPr="00147B55">
        <w:rPr>
          <w:rFonts w:cs="Arial"/>
          <w:noProof/>
          <w:lang w:eastAsia="en-GB"/>
        </w:rPr>
        <w:drawing>
          <wp:inline distT="0" distB="0" distL="0" distR="0" wp14:anchorId="6E92CBC9" wp14:editId="7D47B8A0">
            <wp:extent cx="5904865" cy="1990090"/>
            <wp:effectExtent l="0" t="0" r="635" b="0"/>
            <wp:docPr id="2308" name="Picture 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04865" cy="1990090"/>
                    </a:xfrm>
                    <a:prstGeom prst="rect">
                      <a:avLst/>
                    </a:prstGeom>
                  </pic:spPr>
                </pic:pic>
              </a:graphicData>
            </a:graphic>
          </wp:inline>
        </w:drawing>
      </w:r>
    </w:p>
    <w:p w14:paraId="18D04B4E" w14:textId="30CAE061" w:rsidR="00447D1B" w:rsidRPr="00147B55" w:rsidRDefault="00447D1B" w:rsidP="00B64611">
      <w:pPr>
        <w:tabs>
          <w:tab w:val="left" w:pos="1830"/>
        </w:tabs>
        <w:rPr>
          <w:rFonts w:cs="Arial"/>
        </w:rPr>
      </w:pPr>
    </w:p>
    <w:p w14:paraId="09E5A13E" w14:textId="596C95E5" w:rsidR="00D76927" w:rsidRPr="00147B55" w:rsidRDefault="00D76927" w:rsidP="00D76927">
      <w:pPr>
        <w:pStyle w:val="BodyText"/>
        <w:numPr>
          <w:ilvl w:val="0"/>
          <w:numId w:val="19"/>
        </w:numPr>
        <w:rPr>
          <w:rFonts w:cs="Arial"/>
          <w:sz w:val="22"/>
        </w:rPr>
      </w:pPr>
      <w:bookmarkStart w:id="474" w:name="_Toc259630496"/>
      <w:bookmarkStart w:id="475" w:name="_Toc373227232"/>
      <w:bookmarkStart w:id="476" w:name="_Toc373486623"/>
      <w:bookmarkStart w:id="477" w:name="_Toc447529651"/>
      <w:bookmarkStart w:id="478" w:name="_Toc447530826"/>
      <w:bookmarkStart w:id="479" w:name="_Toc447531267"/>
      <w:bookmarkStart w:id="480" w:name="_Toc449841187"/>
      <w:bookmarkStart w:id="481" w:name="_Toc449841430"/>
      <w:bookmarkStart w:id="482" w:name="_Toc450819670"/>
      <w:bookmarkStart w:id="483" w:name="_Toc450974818"/>
      <w:bookmarkStart w:id="484" w:name="_Toc450979706"/>
      <w:bookmarkStart w:id="485" w:name="_Toc450980147"/>
      <w:bookmarkStart w:id="486" w:name="_Toc451158661"/>
      <w:r w:rsidRPr="00147B55">
        <w:rPr>
          <w:rFonts w:cs="Arial"/>
          <w:sz w:val="22"/>
        </w:rPr>
        <w:t>Trade Repository sends a transaction data message as a response to query message</w:t>
      </w:r>
      <w:r w:rsidR="00313609" w:rsidRPr="00147B55">
        <w:rPr>
          <w:rFonts w:cs="Arial"/>
          <w:sz w:val="22"/>
        </w:rPr>
        <w:t xml:space="preserve"> (</w:t>
      </w:r>
      <w:r w:rsidR="0016610B" w:rsidRPr="00147B55">
        <w:rPr>
          <w:rFonts w:cs="Arial"/>
          <w:iCs/>
          <w:sz w:val="22"/>
          <w:szCs w:val="22"/>
        </w:rPr>
        <w:t xml:space="preserve">Derivatives </w:t>
      </w:r>
      <w:r w:rsidR="00313609" w:rsidRPr="00147B55">
        <w:rPr>
          <w:rFonts w:cs="Arial"/>
          <w:iCs/>
          <w:sz w:val="22"/>
          <w:szCs w:val="22"/>
        </w:rPr>
        <w:t>Trade Report</w:t>
      </w:r>
      <w:r w:rsidR="00313609" w:rsidRPr="00147B55">
        <w:rPr>
          <w:rFonts w:cs="Arial"/>
          <w:iCs/>
          <w:sz w:val="19"/>
        </w:rPr>
        <w:t>)</w:t>
      </w:r>
      <w:r w:rsidRPr="00147B55">
        <w:rPr>
          <w:rFonts w:cs="Arial"/>
          <w:sz w:val="22"/>
        </w:rPr>
        <w:t xml:space="preserve">. </w:t>
      </w:r>
    </w:p>
    <w:p w14:paraId="496779F3" w14:textId="77777777" w:rsidR="00313609" w:rsidRPr="00147B55" w:rsidRDefault="00313609" w:rsidP="00313609">
      <w:pPr>
        <w:pStyle w:val="BodyText"/>
        <w:rPr>
          <w:rFonts w:cs="Arial"/>
          <w:sz w:val="22"/>
        </w:rPr>
      </w:pPr>
    </w:p>
    <w:p w14:paraId="21BE427C" w14:textId="77777777" w:rsidR="00313609" w:rsidRPr="00147B55" w:rsidRDefault="00313609" w:rsidP="00F97A81">
      <w:pPr>
        <w:pStyle w:val="Heading2"/>
      </w:pPr>
      <w:bookmarkStart w:id="487" w:name="_Toc61282166"/>
      <w:r w:rsidRPr="00147B55">
        <w:t>Query message validation</w:t>
      </w:r>
      <w:r w:rsidR="00D05D7A" w:rsidRPr="00147B55">
        <w:t xml:space="preserve"> fail</w:t>
      </w:r>
      <w:bookmarkEnd w:id="487"/>
    </w:p>
    <w:p w14:paraId="1B095568" w14:textId="63CE34EE" w:rsidR="00313609" w:rsidRPr="00147B55" w:rsidRDefault="0016610B" w:rsidP="00990142">
      <w:pPr>
        <w:jc w:val="center"/>
        <w:rPr>
          <w:rFonts w:cs="Arial"/>
        </w:rPr>
      </w:pPr>
      <w:r w:rsidRPr="00147B55">
        <w:rPr>
          <w:rFonts w:cs="Arial"/>
          <w:noProof/>
          <w:lang w:eastAsia="en-GB"/>
        </w:rPr>
        <w:drawing>
          <wp:inline distT="0" distB="0" distL="0" distR="0" wp14:anchorId="72233978" wp14:editId="31CFE156">
            <wp:extent cx="5904865" cy="3240405"/>
            <wp:effectExtent l="0" t="0" r="635" b="0"/>
            <wp:docPr id="2313" name="Picture 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04865" cy="3240405"/>
                    </a:xfrm>
                    <a:prstGeom prst="rect">
                      <a:avLst/>
                    </a:prstGeom>
                  </pic:spPr>
                </pic:pic>
              </a:graphicData>
            </a:graphic>
          </wp:inline>
        </w:drawing>
      </w:r>
    </w:p>
    <w:p w14:paraId="501E3FC3" w14:textId="77777777" w:rsidR="00313609" w:rsidRPr="00147B55" w:rsidRDefault="00313609" w:rsidP="00313609">
      <w:pPr>
        <w:pStyle w:val="BodyText"/>
        <w:rPr>
          <w:rFonts w:cs="Arial"/>
        </w:rPr>
      </w:pPr>
    </w:p>
    <w:p w14:paraId="3380F288" w14:textId="54CBEC96" w:rsidR="00313609" w:rsidRPr="00147B55" w:rsidRDefault="00313609" w:rsidP="00313609">
      <w:pPr>
        <w:pStyle w:val="BodyText"/>
        <w:numPr>
          <w:ilvl w:val="0"/>
          <w:numId w:val="20"/>
        </w:numPr>
        <w:rPr>
          <w:rFonts w:cs="Arial"/>
          <w:sz w:val="22"/>
        </w:rPr>
      </w:pPr>
      <w:r w:rsidRPr="00147B55">
        <w:rPr>
          <w:rFonts w:cs="Arial"/>
          <w:sz w:val="22"/>
        </w:rPr>
        <w:t>CA user submits a query message to Trade Repository (</w:t>
      </w:r>
      <w:proofErr w:type="spellStart"/>
      <w:r w:rsidR="0016610B" w:rsidRPr="00147B55">
        <w:rPr>
          <w:rFonts w:cs="Arial"/>
          <w:sz w:val="22"/>
        </w:rPr>
        <w:t>Derivatives</w:t>
      </w:r>
      <w:r w:rsidRPr="00147B55">
        <w:rPr>
          <w:rFonts w:cs="Arial"/>
          <w:sz w:val="22"/>
        </w:rPr>
        <w:t>Trade</w:t>
      </w:r>
      <w:proofErr w:type="spellEnd"/>
      <w:r w:rsidRPr="00147B55">
        <w:rPr>
          <w:rFonts w:cs="Arial"/>
          <w:sz w:val="22"/>
        </w:rPr>
        <w:t xml:space="preserve"> Report Query).</w:t>
      </w:r>
    </w:p>
    <w:p w14:paraId="74E52B50" w14:textId="7C35FEF4" w:rsidR="00DE5941" w:rsidRPr="00147B55" w:rsidRDefault="00313609" w:rsidP="00313609">
      <w:pPr>
        <w:pStyle w:val="BodyText"/>
        <w:numPr>
          <w:ilvl w:val="0"/>
          <w:numId w:val="20"/>
        </w:numPr>
        <w:rPr>
          <w:rFonts w:cs="Arial"/>
        </w:rPr>
      </w:pPr>
      <w:r w:rsidRPr="00147B55">
        <w:rPr>
          <w:rFonts w:cs="Arial"/>
          <w:sz w:val="22"/>
        </w:rPr>
        <w:t>Trade Repository sends a status advice message to inform that query message failed the validation (Financial Instrument Reporting Status Advice).</w:t>
      </w:r>
    </w:p>
    <w:p w14:paraId="3E82DD70" w14:textId="77777777" w:rsidR="00AB466B" w:rsidRPr="00147B55" w:rsidRDefault="00AB466B" w:rsidP="00AB466B">
      <w:pPr>
        <w:rPr>
          <w:rFonts w:cs="Arial"/>
        </w:rPr>
      </w:pPr>
    </w:p>
    <w:p w14:paraId="16BB8916" w14:textId="2F0151C4" w:rsidR="00F315D1" w:rsidRPr="00147B55" w:rsidRDefault="00D146C6" w:rsidP="00DE5941">
      <w:pPr>
        <w:pStyle w:val="BodyText"/>
        <w:numPr>
          <w:ilvl w:val="0"/>
          <w:numId w:val="20"/>
        </w:numPr>
        <w:rPr>
          <w:rFonts w:cs="Arial"/>
        </w:rPr>
      </w:pPr>
      <w:r w:rsidRPr="00147B55">
        <w:rPr>
          <w:rFonts w:cs="Arial"/>
        </w:rPr>
        <w:br w:type="page"/>
      </w:r>
    </w:p>
    <w:p w14:paraId="3386CF8F" w14:textId="77777777" w:rsidR="000579F3" w:rsidRPr="00147B55" w:rsidRDefault="004110E1" w:rsidP="00F97A81">
      <w:pPr>
        <w:pStyle w:val="Heading1"/>
      </w:pPr>
      <w:bookmarkStart w:id="488" w:name="_Toc61282167"/>
      <w:r w:rsidRPr="00147B55">
        <w:t xml:space="preserve">Business </w:t>
      </w:r>
      <w:r w:rsidR="000579F3" w:rsidRPr="00147B55">
        <w:t>Examples</w:t>
      </w:r>
      <w:bookmarkEnd w:id="474"/>
      <w:bookmarkEnd w:id="475"/>
      <w:bookmarkEnd w:id="476"/>
      <w:bookmarkEnd w:id="488"/>
    </w:p>
    <w:p w14:paraId="77EE9EE8" w14:textId="6928F31F" w:rsidR="000579F3" w:rsidRPr="00147B55" w:rsidRDefault="000579F3" w:rsidP="000579F3">
      <w:pPr>
        <w:spacing w:before="0"/>
        <w:rPr>
          <w:rFonts w:cs="Arial"/>
          <w:szCs w:val="22"/>
        </w:rPr>
      </w:pPr>
      <w:r w:rsidRPr="00147B55">
        <w:rPr>
          <w:rFonts w:cs="Arial"/>
          <w:szCs w:val="22"/>
        </w:rPr>
        <w:t xml:space="preserve">This section describes business examples of the use of the various </w:t>
      </w:r>
      <w:proofErr w:type="spellStart"/>
      <w:r w:rsidR="009708C3" w:rsidRPr="00147B55">
        <w:rPr>
          <w:rFonts w:cs="Arial"/>
          <w:szCs w:val="22"/>
        </w:rPr>
        <w:t>M</w:t>
      </w:r>
      <w:r w:rsidRPr="00147B55">
        <w:rPr>
          <w:rFonts w:cs="Arial"/>
          <w:szCs w:val="22"/>
        </w:rPr>
        <w:t>essage</w:t>
      </w:r>
      <w:r w:rsidR="009708C3" w:rsidRPr="00147B55">
        <w:rPr>
          <w:rFonts w:cs="Arial"/>
          <w:szCs w:val="22"/>
        </w:rPr>
        <w:t>D</w:t>
      </w:r>
      <w:r w:rsidRPr="00147B55">
        <w:rPr>
          <w:rFonts w:cs="Arial"/>
          <w:szCs w:val="22"/>
        </w:rPr>
        <w:t>efinitions</w:t>
      </w:r>
      <w:proofErr w:type="spellEnd"/>
      <w:r w:rsidRPr="00147B55">
        <w:rPr>
          <w:rFonts w:cs="Arial"/>
          <w:szCs w:val="22"/>
        </w:rPr>
        <w:t xml:space="preserve">. Each example starts with a description of the example scenario followed by the actual </w:t>
      </w:r>
      <w:proofErr w:type="spellStart"/>
      <w:r w:rsidR="009708C3" w:rsidRPr="00147B55">
        <w:rPr>
          <w:rFonts w:cs="Arial"/>
          <w:szCs w:val="22"/>
        </w:rPr>
        <w:t>M</w:t>
      </w:r>
      <w:r w:rsidRPr="00147B55">
        <w:rPr>
          <w:rFonts w:cs="Arial"/>
          <w:szCs w:val="22"/>
        </w:rPr>
        <w:t>essage</w:t>
      </w:r>
      <w:r w:rsidR="009708C3" w:rsidRPr="00147B55">
        <w:rPr>
          <w:rFonts w:cs="Arial"/>
          <w:szCs w:val="22"/>
        </w:rPr>
        <w:t>I</w:t>
      </w:r>
      <w:r w:rsidRPr="00147B55">
        <w:rPr>
          <w:rFonts w:cs="Arial"/>
          <w:szCs w:val="22"/>
        </w:rPr>
        <w:t>nstance</w:t>
      </w:r>
      <w:proofErr w:type="spellEnd"/>
      <w:r w:rsidRPr="00147B55">
        <w:rPr>
          <w:rFonts w:cs="Arial"/>
          <w:szCs w:val="22"/>
        </w:rPr>
        <w:t xml:space="preserve">. </w:t>
      </w:r>
    </w:p>
    <w:p w14:paraId="18532FF5" w14:textId="77777777" w:rsidR="004A49E2" w:rsidRPr="00147B55" w:rsidRDefault="002E04C4" w:rsidP="00F97A81">
      <w:pPr>
        <w:pStyle w:val="Heading2"/>
      </w:pPr>
      <w:bookmarkStart w:id="489" w:name="_Toc61282168"/>
      <w:proofErr w:type="gramStart"/>
      <w:r w:rsidRPr="00147B55">
        <w:t xml:space="preserve">Derivatives </w:t>
      </w:r>
      <w:r w:rsidR="006A4409" w:rsidRPr="00147B55">
        <w:t xml:space="preserve"> Trade</w:t>
      </w:r>
      <w:proofErr w:type="gramEnd"/>
      <w:r w:rsidR="006A4409" w:rsidRPr="00147B55">
        <w:t xml:space="preserve"> Report Query - auth.029.001.01</w:t>
      </w:r>
      <w:bookmarkEnd w:id="489"/>
      <w:r w:rsidR="006A4409" w:rsidRPr="00147B55">
        <w:t xml:space="preserve"> </w:t>
      </w:r>
    </w:p>
    <w:p w14:paraId="4A637F47" w14:textId="77777777" w:rsidR="00AD49C1" w:rsidRPr="00147B55" w:rsidRDefault="00AD49C1" w:rsidP="00AD49C1">
      <w:pPr>
        <w:rPr>
          <w:rFonts w:cs="Arial"/>
          <w:b/>
          <w:szCs w:val="22"/>
        </w:rPr>
      </w:pPr>
      <w:r w:rsidRPr="00147B55">
        <w:rPr>
          <w:rFonts w:cs="Arial"/>
          <w:b/>
          <w:szCs w:val="22"/>
        </w:rPr>
        <w:t>Description</w:t>
      </w:r>
    </w:p>
    <w:p w14:paraId="6616A640" w14:textId="028BAD77" w:rsidR="00AD49C1" w:rsidRPr="00147B55" w:rsidRDefault="00AD49C1" w:rsidP="00AD49C1">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sidR="00812824" w:rsidRPr="00147B55">
        <w:rPr>
          <w:rFonts w:cs="Arial"/>
          <w:szCs w:val="22"/>
        </w:rPr>
        <w:t xml:space="preserve">1 </w:t>
      </w:r>
      <w:r w:rsidRPr="00147B55">
        <w:rPr>
          <w:rFonts w:cs="Arial"/>
          <w:szCs w:val="22"/>
        </w:rPr>
        <w:t xml:space="preserve">provides an example of a query message. </w:t>
      </w:r>
      <w:r w:rsidR="00117E79" w:rsidRPr="00147B55">
        <w:rPr>
          <w:rFonts w:cs="Arial"/>
          <w:szCs w:val="22"/>
        </w:rPr>
        <w:t>The CA user</w:t>
      </w:r>
      <w:r w:rsidR="006B6F1E" w:rsidRPr="00147B55">
        <w:rPr>
          <w:rFonts w:cs="Arial"/>
          <w:szCs w:val="22"/>
        </w:rPr>
        <w:t xml:space="preserve"> </w:t>
      </w:r>
      <w:r w:rsidR="00117E79" w:rsidRPr="00147B55">
        <w:rPr>
          <w:rFonts w:cs="Arial"/>
          <w:szCs w:val="22"/>
        </w:rPr>
        <w:t xml:space="preserve">defines a query message to </w:t>
      </w:r>
      <w:r w:rsidR="00E97C09" w:rsidRPr="00147B55">
        <w:rPr>
          <w:rFonts w:cs="Arial"/>
          <w:szCs w:val="22"/>
        </w:rPr>
        <w:t>be sent</w:t>
      </w:r>
      <w:r w:rsidR="00117E79" w:rsidRPr="00147B55">
        <w:rPr>
          <w:rFonts w:cs="Arial"/>
          <w:szCs w:val="22"/>
        </w:rPr>
        <w:t xml:space="preserve"> to a Trade Repository, asking for </w:t>
      </w:r>
      <w:r w:rsidR="00EC0DF7" w:rsidRPr="00147B55">
        <w:rPr>
          <w:rFonts w:cs="Arial"/>
          <w:szCs w:val="22"/>
        </w:rPr>
        <w:t xml:space="preserve">any outstanding contract </w:t>
      </w:r>
      <w:proofErr w:type="gramStart"/>
      <w:r w:rsidR="00EC0DF7" w:rsidRPr="00147B55">
        <w:rPr>
          <w:rFonts w:cs="Arial"/>
          <w:szCs w:val="22"/>
        </w:rPr>
        <w:t>reported</w:t>
      </w:r>
      <w:r w:rsidR="00E97C09" w:rsidRPr="00147B55">
        <w:rPr>
          <w:rFonts w:cs="Arial"/>
          <w:szCs w:val="22"/>
        </w:rPr>
        <w:t xml:space="preserve"> ,</w:t>
      </w:r>
      <w:proofErr w:type="gramEnd"/>
      <w:r w:rsidR="009D124E" w:rsidRPr="00147B55">
        <w:rPr>
          <w:rFonts w:cs="Arial"/>
          <w:szCs w:val="22"/>
        </w:rPr>
        <w:t xml:space="preserve"> </w:t>
      </w:r>
      <w:r w:rsidR="00EC0DF7" w:rsidRPr="00147B55">
        <w:rPr>
          <w:rFonts w:cs="Arial"/>
          <w:szCs w:val="22"/>
        </w:rPr>
        <w:t xml:space="preserve">as </w:t>
      </w:r>
      <w:r w:rsidR="00117E79" w:rsidRPr="00147B55">
        <w:rPr>
          <w:rFonts w:cs="Arial"/>
          <w:szCs w:val="22"/>
        </w:rPr>
        <w:t>a n</w:t>
      </w:r>
      <w:r w:rsidR="00EC0DF7" w:rsidRPr="00147B55">
        <w:rPr>
          <w:rFonts w:cs="Arial"/>
          <w:szCs w:val="22"/>
        </w:rPr>
        <w:t>ew</w:t>
      </w:r>
      <w:r w:rsidR="00117E79" w:rsidRPr="00147B55">
        <w:rPr>
          <w:rFonts w:cs="Arial"/>
          <w:szCs w:val="22"/>
        </w:rPr>
        <w:t xml:space="preserve"> transaction</w:t>
      </w:r>
      <w:r w:rsidR="00EC0DF7" w:rsidRPr="00147B55">
        <w:rPr>
          <w:rFonts w:cs="Arial"/>
          <w:szCs w:val="22"/>
        </w:rPr>
        <w:t xml:space="preserve"> in December 2015, with ISIN </w:t>
      </w:r>
      <w:r w:rsidR="00EC0DF7" w:rsidRPr="00147B55">
        <w:rPr>
          <w:rFonts w:cs="Arial"/>
          <w:color w:val="000000"/>
          <w:szCs w:val="22"/>
          <w:highlight w:val="white"/>
          <w:lang w:val="en-US" w:eastAsia="en-GB"/>
        </w:rPr>
        <w:t>XS4589012033</w:t>
      </w:r>
      <w:r w:rsidR="00EC0DF7" w:rsidRPr="00147B55">
        <w:rPr>
          <w:rFonts w:cs="Arial"/>
          <w:color w:val="000000"/>
          <w:szCs w:val="22"/>
          <w:lang w:val="en-US" w:eastAsia="en-GB"/>
        </w:rPr>
        <w:t xml:space="preserve"> </w:t>
      </w:r>
      <w:r w:rsidR="00E97C09" w:rsidRPr="00147B55">
        <w:rPr>
          <w:rFonts w:cs="Arial"/>
          <w:color w:val="000000"/>
          <w:szCs w:val="22"/>
          <w:lang w:val="en-US" w:eastAsia="en-GB"/>
        </w:rPr>
        <w:t xml:space="preserve">either </w:t>
      </w:r>
      <w:r w:rsidR="00EC0DF7" w:rsidRPr="00147B55">
        <w:rPr>
          <w:rFonts w:cs="Arial"/>
          <w:color w:val="000000"/>
          <w:szCs w:val="22"/>
          <w:lang w:val="en-US" w:eastAsia="en-GB"/>
        </w:rPr>
        <w:t>as a product</w:t>
      </w:r>
      <w:r w:rsidR="00EC0DF7" w:rsidRPr="00147B55">
        <w:rPr>
          <w:rFonts w:cs="Arial"/>
          <w:color w:val="000000"/>
          <w:sz w:val="20"/>
          <w:lang w:val="en-US" w:eastAsia="en-GB"/>
        </w:rPr>
        <w:t xml:space="preserve"> </w:t>
      </w:r>
      <w:r w:rsidR="00EC0DF7" w:rsidRPr="00147B55">
        <w:rPr>
          <w:rFonts w:cs="Arial"/>
          <w:color w:val="000000"/>
          <w:szCs w:val="22"/>
          <w:lang w:val="en-US" w:eastAsia="en-GB"/>
        </w:rPr>
        <w:t>or</w:t>
      </w:r>
      <w:r w:rsidR="00EC0DF7" w:rsidRPr="00147B55">
        <w:rPr>
          <w:rFonts w:cs="Arial"/>
          <w:color w:val="000000"/>
          <w:sz w:val="20"/>
          <w:lang w:val="en-US" w:eastAsia="en-GB"/>
        </w:rPr>
        <w:t xml:space="preserve"> </w:t>
      </w:r>
      <w:r w:rsidR="00EC0DF7" w:rsidRPr="00147B55">
        <w:rPr>
          <w:rFonts w:cs="Arial"/>
          <w:color w:val="000000"/>
          <w:szCs w:val="22"/>
          <w:lang w:val="en-US" w:eastAsia="en-GB"/>
        </w:rPr>
        <w:t>underlying instrument.</w:t>
      </w:r>
    </w:p>
    <w:p w14:paraId="0DF4CED4" w14:textId="77777777" w:rsidR="00EC0DF7" w:rsidRPr="00147B55" w:rsidRDefault="00EC0DF7" w:rsidP="00AD49C1">
      <w:pPr>
        <w:rPr>
          <w:rFonts w:cs="Arial"/>
          <w:szCs w:val="22"/>
        </w:rPr>
      </w:pPr>
    </w:p>
    <w:p w14:paraId="03AF4BDF" w14:textId="163F7B7B" w:rsidR="000E0132" w:rsidRPr="00147B55" w:rsidRDefault="00EC0DF7" w:rsidP="000579F3">
      <w:pPr>
        <w:spacing w:before="0"/>
        <w:rPr>
          <w:rFonts w:cs="Arial"/>
          <w:szCs w:val="22"/>
        </w:rPr>
      </w:pPr>
      <w:proofErr w:type="spellStart"/>
      <w:r w:rsidRPr="00147B55">
        <w:rPr>
          <w:rFonts w:cs="Arial"/>
          <w:b/>
          <w:szCs w:val="22"/>
        </w:rPr>
        <w:t>MessageInstance</w:t>
      </w:r>
      <w:proofErr w:type="spellEnd"/>
      <w:r w:rsidR="00812824" w:rsidRPr="00147B55">
        <w:rPr>
          <w:rFonts w:cs="Arial"/>
          <w:b/>
          <w:szCs w:val="22"/>
        </w:rPr>
        <w:t xml:space="preserve"> 1</w:t>
      </w:r>
      <w:r w:rsidRPr="00147B55">
        <w:rPr>
          <w:rFonts w:cs="Arial"/>
          <w:szCs w:val="22"/>
        </w:rPr>
        <w:t>:</w:t>
      </w:r>
    </w:p>
    <w:bookmarkEnd w:id="477"/>
    <w:bookmarkEnd w:id="478"/>
    <w:bookmarkEnd w:id="479"/>
    <w:bookmarkEnd w:id="480"/>
    <w:bookmarkEnd w:id="481"/>
    <w:bookmarkEnd w:id="482"/>
    <w:bookmarkEnd w:id="483"/>
    <w:bookmarkEnd w:id="484"/>
    <w:bookmarkEnd w:id="485"/>
    <w:bookmarkEnd w:id="486"/>
    <w:p w14:paraId="19CDB9A2"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04573D1E"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6B6F1E" w:rsidRPr="00147B55">
        <w:rPr>
          <w:rFonts w:cs="Arial"/>
          <w:color w:val="0000FF"/>
          <w:sz w:val="20"/>
          <w:highlight w:val="white"/>
        </w:rPr>
        <w:t xml:space="preserve"> &lt;</w:t>
      </w:r>
      <w:proofErr w:type="spellStart"/>
      <w:r w:rsidR="006B6F1E" w:rsidRPr="00147B55">
        <w:rPr>
          <w:rFonts w:cs="Arial"/>
          <w:color w:val="800000"/>
          <w:sz w:val="20"/>
          <w:highlight w:val="white"/>
        </w:rPr>
        <w:t>RqstngAuthrty</w:t>
      </w:r>
      <w:proofErr w:type="spellEnd"/>
      <w:r w:rsidR="006B6F1E" w:rsidRPr="00147B55">
        <w:rPr>
          <w:rFonts w:cs="Arial"/>
          <w:color w:val="0000FF"/>
          <w:sz w:val="20"/>
          <w:highlight w:val="white"/>
        </w:rPr>
        <w:t>&gt;</w:t>
      </w:r>
    </w:p>
    <w:p w14:paraId="21D0636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5281D5B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006B6F1E" w:rsidRPr="00147B55">
        <w:rPr>
          <w:rFonts w:cs="Arial"/>
          <w:color w:val="000000"/>
          <w:sz w:val="20"/>
          <w:highlight w:val="white"/>
        </w:rPr>
        <w:t>CAAMF</w:t>
      </w:r>
      <w:r w:rsidR="006B6F1E"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9F06D8C"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77A78A2B" w14:textId="77777777" w:rsidR="006B6F1E"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006B6F1E" w:rsidRPr="00147B55">
        <w:rPr>
          <w:rFonts w:cs="Arial"/>
          <w:color w:val="800000"/>
          <w:sz w:val="20"/>
          <w:highlight w:val="white"/>
        </w:rPr>
        <w:t>RqstngAuthrty</w:t>
      </w:r>
      <w:proofErr w:type="spellEnd"/>
      <w:r w:rsidR="006B6F1E" w:rsidRPr="00147B55">
        <w:rPr>
          <w:rFonts w:cs="Arial"/>
          <w:color w:val="0000FF"/>
          <w:sz w:val="20"/>
          <w:highlight w:val="white"/>
        </w:rPr>
        <w:t>&gt;</w:t>
      </w:r>
    </w:p>
    <w:p w14:paraId="716C8C8D"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TradQryData</w:t>
      </w:r>
      <w:proofErr w:type="spellEnd"/>
      <w:r w:rsidR="000E0132" w:rsidRPr="00147B55">
        <w:rPr>
          <w:rFonts w:cs="Arial"/>
          <w:color w:val="0000FF"/>
          <w:sz w:val="20"/>
          <w:highlight w:val="white"/>
        </w:rPr>
        <w:t>&gt;</w:t>
      </w:r>
    </w:p>
    <w:p w14:paraId="6C59040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AdHocQry</w:t>
      </w:r>
      <w:proofErr w:type="spellEnd"/>
      <w:r w:rsidR="000E0132" w:rsidRPr="00147B55">
        <w:rPr>
          <w:rFonts w:cs="Arial"/>
          <w:color w:val="0000FF"/>
          <w:sz w:val="20"/>
          <w:highlight w:val="white"/>
        </w:rPr>
        <w:t>&gt;</w:t>
      </w:r>
    </w:p>
    <w:p w14:paraId="2DFC04F7"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TradLifeCyclHstry</w:t>
      </w:r>
      <w:proofErr w:type="spellEnd"/>
      <w:r w:rsidR="000E0132" w:rsidRPr="00147B55">
        <w:rPr>
          <w:rFonts w:cs="Arial"/>
          <w:color w:val="0000FF"/>
          <w:sz w:val="20"/>
          <w:highlight w:val="white"/>
        </w:rPr>
        <w:t>&gt;</w:t>
      </w:r>
      <w:r w:rsidR="000E0132" w:rsidRPr="00147B55">
        <w:rPr>
          <w:rFonts w:cs="Arial"/>
          <w:color w:val="000000"/>
          <w:sz w:val="20"/>
          <w:highlight w:val="white"/>
        </w:rPr>
        <w:t>false</w:t>
      </w:r>
      <w:r w:rsidR="000E0132" w:rsidRPr="00147B55">
        <w:rPr>
          <w:rFonts w:cs="Arial"/>
          <w:color w:val="0000FF"/>
          <w:sz w:val="20"/>
          <w:highlight w:val="white"/>
        </w:rPr>
        <w:t>&lt;/</w:t>
      </w:r>
      <w:proofErr w:type="spellStart"/>
      <w:r w:rsidR="000E0132" w:rsidRPr="00147B55">
        <w:rPr>
          <w:rFonts w:cs="Arial"/>
          <w:color w:val="800000"/>
          <w:sz w:val="20"/>
          <w:highlight w:val="white"/>
        </w:rPr>
        <w:t>TradLifeCyclHstry</w:t>
      </w:r>
      <w:proofErr w:type="spellEnd"/>
      <w:r w:rsidR="000E0132" w:rsidRPr="00147B55">
        <w:rPr>
          <w:rFonts w:cs="Arial"/>
          <w:color w:val="0000FF"/>
          <w:sz w:val="20"/>
          <w:highlight w:val="white"/>
        </w:rPr>
        <w:t>&gt;</w:t>
      </w:r>
    </w:p>
    <w:p w14:paraId="385746C8"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OutsdngTradInd</w:t>
      </w:r>
      <w:proofErr w:type="spellEnd"/>
      <w:r w:rsidR="000E0132" w:rsidRPr="00147B55">
        <w:rPr>
          <w:rFonts w:cs="Arial"/>
          <w:color w:val="0000FF"/>
          <w:sz w:val="20"/>
          <w:highlight w:val="white"/>
        </w:rPr>
        <w:t>&gt;</w:t>
      </w:r>
      <w:r w:rsidR="000E0132" w:rsidRPr="00147B55">
        <w:rPr>
          <w:rFonts w:cs="Arial"/>
          <w:color w:val="000000"/>
          <w:sz w:val="20"/>
          <w:highlight w:val="white"/>
        </w:rPr>
        <w:t>true</w:t>
      </w:r>
      <w:r w:rsidR="000E0132" w:rsidRPr="00147B55">
        <w:rPr>
          <w:rFonts w:cs="Arial"/>
          <w:color w:val="0000FF"/>
          <w:sz w:val="20"/>
          <w:highlight w:val="white"/>
        </w:rPr>
        <w:t>&lt;/</w:t>
      </w:r>
      <w:proofErr w:type="spellStart"/>
      <w:r w:rsidR="000E0132" w:rsidRPr="00147B55">
        <w:rPr>
          <w:rFonts w:cs="Arial"/>
          <w:color w:val="800000"/>
          <w:sz w:val="20"/>
          <w:highlight w:val="white"/>
        </w:rPr>
        <w:t>OutsdngTradInd</w:t>
      </w:r>
      <w:proofErr w:type="spellEnd"/>
      <w:r w:rsidR="000E0132" w:rsidRPr="00147B55">
        <w:rPr>
          <w:rFonts w:cs="Arial"/>
          <w:color w:val="0000FF"/>
          <w:sz w:val="20"/>
          <w:highlight w:val="white"/>
        </w:rPr>
        <w:t>&gt;</w:t>
      </w:r>
    </w:p>
    <w:p w14:paraId="07433256"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FinInstrmCrit</w:t>
      </w:r>
      <w:proofErr w:type="spellEnd"/>
      <w:r w:rsidR="000E0132" w:rsidRPr="00147B55">
        <w:rPr>
          <w:rFonts w:cs="Arial"/>
          <w:color w:val="0000FF"/>
          <w:sz w:val="20"/>
          <w:highlight w:val="white"/>
        </w:rPr>
        <w:t>&gt;</w:t>
      </w:r>
    </w:p>
    <w:p w14:paraId="37EED241"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Oprtr</w:t>
      </w:r>
      <w:proofErr w:type="spellEnd"/>
      <w:r w:rsidR="000E0132" w:rsidRPr="00147B55">
        <w:rPr>
          <w:rFonts w:cs="Arial"/>
          <w:color w:val="0000FF"/>
          <w:sz w:val="20"/>
          <w:highlight w:val="white"/>
        </w:rPr>
        <w:t>&gt;</w:t>
      </w:r>
      <w:r w:rsidR="000E0132" w:rsidRPr="00147B55">
        <w:rPr>
          <w:rFonts w:cs="Arial"/>
          <w:color w:val="000000"/>
          <w:sz w:val="20"/>
          <w:highlight w:val="white"/>
        </w:rPr>
        <w:t>ORRR</w:t>
      </w:r>
      <w:r w:rsidR="000E0132" w:rsidRPr="00147B55">
        <w:rPr>
          <w:rFonts w:cs="Arial"/>
          <w:color w:val="0000FF"/>
          <w:sz w:val="20"/>
          <w:highlight w:val="white"/>
        </w:rPr>
        <w:t>&lt;/</w:t>
      </w:r>
      <w:proofErr w:type="spellStart"/>
      <w:r w:rsidR="000E0132" w:rsidRPr="00147B55">
        <w:rPr>
          <w:rFonts w:cs="Arial"/>
          <w:color w:val="800000"/>
          <w:sz w:val="20"/>
          <w:highlight w:val="white"/>
        </w:rPr>
        <w:t>Oprtr</w:t>
      </w:r>
      <w:proofErr w:type="spellEnd"/>
      <w:r w:rsidR="000E0132" w:rsidRPr="00147B55">
        <w:rPr>
          <w:rFonts w:cs="Arial"/>
          <w:color w:val="0000FF"/>
          <w:sz w:val="20"/>
          <w:highlight w:val="white"/>
        </w:rPr>
        <w:t>&gt;</w:t>
      </w:r>
    </w:p>
    <w:p w14:paraId="6004C640"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32367FC2"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6FD00EA3"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1BCE894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UndrlygInstrmId</w:t>
      </w:r>
      <w:proofErr w:type="spellEnd"/>
      <w:r w:rsidR="000E0132" w:rsidRPr="00147B55">
        <w:rPr>
          <w:rFonts w:cs="Arial"/>
          <w:color w:val="0000FF"/>
          <w:sz w:val="20"/>
          <w:highlight w:val="white"/>
        </w:rPr>
        <w:t>&gt;</w:t>
      </w:r>
    </w:p>
    <w:p w14:paraId="5D74A787"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5F4BDE3A"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UndrlygInstrmId</w:t>
      </w:r>
      <w:proofErr w:type="spellEnd"/>
      <w:r w:rsidR="000E0132" w:rsidRPr="00147B55">
        <w:rPr>
          <w:rFonts w:cs="Arial"/>
          <w:color w:val="0000FF"/>
          <w:sz w:val="20"/>
          <w:highlight w:val="white"/>
        </w:rPr>
        <w:t>&gt;</w:t>
      </w:r>
    </w:p>
    <w:p w14:paraId="7C993E65" w14:textId="77777777" w:rsidR="000E0132" w:rsidRPr="00147B55" w:rsidRDefault="00F47278"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FinInstrmCrit</w:t>
      </w:r>
      <w:proofErr w:type="spellEnd"/>
      <w:r w:rsidR="000E0132" w:rsidRPr="00147B55">
        <w:rPr>
          <w:rFonts w:cs="Arial"/>
          <w:color w:val="0000FF"/>
          <w:sz w:val="20"/>
          <w:highlight w:val="white"/>
          <w:lang w:val="fr-FR"/>
        </w:rPr>
        <w:t>&gt;</w:t>
      </w:r>
    </w:p>
    <w:p w14:paraId="1DFB950A" w14:textId="77777777" w:rsidR="000E0132" w:rsidRPr="00147B55" w:rsidRDefault="00F47278"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TmCrit</w:t>
      </w:r>
      <w:proofErr w:type="spellEnd"/>
      <w:r w:rsidR="000E0132" w:rsidRPr="00147B55">
        <w:rPr>
          <w:rFonts w:cs="Arial"/>
          <w:color w:val="0000FF"/>
          <w:sz w:val="20"/>
          <w:highlight w:val="white"/>
          <w:lang w:val="fr-FR"/>
        </w:rPr>
        <w:t>&gt;</w:t>
      </w:r>
    </w:p>
    <w:p w14:paraId="57916D49"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RptgDtTm</w:t>
      </w:r>
      <w:proofErr w:type="spellEnd"/>
      <w:r w:rsidR="000E0132" w:rsidRPr="00147B55">
        <w:rPr>
          <w:rFonts w:cs="Arial"/>
          <w:color w:val="0000FF"/>
          <w:sz w:val="20"/>
          <w:highlight w:val="white"/>
          <w:lang w:val="fr-FR"/>
        </w:rPr>
        <w:t>&gt;</w:t>
      </w:r>
    </w:p>
    <w:p w14:paraId="011A5C65"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FrDtTm</w:t>
      </w:r>
      <w:proofErr w:type="spellEnd"/>
      <w:r w:rsidR="000E0132" w:rsidRPr="00147B55">
        <w:rPr>
          <w:rFonts w:cs="Arial"/>
          <w:color w:val="0000FF"/>
          <w:sz w:val="20"/>
          <w:highlight w:val="white"/>
          <w:lang w:val="fr-FR"/>
        </w:rPr>
        <w:t>&gt;</w:t>
      </w:r>
      <w:r w:rsidR="000E0132" w:rsidRPr="00147B55">
        <w:rPr>
          <w:rFonts w:cs="Arial"/>
          <w:color w:val="000000"/>
          <w:sz w:val="20"/>
          <w:highlight w:val="white"/>
          <w:lang w:val="fr-FR"/>
        </w:rPr>
        <w:t>2015-12-01T09:30:47Z</w:t>
      </w:r>
      <w:r w:rsidR="000E0132" w:rsidRPr="00147B55">
        <w:rPr>
          <w:rFonts w:cs="Arial"/>
          <w:color w:val="0000FF"/>
          <w:sz w:val="20"/>
          <w:highlight w:val="white"/>
          <w:lang w:val="fr-FR"/>
        </w:rPr>
        <w:t>&lt;/</w:t>
      </w:r>
      <w:proofErr w:type="spellStart"/>
      <w:r w:rsidR="000E0132" w:rsidRPr="00147B55">
        <w:rPr>
          <w:rFonts w:cs="Arial"/>
          <w:color w:val="800000"/>
          <w:sz w:val="20"/>
          <w:highlight w:val="white"/>
          <w:lang w:val="fr-FR"/>
        </w:rPr>
        <w:t>FrDtTm</w:t>
      </w:r>
      <w:proofErr w:type="spellEnd"/>
      <w:r w:rsidR="000E0132" w:rsidRPr="00147B55">
        <w:rPr>
          <w:rFonts w:cs="Arial"/>
          <w:color w:val="0000FF"/>
          <w:sz w:val="20"/>
          <w:highlight w:val="white"/>
          <w:lang w:val="fr-FR"/>
        </w:rPr>
        <w:t>&gt;</w:t>
      </w:r>
    </w:p>
    <w:p w14:paraId="6B573E1E"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eastAsia="en-GB"/>
        </w:rPr>
        <w:t>&lt;</w:t>
      </w:r>
      <w:proofErr w:type="spellStart"/>
      <w:r w:rsidR="000E0132" w:rsidRPr="00147B55">
        <w:rPr>
          <w:rFonts w:cs="Arial"/>
          <w:color w:val="800000"/>
          <w:sz w:val="20"/>
          <w:highlight w:val="white"/>
          <w:lang w:val="fr-FR" w:eastAsia="en-GB"/>
        </w:rPr>
        <w:t>ToDtTm</w:t>
      </w:r>
      <w:proofErr w:type="spellEnd"/>
      <w:r w:rsidR="000E0132" w:rsidRPr="00147B55">
        <w:rPr>
          <w:rFonts w:cs="Arial"/>
          <w:color w:val="0000FF"/>
          <w:sz w:val="20"/>
          <w:highlight w:val="white"/>
          <w:lang w:val="fr-FR" w:eastAsia="en-GB"/>
        </w:rPr>
        <w:t>&gt;</w:t>
      </w:r>
      <w:r w:rsidR="000E0132" w:rsidRPr="00147B55">
        <w:rPr>
          <w:rFonts w:cs="Arial"/>
          <w:color w:val="000000"/>
          <w:sz w:val="20"/>
          <w:highlight w:val="white"/>
          <w:lang w:val="fr-FR" w:eastAsia="en-GB"/>
        </w:rPr>
        <w:t>2015-12-31T09:30:47Z</w:t>
      </w:r>
      <w:r w:rsidR="000E0132" w:rsidRPr="00147B55">
        <w:rPr>
          <w:rFonts w:cs="Arial"/>
          <w:color w:val="0000FF"/>
          <w:sz w:val="20"/>
          <w:highlight w:val="white"/>
          <w:lang w:val="fr-FR" w:eastAsia="en-GB"/>
        </w:rPr>
        <w:t>&lt;/</w:t>
      </w:r>
      <w:proofErr w:type="spellStart"/>
      <w:r w:rsidR="000E0132" w:rsidRPr="00147B55">
        <w:rPr>
          <w:rFonts w:cs="Arial"/>
          <w:color w:val="800000"/>
          <w:sz w:val="20"/>
          <w:highlight w:val="white"/>
          <w:lang w:val="fr-FR" w:eastAsia="en-GB"/>
        </w:rPr>
        <w:t>ToDtTm</w:t>
      </w:r>
      <w:proofErr w:type="spellEnd"/>
      <w:r w:rsidR="000E0132" w:rsidRPr="00147B55">
        <w:rPr>
          <w:rFonts w:cs="Arial"/>
          <w:color w:val="0000FF"/>
          <w:sz w:val="20"/>
          <w:highlight w:val="white"/>
          <w:lang w:val="fr-FR" w:eastAsia="en-GB"/>
        </w:rPr>
        <w:t>&gt;</w:t>
      </w:r>
    </w:p>
    <w:p w14:paraId="0CF70448" w14:textId="77777777" w:rsidR="000E0132" w:rsidRPr="00147B55" w:rsidRDefault="00B04159"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FF"/>
          <w:sz w:val="20"/>
          <w:highlight w:val="white"/>
          <w:lang w:val="fr-FR" w:eastAsia="en-GB"/>
        </w:rPr>
        <w:t xml:space="preserve">        </w:t>
      </w:r>
      <w:r w:rsidR="00C22302" w:rsidRPr="00147B55">
        <w:rPr>
          <w:rFonts w:cs="Arial"/>
          <w:color w:val="0000FF"/>
          <w:sz w:val="20"/>
          <w:highlight w:val="white"/>
          <w:lang w:val="fr-FR"/>
        </w:rPr>
        <w:t xml:space="preserve">    </w:t>
      </w:r>
      <w:r w:rsidR="000E0132" w:rsidRPr="00147B55">
        <w:rPr>
          <w:rFonts w:cs="Arial"/>
          <w:color w:val="0000FF"/>
          <w:sz w:val="20"/>
          <w:highlight w:val="white"/>
          <w:lang w:val="fr-FR" w:eastAsia="en-GB"/>
        </w:rPr>
        <w:t>&lt;/</w:t>
      </w:r>
      <w:proofErr w:type="spellStart"/>
      <w:r w:rsidR="000E0132" w:rsidRPr="00147B55">
        <w:rPr>
          <w:rFonts w:cs="Arial"/>
          <w:color w:val="800000"/>
          <w:sz w:val="20"/>
          <w:highlight w:val="white"/>
          <w:lang w:val="fr-FR" w:eastAsia="en-GB"/>
        </w:rPr>
        <w:t>RptgDtTm</w:t>
      </w:r>
      <w:proofErr w:type="spellEnd"/>
      <w:r w:rsidR="000E0132" w:rsidRPr="00147B55">
        <w:rPr>
          <w:rFonts w:cs="Arial"/>
          <w:color w:val="0000FF"/>
          <w:sz w:val="20"/>
          <w:highlight w:val="white"/>
          <w:lang w:val="fr-FR" w:eastAsia="en-GB"/>
        </w:rPr>
        <w:t>&gt;</w:t>
      </w:r>
    </w:p>
    <w:p w14:paraId="7B6BF513"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FR"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TmCrit</w:t>
      </w:r>
      <w:proofErr w:type="spellEnd"/>
      <w:r w:rsidR="000E0132" w:rsidRPr="00147B55">
        <w:rPr>
          <w:rFonts w:cs="Arial"/>
          <w:color w:val="0000FF"/>
          <w:sz w:val="20"/>
          <w:highlight w:val="white"/>
        </w:rPr>
        <w:t>&gt;</w:t>
      </w:r>
    </w:p>
    <w:p w14:paraId="77A5DF92"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OthrCrit</w:t>
      </w:r>
      <w:proofErr w:type="spellEnd"/>
      <w:r w:rsidR="000E0132" w:rsidRPr="00147B55">
        <w:rPr>
          <w:rFonts w:cs="Arial"/>
          <w:color w:val="0000FF"/>
          <w:sz w:val="20"/>
          <w:highlight w:val="white"/>
        </w:rPr>
        <w:t>&gt;</w:t>
      </w:r>
    </w:p>
    <w:p w14:paraId="317EE60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ActnTp</w:t>
      </w:r>
      <w:proofErr w:type="spellEnd"/>
      <w:r w:rsidR="000E0132" w:rsidRPr="00147B55">
        <w:rPr>
          <w:rFonts w:cs="Arial"/>
          <w:color w:val="0000FF"/>
          <w:sz w:val="20"/>
          <w:highlight w:val="white"/>
        </w:rPr>
        <w:t>&gt;</w:t>
      </w:r>
      <w:r w:rsidR="000E0132" w:rsidRPr="00147B55">
        <w:rPr>
          <w:rFonts w:cs="Arial"/>
          <w:color w:val="000000"/>
          <w:sz w:val="20"/>
          <w:highlight w:val="white"/>
        </w:rPr>
        <w:t>NEWT</w:t>
      </w:r>
      <w:r w:rsidR="000E0132" w:rsidRPr="00147B55">
        <w:rPr>
          <w:rFonts w:cs="Arial"/>
          <w:color w:val="0000FF"/>
          <w:sz w:val="20"/>
          <w:highlight w:val="white"/>
        </w:rPr>
        <w:t>&lt;/</w:t>
      </w:r>
      <w:proofErr w:type="spellStart"/>
      <w:r w:rsidR="000E0132" w:rsidRPr="00147B55">
        <w:rPr>
          <w:rFonts w:cs="Arial"/>
          <w:color w:val="800000"/>
          <w:sz w:val="20"/>
          <w:highlight w:val="white"/>
        </w:rPr>
        <w:t>ActnTp</w:t>
      </w:r>
      <w:proofErr w:type="spellEnd"/>
      <w:r w:rsidR="000E0132" w:rsidRPr="00147B55">
        <w:rPr>
          <w:rFonts w:cs="Arial"/>
          <w:color w:val="0000FF"/>
          <w:sz w:val="20"/>
          <w:highlight w:val="white"/>
        </w:rPr>
        <w:t>&gt;</w:t>
      </w:r>
    </w:p>
    <w:p w14:paraId="6C4BED2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OthrCrit</w:t>
      </w:r>
      <w:proofErr w:type="spellEnd"/>
      <w:r w:rsidR="000E0132" w:rsidRPr="00147B55">
        <w:rPr>
          <w:rFonts w:cs="Arial"/>
          <w:color w:val="0000FF"/>
          <w:sz w:val="20"/>
          <w:highlight w:val="white"/>
        </w:rPr>
        <w:t>&gt;</w:t>
      </w:r>
    </w:p>
    <w:p w14:paraId="37D654CD"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AdHocQry</w:t>
      </w:r>
      <w:proofErr w:type="spellEnd"/>
      <w:r w:rsidR="000E0132" w:rsidRPr="00147B55">
        <w:rPr>
          <w:rFonts w:cs="Arial"/>
          <w:color w:val="0000FF"/>
          <w:sz w:val="20"/>
          <w:highlight w:val="white"/>
        </w:rPr>
        <w:t>&gt;</w:t>
      </w:r>
    </w:p>
    <w:p w14:paraId="34800FB8"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TradQryData</w:t>
      </w:r>
      <w:proofErr w:type="spellEnd"/>
      <w:r w:rsidR="000E0132" w:rsidRPr="00147B55">
        <w:rPr>
          <w:rFonts w:cs="Arial"/>
          <w:color w:val="0000FF"/>
          <w:sz w:val="20"/>
          <w:highlight w:val="white"/>
        </w:rPr>
        <w:t>&gt;</w:t>
      </w:r>
    </w:p>
    <w:p w14:paraId="2FE7D81E" w14:textId="146DD0FA" w:rsidR="00B64611" w:rsidRPr="00147B55" w:rsidRDefault="00F47278"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53F6CAA1" w14:textId="0861F396" w:rsidR="00812824" w:rsidRPr="00147B55" w:rsidRDefault="00812824" w:rsidP="00AB466B">
      <w:pPr>
        <w:rPr>
          <w:rFonts w:cs="Arial"/>
          <w:highlight w:val="white"/>
          <w:lang w:eastAsia="en-GB"/>
        </w:rPr>
      </w:pPr>
    </w:p>
    <w:p w14:paraId="2205A91B" w14:textId="77777777" w:rsidR="00812824" w:rsidRPr="00147B55" w:rsidRDefault="00812824" w:rsidP="0081282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2 provides an example of a query message. The CA user defines a query message to be sent to a Trade Repository, asking for all late trades recurrent query to be delivered on Tuesdays and Fridays.</w:t>
      </w:r>
    </w:p>
    <w:p w14:paraId="4E352CAD" w14:textId="77777777" w:rsidR="00812824" w:rsidRPr="00147B55" w:rsidRDefault="00812824" w:rsidP="00AB466B">
      <w:pPr>
        <w:rPr>
          <w:rFonts w:cs="Arial"/>
          <w:highlight w:val="white"/>
          <w:lang w:eastAsia="en-GB"/>
        </w:rPr>
      </w:pPr>
    </w:p>
    <w:p w14:paraId="68FFC7B4" w14:textId="77777777" w:rsidR="00812824" w:rsidRPr="00147B55" w:rsidRDefault="00812824" w:rsidP="00812824">
      <w:pPr>
        <w:spacing w:before="0"/>
        <w:rPr>
          <w:rFonts w:cs="Arial"/>
          <w:szCs w:val="22"/>
        </w:rPr>
      </w:pPr>
      <w:proofErr w:type="spellStart"/>
      <w:r w:rsidRPr="00147B55">
        <w:rPr>
          <w:rFonts w:cs="Arial"/>
          <w:b/>
          <w:szCs w:val="22"/>
        </w:rPr>
        <w:t>MessageInstance</w:t>
      </w:r>
      <w:proofErr w:type="spellEnd"/>
      <w:r w:rsidRPr="00147B55">
        <w:rPr>
          <w:rFonts w:cs="Arial"/>
          <w:b/>
          <w:szCs w:val="22"/>
        </w:rPr>
        <w:t xml:space="preserve"> 2</w:t>
      </w:r>
      <w:r w:rsidRPr="00147B55">
        <w:rPr>
          <w:rFonts w:cs="Arial"/>
          <w:szCs w:val="22"/>
        </w:rPr>
        <w:t>:</w:t>
      </w:r>
    </w:p>
    <w:p w14:paraId="271E0FBD"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474E869F"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Pr="00147B55">
        <w:rPr>
          <w:rFonts w:cs="Arial"/>
          <w:color w:val="0000FF"/>
          <w:sz w:val="20"/>
          <w:highlight w:val="white"/>
        </w:rPr>
        <w:t xml:space="preserve"> &lt;</w:t>
      </w:r>
      <w:proofErr w:type="spellStart"/>
      <w:r w:rsidRPr="00147B55">
        <w:rPr>
          <w:rFonts w:cs="Arial"/>
          <w:color w:val="800000"/>
          <w:sz w:val="20"/>
          <w:highlight w:val="white"/>
        </w:rPr>
        <w:t>RqstngAuthrty</w:t>
      </w:r>
      <w:proofErr w:type="spellEnd"/>
      <w:r w:rsidRPr="00147B55">
        <w:rPr>
          <w:rFonts w:cs="Arial"/>
          <w:color w:val="0000FF"/>
          <w:sz w:val="20"/>
          <w:highlight w:val="white"/>
        </w:rPr>
        <w:t>&gt;</w:t>
      </w:r>
    </w:p>
    <w:p w14:paraId="2A8F6E1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5B7FF4A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Pr="00147B55">
        <w:rPr>
          <w:rFonts w:cs="Arial"/>
          <w:color w:val="000000"/>
          <w:sz w:val="20"/>
          <w:highlight w:val="white"/>
        </w:rPr>
        <w:t>CAKNF</w:t>
      </w:r>
      <w:r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6DA55C8"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1119B7B2"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rPr>
        <w:t>RqstngAuthrty</w:t>
      </w:r>
      <w:proofErr w:type="spellEnd"/>
      <w:r w:rsidRPr="00147B55">
        <w:rPr>
          <w:rFonts w:cs="Arial"/>
          <w:color w:val="0000FF"/>
          <w:sz w:val="20"/>
          <w:highlight w:val="white"/>
        </w:rPr>
        <w:t>&gt;</w:t>
      </w:r>
    </w:p>
    <w:p w14:paraId="22A8D992" w14:textId="77777777" w:rsidR="00812824" w:rsidRPr="00147B55" w:rsidRDefault="00812824"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TradQryData</w:t>
      </w:r>
      <w:proofErr w:type="spellEnd"/>
      <w:r w:rsidRPr="00147B55">
        <w:rPr>
          <w:rFonts w:cs="Arial"/>
          <w:color w:val="0000FF"/>
          <w:sz w:val="20"/>
          <w:highlight w:val="white"/>
        </w:rPr>
        <w:t>&gt;</w:t>
      </w:r>
    </w:p>
    <w:p w14:paraId="42AF687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RcrntQry</w:t>
      </w:r>
      <w:proofErr w:type="spellEnd"/>
      <w:r w:rsidRPr="00147B55">
        <w:rPr>
          <w:rFonts w:cs="Arial"/>
          <w:color w:val="0000FF"/>
          <w:sz w:val="20"/>
          <w:highlight w:val="white"/>
          <w:lang w:val="en-US" w:eastAsia="en-GB"/>
        </w:rPr>
        <w:t>&gt;</w:t>
      </w:r>
    </w:p>
    <w:p w14:paraId="5E47806F"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QryTp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ALTR</w:t>
      </w:r>
      <w:r w:rsidRPr="00147B55">
        <w:rPr>
          <w:rFonts w:cs="Arial"/>
          <w:color w:val="0000FF"/>
          <w:sz w:val="20"/>
          <w:highlight w:val="white"/>
          <w:lang w:val="en-US" w:eastAsia="en-GB"/>
        </w:rPr>
        <w:t>&lt;/</w:t>
      </w:r>
      <w:r w:rsidRPr="00147B55">
        <w:rPr>
          <w:rFonts w:cs="Arial"/>
          <w:color w:val="800000"/>
          <w:sz w:val="20"/>
          <w:highlight w:val="white"/>
          <w:lang w:val="en-US" w:eastAsia="en-GB"/>
        </w:rPr>
        <w:t>n1</w:t>
      </w:r>
      <w:proofErr w:type="gramStart"/>
      <w:r w:rsidRPr="00147B55">
        <w:rPr>
          <w:rFonts w:cs="Arial"/>
          <w:color w:val="800000"/>
          <w:sz w:val="20"/>
          <w:highlight w:val="white"/>
          <w:lang w:val="en-US" w:eastAsia="en-GB"/>
        </w:rPr>
        <w:t>:QryTp</w:t>
      </w:r>
      <w:proofErr w:type="gramEnd"/>
      <w:r w:rsidRPr="00147B55">
        <w:rPr>
          <w:rFonts w:cs="Arial"/>
          <w:color w:val="0000FF"/>
          <w:sz w:val="20"/>
          <w:highlight w:val="white"/>
          <w:lang w:val="en-US" w:eastAsia="en-GB"/>
        </w:rPr>
        <w:t>&gt;</w:t>
      </w:r>
    </w:p>
    <w:p w14:paraId="78170F0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Frqcy</w:t>
      </w:r>
      <w:proofErr w:type="spellEnd"/>
      <w:r w:rsidRPr="00147B55">
        <w:rPr>
          <w:rFonts w:cs="Arial"/>
          <w:color w:val="0000FF"/>
          <w:sz w:val="20"/>
          <w:highlight w:val="white"/>
          <w:lang w:val="en-US" w:eastAsia="en-GB"/>
        </w:rPr>
        <w:t>&gt;</w:t>
      </w:r>
    </w:p>
    <w:p w14:paraId="27A9085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FrqcyTp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ADHO</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FrqcyTp</w:t>
      </w:r>
      <w:proofErr w:type="spellEnd"/>
      <w:r w:rsidRPr="00147B55">
        <w:rPr>
          <w:rFonts w:cs="Arial"/>
          <w:color w:val="0000FF"/>
          <w:sz w:val="20"/>
          <w:highlight w:val="white"/>
          <w:lang w:val="en-US" w:eastAsia="en-GB"/>
        </w:rPr>
        <w:t>&gt;</w:t>
      </w:r>
    </w:p>
    <w:p w14:paraId="1AB1C87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TUED</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p>
    <w:p w14:paraId="3163AB4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FRID</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p>
    <w:p w14:paraId="57ADE7C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Frqcy</w:t>
      </w:r>
      <w:proofErr w:type="spellEnd"/>
      <w:r w:rsidRPr="00147B55">
        <w:rPr>
          <w:rFonts w:cs="Arial"/>
          <w:color w:val="0000FF"/>
          <w:sz w:val="20"/>
          <w:highlight w:val="white"/>
          <w:lang w:val="en-US" w:eastAsia="en-GB"/>
        </w:rPr>
        <w:t>&gt;</w:t>
      </w:r>
    </w:p>
    <w:p w14:paraId="45A0BCB7"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VldUntil</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1957-08-13</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VldUntil</w:t>
      </w:r>
      <w:proofErr w:type="spellEnd"/>
      <w:r w:rsidRPr="00147B55">
        <w:rPr>
          <w:rFonts w:cs="Arial"/>
          <w:color w:val="0000FF"/>
          <w:sz w:val="20"/>
          <w:highlight w:val="white"/>
          <w:lang w:val="en-US" w:eastAsia="en-GB"/>
        </w:rPr>
        <w:t>&gt;</w:t>
      </w:r>
    </w:p>
    <w:p w14:paraId="42749E0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RcrntQry</w:t>
      </w:r>
      <w:proofErr w:type="spellEnd"/>
      <w:r w:rsidRPr="00147B55">
        <w:rPr>
          <w:rFonts w:cs="Arial"/>
          <w:color w:val="0000FF"/>
          <w:sz w:val="20"/>
          <w:highlight w:val="white"/>
          <w:lang w:val="en-US" w:eastAsia="en-GB"/>
        </w:rPr>
        <w:t>&gt;</w:t>
      </w:r>
    </w:p>
    <w:p w14:paraId="0EDE914A"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TradQryData</w:t>
      </w:r>
      <w:proofErr w:type="spellEnd"/>
      <w:r w:rsidRPr="00147B55">
        <w:rPr>
          <w:rFonts w:cs="Arial"/>
          <w:color w:val="0000FF"/>
          <w:sz w:val="20"/>
          <w:highlight w:val="white"/>
        </w:rPr>
        <w:t>&gt;</w:t>
      </w:r>
    </w:p>
    <w:p w14:paraId="0B78803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30CA83E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p>
    <w:p w14:paraId="6C5ABB4E" w14:textId="7F7D5BF0" w:rsidR="00A04473" w:rsidRPr="00147B55" w:rsidRDefault="002E04C4" w:rsidP="00F97A81">
      <w:pPr>
        <w:pStyle w:val="Heading2"/>
      </w:pPr>
      <w:bookmarkStart w:id="490" w:name="_Toc61282169"/>
      <w:r w:rsidRPr="00147B55">
        <w:t xml:space="preserve">Derivatives </w:t>
      </w:r>
      <w:r w:rsidR="00A04473" w:rsidRPr="00147B55">
        <w:t>Trade Report - auth.030.001.0</w:t>
      </w:r>
      <w:r w:rsidR="00C83D93" w:rsidRPr="00147B55">
        <w:t>2</w:t>
      </w:r>
      <w:bookmarkEnd w:id="490"/>
      <w:r w:rsidR="00A04473" w:rsidRPr="00147B55">
        <w:t xml:space="preserve"> </w:t>
      </w:r>
    </w:p>
    <w:p w14:paraId="6FD09951" w14:textId="77777777" w:rsidR="00A04473" w:rsidRPr="00147B55" w:rsidRDefault="00A04473" w:rsidP="00A04473">
      <w:pPr>
        <w:rPr>
          <w:rFonts w:cs="Arial"/>
          <w:b/>
          <w:szCs w:val="22"/>
        </w:rPr>
      </w:pPr>
      <w:r w:rsidRPr="00147B55">
        <w:rPr>
          <w:rFonts w:cs="Arial"/>
          <w:b/>
          <w:szCs w:val="22"/>
        </w:rPr>
        <w:t>Description</w:t>
      </w:r>
    </w:p>
    <w:p w14:paraId="3096AD8A" w14:textId="77777777" w:rsidR="00C83D93" w:rsidRPr="00147B55" w:rsidRDefault="00C83D93" w:rsidP="00C83D93">
      <w:pPr>
        <w:jc w:val="both"/>
        <w:rPr>
          <w:ins w:id="491" w:author="JANSSENS Paul" w:date="2020-12-04T10:29:00Z"/>
          <w:rFonts w:cs="Arial"/>
          <w:sz w:val="20"/>
        </w:rPr>
      </w:pPr>
      <w:ins w:id="492" w:author="JANSSENS Paul" w:date="2020-12-04T10:29:00Z">
        <w:r w:rsidRPr="00147B55">
          <w:rPr>
            <w:rFonts w:cs="Arial"/>
            <w:sz w:val="20"/>
          </w:rPr>
          <w:t xml:space="preserve">The </w:t>
        </w:r>
        <w:proofErr w:type="spellStart"/>
        <w:r w:rsidRPr="00147B55">
          <w:rPr>
            <w:rFonts w:cs="Arial"/>
            <w:sz w:val="20"/>
          </w:rPr>
          <w:t>DerivativesTradeReport</w:t>
        </w:r>
        <w:proofErr w:type="spellEnd"/>
        <w:r w:rsidRPr="00147B55">
          <w:rPr>
            <w:rFonts w:cs="Arial"/>
            <w:sz w:val="20"/>
          </w:rPr>
          <w:t xml:space="preserve"> message is sent by the reporting entity to the trade repository (TR) to report on </w:t>
        </w:r>
      </w:ins>
      <w:ins w:id="493" w:author="JANSSENS Paul" w:date="2020-12-04T10:30:00Z">
        <w:r w:rsidRPr="00147B55">
          <w:rPr>
            <w:rFonts w:cs="Arial"/>
            <w:sz w:val="20"/>
          </w:rPr>
          <w:t>derivatives</w:t>
        </w:r>
      </w:ins>
      <w:ins w:id="494" w:author="JANSSENS Paul" w:date="2020-12-04T10:29:00Z">
        <w:r w:rsidRPr="00147B55">
          <w:rPr>
            <w:rFonts w:cs="Arial"/>
            <w:sz w:val="20"/>
          </w:rPr>
          <w:t xml:space="preserve"> transactions or sent by the trade repository (TR) to the competent authority (CA) or made available by the trade repository (TR) to the report submitting entity and the reporting counterparty as well as the entity responsible for reporting, if applicable.</w:t>
        </w:r>
      </w:ins>
    </w:p>
    <w:p w14:paraId="1F8C5D61" w14:textId="6FF270C0" w:rsidR="00A04473" w:rsidRPr="00147B55" w:rsidRDefault="00A04473" w:rsidP="00A04473">
      <w:pPr>
        <w:rPr>
          <w:rFonts w:cs="Arial"/>
          <w:color w:val="000000"/>
          <w:szCs w:val="22"/>
          <w:lang w:val="en-US" w:eastAsia="en-GB"/>
        </w:rPr>
      </w:pPr>
      <w:r w:rsidRPr="00147B55">
        <w:rPr>
          <w:rFonts w:cs="Arial"/>
          <w:szCs w:val="22"/>
        </w:rPr>
        <w:t xml:space="preserve">The message contains 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66E70856" w14:textId="77777777" w:rsidR="00A04473" w:rsidRPr="00147B55" w:rsidRDefault="00A04473" w:rsidP="00A04473">
      <w:pPr>
        <w:rPr>
          <w:rFonts w:cs="Arial"/>
          <w:szCs w:val="22"/>
        </w:rPr>
      </w:pPr>
    </w:p>
    <w:p w14:paraId="4837AAA0" w14:textId="77777777" w:rsidR="00A04473" w:rsidRPr="00147B55" w:rsidRDefault="00A04473" w:rsidP="00A04473">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126B4746" w14:textId="77777777" w:rsidR="00361D54" w:rsidRPr="00147B55" w:rsidRDefault="00361D5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w:t>
      </w:r>
      <w:proofErr w:type="spellEnd"/>
      <w:r w:rsidRPr="00147B55">
        <w:rPr>
          <w:rFonts w:cs="Arial"/>
          <w:color w:val="0000FF"/>
          <w:sz w:val="20"/>
          <w:highlight w:val="white"/>
          <w:lang w:eastAsia="en-GB"/>
        </w:rPr>
        <w:t>&gt;</w:t>
      </w:r>
    </w:p>
    <w:p w14:paraId="389A0C04"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RptHdr</w:t>
      </w:r>
      <w:proofErr w:type="spellEnd"/>
      <w:r w:rsidR="00861A37" w:rsidRPr="00147B55">
        <w:rPr>
          <w:rFonts w:cs="Arial"/>
          <w:color w:val="0000FF"/>
          <w:sz w:val="20"/>
          <w:highlight w:val="white"/>
        </w:rPr>
        <w:t>&gt;</w:t>
      </w:r>
    </w:p>
    <w:p w14:paraId="08CBC927" w14:textId="77777777" w:rsidR="00861A37"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QryExctnDt</w:t>
      </w:r>
      <w:proofErr w:type="spellEnd"/>
      <w:r w:rsidR="00861A37" w:rsidRPr="00147B55">
        <w:rPr>
          <w:rFonts w:cs="Arial"/>
          <w:color w:val="0000FF"/>
          <w:sz w:val="20"/>
          <w:highlight w:val="white"/>
        </w:rPr>
        <w:t>&gt;</w:t>
      </w:r>
      <w:r w:rsidR="00861A37" w:rsidRPr="00147B55">
        <w:rPr>
          <w:rFonts w:cs="Arial"/>
          <w:color w:val="000000"/>
          <w:sz w:val="20"/>
          <w:highlight w:val="white"/>
        </w:rPr>
        <w:t>2016-01-</w:t>
      </w:r>
      <w:r w:rsidR="00361D54" w:rsidRPr="00147B55">
        <w:rPr>
          <w:rFonts w:cs="Arial"/>
          <w:color w:val="000000"/>
          <w:sz w:val="20"/>
          <w:highlight w:val="white"/>
          <w:lang w:eastAsia="en-GB"/>
        </w:rPr>
        <w:t>16T12:36:13Z</w:t>
      </w:r>
      <w:r w:rsidR="00861A37" w:rsidRPr="00147B55">
        <w:rPr>
          <w:rFonts w:cs="Arial"/>
          <w:color w:val="0000FF"/>
          <w:sz w:val="20"/>
          <w:highlight w:val="white"/>
        </w:rPr>
        <w:t>&lt;/</w:t>
      </w:r>
      <w:proofErr w:type="spellStart"/>
      <w:r w:rsidR="00861A37" w:rsidRPr="00147B55">
        <w:rPr>
          <w:rFonts w:cs="Arial"/>
          <w:color w:val="800000"/>
          <w:sz w:val="20"/>
          <w:highlight w:val="white"/>
        </w:rPr>
        <w:t>QryExctnDt</w:t>
      </w:r>
      <w:proofErr w:type="spellEnd"/>
      <w:r w:rsidR="00861A37" w:rsidRPr="00147B55">
        <w:rPr>
          <w:rFonts w:cs="Arial"/>
          <w:color w:val="0000FF"/>
          <w:sz w:val="20"/>
          <w:highlight w:val="white"/>
        </w:rPr>
        <w:t>&gt;</w:t>
      </w:r>
    </w:p>
    <w:p w14:paraId="0CF08C87" w14:textId="77777777" w:rsidR="00C56EBE"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56EBE" w:rsidRPr="00147B55">
        <w:rPr>
          <w:rFonts w:cs="Arial"/>
          <w:color w:val="0000FF"/>
          <w:sz w:val="20"/>
          <w:highlight w:val="white"/>
        </w:rPr>
        <w:t>&lt;</w:t>
      </w:r>
      <w:proofErr w:type="spellStart"/>
      <w:r w:rsidR="00C56EBE" w:rsidRPr="00147B55">
        <w:rPr>
          <w:rFonts w:cs="Arial"/>
          <w:color w:val="800000"/>
          <w:sz w:val="20"/>
          <w:highlight w:val="white"/>
        </w:rPr>
        <w:t>MsgPgntn</w:t>
      </w:r>
      <w:proofErr w:type="spellEnd"/>
      <w:r w:rsidR="00C56EBE" w:rsidRPr="00147B55">
        <w:rPr>
          <w:rFonts w:cs="Arial"/>
          <w:color w:val="0000FF"/>
          <w:sz w:val="20"/>
          <w:highlight w:val="white"/>
        </w:rPr>
        <w:t>&gt;</w:t>
      </w:r>
    </w:p>
    <w:p w14:paraId="034BC2BB"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C56EBE" w:rsidRPr="00147B55">
        <w:rPr>
          <w:rFonts w:cs="Arial"/>
          <w:color w:val="800000"/>
          <w:sz w:val="20"/>
          <w:highlight w:val="white"/>
        </w:rPr>
        <w:t>PgNb</w:t>
      </w:r>
      <w:proofErr w:type="spellEnd"/>
      <w:r w:rsidR="00861A37" w:rsidRPr="00147B55">
        <w:rPr>
          <w:rFonts w:cs="Arial"/>
          <w:color w:val="0000FF"/>
          <w:sz w:val="20"/>
          <w:highlight w:val="white"/>
        </w:rPr>
        <w:t>&gt;</w:t>
      </w:r>
      <w:r w:rsidR="00361D54" w:rsidRPr="00147B55">
        <w:rPr>
          <w:rFonts w:cs="Arial"/>
          <w:color w:val="000000"/>
          <w:sz w:val="20"/>
          <w:highlight w:val="white"/>
          <w:lang w:eastAsia="en-GB"/>
        </w:rPr>
        <w:t>1</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PgNb</w:t>
      </w:r>
      <w:proofErr w:type="spellEnd"/>
      <w:r w:rsidR="00361D54" w:rsidRPr="00147B55">
        <w:rPr>
          <w:rFonts w:cs="Arial"/>
          <w:color w:val="0000FF"/>
          <w:sz w:val="20"/>
          <w:highlight w:val="white"/>
          <w:lang w:eastAsia="en-GB"/>
        </w:rPr>
        <w:t>&gt;</w:t>
      </w:r>
    </w:p>
    <w:p w14:paraId="0C7A2F71"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93AA6" w:rsidRPr="00147B55">
        <w:rPr>
          <w:rFonts w:cs="Arial"/>
          <w:color w:val="0000FF"/>
          <w:sz w:val="20"/>
          <w:highlight w:val="white"/>
        </w:rPr>
        <w:t xml:space="preserve"> </w:t>
      </w:r>
      <w:r w:rsidR="00861A37" w:rsidRPr="00147B55">
        <w:rPr>
          <w:rFonts w:cs="Arial"/>
          <w:color w:val="0000FF"/>
          <w:sz w:val="20"/>
          <w:highlight w:val="white"/>
        </w:rPr>
        <w:t>&lt;</w:t>
      </w:r>
      <w:proofErr w:type="spellStart"/>
      <w:r w:rsidR="00C56EBE" w:rsidRPr="00147B55">
        <w:rPr>
          <w:rFonts w:cs="Arial"/>
          <w:color w:val="800000"/>
          <w:sz w:val="20"/>
          <w:highlight w:val="white"/>
        </w:rPr>
        <w:t>LastPgInd</w:t>
      </w:r>
      <w:proofErr w:type="spellEnd"/>
      <w:r w:rsidR="00861A37" w:rsidRPr="00147B55">
        <w:rPr>
          <w:rFonts w:cs="Arial"/>
          <w:color w:val="0000FF"/>
          <w:sz w:val="20"/>
          <w:highlight w:val="white"/>
        </w:rPr>
        <w:t>&gt;</w:t>
      </w:r>
      <w:r w:rsidR="00C56EBE" w:rsidRPr="00147B55">
        <w:rPr>
          <w:rFonts w:cs="Arial"/>
          <w:color w:val="000000"/>
          <w:sz w:val="20"/>
          <w:highlight w:val="white"/>
        </w:rPr>
        <w:t>true</w:t>
      </w:r>
      <w:r w:rsidR="00861A37" w:rsidRPr="00147B55">
        <w:rPr>
          <w:rFonts w:cs="Arial"/>
          <w:color w:val="0000FF"/>
          <w:sz w:val="20"/>
          <w:highlight w:val="white"/>
        </w:rPr>
        <w:t>&lt;/</w:t>
      </w:r>
      <w:proofErr w:type="spellStart"/>
      <w:r w:rsidR="00C56EBE" w:rsidRPr="00147B55">
        <w:rPr>
          <w:rFonts w:cs="Arial"/>
          <w:color w:val="800000"/>
          <w:sz w:val="20"/>
          <w:highlight w:val="white"/>
        </w:rPr>
        <w:t>LastPgInd</w:t>
      </w:r>
      <w:proofErr w:type="spellEnd"/>
      <w:r w:rsidR="00861A37" w:rsidRPr="00147B55">
        <w:rPr>
          <w:rFonts w:cs="Arial"/>
          <w:color w:val="0000FF"/>
          <w:sz w:val="20"/>
          <w:highlight w:val="white"/>
        </w:rPr>
        <w:t>&gt;</w:t>
      </w:r>
    </w:p>
    <w:p w14:paraId="467ABBAC" w14:textId="77777777" w:rsidR="00C56EBE"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56EBE" w:rsidRPr="00147B55">
        <w:rPr>
          <w:rFonts w:cs="Arial"/>
          <w:color w:val="0000FF"/>
          <w:sz w:val="20"/>
          <w:highlight w:val="white"/>
        </w:rPr>
        <w:t>&lt;/</w:t>
      </w:r>
      <w:proofErr w:type="spellStart"/>
      <w:r w:rsidR="00C56EBE" w:rsidRPr="00147B55">
        <w:rPr>
          <w:rFonts w:cs="Arial"/>
          <w:color w:val="800000"/>
          <w:sz w:val="20"/>
          <w:highlight w:val="white"/>
        </w:rPr>
        <w:t>MsgPgntn</w:t>
      </w:r>
      <w:proofErr w:type="spellEnd"/>
      <w:r w:rsidR="00C56EBE" w:rsidRPr="00147B55">
        <w:rPr>
          <w:rFonts w:cs="Arial"/>
          <w:color w:val="0000FF"/>
          <w:sz w:val="20"/>
          <w:highlight w:val="white"/>
        </w:rPr>
        <w:t>&gt;</w:t>
      </w:r>
    </w:p>
    <w:p w14:paraId="6D7E9A1A"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NbRcrds</w:t>
      </w:r>
      <w:proofErr w:type="spellEnd"/>
      <w:r w:rsidR="00861A37" w:rsidRPr="00147B55">
        <w:rPr>
          <w:rFonts w:cs="Arial"/>
          <w:color w:val="0000FF"/>
          <w:sz w:val="20"/>
          <w:highlight w:val="white"/>
        </w:rPr>
        <w:t>&gt;</w:t>
      </w:r>
      <w:r w:rsidR="00361D54" w:rsidRPr="00147B55">
        <w:rPr>
          <w:rFonts w:cs="Arial"/>
          <w:color w:val="000000"/>
          <w:sz w:val="20"/>
          <w:highlight w:val="white"/>
          <w:lang w:eastAsia="en-GB"/>
        </w:rPr>
        <w:t>1</w:t>
      </w:r>
      <w:r w:rsidR="00861A37" w:rsidRPr="00147B55">
        <w:rPr>
          <w:rFonts w:cs="Arial"/>
          <w:color w:val="0000FF"/>
          <w:sz w:val="20"/>
          <w:highlight w:val="white"/>
        </w:rPr>
        <w:t>&lt;/</w:t>
      </w:r>
      <w:proofErr w:type="spellStart"/>
      <w:r w:rsidR="00861A37" w:rsidRPr="00147B55">
        <w:rPr>
          <w:rFonts w:cs="Arial"/>
          <w:color w:val="800000"/>
          <w:sz w:val="20"/>
          <w:highlight w:val="white"/>
        </w:rPr>
        <w:t>NbRcrds</w:t>
      </w:r>
      <w:proofErr w:type="spellEnd"/>
      <w:r w:rsidR="00861A37" w:rsidRPr="00147B55">
        <w:rPr>
          <w:rFonts w:cs="Arial"/>
          <w:color w:val="0000FF"/>
          <w:sz w:val="20"/>
          <w:highlight w:val="white"/>
        </w:rPr>
        <w:t>&gt;</w:t>
      </w:r>
    </w:p>
    <w:p w14:paraId="2CEAC631"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RptHdr</w:t>
      </w:r>
      <w:proofErr w:type="spellEnd"/>
      <w:r w:rsidR="00861A37" w:rsidRPr="00147B55">
        <w:rPr>
          <w:rFonts w:cs="Arial"/>
          <w:color w:val="0000FF"/>
          <w:sz w:val="20"/>
          <w:highlight w:val="white"/>
        </w:rPr>
        <w:t>&gt;</w:t>
      </w:r>
    </w:p>
    <w:p w14:paraId="45C20B4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TradData</w:t>
      </w:r>
      <w:proofErr w:type="spellEnd"/>
      <w:r w:rsidR="00861A37" w:rsidRPr="00147B55">
        <w:rPr>
          <w:rFonts w:cs="Arial"/>
          <w:color w:val="0000FF"/>
          <w:sz w:val="20"/>
          <w:highlight w:val="white"/>
        </w:rPr>
        <w:t>&gt;</w:t>
      </w:r>
    </w:p>
    <w:p w14:paraId="4036CB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w:t>
      </w:r>
      <w:proofErr w:type="spellEnd"/>
      <w:r w:rsidR="00861A37" w:rsidRPr="00147B55">
        <w:rPr>
          <w:rFonts w:cs="Arial"/>
          <w:color w:val="0000FF"/>
          <w:sz w:val="20"/>
          <w:highlight w:val="white"/>
        </w:rPr>
        <w:t>&gt;</w:t>
      </w:r>
    </w:p>
    <w:p w14:paraId="1126F66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proofErr w:type="gramStart"/>
      <w:r w:rsidR="00861A37" w:rsidRPr="00147B55">
        <w:rPr>
          <w:rFonts w:cs="Arial"/>
          <w:color w:val="800000"/>
          <w:sz w:val="20"/>
          <w:highlight w:val="white"/>
        </w:rPr>
        <w:t>Tx</w:t>
      </w:r>
      <w:proofErr w:type="spellEnd"/>
      <w:proofErr w:type="gramEnd"/>
      <w:r w:rsidR="00861A37" w:rsidRPr="00147B55">
        <w:rPr>
          <w:rFonts w:cs="Arial"/>
          <w:color w:val="0000FF"/>
          <w:sz w:val="20"/>
          <w:highlight w:val="white"/>
        </w:rPr>
        <w:t>&gt;</w:t>
      </w:r>
    </w:p>
    <w:p w14:paraId="1EC6C2A7"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New</w:t>
      </w:r>
      <w:r w:rsidR="00861A37" w:rsidRPr="00147B55">
        <w:rPr>
          <w:rFonts w:cs="Arial"/>
          <w:color w:val="0000FF"/>
          <w:sz w:val="20"/>
          <w:highlight w:val="white"/>
        </w:rPr>
        <w:t>&gt;</w:t>
      </w:r>
    </w:p>
    <w:p w14:paraId="4A264B39"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CtrPtySpcfcData</w:t>
      </w:r>
      <w:proofErr w:type="spellEnd"/>
      <w:r w:rsidR="00861A37" w:rsidRPr="00147B55">
        <w:rPr>
          <w:rFonts w:cs="Arial"/>
          <w:color w:val="0000FF"/>
          <w:sz w:val="20"/>
          <w:highlight w:val="white"/>
        </w:rPr>
        <w:t>&gt;</w:t>
      </w:r>
    </w:p>
    <w:p w14:paraId="3A209948" w14:textId="77777777" w:rsidR="00361D54" w:rsidRPr="00147B55" w:rsidRDefault="00122187"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CtrPty</w:t>
      </w:r>
      <w:proofErr w:type="spellEnd"/>
      <w:r w:rsidR="00361D54" w:rsidRPr="00147B55">
        <w:rPr>
          <w:rFonts w:cs="Arial"/>
          <w:color w:val="0000FF"/>
          <w:sz w:val="20"/>
          <w:highlight w:val="white"/>
          <w:lang w:eastAsia="en-GB"/>
        </w:rPr>
        <w:t>&gt;</w:t>
      </w:r>
    </w:p>
    <w:p w14:paraId="0FA53541"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RptgCtrPty</w:t>
      </w:r>
      <w:proofErr w:type="spellEnd"/>
      <w:r w:rsidR="00861A37" w:rsidRPr="00147B55">
        <w:rPr>
          <w:rFonts w:cs="Arial"/>
          <w:color w:val="0000FF"/>
          <w:sz w:val="20"/>
          <w:highlight w:val="white"/>
        </w:rPr>
        <w:t>&gt;</w:t>
      </w:r>
    </w:p>
    <w:p w14:paraId="4FF8A6C6"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Id</w:t>
      </w:r>
      <w:r w:rsidR="00861A37" w:rsidRPr="00147B55">
        <w:rPr>
          <w:rFonts w:cs="Arial"/>
          <w:color w:val="0000FF"/>
          <w:sz w:val="20"/>
          <w:highlight w:val="white"/>
        </w:rPr>
        <w:t>&gt;</w:t>
      </w:r>
    </w:p>
    <w:p w14:paraId="1122E18F"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r w:rsidR="00861A37" w:rsidRPr="00147B55">
        <w:rPr>
          <w:rFonts w:cs="Arial"/>
          <w:color w:val="000000"/>
          <w:sz w:val="20"/>
          <w:highlight w:val="white"/>
        </w:rPr>
        <w:t>52</w:t>
      </w:r>
      <w:r w:rsidR="00FE7EBF" w:rsidRPr="00147B55">
        <w:rPr>
          <w:rFonts w:cs="Arial"/>
          <w:color w:val="000000"/>
          <w:sz w:val="20"/>
          <w:highlight w:val="white"/>
        </w:rPr>
        <w:t>00</w:t>
      </w:r>
      <w:r w:rsidR="00861A37" w:rsidRPr="00147B55">
        <w:rPr>
          <w:rFonts w:cs="Arial"/>
          <w:color w:val="000000"/>
          <w:sz w:val="20"/>
          <w:highlight w:val="white"/>
        </w:rPr>
        <w:t>00HKCX8</w:t>
      </w:r>
      <w:r w:rsidR="00FE7EBF" w:rsidRPr="00147B55">
        <w:rPr>
          <w:rFonts w:cs="Arial"/>
          <w:color w:val="000000"/>
          <w:sz w:val="20"/>
          <w:highlight w:val="white"/>
        </w:rPr>
        <w:t>0</w:t>
      </w:r>
      <w:r w:rsidR="00861A37" w:rsidRPr="00147B55">
        <w:rPr>
          <w:rFonts w:cs="Arial"/>
          <w:color w:val="000000"/>
          <w:sz w:val="20"/>
          <w:highlight w:val="white"/>
        </w:rPr>
        <w:t>XG</w:t>
      </w:r>
      <w:r w:rsidR="00FE7EBF" w:rsidRPr="00147B55">
        <w:rPr>
          <w:rFonts w:cs="Arial"/>
          <w:color w:val="000000"/>
          <w:sz w:val="20"/>
          <w:highlight w:val="white"/>
        </w:rPr>
        <w:t>0</w:t>
      </w:r>
      <w:r w:rsidR="00861A37" w:rsidRPr="00147B55">
        <w:rPr>
          <w:rFonts w:cs="Arial"/>
          <w:color w:val="000000"/>
          <w:sz w:val="20"/>
          <w:highlight w:val="white"/>
        </w:rPr>
        <w:t>KJ</w:t>
      </w:r>
      <w:r w:rsidR="00FE7EBF" w:rsidRPr="00147B55">
        <w:rPr>
          <w:rFonts w:cs="Arial"/>
          <w:color w:val="000000"/>
          <w:sz w:val="20"/>
          <w:highlight w:val="white"/>
        </w:rPr>
        <w:t>0</w:t>
      </w:r>
      <w:r w:rsidR="00861A37" w:rsidRPr="00147B55">
        <w:rPr>
          <w:rFonts w:cs="Arial"/>
          <w:color w:val="000000"/>
          <w:sz w:val="20"/>
          <w:highlight w:val="white"/>
        </w:rPr>
        <w:t>53</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p>
    <w:p w14:paraId="0233E672"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Id</w:t>
      </w:r>
      <w:r w:rsidR="00861A37" w:rsidRPr="00147B55">
        <w:rPr>
          <w:rFonts w:cs="Arial"/>
          <w:color w:val="0000FF"/>
          <w:sz w:val="20"/>
          <w:highlight w:val="white"/>
        </w:rPr>
        <w:t>&gt;</w:t>
      </w:r>
    </w:p>
    <w:p w14:paraId="1C1C5F6F"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Ntr</w:t>
      </w:r>
      <w:proofErr w:type="spellEnd"/>
      <w:r w:rsidR="00861A37" w:rsidRPr="00147B55">
        <w:rPr>
          <w:rFonts w:cs="Arial"/>
          <w:color w:val="0000FF"/>
          <w:sz w:val="20"/>
          <w:highlight w:val="white"/>
        </w:rPr>
        <w:t>&gt;</w:t>
      </w:r>
    </w:p>
    <w:p w14:paraId="0785EBC3"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FI</w:t>
      </w:r>
      <w:r w:rsidR="00861A37" w:rsidRPr="00147B55">
        <w:rPr>
          <w:rFonts w:cs="Arial"/>
          <w:color w:val="0000FF"/>
          <w:sz w:val="20"/>
          <w:highlight w:val="white"/>
        </w:rPr>
        <w:t>&gt;</w:t>
      </w:r>
      <w:r w:rsidR="00861A37" w:rsidRPr="00147B55">
        <w:rPr>
          <w:rFonts w:cs="Arial"/>
          <w:color w:val="000000"/>
          <w:sz w:val="20"/>
          <w:highlight w:val="white"/>
        </w:rPr>
        <w:t>INVF</w:t>
      </w:r>
      <w:r w:rsidR="00861A37" w:rsidRPr="00147B55">
        <w:rPr>
          <w:rFonts w:cs="Arial"/>
          <w:color w:val="0000FF"/>
          <w:sz w:val="20"/>
          <w:highlight w:val="white"/>
        </w:rPr>
        <w:t>&lt;/</w:t>
      </w:r>
      <w:r w:rsidR="00361D54" w:rsidRPr="00147B55">
        <w:rPr>
          <w:rFonts w:cs="Arial"/>
          <w:color w:val="800000"/>
          <w:sz w:val="20"/>
          <w:highlight w:val="white"/>
          <w:lang w:eastAsia="en-GB"/>
        </w:rPr>
        <w:t>FI</w:t>
      </w:r>
      <w:r w:rsidR="00861A37" w:rsidRPr="00147B55">
        <w:rPr>
          <w:rFonts w:cs="Arial"/>
          <w:color w:val="0000FF"/>
          <w:sz w:val="20"/>
          <w:highlight w:val="white"/>
        </w:rPr>
        <w:t>&gt;</w:t>
      </w:r>
    </w:p>
    <w:p w14:paraId="37B2586E"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Ntr</w:t>
      </w:r>
      <w:proofErr w:type="spellEnd"/>
      <w:r w:rsidR="00861A37" w:rsidRPr="00147B55">
        <w:rPr>
          <w:rFonts w:cs="Arial"/>
          <w:color w:val="0000FF"/>
          <w:sz w:val="20"/>
          <w:highlight w:val="white"/>
        </w:rPr>
        <w:t>&gt;</w:t>
      </w:r>
    </w:p>
    <w:p w14:paraId="4FF73D77"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TradgCpcty</w:t>
      </w:r>
      <w:proofErr w:type="spellEnd"/>
      <w:r w:rsidR="00861A37" w:rsidRPr="00147B55">
        <w:rPr>
          <w:rFonts w:cs="Arial"/>
          <w:color w:val="0000FF"/>
          <w:sz w:val="20"/>
          <w:highlight w:val="white"/>
        </w:rPr>
        <w:t>&gt;</w:t>
      </w:r>
      <w:r w:rsidR="00861A37" w:rsidRPr="00147B55">
        <w:rPr>
          <w:rFonts w:cs="Arial"/>
          <w:color w:val="000000"/>
          <w:sz w:val="20"/>
          <w:highlight w:val="white"/>
        </w:rPr>
        <w:t>PRIN</w:t>
      </w:r>
      <w:r w:rsidR="00861A37" w:rsidRPr="00147B55">
        <w:rPr>
          <w:rFonts w:cs="Arial"/>
          <w:color w:val="0000FF"/>
          <w:sz w:val="20"/>
          <w:highlight w:val="white"/>
        </w:rPr>
        <w:t>&lt;/</w:t>
      </w:r>
      <w:proofErr w:type="spellStart"/>
      <w:r w:rsidR="00861A37" w:rsidRPr="00147B55">
        <w:rPr>
          <w:rFonts w:cs="Arial"/>
          <w:color w:val="800000"/>
          <w:sz w:val="20"/>
          <w:highlight w:val="white"/>
        </w:rPr>
        <w:t>TradgCpcty</w:t>
      </w:r>
      <w:proofErr w:type="spellEnd"/>
      <w:r w:rsidR="00861A37" w:rsidRPr="00147B55">
        <w:rPr>
          <w:rFonts w:cs="Arial"/>
          <w:color w:val="0000FF"/>
          <w:sz w:val="20"/>
          <w:highlight w:val="white"/>
        </w:rPr>
        <w:t>&gt;</w:t>
      </w:r>
    </w:p>
    <w:p w14:paraId="5AFDDF56"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CtrPtySd</w:t>
      </w:r>
      <w:proofErr w:type="spellEnd"/>
      <w:r w:rsidR="00861A37" w:rsidRPr="00147B55">
        <w:rPr>
          <w:rFonts w:cs="Arial"/>
          <w:color w:val="0000FF"/>
          <w:sz w:val="20"/>
          <w:highlight w:val="white"/>
        </w:rPr>
        <w:t>&gt;</w:t>
      </w:r>
      <w:r w:rsidR="00861A37" w:rsidRPr="00147B55">
        <w:rPr>
          <w:rFonts w:cs="Arial"/>
          <w:color w:val="000000"/>
          <w:sz w:val="20"/>
          <w:highlight w:val="white"/>
        </w:rPr>
        <w:t>BYER</w:t>
      </w:r>
      <w:r w:rsidR="00861A37" w:rsidRPr="00147B55">
        <w:rPr>
          <w:rFonts w:cs="Arial"/>
          <w:color w:val="0000FF"/>
          <w:sz w:val="20"/>
          <w:highlight w:val="white"/>
        </w:rPr>
        <w:t>&lt;/</w:t>
      </w:r>
      <w:proofErr w:type="spellStart"/>
      <w:r w:rsidR="00861A37" w:rsidRPr="00147B55">
        <w:rPr>
          <w:rFonts w:cs="Arial"/>
          <w:color w:val="800000"/>
          <w:sz w:val="20"/>
          <w:highlight w:val="white"/>
        </w:rPr>
        <w:t>CtrPtySd</w:t>
      </w:r>
      <w:proofErr w:type="spellEnd"/>
      <w:r w:rsidR="00861A37" w:rsidRPr="00147B55">
        <w:rPr>
          <w:rFonts w:cs="Arial"/>
          <w:color w:val="0000FF"/>
          <w:sz w:val="20"/>
          <w:highlight w:val="white"/>
        </w:rPr>
        <w:t>&gt;</w:t>
      </w:r>
    </w:p>
    <w:p w14:paraId="586DCFAA"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RptgCtrPty</w:t>
      </w:r>
      <w:proofErr w:type="spellEnd"/>
      <w:r w:rsidR="00861A37" w:rsidRPr="00147B55">
        <w:rPr>
          <w:rFonts w:cs="Arial"/>
          <w:color w:val="0000FF"/>
          <w:sz w:val="20"/>
          <w:highlight w:val="white"/>
        </w:rPr>
        <w:t>&gt;</w:t>
      </w:r>
    </w:p>
    <w:p w14:paraId="07C49C68"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OthrCtrPty</w:t>
      </w:r>
      <w:proofErr w:type="spellEnd"/>
      <w:r w:rsidR="00861A37" w:rsidRPr="00147B55">
        <w:rPr>
          <w:rFonts w:cs="Arial"/>
          <w:color w:val="0000FF"/>
          <w:sz w:val="20"/>
          <w:highlight w:val="white"/>
        </w:rPr>
        <w:t>&gt;</w:t>
      </w:r>
    </w:p>
    <w:p w14:paraId="1CB0E79F" w14:textId="77777777" w:rsidR="00861A37" w:rsidRPr="00147B55" w:rsidRDefault="00122187"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Id</w:t>
      </w:r>
      <w:r w:rsidR="00861A37" w:rsidRPr="00147B55">
        <w:rPr>
          <w:rFonts w:cs="Arial"/>
          <w:color w:val="0000FF"/>
          <w:sz w:val="20"/>
          <w:highlight w:val="white"/>
          <w:lang w:val="fr-FR"/>
        </w:rPr>
        <w:t>&gt;</w:t>
      </w:r>
    </w:p>
    <w:p w14:paraId="49B28E2F" w14:textId="77777777" w:rsidR="00861A37" w:rsidRPr="00147B55" w:rsidRDefault="00122187"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LEI</w:t>
      </w:r>
      <w:r w:rsidR="00861A37" w:rsidRPr="00147B55">
        <w:rPr>
          <w:rFonts w:cs="Arial"/>
          <w:color w:val="0000FF"/>
          <w:sz w:val="20"/>
          <w:highlight w:val="white"/>
          <w:lang w:val="fr-FR"/>
        </w:rPr>
        <w:t>&gt;</w:t>
      </w:r>
      <w:r w:rsidR="00861A37" w:rsidRPr="00147B55">
        <w:rPr>
          <w:rFonts w:cs="Arial"/>
          <w:color w:val="000000"/>
          <w:sz w:val="20"/>
          <w:highlight w:val="white"/>
          <w:lang w:val="fr-FR"/>
        </w:rPr>
        <w:t>74</w:t>
      </w:r>
      <w:r w:rsidR="00C47761" w:rsidRPr="00147B55">
        <w:rPr>
          <w:rFonts w:cs="Arial"/>
          <w:color w:val="000000"/>
          <w:sz w:val="20"/>
          <w:highlight w:val="white"/>
          <w:lang w:val="fr-FR"/>
        </w:rPr>
        <w:t>3</w:t>
      </w:r>
      <w:r w:rsidR="00861A37" w:rsidRPr="00147B55">
        <w:rPr>
          <w:rFonts w:cs="Arial"/>
          <w:color w:val="000000"/>
          <w:sz w:val="20"/>
          <w:highlight w:val="white"/>
          <w:lang w:val="fr-FR"/>
        </w:rPr>
        <w:t>800WRL</w:t>
      </w:r>
      <w:r w:rsidR="00C47761" w:rsidRPr="00147B55">
        <w:rPr>
          <w:rFonts w:cs="Arial"/>
          <w:color w:val="000000"/>
          <w:sz w:val="20"/>
          <w:highlight w:val="white"/>
          <w:lang w:val="fr-FR"/>
        </w:rPr>
        <w:t>A</w:t>
      </w:r>
      <w:r w:rsidR="00861A37" w:rsidRPr="00147B55">
        <w:rPr>
          <w:rFonts w:cs="Arial"/>
          <w:color w:val="000000"/>
          <w:sz w:val="20"/>
          <w:highlight w:val="white"/>
          <w:lang w:val="fr-FR"/>
        </w:rPr>
        <w:t>RIB</w:t>
      </w:r>
      <w:r w:rsidR="00FE7EBF" w:rsidRPr="00147B55">
        <w:rPr>
          <w:rFonts w:cs="Arial"/>
          <w:color w:val="000000"/>
          <w:sz w:val="20"/>
          <w:highlight w:val="white"/>
          <w:lang w:val="fr-FR"/>
        </w:rPr>
        <w:t>C</w:t>
      </w:r>
      <w:r w:rsidR="00861A37" w:rsidRPr="00147B55">
        <w:rPr>
          <w:rFonts w:cs="Arial"/>
          <w:color w:val="000000"/>
          <w:sz w:val="20"/>
          <w:highlight w:val="white"/>
          <w:lang w:val="fr-FR"/>
        </w:rPr>
        <w:t>U2DU2</w:t>
      </w:r>
      <w:r w:rsidR="00FE7EBF" w:rsidRPr="00147B55">
        <w:rPr>
          <w:rFonts w:cs="Arial"/>
          <w:color w:val="000000"/>
          <w:sz w:val="20"/>
          <w:highlight w:val="white"/>
          <w:lang w:val="fr-FR"/>
        </w:rPr>
        <w:t>0</w:t>
      </w:r>
      <w:r w:rsidR="00861A37" w:rsidRPr="00147B55">
        <w:rPr>
          <w:rFonts w:cs="Arial"/>
          <w:color w:val="0000FF"/>
          <w:sz w:val="20"/>
          <w:highlight w:val="white"/>
          <w:lang w:val="fr-FR"/>
        </w:rPr>
        <w:t>&lt;/</w:t>
      </w:r>
      <w:r w:rsidR="00861A37" w:rsidRPr="00147B55">
        <w:rPr>
          <w:rFonts w:cs="Arial"/>
          <w:color w:val="800000"/>
          <w:sz w:val="20"/>
          <w:highlight w:val="white"/>
          <w:lang w:val="fr-FR"/>
        </w:rPr>
        <w:t>LEI</w:t>
      </w:r>
      <w:r w:rsidR="00861A37" w:rsidRPr="00147B55">
        <w:rPr>
          <w:rFonts w:cs="Arial"/>
          <w:color w:val="0000FF"/>
          <w:sz w:val="20"/>
          <w:highlight w:val="white"/>
          <w:lang w:val="fr-FR"/>
        </w:rPr>
        <w:t>&gt;</w:t>
      </w:r>
    </w:p>
    <w:p w14:paraId="62058F97" w14:textId="77777777" w:rsidR="00861A37" w:rsidRPr="00147B55" w:rsidRDefault="00122187"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Id</w:t>
      </w:r>
      <w:r w:rsidR="00861A37" w:rsidRPr="00147B55">
        <w:rPr>
          <w:rFonts w:cs="Arial"/>
          <w:color w:val="0000FF"/>
          <w:sz w:val="20"/>
          <w:highlight w:val="white"/>
          <w:lang w:val="fr-FR"/>
        </w:rPr>
        <w:t>&gt;</w:t>
      </w:r>
    </w:p>
    <w:p w14:paraId="0A6290F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Pr="00147B55">
        <w:rPr>
          <w:rFonts w:cs="Arial"/>
          <w:color w:val="0000FF"/>
          <w:sz w:val="20"/>
          <w:highlight w:val="white"/>
          <w:lang w:val="fr-BE"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Ctry</w:t>
      </w:r>
      <w:proofErr w:type="spellEnd"/>
      <w:r w:rsidR="00861A37" w:rsidRPr="00147B55">
        <w:rPr>
          <w:rFonts w:cs="Arial"/>
          <w:color w:val="0000FF"/>
          <w:sz w:val="20"/>
          <w:highlight w:val="white"/>
        </w:rPr>
        <w:t>&gt;</w:t>
      </w:r>
      <w:r w:rsidR="00861A37" w:rsidRPr="00147B55">
        <w:rPr>
          <w:rFonts w:cs="Arial"/>
          <w:color w:val="000000"/>
          <w:sz w:val="20"/>
          <w:highlight w:val="white"/>
        </w:rPr>
        <w:t>DE</w:t>
      </w:r>
      <w:r w:rsidR="00861A37" w:rsidRPr="00147B55">
        <w:rPr>
          <w:rFonts w:cs="Arial"/>
          <w:color w:val="0000FF"/>
          <w:sz w:val="20"/>
          <w:highlight w:val="white"/>
        </w:rPr>
        <w:t>&lt;/</w:t>
      </w:r>
      <w:proofErr w:type="spellStart"/>
      <w:r w:rsidR="00861A37" w:rsidRPr="00147B55">
        <w:rPr>
          <w:rFonts w:cs="Arial"/>
          <w:color w:val="800000"/>
          <w:sz w:val="20"/>
          <w:highlight w:val="white"/>
        </w:rPr>
        <w:t>Ctry</w:t>
      </w:r>
      <w:proofErr w:type="spellEnd"/>
      <w:r w:rsidR="00861A37" w:rsidRPr="00147B55">
        <w:rPr>
          <w:rFonts w:cs="Arial"/>
          <w:color w:val="0000FF"/>
          <w:sz w:val="20"/>
          <w:highlight w:val="white"/>
        </w:rPr>
        <w:t>&gt;</w:t>
      </w:r>
    </w:p>
    <w:p w14:paraId="0260FA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OthrCtrPty</w:t>
      </w:r>
      <w:proofErr w:type="spellEnd"/>
      <w:r w:rsidR="00861A37" w:rsidRPr="00147B55">
        <w:rPr>
          <w:rFonts w:cs="Arial"/>
          <w:color w:val="0000FF"/>
          <w:sz w:val="20"/>
          <w:highlight w:val="white"/>
        </w:rPr>
        <w:t>&gt;</w:t>
      </w:r>
    </w:p>
    <w:p w14:paraId="5D73EA2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Bnfcry</w:t>
      </w:r>
      <w:proofErr w:type="spellEnd"/>
      <w:r w:rsidR="00861A37" w:rsidRPr="00147B55">
        <w:rPr>
          <w:rFonts w:cs="Arial"/>
          <w:color w:val="0000FF"/>
          <w:sz w:val="20"/>
          <w:highlight w:val="white"/>
        </w:rPr>
        <w:t>&gt;</w:t>
      </w:r>
    </w:p>
    <w:p w14:paraId="42E9FF95"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r w:rsidR="00861A37" w:rsidRPr="00147B55">
        <w:rPr>
          <w:rFonts w:cs="Arial"/>
          <w:color w:val="000000"/>
          <w:sz w:val="20"/>
          <w:highlight w:val="white"/>
        </w:rPr>
        <w:t>74</w:t>
      </w:r>
      <w:r w:rsidR="00C47761" w:rsidRPr="00147B55">
        <w:rPr>
          <w:rFonts w:cs="Arial"/>
          <w:color w:val="000000"/>
          <w:sz w:val="20"/>
          <w:highlight w:val="white"/>
        </w:rPr>
        <w:t>3</w:t>
      </w:r>
      <w:r w:rsidR="00861A37" w:rsidRPr="00147B55">
        <w:rPr>
          <w:rFonts w:cs="Arial"/>
          <w:color w:val="000000"/>
          <w:sz w:val="20"/>
          <w:highlight w:val="white"/>
        </w:rPr>
        <w:t>800WRL</w:t>
      </w:r>
      <w:r w:rsidR="00C47761" w:rsidRPr="00147B55">
        <w:rPr>
          <w:rFonts w:cs="Arial"/>
          <w:color w:val="000000"/>
          <w:sz w:val="20"/>
          <w:highlight w:val="white"/>
        </w:rPr>
        <w:t>A</w:t>
      </w:r>
      <w:r w:rsidR="00861A37" w:rsidRPr="00147B55">
        <w:rPr>
          <w:rFonts w:cs="Arial"/>
          <w:color w:val="000000"/>
          <w:sz w:val="20"/>
          <w:highlight w:val="white"/>
        </w:rPr>
        <w:t>RIB</w:t>
      </w:r>
      <w:r w:rsidR="00FE7EBF" w:rsidRPr="00147B55">
        <w:rPr>
          <w:rFonts w:cs="Arial"/>
          <w:color w:val="000000"/>
          <w:sz w:val="20"/>
          <w:highlight w:val="white"/>
        </w:rPr>
        <w:t>C</w:t>
      </w:r>
      <w:r w:rsidR="00861A37" w:rsidRPr="00147B55">
        <w:rPr>
          <w:rFonts w:cs="Arial"/>
          <w:color w:val="000000"/>
          <w:sz w:val="20"/>
          <w:highlight w:val="white"/>
        </w:rPr>
        <w:t>U2DU2</w:t>
      </w:r>
      <w:r w:rsidR="00FE7EBF" w:rsidRPr="00147B55">
        <w:rPr>
          <w:rFonts w:cs="Arial"/>
          <w:color w:val="000000"/>
          <w:sz w:val="20"/>
          <w:highlight w:val="white"/>
        </w:rPr>
        <w:t>0</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p>
    <w:p w14:paraId="25FED0D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Bnfcry</w:t>
      </w:r>
      <w:proofErr w:type="spellEnd"/>
      <w:r w:rsidR="00861A37" w:rsidRPr="00147B55">
        <w:rPr>
          <w:rFonts w:cs="Arial"/>
          <w:color w:val="0000FF"/>
          <w:sz w:val="20"/>
          <w:highlight w:val="white"/>
        </w:rPr>
        <w:t>&gt;</w:t>
      </w:r>
    </w:p>
    <w:p w14:paraId="3B9DCC06" w14:textId="77777777"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CtrPty</w:t>
      </w:r>
      <w:proofErr w:type="spellEnd"/>
      <w:r w:rsidR="00361D54" w:rsidRPr="00147B55">
        <w:rPr>
          <w:rFonts w:cs="Arial"/>
          <w:color w:val="0000FF"/>
          <w:sz w:val="20"/>
          <w:highlight w:val="white"/>
          <w:lang w:eastAsia="en-GB"/>
        </w:rPr>
        <w:t>&gt;</w:t>
      </w:r>
    </w:p>
    <w:p w14:paraId="2FA8E3D0"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RptgDtTm</w:t>
      </w:r>
      <w:proofErr w:type="spellEnd"/>
      <w:r w:rsidR="00861A37" w:rsidRPr="00147B55">
        <w:rPr>
          <w:rFonts w:cs="Arial"/>
          <w:color w:val="0000FF"/>
          <w:sz w:val="20"/>
          <w:highlight w:val="white"/>
        </w:rPr>
        <w:t>&gt;</w:t>
      </w:r>
      <w:r w:rsidR="00861A37" w:rsidRPr="00147B55">
        <w:rPr>
          <w:rFonts w:cs="Arial"/>
          <w:color w:val="000000"/>
          <w:sz w:val="20"/>
          <w:highlight w:val="white"/>
        </w:rPr>
        <w:t>2015-12-17T09:30:47Z</w:t>
      </w:r>
      <w:r w:rsidR="00861A37" w:rsidRPr="00147B55">
        <w:rPr>
          <w:rFonts w:cs="Arial"/>
          <w:color w:val="0000FF"/>
          <w:sz w:val="20"/>
          <w:highlight w:val="white"/>
        </w:rPr>
        <w:t>&lt;/</w:t>
      </w:r>
      <w:proofErr w:type="spellStart"/>
      <w:r w:rsidR="00861A37" w:rsidRPr="00147B55">
        <w:rPr>
          <w:rFonts w:cs="Arial"/>
          <w:color w:val="800000"/>
          <w:sz w:val="20"/>
          <w:highlight w:val="white"/>
        </w:rPr>
        <w:t>RptgDtTm</w:t>
      </w:r>
      <w:proofErr w:type="spellEnd"/>
      <w:r w:rsidR="00861A37" w:rsidRPr="00147B55">
        <w:rPr>
          <w:rFonts w:cs="Arial"/>
          <w:color w:val="0000FF"/>
          <w:sz w:val="20"/>
          <w:highlight w:val="white"/>
        </w:rPr>
        <w:t>&gt;</w:t>
      </w:r>
    </w:p>
    <w:p w14:paraId="7D387009"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CtrPtySpcfcData</w:t>
      </w:r>
      <w:proofErr w:type="spellEnd"/>
      <w:r w:rsidR="00861A37" w:rsidRPr="00147B55">
        <w:rPr>
          <w:rFonts w:cs="Arial"/>
          <w:color w:val="0000FF"/>
          <w:sz w:val="20"/>
          <w:highlight w:val="white"/>
        </w:rPr>
        <w:t>&gt;</w:t>
      </w:r>
    </w:p>
    <w:p w14:paraId="792F02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CmonTradData</w:t>
      </w:r>
      <w:proofErr w:type="spellEnd"/>
      <w:r w:rsidR="00861A37" w:rsidRPr="00147B55">
        <w:rPr>
          <w:rFonts w:cs="Arial"/>
          <w:color w:val="0000FF"/>
          <w:sz w:val="20"/>
          <w:highlight w:val="white"/>
        </w:rPr>
        <w:t>&gt;</w:t>
      </w:r>
    </w:p>
    <w:p w14:paraId="1B7D04D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CtrctData</w:t>
      </w:r>
      <w:proofErr w:type="spellEnd"/>
      <w:r w:rsidR="00861A37" w:rsidRPr="00147B55">
        <w:rPr>
          <w:rFonts w:cs="Arial"/>
          <w:color w:val="0000FF"/>
          <w:sz w:val="20"/>
          <w:highlight w:val="white"/>
        </w:rPr>
        <w:t>&gt;</w:t>
      </w:r>
    </w:p>
    <w:p w14:paraId="2630501A"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CtrctTp</w:t>
      </w:r>
      <w:proofErr w:type="spellEnd"/>
      <w:r w:rsidR="00861A37" w:rsidRPr="00147B55">
        <w:rPr>
          <w:rFonts w:cs="Arial"/>
          <w:color w:val="0000FF"/>
          <w:sz w:val="20"/>
          <w:highlight w:val="white"/>
        </w:rPr>
        <w:t>&gt;</w:t>
      </w:r>
      <w:r w:rsidR="00361D54" w:rsidRPr="00147B55">
        <w:rPr>
          <w:rFonts w:cs="Arial"/>
          <w:color w:val="000000"/>
          <w:sz w:val="20"/>
          <w:highlight w:val="white"/>
          <w:lang w:eastAsia="en-GB"/>
        </w:rPr>
        <w:t>OPTN</w:t>
      </w:r>
      <w:r w:rsidR="00861A37" w:rsidRPr="00147B55">
        <w:rPr>
          <w:rFonts w:cs="Arial"/>
          <w:color w:val="0000FF"/>
          <w:sz w:val="20"/>
          <w:highlight w:val="white"/>
        </w:rPr>
        <w:t>&lt;/</w:t>
      </w:r>
      <w:proofErr w:type="spellStart"/>
      <w:r w:rsidR="00861A37" w:rsidRPr="00147B55">
        <w:rPr>
          <w:rFonts w:cs="Arial"/>
          <w:color w:val="800000"/>
          <w:sz w:val="20"/>
          <w:highlight w:val="white"/>
        </w:rPr>
        <w:t>CtrctTp</w:t>
      </w:r>
      <w:proofErr w:type="spellEnd"/>
      <w:r w:rsidR="00861A37" w:rsidRPr="00147B55">
        <w:rPr>
          <w:rFonts w:cs="Arial"/>
          <w:color w:val="0000FF"/>
          <w:sz w:val="20"/>
          <w:highlight w:val="white"/>
        </w:rPr>
        <w:t>&gt;</w:t>
      </w:r>
    </w:p>
    <w:p w14:paraId="267DC9AB"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AsstClss</w:t>
      </w:r>
      <w:proofErr w:type="spellEnd"/>
      <w:r w:rsidR="00861A37" w:rsidRPr="00147B55">
        <w:rPr>
          <w:rFonts w:cs="Arial"/>
          <w:color w:val="0000FF"/>
          <w:sz w:val="20"/>
          <w:highlight w:val="white"/>
        </w:rPr>
        <w:t>&gt;</w:t>
      </w:r>
      <w:r w:rsidR="00861A37" w:rsidRPr="00147B55">
        <w:rPr>
          <w:rFonts w:cs="Arial"/>
          <w:color w:val="000000"/>
          <w:sz w:val="20"/>
          <w:highlight w:val="white"/>
        </w:rPr>
        <w:t>INTR</w:t>
      </w:r>
      <w:r w:rsidR="00861A37" w:rsidRPr="00147B55">
        <w:rPr>
          <w:rFonts w:cs="Arial"/>
          <w:color w:val="0000FF"/>
          <w:sz w:val="20"/>
          <w:highlight w:val="white"/>
        </w:rPr>
        <w:t>&lt;/</w:t>
      </w:r>
      <w:proofErr w:type="spellStart"/>
      <w:r w:rsidR="00861A37" w:rsidRPr="00147B55">
        <w:rPr>
          <w:rFonts w:cs="Arial"/>
          <w:color w:val="800000"/>
          <w:sz w:val="20"/>
          <w:highlight w:val="white"/>
        </w:rPr>
        <w:t>AsstClss</w:t>
      </w:r>
      <w:proofErr w:type="spellEnd"/>
      <w:r w:rsidR="00861A37" w:rsidRPr="00147B55">
        <w:rPr>
          <w:rFonts w:cs="Arial"/>
          <w:color w:val="0000FF"/>
          <w:sz w:val="20"/>
          <w:highlight w:val="white"/>
        </w:rPr>
        <w:t>&gt;</w:t>
      </w:r>
    </w:p>
    <w:p w14:paraId="42AE5EE4" w14:textId="77777777"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Undrlyg</w:t>
      </w:r>
      <w:r w:rsidR="00BB144E" w:rsidRPr="00147B55">
        <w:rPr>
          <w:rFonts w:cs="Arial"/>
          <w:color w:val="800000"/>
          <w:sz w:val="20"/>
          <w:highlight w:val="white"/>
          <w:lang w:eastAsia="en-GB"/>
        </w:rPr>
        <w:t>Instrm</w:t>
      </w:r>
      <w:proofErr w:type="spellEnd"/>
      <w:r w:rsidR="00361D54" w:rsidRPr="00147B55">
        <w:rPr>
          <w:rFonts w:cs="Arial"/>
          <w:color w:val="0000FF"/>
          <w:sz w:val="20"/>
          <w:highlight w:val="white"/>
          <w:lang w:eastAsia="en-GB"/>
        </w:rPr>
        <w:t>&gt;</w:t>
      </w:r>
    </w:p>
    <w:p w14:paraId="367B2C64"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ISIN</w:t>
      </w:r>
      <w:r w:rsidR="00861A37" w:rsidRPr="00147B55">
        <w:rPr>
          <w:rFonts w:cs="Arial"/>
          <w:color w:val="0000FF"/>
          <w:sz w:val="20"/>
          <w:highlight w:val="white"/>
        </w:rPr>
        <w:t>&gt;</w:t>
      </w:r>
      <w:r w:rsidR="00861A37" w:rsidRPr="00147B55">
        <w:rPr>
          <w:rFonts w:cs="Arial"/>
          <w:color w:val="000000"/>
          <w:sz w:val="20"/>
          <w:highlight w:val="white"/>
        </w:rPr>
        <w:t>XS4589012033</w:t>
      </w:r>
      <w:r w:rsidR="00861A37" w:rsidRPr="00147B55">
        <w:rPr>
          <w:rFonts w:cs="Arial"/>
          <w:color w:val="0000FF"/>
          <w:sz w:val="20"/>
          <w:highlight w:val="white"/>
        </w:rPr>
        <w:t>&lt;/</w:t>
      </w:r>
      <w:r w:rsidR="00861A37" w:rsidRPr="00147B55">
        <w:rPr>
          <w:rFonts w:cs="Arial"/>
          <w:color w:val="800000"/>
          <w:sz w:val="20"/>
          <w:highlight w:val="white"/>
        </w:rPr>
        <w:t>ISIN</w:t>
      </w:r>
      <w:r w:rsidR="00861A37" w:rsidRPr="00147B55">
        <w:rPr>
          <w:rFonts w:cs="Arial"/>
          <w:color w:val="0000FF"/>
          <w:sz w:val="20"/>
          <w:highlight w:val="white"/>
        </w:rPr>
        <w:t>&gt;</w:t>
      </w:r>
    </w:p>
    <w:p w14:paraId="2E62D0D2" w14:textId="77777777" w:rsidR="00361D54" w:rsidRPr="00147B55" w:rsidRDefault="00122187"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BB144E" w:rsidRPr="00147B55">
        <w:rPr>
          <w:rFonts w:cs="Arial"/>
          <w:color w:val="800000"/>
          <w:sz w:val="20"/>
          <w:highlight w:val="white"/>
          <w:lang w:eastAsia="en-GB"/>
        </w:rPr>
        <w:t>UndrlygInstrm</w:t>
      </w:r>
      <w:proofErr w:type="spellEnd"/>
      <w:r w:rsidR="00361D54" w:rsidRPr="00147B55">
        <w:rPr>
          <w:rFonts w:cs="Arial"/>
          <w:color w:val="0000FF"/>
          <w:sz w:val="20"/>
          <w:highlight w:val="white"/>
          <w:lang w:eastAsia="en-GB"/>
        </w:rPr>
        <w:t>&gt;</w:t>
      </w:r>
    </w:p>
    <w:p w14:paraId="1FF1CFA0"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NtnlCcyFrstLeg</w:t>
      </w:r>
      <w:proofErr w:type="spellEnd"/>
      <w:r w:rsidR="00861A37" w:rsidRPr="00147B55">
        <w:rPr>
          <w:rFonts w:cs="Arial"/>
          <w:color w:val="0000FF"/>
          <w:sz w:val="20"/>
          <w:highlight w:val="white"/>
        </w:rPr>
        <w:t>&gt;</w:t>
      </w:r>
      <w:r w:rsidR="00861A37" w:rsidRPr="00147B55">
        <w:rPr>
          <w:rFonts w:cs="Arial"/>
          <w:color w:val="000000"/>
          <w:sz w:val="20"/>
          <w:highlight w:val="white"/>
        </w:rPr>
        <w:t>EUR</w:t>
      </w:r>
      <w:r w:rsidR="00861A37" w:rsidRPr="00147B55">
        <w:rPr>
          <w:rFonts w:cs="Arial"/>
          <w:color w:val="0000FF"/>
          <w:sz w:val="20"/>
          <w:highlight w:val="white"/>
        </w:rPr>
        <w:t>&lt;/</w:t>
      </w:r>
      <w:proofErr w:type="spellStart"/>
      <w:r w:rsidR="00861A37" w:rsidRPr="00147B55">
        <w:rPr>
          <w:rFonts w:cs="Arial"/>
          <w:color w:val="800000"/>
          <w:sz w:val="20"/>
          <w:highlight w:val="white"/>
        </w:rPr>
        <w:t>NtnlCcyFrstLeg</w:t>
      </w:r>
      <w:proofErr w:type="spellEnd"/>
      <w:r w:rsidR="00861A37" w:rsidRPr="00147B55">
        <w:rPr>
          <w:rFonts w:cs="Arial"/>
          <w:color w:val="0000FF"/>
          <w:sz w:val="20"/>
          <w:highlight w:val="white"/>
        </w:rPr>
        <w:t>&gt;</w:t>
      </w:r>
    </w:p>
    <w:p w14:paraId="1AB6DD9B"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CtrctData</w:t>
      </w:r>
      <w:proofErr w:type="spellEnd"/>
      <w:r w:rsidR="00861A37" w:rsidRPr="00147B55">
        <w:rPr>
          <w:rFonts w:cs="Arial"/>
          <w:color w:val="0000FF"/>
          <w:sz w:val="20"/>
          <w:highlight w:val="white"/>
        </w:rPr>
        <w:t>&gt;</w:t>
      </w:r>
    </w:p>
    <w:p w14:paraId="74604ACA"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TxData</w:t>
      </w:r>
      <w:proofErr w:type="spellEnd"/>
      <w:r w:rsidR="00861A37" w:rsidRPr="00147B55">
        <w:rPr>
          <w:rFonts w:cs="Arial"/>
          <w:color w:val="0000FF"/>
          <w:sz w:val="20"/>
          <w:highlight w:val="white"/>
        </w:rPr>
        <w:t>&gt;</w:t>
      </w:r>
    </w:p>
    <w:p w14:paraId="2D220C2A"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UnqTradIdr</w:t>
      </w:r>
      <w:proofErr w:type="spellEnd"/>
      <w:r w:rsidR="00861A37" w:rsidRPr="00147B55">
        <w:rPr>
          <w:rFonts w:cs="Arial"/>
          <w:color w:val="0000FF"/>
          <w:sz w:val="20"/>
          <w:highlight w:val="white"/>
        </w:rPr>
        <w:t>&gt;</w:t>
      </w:r>
      <w:r w:rsidR="00861A37" w:rsidRPr="00147B55">
        <w:rPr>
          <w:rFonts w:cs="Arial"/>
          <w:color w:val="000000"/>
          <w:sz w:val="20"/>
          <w:highlight w:val="white"/>
        </w:rPr>
        <w:t>210-5654844</w:t>
      </w:r>
      <w:r w:rsidR="00861A37" w:rsidRPr="00147B55">
        <w:rPr>
          <w:rFonts w:cs="Arial"/>
          <w:color w:val="0000FF"/>
          <w:sz w:val="20"/>
          <w:highlight w:val="white"/>
        </w:rPr>
        <w:t>&lt;/</w:t>
      </w:r>
      <w:proofErr w:type="spellStart"/>
      <w:r w:rsidR="00861A37" w:rsidRPr="00147B55">
        <w:rPr>
          <w:rFonts w:cs="Arial"/>
          <w:color w:val="800000"/>
          <w:sz w:val="20"/>
          <w:highlight w:val="white"/>
        </w:rPr>
        <w:t>UnqTradIdr</w:t>
      </w:r>
      <w:proofErr w:type="spellEnd"/>
      <w:r w:rsidR="00861A37" w:rsidRPr="00147B55">
        <w:rPr>
          <w:rFonts w:cs="Arial"/>
          <w:color w:val="0000FF"/>
          <w:sz w:val="20"/>
          <w:highlight w:val="white"/>
        </w:rPr>
        <w:t>&gt;</w:t>
      </w:r>
    </w:p>
    <w:p w14:paraId="0E39669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RptTrckgNb</w:t>
      </w:r>
      <w:proofErr w:type="spellEnd"/>
      <w:r w:rsidR="00861A37" w:rsidRPr="00147B55">
        <w:rPr>
          <w:rFonts w:cs="Arial"/>
          <w:color w:val="0000FF"/>
          <w:sz w:val="20"/>
          <w:highlight w:val="white"/>
        </w:rPr>
        <w:t>&gt;</w:t>
      </w:r>
      <w:r w:rsidR="00861A37" w:rsidRPr="00147B55">
        <w:rPr>
          <w:rFonts w:cs="Arial"/>
          <w:color w:val="000000"/>
          <w:sz w:val="20"/>
          <w:highlight w:val="white"/>
        </w:rPr>
        <w:t>6846468444</w:t>
      </w:r>
      <w:r w:rsidR="00861A37" w:rsidRPr="00147B55">
        <w:rPr>
          <w:rFonts w:cs="Arial"/>
          <w:color w:val="0000FF"/>
          <w:sz w:val="20"/>
          <w:highlight w:val="white"/>
        </w:rPr>
        <w:t>&lt;/</w:t>
      </w:r>
      <w:proofErr w:type="spellStart"/>
      <w:r w:rsidR="00861A37" w:rsidRPr="00147B55">
        <w:rPr>
          <w:rFonts w:cs="Arial"/>
          <w:color w:val="800000"/>
          <w:sz w:val="20"/>
          <w:highlight w:val="white"/>
        </w:rPr>
        <w:t>RptTrckgNb</w:t>
      </w:r>
      <w:proofErr w:type="spellEnd"/>
      <w:r w:rsidR="00861A37" w:rsidRPr="00147B55">
        <w:rPr>
          <w:rFonts w:cs="Arial"/>
          <w:color w:val="0000FF"/>
          <w:sz w:val="20"/>
          <w:highlight w:val="white"/>
        </w:rPr>
        <w:t>&gt;</w:t>
      </w:r>
    </w:p>
    <w:p w14:paraId="4B20DB89"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CmplxTradId</w:t>
      </w:r>
      <w:proofErr w:type="spellEnd"/>
      <w:r w:rsidR="00861A37" w:rsidRPr="00147B55">
        <w:rPr>
          <w:rFonts w:cs="Arial"/>
          <w:color w:val="0000FF"/>
          <w:sz w:val="20"/>
          <w:highlight w:val="white"/>
        </w:rPr>
        <w:t>&gt;</w:t>
      </w:r>
      <w:r w:rsidR="00861A37" w:rsidRPr="00147B55">
        <w:rPr>
          <w:rFonts w:cs="Arial"/>
          <w:color w:val="000000"/>
          <w:sz w:val="20"/>
          <w:highlight w:val="white"/>
        </w:rPr>
        <w:t>25584648</w:t>
      </w:r>
      <w:r w:rsidR="00861A37" w:rsidRPr="00147B55">
        <w:rPr>
          <w:rFonts w:cs="Arial"/>
          <w:color w:val="0000FF"/>
          <w:sz w:val="20"/>
          <w:highlight w:val="white"/>
        </w:rPr>
        <w:t>&lt;/</w:t>
      </w:r>
      <w:proofErr w:type="spellStart"/>
      <w:r w:rsidR="00861A37" w:rsidRPr="00147B55">
        <w:rPr>
          <w:rFonts w:cs="Arial"/>
          <w:color w:val="800000"/>
          <w:sz w:val="20"/>
          <w:highlight w:val="white"/>
        </w:rPr>
        <w:t>CmplxTradId</w:t>
      </w:r>
      <w:proofErr w:type="spellEnd"/>
      <w:r w:rsidR="00861A37" w:rsidRPr="00147B55">
        <w:rPr>
          <w:rFonts w:cs="Arial"/>
          <w:color w:val="0000FF"/>
          <w:sz w:val="20"/>
          <w:highlight w:val="white"/>
        </w:rPr>
        <w:t>&gt;</w:t>
      </w:r>
    </w:p>
    <w:p w14:paraId="4692F135"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TradgVn</w:t>
      </w:r>
      <w:proofErr w:type="spellEnd"/>
      <w:r w:rsidR="00861A37" w:rsidRPr="00147B55">
        <w:rPr>
          <w:rFonts w:cs="Arial"/>
          <w:color w:val="0000FF"/>
          <w:sz w:val="20"/>
          <w:highlight w:val="white"/>
        </w:rPr>
        <w:t>&gt;</w:t>
      </w:r>
      <w:r w:rsidR="00861A37" w:rsidRPr="00147B55">
        <w:rPr>
          <w:rFonts w:cs="Arial"/>
          <w:color w:val="000000"/>
          <w:sz w:val="20"/>
          <w:highlight w:val="white"/>
        </w:rPr>
        <w:t>XOFF</w:t>
      </w:r>
      <w:r w:rsidR="00861A37" w:rsidRPr="00147B55">
        <w:rPr>
          <w:rFonts w:cs="Arial"/>
          <w:color w:val="0000FF"/>
          <w:sz w:val="20"/>
          <w:highlight w:val="white"/>
        </w:rPr>
        <w:t>&lt;/</w:t>
      </w:r>
      <w:proofErr w:type="spellStart"/>
      <w:r w:rsidR="00861A37" w:rsidRPr="00147B55">
        <w:rPr>
          <w:rFonts w:cs="Arial"/>
          <w:color w:val="800000"/>
          <w:sz w:val="20"/>
          <w:highlight w:val="white"/>
        </w:rPr>
        <w:t>TradgVn</w:t>
      </w:r>
      <w:proofErr w:type="spellEnd"/>
      <w:r w:rsidR="00861A37" w:rsidRPr="00147B55">
        <w:rPr>
          <w:rFonts w:cs="Arial"/>
          <w:color w:val="0000FF"/>
          <w:sz w:val="20"/>
          <w:highlight w:val="white"/>
        </w:rPr>
        <w:t>&gt;</w:t>
      </w:r>
    </w:p>
    <w:p w14:paraId="0E3C615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Cmprssn</w:t>
      </w:r>
      <w:proofErr w:type="spellEnd"/>
      <w:r w:rsidR="00861A37" w:rsidRPr="00147B55">
        <w:rPr>
          <w:rFonts w:cs="Arial"/>
          <w:color w:val="0000FF"/>
          <w:sz w:val="20"/>
          <w:highlight w:val="white"/>
        </w:rPr>
        <w:t>&gt;</w:t>
      </w:r>
      <w:r w:rsidR="00861A37" w:rsidRPr="00147B55">
        <w:rPr>
          <w:rFonts w:cs="Arial"/>
          <w:color w:val="000000"/>
          <w:sz w:val="20"/>
          <w:highlight w:val="white"/>
        </w:rPr>
        <w:t>false</w:t>
      </w:r>
      <w:r w:rsidR="00861A37" w:rsidRPr="00147B55">
        <w:rPr>
          <w:rFonts w:cs="Arial"/>
          <w:color w:val="0000FF"/>
          <w:sz w:val="20"/>
          <w:highlight w:val="white"/>
        </w:rPr>
        <w:t>&lt;/</w:t>
      </w:r>
      <w:proofErr w:type="spellStart"/>
      <w:r w:rsidR="00861A37" w:rsidRPr="00147B55">
        <w:rPr>
          <w:rFonts w:cs="Arial"/>
          <w:color w:val="800000"/>
          <w:sz w:val="20"/>
          <w:highlight w:val="white"/>
        </w:rPr>
        <w:t>Cmprssn</w:t>
      </w:r>
      <w:proofErr w:type="spellEnd"/>
      <w:r w:rsidR="00861A37" w:rsidRPr="00147B55">
        <w:rPr>
          <w:rFonts w:cs="Arial"/>
          <w:color w:val="0000FF"/>
          <w:sz w:val="20"/>
          <w:highlight w:val="white"/>
        </w:rPr>
        <w:t>&gt;</w:t>
      </w:r>
    </w:p>
    <w:p w14:paraId="3D6DF27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Pric</w:t>
      </w:r>
      <w:proofErr w:type="spellEnd"/>
      <w:r w:rsidR="00861A37" w:rsidRPr="00147B55">
        <w:rPr>
          <w:rFonts w:cs="Arial"/>
          <w:color w:val="0000FF"/>
          <w:sz w:val="20"/>
          <w:highlight w:val="white"/>
        </w:rPr>
        <w:t>&gt;</w:t>
      </w:r>
    </w:p>
    <w:p w14:paraId="3DFC5045"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MntryVal</w:t>
      </w:r>
      <w:proofErr w:type="spellEnd"/>
      <w:r w:rsidR="00861A37" w:rsidRPr="00147B55">
        <w:rPr>
          <w:rFonts w:cs="Arial"/>
          <w:color w:val="0000FF"/>
          <w:sz w:val="20"/>
          <w:highlight w:val="white"/>
        </w:rPr>
        <w:t>&gt;</w:t>
      </w:r>
    </w:p>
    <w:p w14:paraId="13A03D0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FE6C15" w:rsidRPr="00147B55">
        <w:rPr>
          <w:rFonts w:cs="Arial"/>
          <w:color w:val="800000"/>
          <w:sz w:val="20"/>
          <w:highlight w:val="white"/>
        </w:rPr>
        <w:t>Amt</w:t>
      </w:r>
      <w:proofErr w:type="spellEnd"/>
      <w:r w:rsidR="00FE6C15" w:rsidRPr="00147B55">
        <w:rPr>
          <w:rFonts w:cs="Arial"/>
          <w:color w:val="FF0000"/>
          <w:sz w:val="20"/>
          <w:highlight w:val="white"/>
        </w:rPr>
        <w:t xml:space="preserve"> </w:t>
      </w:r>
      <w:proofErr w:type="spellStart"/>
      <w:r w:rsidR="00FE6C15" w:rsidRPr="00147B55">
        <w:rPr>
          <w:rFonts w:cs="Arial"/>
          <w:color w:val="FF0000"/>
          <w:sz w:val="20"/>
          <w:highlight w:val="white"/>
        </w:rPr>
        <w:t>Ccy</w:t>
      </w:r>
      <w:proofErr w:type="spellEnd"/>
      <w:r w:rsidR="00FE6C15" w:rsidRPr="00147B55">
        <w:rPr>
          <w:rFonts w:cs="Arial"/>
          <w:color w:val="0000FF"/>
          <w:sz w:val="20"/>
          <w:highlight w:val="white"/>
        </w:rPr>
        <w:t>="</w:t>
      </w:r>
      <w:r w:rsidR="00FE6C15" w:rsidRPr="00147B55">
        <w:rPr>
          <w:rFonts w:cs="Arial"/>
          <w:color w:val="000000"/>
          <w:sz w:val="20"/>
          <w:highlight w:val="white"/>
        </w:rPr>
        <w:t>EUR</w:t>
      </w:r>
      <w:r w:rsidR="00FE6C15" w:rsidRPr="00147B55">
        <w:rPr>
          <w:rFonts w:cs="Arial"/>
          <w:color w:val="0000FF"/>
          <w:sz w:val="20"/>
          <w:highlight w:val="white"/>
        </w:rPr>
        <w:t>"</w:t>
      </w:r>
      <w:r w:rsidR="00861A37" w:rsidRPr="00147B55">
        <w:rPr>
          <w:rFonts w:cs="Arial"/>
          <w:color w:val="0000FF"/>
          <w:sz w:val="20"/>
          <w:highlight w:val="white"/>
        </w:rPr>
        <w:t>&gt;</w:t>
      </w:r>
      <w:r w:rsidR="00861A37" w:rsidRPr="00147B55">
        <w:rPr>
          <w:rFonts w:cs="Arial"/>
          <w:color w:val="000000"/>
          <w:sz w:val="20"/>
          <w:highlight w:val="white"/>
        </w:rPr>
        <w:t>10000</w:t>
      </w:r>
      <w:r w:rsidR="00861A37" w:rsidRPr="00147B55">
        <w:rPr>
          <w:rFonts w:cs="Arial"/>
          <w:color w:val="0000FF"/>
          <w:sz w:val="20"/>
          <w:highlight w:val="white"/>
        </w:rPr>
        <w:t>&lt;/</w:t>
      </w:r>
      <w:proofErr w:type="spellStart"/>
      <w:r w:rsidR="00861A37" w:rsidRPr="00147B55">
        <w:rPr>
          <w:rFonts w:cs="Arial"/>
          <w:color w:val="800000"/>
          <w:sz w:val="20"/>
          <w:highlight w:val="white"/>
        </w:rPr>
        <w:t>Amt</w:t>
      </w:r>
      <w:proofErr w:type="spellEnd"/>
      <w:r w:rsidR="00861A37" w:rsidRPr="00147B55">
        <w:rPr>
          <w:rFonts w:cs="Arial"/>
          <w:color w:val="0000FF"/>
          <w:sz w:val="20"/>
          <w:highlight w:val="white"/>
        </w:rPr>
        <w:t>&gt;</w:t>
      </w:r>
    </w:p>
    <w:p w14:paraId="05515CAF"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MntryVal</w:t>
      </w:r>
      <w:proofErr w:type="spellEnd"/>
      <w:r w:rsidR="00861A37" w:rsidRPr="00147B55">
        <w:rPr>
          <w:rFonts w:cs="Arial"/>
          <w:color w:val="0000FF"/>
          <w:sz w:val="20"/>
          <w:highlight w:val="white"/>
        </w:rPr>
        <w:t>&gt;</w:t>
      </w:r>
    </w:p>
    <w:p w14:paraId="1D5D48B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Pric</w:t>
      </w:r>
      <w:proofErr w:type="spellEnd"/>
      <w:r w:rsidR="00861A37" w:rsidRPr="00147B55">
        <w:rPr>
          <w:rFonts w:cs="Arial"/>
          <w:color w:val="0000FF"/>
          <w:sz w:val="20"/>
          <w:highlight w:val="white"/>
        </w:rPr>
        <w:t>&gt;</w:t>
      </w:r>
    </w:p>
    <w:p w14:paraId="1EBB7597"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NtnlAmt</w:t>
      </w:r>
      <w:proofErr w:type="spellEnd"/>
      <w:r w:rsidR="00861A37" w:rsidRPr="00147B55">
        <w:rPr>
          <w:rFonts w:cs="Arial"/>
          <w:color w:val="0000FF"/>
          <w:sz w:val="20"/>
          <w:highlight w:val="white"/>
        </w:rPr>
        <w:t>&gt;</w:t>
      </w:r>
    </w:p>
    <w:p w14:paraId="189AE4EB"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Amt</w:t>
      </w:r>
      <w:proofErr w:type="spellEnd"/>
      <w:r w:rsidR="00861A37" w:rsidRPr="00147B55">
        <w:rPr>
          <w:rFonts w:cs="Arial"/>
          <w:color w:val="0000FF"/>
          <w:sz w:val="20"/>
          <w:highlight w:val="white"/>
        </w:rPr>
        <w:t>&gt;</w:t>
      </w:r>
      <w:r w:rsidR="00861A37" w:rsidRPr="00147B55">
        <w:rPr>
          <w:rFonts w:cs="Arial"/>
          <w:color w:val="000000"/>
          <w:sz w:val="20"/>
          <w:highlight w:val="white"/>
        </w:rPr>
        <w:t>1000000</w:t>
      </w:r>
      <w:r w:rsidR="00861A37" w:rsidRPr="00147B55">
        <w:rPr>
          <w:rFonts w:cs="Arial"/>
          <w:color w:val="0000FF"/>
          <w:sz w:val="20"/>
          <w:highlight w:val="white"/>
        </w:rPr>
        <w:t>&lt;/</w:t>
      </w:r>
      <w:proofErr w:type="spellStart"/>
      <w:r w:rsidR="00861A37" w:rsidRPr="00147B55">
        <w:rPr>
          <w:rFonts w:cs="Arial"/>
          <w:color w:val="800000"/>
          <w:sz w:val="20"/>
          <w:highlight w:val="white"/>
        </w:rPr>
        <w:t>Amt</w:t>
      </w:r>
      <w:proofErr w:type="spellEnd"/>
      <w:r w:rsidR="00861A37" w:rsidRPr="00147B55">
        <w:rPr>
          <w:rFonts w:cs="Arial"/>
          <w:color w:val="0000FF"/>
          <w:sz w:val="20"/>
          <w:highlight w:val="white"/>
        </w:rPr>
        <w:t>&gt;</w:t>
      </w:r>
    </w:p>
    <w:p w14:paraId="094CD4A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NtnlAmt</w:t>
      </w:r>
      <w:proofErr w:type="spellEnd"/>
      <w:r w:rsidR="00861A37" w:rsidRPr="00147B55">
        <w:rPr>
          <w:rFonts w:cs="Arial"/>
          <w:color w:val="0000FF"/>
          <w:sz w:val="20"/>
          <w:highlight w:val="white"/>
        </w:rPr>
        <w:t>&gt;</w:t>
      </w:r>
    </w:p>
    <w:p w14:paraId="6386D6DE"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PricMltplr</w:t>
      </w:r>
      <w:proofErr w:type="spellEnd"/>
      <w:r w:rsidR="00861A37" w:rsidRPr="00147B55">
        <w:rPr>
          <w:rFonts w:cs="Arial"/>
          <w:color w:val="0000FF"/>
          <w:sz w:val="20"/>
          <w:highlight w:val="white"/>
        </w:rPr>
        <w:t>&gt;</w:t>
      </w:r>
      <w:r w:rsidR="00861A37" w:rsidRPr="00147B55">
        <w:rPr>
          <w:rFonts w:cs="Arial"/>
          <w:color w:val="000000"/>
          <w:sz w:val="20"/>
          <w:highlight w:val="white"/>
        </w:rPr>
        <w:t>1</w:t>
      </w:r>
      <w:r w:rsidR="00861A37" w:rsidRPr="00147B55">
        <w:rPr>
          <w:rFonts w:cs="Arial"/>
          <w:color w:val="0000FF"/>
          <w:sz w:val="20"/>
          <w:highlight w:val="white"/>
        </w:rPr>
        <w:t>&lt;/</w:t>
      </w:r>
      <w:proofErr w:type="spellStart"/>
      <w:r w:rsidR="00861A37" w:rsidRPr="00147B55">
        <w:rPr>
          <w:rFonts w:cs="Arial"/>
          <w:color w:val="800000"/>
          <w:sz w:val="20"/>
          <w:highlight w:val="white"/>
        </w:rPr>
        <w:t>PricMltplr</w:t>
      </w:r>
      <w:proofErr w:type="spellEnd"/>
      <w:r w:rsidR="00861A37" w:rsidRPr="00147B55">
        <w:rPr>
          <w:rFonts w:cs="Arial"/>
          <w:color w:val="0000FF"/>
          <w:sz w:val="20"/>
          <w:highlight w:val="white"/>
        </w:rPr>
        <w:t>&gt;</w:t>
      </w:r>
    </w:p>
    <w:p w14:paraId="46EDF87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Qty</w:t>
      </w:r>
      <w:proofErr w:type="spellEnd"/>
      <w:r w:rsidR="00861A37" w:rsidRPr="00147B55">
        <w:rPr>
          <w:rFonts w:cs="Arial"/>
          <w:color w:val="0000FF"/>
          <w:sz w:val="20"/>
          <w:highlight w:val="white"/>
        </w:rPr>
        <w:t>&gt;</w:t>
      </w:r>
    </w:p>
    <w:p w14:paraId="3260A8D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Unit</w:t>
      </w:r>
      <w:r w:rsidR="00861A37" w:rsidRPr="00147B55">
        <w:rPr>
          <w:rFonts w:cs="Arial"/>
          <w:color w:val="0000FF"/>
          <w:sz w:val="20"/>
          <w:highlight w:val="white"/>
        </w:rPr>
        <w:t>&gt;</w:t>
      </w:r>
      <w:r w:rsidR="00861A37" w:rsidRPr="00147B55">
        <w:rPr>
          <w:rFonts w:cs="Arial"/>
          <w:color w:val="000000"/>
          <w:sz w:val="20"/>
          <w:highlight w:val="white"/>
        </w:rPr>
        <w:t>100000</w:t>
      </w:r>
      <w:r w:rsidR="00861A37" w:rsidRPr="00147B55">
        <w:rPr>
          <w:rFonts w:cs="Arial"/>
          <w:color w:val="0000FF"/>
          <w:sz w:val="20"/>
          <w:highlight w:val="white"/>
        </w:rPr>
        <w:t>&lt;/</w:t>
      </w:r>
      <w:r w:rsidR="00861A37" w:rsidRPr="00147B55">
        <w:rPr>
          <w:rFonts w:cs="Arial"/>
          <w:color w:val="800000"/>
          <w:sz w:val="20"/>
          <w:highlight w:val="white"/>
        </w:rPr>
        <w:t>Unit</w:t>
      </w:r>
      <w:r w:rsidR="00861A37" w:rsidRPr="00147B55">
        <w:rPr>
          <w:rFonts w:cs="Arial"/>
          <w:color w:val="0000FF"/>
          <w:sz w:val="20"/>
          <w:highlight w:val="white"/>
        </w:rPr>
        <w:t>&gt;</w:t>
      </w:r>
    </w:p>
    <w:p w14:paraId="413A3D3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Qty</w:t>
      </w:r>
      <w:proofErr w:type="spellEnd"/>
      <w:r w:rsidR="00861A37" w:rsidRPr="00147B55">
        <w:rPr>
          <w:rFonts w:cs="Arial"/>
          <w:color w:val="0000FF"/>
          <w:sz w:val="20"/>
          <w:highlight w:val="white"/>
        </w:rPr>
        <w:t>&gt;</w:t>
      </w:r>
    </w:p>
    <w:p w14:paraId="724C0DA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DlvryTp</w:t>
      </w:r>
      <w:proofErr w:type="spellEnd"/>
      <w:r w:rsidR="00861A37" w:rsidRPr="00147B55">
        <w:rPr>
          <w:rFonts w:cs="Arial"/>
          <w:color w:val="0000FF"/>
          <w:sz w:val="20"/>
          <w:highlight w:val="white"/>
        </w:rPr>
        <w:t>&gt;</w:t>
      </w:r>
      <w:r w:rsidR="00861A37" w:rsidRPr="00147B55">
        <w:rPr>
          <w:rFonts w:cs="Arial"/>
          <w:color w:val="000000"/>
          <w:sz w:val="20"/>
          <w:highlight w:val="white"/>
        </w:rPr>
        <w:t>OPT</w:t>
      </w:r>
      <w:r w:rsidR="00361D54" w:rsidRPr="00147B55">
        <w:rPr>
          <w:rFonts w:cs="Arial"/>
          <w:color w:val="000000"/>
          <w:sz w:val="20"/>
          <w:highlight w:val="white"/>
          <w:lang w:eastAsia="en-GB"/>
        </w:rPr>
        <w:t>L</w:t>
      </w:r>
      <w:r w:rsidR="00861A37" w:rsidRPr="00147B55">
        <w:rPr>
          <w:rFonts w:cs="Arial"/>
          <w:color w:val="0000FF"/>
          <w:sz w:val="20"/>
          <w:highlight w:val="white"/>
        </w:rPr>
        <w:t>&lt;/</w:t>
      </w:r>
      <w:proofErr w:type="spellStart"/>
      <w:r w:rsidR="00861A37" w:rsidRPr="00147B55">
        <w:rPr>
          <w:rFonts w:cs="Arial"/>
          <w:color w:val="800000"/>
          <w:sz w:val="20"/>
          <w:highlight w:val="white"/>
        </w:rPr>
        <w:t>DlvryTp</w:t>
      </w:r>
      <w:proofErr w:type="spellEnd"/>
      <w:r w:rsidR="00861A37" w:rsidRPr="00147B55">
        <w:rPr>
          <w:rFonts w:cs="Arial"/>
          <w:color w:val="0000FF"/>
          <w:sz w:val="20"/>
          <w:highlight w:val="white"/>
        </w:rPr>
        <w:t>&gt;</w:t>
      </w:r>
    </w:p>
    <w:p w14:paraId="6AB5686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ExctnDtTm</w:t>
      </w:r>
      <w:proofErr w:type="spellEnd"/>
      <w:r w:rsidR="00861A37" w:rsidRPr="00147B55">
        <w:rPr>
          <w:rFonts w:cs="Arial"/>
          <w:color w:val="0000FF"/>
          <w:sz w:val="20"/>
          <w:highlight w:val="white"/>
        </w:rPr>
        <w:t>&gt;</w:t>
      </w:r>
      <w:r w:rsidR="00861A37" w:rsidRPr="00147B55">
        <w:rPr>
          <w:rFonts w:cs="Arial"/>
          <w:color w:val="000000"/>
          <w:sz w:val="20"/>
          <w:highlight w:val="white"/>
        </w:rPr>
        <w:t>2015-12-16T14:30:47Z</w:t>
      </w:r>
      <w:r w:rsidR="00861A37" w:rsidRPr="00147B55">
        <w:rPr>
          <w:rFonts w:cs="Arial"/>
          <w:color w:val="0000FF"/>
          <w:sz w:val="20"/>
          <w:highlight w:val="white"/>
        </w:rPr>
        <w:t>&lt;/</w:t>
      </w:r>
      <w:proofErr w:type="spellStart"/>
      <w:r w:rsidR="00861A37" w:rsidRPr="00147B55">
        <w:rPr>
          <w:rFonts w:cs="Arial"/>
          <w:color w:val="800000"/>
          <w:sz w:val="20"/>
          <w:highlight w:val="white"/>
        </w:rPr>
        <w:t>ExctnDtTm</w:t>
      </w:r>
      <w:proofErr w:type="spellEnd"/>
      <w:r w:rsidR="00861A37" w:rsidRPr="00147B55">
        <w:rPr>
          <w:rFonts w:cs="Arial"/>
          <w:color w:val="0000FF"/>
          <w:sz w:val="20"/>
          <w:highlight w:val="white"/>
        </w:rPr>
        <w:t>&gt;</w:t>
      </w:r>
    </w:p>
    <w:p w14:paraId="4C725CD4"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FctvDt</w:t>
      </w:r>
      <w:proofErr w:type="spellEnd"/>
      <w:r w:rsidR="00861A37" w:rsidRPr="00147B55">
        <w:rPr>
          <w:rFonts w:cs="Arial"/>
          <w:color w:val="0000FF"/>
          <w:sz w:val="20"/>
          <w:highlight w:val="white"/>
        </w:rPr>
        <w:t>&gt;</w:t>
      </w:r>
      <w:r w:rsidR="00861A37" w:rsidRPr="00147B55">
        <w:rPr>
          <w:rFonts w:cs="Arial"/>
          <w:color w:val="000000"/>
          <w:sz w:val="20"/>
          <w:highlight w:val="white"/>
        </w:rPr>
        <w:t>2015-12-16</w:t>
      </w:r>
      <w:r w:rsidR="00861A37" w:rsidRPr="00147B55">
        <w:rPr>
          <w:rFonts w:cs="Arial"/>
          <w:color w:val="0000FF"/>
          <w:sz w:val="20"/>
          <w:highlight w:val="white"/>
        </w:rPr>
        <w:t>&lt;/</w:t>
      </w:r>
      <w:proofErr w:type="spellStart"/>
      <w:r w:rsidR="00861A37" w:rsidRPr="00147B55">
        <w:rPr>
          <w:rFonts w:cs="Arial"/>
          <w:color w:val="800000"/>
          <w:sz w:val="20"/>
          <w:highlight w:val="white"/>
        </w:rPr>
        <w:t>FctvDt</w:t>
      </w:r>
      <w:proofErr w:type="spellEnd"/>
      <w:r w:rsidR="00861A37" w:rsidRPr="00147B55">
        <w:rPr>
          <w:rFonts w:cs="Arial"/>
          <w:color w:val="0000FF"/>
          <w:sz w:val="20"/>
          <w:highlight w:val="white"/>
        </w:rPr>
        <w:t>&gt;</w:t>
      </w:r>
    </w:p>
    <w:p w14:paraId="5A601A1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TradConf</w:t>
      </w:r>
      <w:proofErr w:type="spellEnd"/>
      <w:r w:rsidR="00861A37" w:rsidRPr="00147B55">
        <w:rPr>
          <w:rFonts w:cs="Arial"/>
          <w:color w:val="0000FF"/>
          <w:sz w:val="20"/>
          <w:highlight w:val="white"/>
        </w:rPr>
        <w:t>&gt;</w:t>
      </w:r>
    </w:p>
    <w:p w14:paraId="33D4CAFA"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Confd</w:t>
      </w:r>
      <w:proofErr w:type="spellEnd"/>
      <w:r w:rsidR="00861A37" w:rsidRPr="00147B55">
        <w:rPr>
          <w:rFonts w:cs="Arial"/>
          <w:color w:val="0000FF"/>
          <w:sz w:val="20"/>
          <w:highlight w:val="white"/>
        </w:rPr>
        <w:t>&gt;</w:t>
      </w:r>
    </w:p>
    <w:p w14:paraId="057BB9A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Tp</w:t>
      </w:r>
      <w:proofErr w:type="spellEnd"/>
      <w:r w:rsidR="00861A37" w:rsidRPr="00147B55">
        <w:rPr>
          <w:rFonts w:cs="Arial"/>
          <w:color w:val="0000FF"/>
          <w:sz w:val="20"/>
          <w:highlight w:val="white"/>
        </w:rPr>
        <w:t>&gt;</w:t>
      </w:r>
      <w:r w:rsidR="00861A37" w:rsidRPr="00147B55">
        <w:rPr>
          <w:rFonts w:cs="Arial"/>
          <w:color w:val="000000"/>
          <w:sz w:val="20"/>
          <w:highlight w:val="white"/>
        </w:rPr>
        <w:t>ECNF</w:t>
      </w:r>
      <w:r w:rsidR="00861A37" w:rsidRPr="00147B55">
        <w:rPr>
          <w:rFonts w:cs="Arial"/>
          <w:color w:val="0000FF"/>
          <w:sz w:val="20"/>
          <w:highlight w:val="white"/>
        </w:rPr>
        <w:t>&lt;/</w:t>
      </w:r>
      <w:proofErr w:type="spellStart"/>
      <w:r w:rsidR="00861A37" w:rsidRPr="00147B55">
        <w:rPr>
          <w:rFonts w:cs="Arial"/>
          <w:color w:val="800000"/>
          <w:sz w:val="20"/>
          <w:highlight w:val="white"/>
        </w:rPr>
        <w:t>Tp</w:t>
      </w:r>
      <w:proofErr w:type="spellEnd"/>
      <w:r w:rsidR="00861A37" w:rsidRPr="00147B55">
        <w:rPr>
          <w:rFonts w:cs="Arial"/>
          <w:color w:val="0000FF"/>
          <w:sz w:val="20"/>
          <w:highlight w:val="white"/>
        </w:rPr>
        <w:t>&gt;</w:t>
      </w:r>
    </w:p>
    <w:p w14:paraId="768D2309"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TmStmp</w:t>
      </w:r>
      <w:proofErr w:type="spellEnd"/>
      <w:r w:rsidR="00861A37" w:rsidRPr="00147B55">
        <w:rPr>
          <w:rFonts w:cs="Arial"/>
          <w:color w:val="0000FF"/>
          <w:sz w:val="20"/>
          <w:highlight w:val="white"/>
          <w:lang w:val="fr-FR"/>
        </w:rPr>
        <w:t>&gt;</w:t>
      </w:r>
      <w:r w:rsidR="00861A37" w:rsidRPr="00147B55">
        <w:rPr>
          <w:rFonts w:cs="Arial"/>
          <w:color w:val="000000"/>
          <w:sz w:val="20"/>
          <w:highlight w:val="white"/>
          <w:lang w:val="fr-FR"/>
        </w:rPr>
        <w:t>2015-12-16T16:30:47Z</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TmStmp</w:t>
      </w:r>
      <w:proofErr w:type="spellEnd"/>
      <w:r w:rsidR="00861A37" w:rsidRPr="00147B55">
        <w:rPr>
          <w:rFonts w:cs="Arial"/>
          <w:color w:val="0000FF"/>
          <w:sz w:val="20"/>
          <w:highlight w:val="white"/>
          <w:lang w:val="fr-FR"/>
        </w:rPr>
        <w:t>&gt;</w:t>
      </w:r>
    </w:p>
    <w:p w14:paraId="1F861066"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proofErr w:type="spellStart"/>
      <w:r w:rsidR="00861A37" w:rsidRPr="00147B55">
        <w:rPr>
          <w:rFonts w:cs="Arial"/>
          <w:color w:val="800000"/>
          <w:sz w:val="20"/>
          <w:highlight w:val="white"/>
          <w:lang w:val="fr-FR"/>
        </w:rPr>
        <w:t>Confd</w:t>
      </w:r>
      <w:proofErr w:type="spellEnd"/>
      <w:r w:rsidR="00861A37" w:rsidRPr="00147B55">
        <w:rPr>
          <w:rFonts w:cs="Arial"/>
          <w:color w:val="0000FF"/>
          <w:sz w:val="20"/>
          <w:highlight w:val="white"/>
          <w:lang w:val="fr-FR"/>
        </w:rPr>
        <w:t>&gt;</w:t>
      </w:r>
    </w:p>
    <w:p w14:paraId="752FE3E8"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TradConf</w:t>
      </w:r>
      <w:proofErr w:type="spellEnd"/>
      <w:r w:rsidR="00861A37" w:rsidRPr="00147B55">
        <w:rPr>
          <w:rFonts w:cs="Arial"/>
          <w:color w:val="0000FF"/>
          <w:sz w:val="20"/>
          <w:highlight w:val="white"/>
          <w:lang w:val="fr-BE"/>
        </w:rPr>
        <w:t>&gt;</w:t>
      </w:r>
    </w:p>
    <w:p w14:paraId="494726BA"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TradClr</w:t>
      </w:r>
      <w:proofErr w:type="spellEnd"/>
      <w:r w:rsidR="00861A37" w:rsidRPr="00147B55">
        <w:rPr>
          <w:rFonts w:cs="Arial"/>
          <w:color w:val="0000FF"/>
          <w:sz w:val="20"/>
          <w:highlight w:val="white"/>
          <w:lang w:val="fr-BE"/>
        </w:rPr>
        <w:t>&gt;</w:t>
      </w:r>
    </w:p>
    <w:p w14:paraId="49A599B1"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B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Pr="00147B55">
        <w:rPr>
          <w:rFonts w:cs="Arial"/>
          <w:color w:val="0000FF"/>
          <w:sz w:val="20"/>
          <w:highlight w:val="white"/>
          <w:lang w:val="fr-BE" w:eastAsia="en-GB"/>
        </w:rPr>
        <w:t xml:space="preserve"> </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ClrOblgtn</w:t>
      </w:r>
      <w:proofErr w:type="spellEnd"/>
      <w:r w:rsidR="00861A37" w:rsidRPr="00147B55">
        <w:rPr>
          <w:rFonts w:cs="Arial"/>
          <w:color w:val="0000FF"/>
          <w:sz w:val="20"/>
          <w:highlight w:val="white"/>
          <w:lang w:val="fr-BE"/>
        </w:rPr>
        <w:t>&gt;</w:t>
      </w:r>
      <w:r w:rsidR="00861A37" w:rsidRPr="00147B55">
        <w:rPr>
          <w:rFonts w:cs="Arial"/>
          <w:color w:val="000000"/>
          <w:sz w:val="20"/>
          <w:highlight w:val="white"/>
          <w:lang w:val="fr-BE"/>
        </w:rPr>
        <w:t>FLSE</w:t>
      </w:r>
      <w:r w:rsidR="00861A37" w:rsidRPr="00147B55">
        <w:rPr>
          <w:rFonts w:cs="Arial"/>
          <w:color w:val="0000FF"/>
          <w:sz w:val="20"/>
          <w:highlight w:val="white"/>
          <w:lang w:val="fr-BE"/>
        </w:rPr>
        <w:t>&lt;/</w:t>
      </w:r>
      <w:proofErr w:type="spellStart"/>
      <w:r w:rsidR="00861A37" w:rsidRPr="00147B55">
        <w:rPr>
          <w:rFonts w:cs="Arial"/>
          <w:color w:val="800000"/>
          <w:sz w:val="20"/>
          <w:highlight w:val="white"/>
          <w:lang w:val="fr-BE"/>
        </w:rPr>
        <w:t>ClrOblgtn</w:t>
      </w:r>
      <w:proofErr w:type="spellEnd"/>
      <w:r w:rsidR="00861A37" w:rsidRPr="00147B55">
        <w:rPr>
          <w:rFonts w:cs="Arial"/>
          <w:color w:val="0000FF"/>
          <w:sz w:val="20"/>
          <w:highlight w:val="white"/>
          <w:lang w:val="fr-BE"/>
        </w:rPr>
        <w:t>&gt;</w:t>
      </w:r>
    </w:p>
    <w:p w14:paraId="7105F94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Clr</w:t>
      </w:r>
      <w:r w:rsidR="00A9101C" w:rsidRPr="00147B55">
        <w:rPr>
          <w:rFonts w:cs="Arial"/>
          <w:color w:val="800000"/>
          <w:sz w:val="20"/>
          <w:highlight w:val="white"/>
        </w:rPr>
        <w:t>Sts</w:t>
      </w:r>
      <w:proofErr w:type="spellEnd"/>
      <w:r w:rsidR="00861A37" w:rsidRPr="00147B55">
        <w:rPr>
          <w:rFonts w:cs="Arial"/>
          <w:color w:val="0000FF"/>
          <w:sz w:val="20"/>
          <w:highlight w:val="white"/>
        </w:rPr>
        <w:t>&gt;</w:t>
      </w:r>
    </w:p>
    <w:p w14:paraId="0D3850A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NonClrd</w:t>
      </w:r>
      <w:proofErr w:type="spellEnd"/>
      <w:r w:rsidR="00861A37" w:rsidRPr="00147B55">
        <w:rPr>
          <w:rFonts w:cs="Arial"/>
          <w:color w:val="0000FF"/>
          <w:sz w:val="20"/>
          <w:highlight w:val="white"/>
        </w:rPr>
        <w:t>&gt;</w:t>
      </w:r>
      <w:r w:rsidR="00861A37" w:rsidRPr="00147B55">
        <w:rPr>
          <w:rFonts w:cs="Arial"/>
          <w:color w:val="000000"/>
          <w:sz w:val="20"/>
          <w:highlight w:val="white"/>
        </w:rPr>
        <w:t>NORE</w:t>
      </w:r>
      <w:r w:rsidR="00861A37" w:rsidRPr="00147B55">
        <w:rPr>
          <w:rFonts w:cs="Arial"/>
          <w:color w:val="0000FF"/>
          <w:sz w:val="20"/>
          <w:highlight w:val="white"/>
        </w:rPr>
        <w:t>&lt;/</w:t>
      </w:r>
      <w:proofErr w:type="spellStart"/>
      <w:r w:rsidR="00861A37" w:rsidRPr="00147B55">
        <w:rPr>
          <w:rFonts w:cs="Arial"/>
          <w:color w:val="800000"/>
          <w:sz w:val="20"/>
          <w:highlight w:val="white"/>
        </w:rPr>
        <w:t>NonClrd</w:t>
      </w:r>
      <w:proofErr w:type="spellEnd"/>
      <w:r w:rsidR="00861A37" w:rsidRPr="00147B55">
        <w:rPr>
          <w:rFonts w:cs="Arial"/>
          <w:color w:val="0000FF"/>
          <w:sz w:val="20"/>
          <w:highlight w:val="white"/>
        </w:rPr>
        <w:t>&gt;</w:t>
      </w:r>
    </w:p>
    <w:p w14:paraId="447A5A3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Clr</w:t>
      </w:r>
      <w:r w:rsidR="00A9101C" w:rsidRPr="00147B55">
        <w:rPr>
          <w:rFonts w:cs="Arial"/>
          <w:color w:val="800000"/>
          <w:sz w:val="20"/>
          <w:highlight w:val="white"/>
        </w:rPr>
        <w:t>Sts</w:t>
      </w:r>
      <w:proofErr w:type="spellEnd"/>
      <w:r w:rsidR="00861A37" w:rsidRPr="00147B55">
        <w:rPr>
          <w:rFonts w:cs="Arial"/>
          <w:color w:val="0000FF"/>
          <w:sz w:val="20"/>
          <w:highlight w:val="white"/>
        </w:rPr>
        <w:t>&gt;</w:t>
      </w:r>
    </w:p>
    <w:p w14:paraId="24E3405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IntraGrp</w:t>
      </w:r>
      <w:proofErr w:type="spellEnd"/>
      <w:r w:rsidR="00861A37" w:rsidRPr="00147B55">
        <w:rPr>
          <w:rFonts w:cs="Arial"/>
          <w:color w:val="0000FF"/>
          <w:sz w:val="20"/>
          <w:highlight w:val="white"/>
        </w:rPr>
        <w:t>&gt;</w:t>
      </w:r>
      <w:r w:rsidR="00861A37" w:rsidRPr="00147B55">
        <w:rPr>
          <w:rFonts w:cs="Arial"/>
          <w:color w:val="000000"/>
          <w:sz w:val="20"/>
          <w:highlight w:val="white"/>
        </w:rPr>
        <w:t>false</w:t>
      </w:r>
      <w:r w:rsidR="00861A37" w:rsidRPr="00147B55">
        <w:rPr>
          <w:rFonts w:cs="Arial"/>
          <w:color w:val="0000FF"/>
          <w:sz w:val="20"/>
          <w:highlight w:val="white"/>
        </w:rPr>
        <w:t>&lt;/</w:t>
      </w:r>
      <w:proofErr w:type="spellStart"/>
      <w:r w:rsidR="00861A37" w:rsidRPr="00147B55">
        <w:rPr>
          <w:rFonts w:cs="Arial"/>
          <w:color w:val="800000"/>
          <w:sz w:val="20"/>
          <w:highlight w:val="white"/>
        </w:rPr>
        <w:t>IntraGrp</w:t>
      </w:r>
      <w:proofErr w:type="spellEnd"/>
      <w:r w:rsidR="00861A37" w:rsidRPr="00147B55">
        <w:rPr>
          <w:rFonts w:cs="Arial"/>
          <w:color w:val="0000FF"/>
          <w:sz w:val="20"/>
          <w:highlight w:val="white"/>
        </w:rPr>
        <w:t>&gt;</w:t>
      </w:r>
    </w:p>
    <w:p w14:paraId="3D279C46"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TradClr</w:t>
      </w:r>
      <w:proofErr w:type="spellEnd"/>
      <w:r w:rsidR="00861A37" w:rsidRPr="00147B55">
        <w:rPr>
          <w:rFonts w:cs="Arial"/>
          <w:color w:val="0000FF"/>
          <w:sz w:val="20"/>
          <w:highlight w:val="white"/>
        </w:rPr>
        <w:t>&gt;</w:t>
      </w:r>
    </w:p>
    <w:p w14:paraId="33A30764" w14:textId="77777777"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w:t>
      </w:r>
      <w:proofErr w:type="spellEnd"/>
      <w:r w:rsidR="00361D54" w:rsidRPr="00147B55">
        <w:rPr>
          <w:rFonts w:cs="Arial"/>
          <w:color w:val="0000FF"/>
          <w:sz w:val="20"/>
          <w:highlight w:val="white"/>
          <w:lang w:eastAsia="en-GB"/>
        </w:rPr>
        <w:t>&gt;</w:t>
      </w:r>
    </w:p>
    <w:p w14:paraId="105F58A1"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OptnTp</w:t>
      </w:r>
      <w:proofErr w:type="spellEnd"/>
      <w:r w:rsidR="00361D54" w:rsidRPr="00147B55">
        <w:rPr>
          <w:rFonts w:cs="Arial"/>
          <w:color w:val="0000FF"/>
          <w:sz w:val="20"/>
          <w:highlight w:val="white"/>
          <w:lang w:eastAsia="en-GB"/>
        </w:rPr>
        <w:t>&gt;</w:t>
      </w:r>
      <w:r w:rsidR="00361D54" w:rsidRPr="00147B55">
        <w:rPr>
          <w:rFonts w:cs="Arial"/>
          <w:color w:val="000000"/>
          <w:sz w:val="20"/>
          <w:highlight w:val="white"/>
          <w:lang w:eastAsia="en-GB"/>
        </w:rPr>
        <w:t>CALL</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OptnTp</w:t>
      </w:r>
      <w:proofErr w:type="spellEnd"/>
      <w:r w:rsidR="00361D54" w:rsidRPr="00147B55">
        <w:rPr>
          <w:rFonts w:cs="Arial"/>
          <w:color w:val="0000FF"/>
          <w:sz w:val="20"/>
          <w:highlight w:val="white"/>
          <w:lang w:eastAsia="en-GB"/>
        </w:rPr>
        <w:t>&gt;</w:t>
      </w:r>
    </w:p>
    <w:p w14:paraId="34D7CF09"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StrkPric</w:t>
      </w:r>
      <w:proofErr w:type="spellEnd"/>
      <w:r w:rsidR="00361D54" w:rsidRPr="00147B55">
        <w:rPr>
          <w:rFonts w:cs="Arial"/>
          <w:color w:val="0000FF"/>
          <w:sz w:val="20"/>
          <w:highlight w:val="white"/>
          <w:lang w:eastAsia="en-GB"/>
        </w:rPr>
        <w:t>&gt;</w:t>
      </w:r>
    </w:p>
    <w:p w14:paraId="562E6F19"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Pctg</w:t>
      </w:r>
      <w:proofErr w:type="spellEnd"/>
      <w:r w:rsidR="00361D54" w:rsidRPr="00147B55">
        <w:rPr>
          <w:rFonts w:cs="Arial"/>
          <w:color w:val="0000FF"/>
          <w:sz w:val="20"/>
          <w:highlight w:val="white"/>
          <w:lang w:eastAsia="en-GB"/>
        </w:rPr>
        <w:t>&gt;</w:t>
      </w:r>
      <w:r w:rsidR="00361D54" w:rsidRPr="00147B55">
        <w:rPr>
          <w:rFonts w:cs="Arial"/>
          <w:color w:val="000000"/>
          <w:sz w:val="20"/>
          <w:highlight w:val="white"/>
          <w:lang w:eastAsia="en-GB"/>
        </w:rPr>
        <w:t>101</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Pctg</w:t>
      </w:r>
      <w:proofErr w:type="spellEnd"/>
      <w:r w:rsidR="00361D54" w:rsidRPr="00147B55">
        <w:rPr>
          <w:rFonts w:cs="Arial"/>
          <w:color w:val="0000FF"/>
          <w:sz w:val="20"/>
          <w:highlight w:val="white"/>
          <w:lang w:eastAsia="en-GB"/>
        </w:rPr>
        <w:t>&gt;</w:t>
      </w:r>
    </w:p>
    <w:p w14:paraId="4E690253"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StrkPric</w:t>
      </w:r>
      <w:proofErr w:type="spellEnd"/>
      <w:r w:rsidR="00361D54" w:rsidRPr="00147B55">
        <w:rPr>
          <w:rFonts w:cs="Arial"/>
          <w:color w:val="0000FF"/>
          <w:sz w:val="20"/>
          <w:highlight w:val="white"/>
          <w:lang w:eastAsia="en-GB"/>
        </w:rPr>
        <w:t>&gt;</w:t>
      </w:r>
    </w:p>
    <w:p w14:paraId="2D8B07BD"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OptnExrcStyle</w:t>
      </w:r>
      <w:proofErr w:type="spellEnd"/>
      <w:r w:rsidR="00361D54" w:rsidRPr="00147B55">
        <w:rPr>
          <w:rFonts w:cs="Arial"/>
          <w:color w:val="0000FF"/>
          <w:sz w:val="20"/>
          <w:highlight w:val="white"/>
          <w:lang w:eastAsia="en-GB"/>
        </w:rPr>
        <w:t>&gt;</w:t>
      </w:r>
      <w:r w:rsidR="00361D54" w:rsidRPr="00147B55">
        <w:rPr>
          <w:rFonts w:cs="Arial"/>
          <w:color w:val="000000"/>
          <w:sz w:val="20"/>
          <w:highlight w:val="white"/>
          <w:lang w:eastAsia="en-GB"/>
        </w:rPr>
        <w:t>EURO</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OptnExrcStyle</w:t>
      </w:r>
      <w:proofErr w:type="spellEnd"/>
      <w:r w:rsidR="00361D54" w:rsidRPr="00147B55">
        <w:rPr>
          <w:rFonts w:cs="Arial"/>
          <w:color w:val="0000FF"/>
          <w:sz w:val="20"/>
          <w:highlight w:val="white"/>
          <w:lang w:eastAsia="en-GB"/>
        </w:rPr>
        <w:t>&gt;</w:t>
      </w:r>
    </w:p>
    <w:p w14:paraId="49B4B27B"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proofErr w:type="spellStart"/>
      <w:r w:rsidR="00361D54" w:rsidRPr="00147B55">
        <w:rPr>
          <w:rFonts w:cs="Arial"/>
          <w:color w:val="800000"/>
          <w:sz w:val="20"/>
          <w:highlight w:val="white"/>
          <w:lang w:eastAsia="en-GB"/>
        </w:rPr>
        <w:t>Optn</w:t>
      </w:r>
      <w:proofErr w:type="spellEnd"/>
      <w:r w:rsidR="00361D54" w:rsidRPr="00147B55">
        <w:rPr>
          <w:rFonts w:cs="Arial"/>
          <w:color w:val="0000FF"/>
          <w:sz w:val="20"/>
          <w:highlight w:val="white"/>
          <w:lang w:eastAsia="en-GB"/>
        </w:rPr>
        <w:t>&gt;</w:t>
      </w:r>
    </w:p>
    <w:p w14:paraId="342FE3D6"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TxData</w:t>
      </w:r>
      <w:proofErr w:type="spellEnd"/>
      <w:r w:rsidR="00861A37" w:rsidRPr="00147B55">
        <w:rPr>
          <w:rFonts w:cs="Arial"/>
          <w:color w:val="0000FF"/>
          <w:sz w:val="20"/>
          <w:highlight w:val="white"/>
        </w:rPr>
        <w:t>&gt;</w:t>
      </w:r>
    </w:p>
    <w:p w14:paraId="2C4469B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CmonTradData</w:t>
      </w:r>
      <w:proofErr w:type="spellEnd"/>
      <w:r w:rsidR="00861A37" w:rsidRPr="00147B55">
        <w:rPr>
          <w:rFonts w:cs="Arial"/>
          <w:color w:val="0000FF"/>
          <w:sz w:val="20"/>
          <w:highlight w:val="white"/>
        </w:rPr>
        <w:t>&gt;</w:t>
      </w:r>
    </w:p>
    <w:p w14:paraId="5797D38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New</w:t>
      </w:r>
      <w:r w:rsidR="00861A37" w:rsidRPr="00147B55">
        <w:rPr>
          <w:rFonts w:cs="Arial"/>
          <w:color w:val="0000FF"/>
          <w:sz w:val="20"/>
          <w:highlight w:val="white"/>
        </w:rPr>
        <w:t>&gt;</w:t>
      </w:r>
    </w:p>
    <w:p w14:paraId="769A4079"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proofErr w:type="gramStart"/>
      <w:r w:rsidR="00861A37" w:rsidRPr="00147B55">
        <w:rPr>
          <w:rFonts w:cs="Arial"/>
          <w:color w:val="800000"/>
          <w:sz w:val="20"/>
          <w:highlight w:val="white"/>
        </w:rPr>
        <w:t>Tx</w:t>
      </w:r>
      <w:proofErr w:type="spellEnd"/>
      <w:proofErr w:type="gramEnd"/>
      <w:r w:rsidR="00861A37" w:rsidRPr="00147B55">
        <w:rPr>
          <w:rFonts w:cs="Arial"/>
          <w:color w:val="0000FF"/>
          <w:sz w:val="20"/>
          <w:highlight w:val="white"/>
        </w:rPr>
        <w:t>&gt;</w:t>
      </w:r>
    </w:p>
    <w:p w14:paraId="16A853C7"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Rpt</w:t>
      </w:r>
      <w:proofErr w:type="spellEnd"/>
      <w:r w:rsidR="00861A37" w:rsidRPr="00147B55">
        <w:rPr>
          <w:rFonts w:cs="Arial"/>
          <w:color w:val="0000FF"/>
          <w:sz w:val="20"/>
          <w:highlight w:val="white"/>
        </w:rPr>
        <w:t>&gt;</w:t>
      </w:r>
    </w:p>
    <w:p w14:paraId="52A2A979"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proofErr w:type="spellStart"/>
      <w:r w:rsidR="00861A37" w:rsidRPr="00147B55">
        <w:rPr>
          <w:rFonts w:cs="Arial"/>
          <w:color w:val="800000"/>
          <w:sz w:val="20"/>
          <w:highlight w:val="white"/>
        </w:rPr>
        <w:t>TradData</w:t>
      </w:r>
      <w:proofErr w:type="spellEnd"/>
      <w:r w:rsidR="00861A37" w:rsidRPr="00147B55">
        <w:rPr>
          <w:rFonts w:cs="Arial"/>
          <w:color w:val="0000FF"/>
          <w:sz w:val="20"/>
          <w:highlight w:val="white"/>
        </w:rPr>
        <w:t>&gt;</w:t>
      </w:r>
    </w:p>
    <w:p w14:paraId="454C58EE" w14:textId="77AEC695" w:rsidR="00A04473" w:rsidRPr="00147B55" w:rsidRDefault="00861A37" w:rsidP="00AB466B">
      <w:pPr>
        <w:autoSpaceDE w:val="0"/>
        <w:autoSpaceDN w:val="0"/>
        <w:adjustRightInd w:val="0"/>
        <w:spacing w:before="0" w:after="0" w:afterAutospacing="0"/>
        <w:rPr>
          <w:rFonts w:cs="Arial"/>
          <w:color w:val="000000"/>
          <w:sz w:val="20"/>
          <w:lang w:val="en-US" w:eastAsia="en-GB"/>
        </w:rPr>
      </w:pPr>
      <w:r w:rsidRPr="00147B55">
        <w:rPr>
          <w:rFonts w:cs="Arial"/>
          <w:color w:val="0000FF"/>
          <w:sz w:val="20"/>
          <w:highlight w:val="white"/>
        </w:rPr>
        <w:t>&lt;/</w:t>
      </w:r>
      <w:proofErr w:type="spellStart"/>
      <w:r w:rsidR="00361D54" w:rsidRPr="00147B55">
        <w:rPr>
          <w:rFonts w:cs="Arial"/>
          <w:color w:val="800000"/>
          <w:sz w:val="20"/>
          <w:highlight w:val="white"/>
          <w:lang w:eastAsia="en-GB"/>
        </w:rPr>
        <w:t>DerivsTradRpt</w:t>
      </w:r>
      <w:proofErr w:type="spellEnd"/>
      <w:r w:rsidR="00361D54" w:rsidRPr="00147B55">
        <w:rPr>
          <w:rFonts w:cs="Arial"/>
          <w:color w:val="0000FF"/>
          <w:sz w:val="20"/>
          <w:highlight w:val="white"/>
          <w:lang w:eastAsia="en-GB"/>
        </w:rPr>
        <w:t>&gt;</w:t>
      </w:r>
      <w:r w:rsidR="00A04473" w:rsidRPr="00147B55">
        <w:rPr>
          <w:rFonts w:cs="Arial"/>
          <w:color w:val="000000"/>
          <w:sz w:val="20"/>
          <w:highlight w:val="white"/>
          <w:lang w:val="en-US" w:eastAsia="en-GB"/>
        </w:rPr>
        <w:tab/>
      </w:r>
    </w:p>
    <w:p w14:paraId="0705482E" w14:textId="77777777" w:rsidR="00AB466B" w:rsidRPr="00147B55" w:rsidRDefault="00AB466B" w:rsidP="00AB466B">
      <w:pPr>
        <w:autoSpaceDE w:val="0"/>
        <w:autoSpaceDN w:val="0"/>
        <w:adjustRightInd w:val="0"/>
        <w:spacing w:before="0" w:after="120" w:afterAutospacing="0"/>
        <w:rPr>
          <w:rFonts w:cs="Arial"/>
          <w:color w:val="000000"/>
          <w:sz w:val="20"/>
          <w:lang w:val="en-US"/>
        </w:rPr>
      </w:pPr>
    </w:p>
    <w:p w14:paraId="1CFC715D" w14:textId="77777777" w:rsidR="00CF4269" w:rsidRPr="00147B55" w:rsidRDefault="00617A31" w:rsidP="00F97A81">
      <w:pPr>
        <w:pStyle w:val="Heading2"/>
      </w:pPr>
      <w:bookmarkStart w:id="495" w:name="_Toc61282170"/>
      <w:r w:rsidRPr="00147B55">
        <w:t xml:space="preserve">Financial Instrument Reporting Status Advice </w:t>
      </w:r>
      <w:r w:rsidR="00CF4269" w:rsidRPr="00147B55">
        <w:t>- auth.</w:t>
      </w:r>
      <w:r w:rsidR="00400D4E" w:rsidRPr="00147B55">
        <w:t>031</w:t>
      </w:r>
      <w:r w:rsidR="00CF4269" w:rsidRPr="00147B55">
        <w:t>.001.01</w:t>
      </w:r>
      <w:bookmarkEnd w:id="495"/>
      <w:r w:rsidR="00CF4269" w:rsidRPr="00147B55">
        <w:t xml:space="preserve"> </w:t>
      </w:r>
    </w:p>
    <w:p w14:paraId="1B95BA87" w14:textId="77777777" w:rsidR="00CF4269" w:rsidRPr="00147B55" w:rsidRDefault="00CF4269" w:rsidP="00CF4269">
      <w:pPr>
        <w:rPr>
          <w:rFonts w:cs="Arial"/>
          <w:b/>
          <w:szCs w:val="22"/>
        </w:rPr>
      </w:pPr>
      <w:r w:rsidRPr="00147B55">
        <w:rPr>
          <w:rFonts w:cs="Arial"/>
          <w:b/>
          <w:szCs w:val="22"/>
        </w:rPr>
        <w:t>Description</w:t>
      </w:r>
    </w:p>
    <w:p w14:paraId="5A219A4B" w14:textId="6855585E" w:rsidR="00CF4269" w:rsidRPr="00147B55" w:rsidRDefault="00CF4269" w:rsidP="00CF4269">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00812824" w:rsidRPr="00147B55">
        <w:rPr>
          <w:rFonts w:cs="Arial"/>
          <w:szCs w:val="22"/>
        </w:rPr>
        <w:t xml:space="preserve"> 1</w:t>
      </w:r>
      <w:r w:rsidRPr="00147B55">
        <w:rPr>
          <w:rFonts w:cs="Arial"/>
          <w:szCs w:val="22"/>
        </w:rPr>
        <w:t xml:space="preserve"> provides an example of a </w:t>
      </w:r>
      <w:r w:rsidR="00FC0E4D" w:rsidRPr="00147B55">
        <w:rPr>
          <w:rFonts w:cs="Arial"/>
          <w:szCs w:val="22"/>
        </w:rPr>
        <w:t>status advice message from a Trade Repository, which confirms the validation of a</w:t>
      </w:r>
      <w:r w:rsidRPr="00147B55">
        <w:rPr>
          <w:rFonts w:cs="Arial"/>
          <w:szCs w:val="22"/>
        </w:rPr>
        <w:t xml:space="preserve"> </w:t>
      </w:r>
      <w:r w:rsidR="00FC0E4D" w:rsidRPr="00147B55">
        <w:rPr>
          <w:rFonts w:cs="Arial"/>
          <w:szCs w:val="22"/>
        </w:rPr>
        <w:t>receive</w:t>
      </w:r>
      <w:r w:rsidRPr="00147B55">
        <w:rPr>
          <w:rFonts w:cs="Arial"/>
          <w:szCs w:val="22"/>
        </w:rPr>
        <w:t>d query</w:t>
      </w:r>
      <w:r w:rsidR="00FC0E4D" w:rsidRPr="00147B55">
        <w:rPr>
          <w:rFonts w:cs="Arial"/>
          <w:szCs w:val="22"/>
        </w:rPr>
        <w:t xml:space="preserve"> message.</w:t>
      </w:r>
    </w:p>
    <w:p w14:paraId="56291380" w14:textId="7660368F" w:rsidR="000E0132" w:rsidRPr="00147B55" w:rsidRDefault="00CF4269" w:rsidP="00CF4269">
      <w:pPr>
        <w:rPr>
          <w:rFonts w:cs="Arial"/>
          <w:b/>
          <w:szCs w:val="22"/>
        </w:rPr>
      </w:pPr>
      <w:proofErr w:type="spellStart"/>
      <w:r w:rsidRPr="00147B55">
        <w:rPr>
          <w:rFonts w:cs="Arial"/>
          <w:b/>
          <w:szCs w:val="22"/>
        </w:rPr>
        <w:t>MessageInstance</w:t>
      </w:r>
      <w:proofErr w:type="spellEnd"/>
      <w:r w:rsidR="00812824" w:rsidRPr="00147B55">
        <w:rPr>
          <w:rFonts w:cs="Arial"/>
          <w:b/>
          <w:szCs w:val="22"/>
        </w:rPr>
        <w:t xml:space="preserve"> 1</w:t>
      </w:r>
      <w:r w:rsidRPr="00147B55">
        <w:rPr>
          <w:rFonts w:cs="Arial"/>
          <w:b/>
          <w:szCs w:val="22"/>
        </w:rPr>
        <w:t>:</w:t>
      </w:r>
    </w:p>
    <w:p w14:paraId="5D676BF3" w14:textId="77777777" w:rsidR="00CF4269" w:rsidRPr="00147B55" w:rsidRDefault="00CF426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rPr>
        <w:t>&lt;</w:t>
      </w:r>
      <w:proofErr w:type="spellStart"/>
      <w:r w:rsidR="008F6DF9" w:rsidRPr="00147B55">
        <w:rPr>
          <w:rFonts w:cs="Arial"/>
          <w:color w:val="800000"/>
          <w:sz w:val="20"/>
          <w:highlight w:val="white"/>
        </w:rPr>
        <w:t>FinInstrmRptgStsAdvc</w:t>
      </w:r>
      <w:proofErr w:type="spellEnd"/>
      <w:r w:rsidRPr="00147B55">
        <w:rPr>
          <w:rFonts w:cs="Arial"/>
          <w:color w:val="0000FF"/>
          <w:sz w:val="20"/>
          <w:highlight w:val="white"/>
        </w:rPr>
        <w:t>&gt;</w:t>
      </w:r>
    </w:p>
    <w:p w14:paraId="63A52537"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StsAdvc</w:t>
      </w:r>
      <w:proofErr w:type="spellEnd"/>
      <w:r w:rsidRPr="00147B55">
        <w:rPr>
          <w:rFonts w:cs="Arial"/>
          <w:color w:val="0000FF"/>
          <w:sz w:val="20"/>
          <w:highlight w:val="white"/>
          <w:lang w:eastAsia="en-GB"/>
        </w:rPr>
        <w:t>&gt;</w:t>
      </w:r>
    </w:p>
    <w:p w14:paraId="51918F6A"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MsgSts</w:t>
      </w:r>
      <w:proofErr w:type="spellEnd"/>
      <w:r w:rsidRPr="00147B55">
        <w:rPr>
          <w:rFonts w:cs="Arial"/>
          <w:color w:val="0000FF"/>
          <w:sz w:val="20"/>
          <w:highlight w:val="white"/>
          <w:lang w:eastAsia="en-GB"/>
        </w:rPr>
        <w:t>&gt;</w:t>
      </w:r>
    </w:p>
    <w:p w14:paraId="5837A694" w14:textId="77777777" w:rsidR="00CF426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w:t>
      </w:r>
      <w:proofErr w:type="spellEnd"/>
      <w:r w:rsidR="00CF4269" w:rsidRPr="00147B55">
        <w:rPr>
          <w:rFonts w:cs="Arial"/>
          <w:color w:val="0000FF"/>
          <w:sz w:val="20"/>
          <w:highlight w:val="white"/>
        </w:rPr>
        <w:t>&gt;</w:t>
      </w:r>
      <w:r w:rsidR="00CF4269" w:rsidRPr="00147B55">
        <w:rPr>
          <w:rFonts w:cs="Arial"/>
          <w:color w:val="000000"/>
          <w:sz w:val="20"/>
          <w:highlight w:val="white"/>
        </w:rPr>
        <w:t>ACPT</w:t>
      </w:r>
      <w:r w:rsidR="00CF4269" w:rsidRPr="00147B55">
        <w:rPr>
          <w:rFonts w:cs="Arial"/>
          <w:color w:val="0000FF"/>
          <w:sz w:val="20"/>
          <w:highlight w:val="white"/>
        </w:rPr>
        <w:t>&lt;/</w:t>
      </w:r>
      <w:proofErr w:type="spellStart"/>
      <w:r w:rsidR="00CF4269" w:rsidRPr="00147B55">
        <w:rPr>
          <w:rFonts w:cs="Arial"/>
          <w:color w:val="800000"/>
          <w:sz w:val="20"/>
          <w:highlight w:val="white"/>
        </w:rPr>
        <w:t>Sts</w:t>
      </w:r>
      <w:proofErr w:type="spellEnd"/>
      <w:r w:rsidR="00CF4269" w:rsidRPr="00147B55">
        <w:rPr>
          <w:rFonts w:cs="Arial"/>
          <w:color w:val="0000FF"/>
          <w:sz w:val="20"/>
          <w:highlight w:val="white"/>
        </w:rPr>
        <w:t>&gt;</w:t>
      </w:r>
    </w:p>
    <w:p w14:paraId="69FE6A22"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MsgSts</w:t>
      </w:r>
      <w:proofErr w:type="spellEnd"/>
      <w:r w:rsidRPr="00147B55">
        <w:rPr>
          <w:rFonts w:cs="Arial"/>
          <w:color w:val="0000FF"/>
          <w:sz w:val="20"/>
          <w:highlight w:val="white"/>
          <w:lang w:eastAsia="en-GB"/>
        </w:rPr>
        <w:t>&gt;</w:t>
      </w:r>
    </w:p>
    <w:p w14:paraId="603A898B" w14:textId="77777777" w:rsidR="008F6DF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StsAdvc</w:t>
      </w:r>
      <w:proofErr w:type="spellEnd"/>
      <w:r w:rsidR="008F6DF9" w:rsidRPr="00147B55">
        <w:rPr>
          <w:rFonts w:cs="Arial"/>
          <w:color w:val="0000FF"/>
          <w:sz w:val="20"/>
          <w:highlight w:val="white"/>
        </w:rPr>
        <w:t>&gt;</w:t>
      </w:r>
    </w:p>
    <w:p w14:paraId="40BB889D" w14:textId="77777777" w:rsidR="00CF4269" w:rsidRPr="00147B55" w:rsidRDefault="00CF4269"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rPr>
        <w:t>&lt;/</w:t>
      </w:r>
      <w:proofErr w:type="spellStart"/>
      <w:r w:rsidR="008F6DF9" w:rsidRPr="00147B55">
        <w:rPr>
          <w:rFonts w:cs="Arial"/>
          <w:color w:val="800000"/>
          <w:sz w:val="20"/>
          <w:highlight w:val="white"/>
        </w:rPr>
        <w:t>FinInstrmRptgStsAdvc</w:t>
      </w:r>
      <w:proofErr w:type="spellEnd"/>
      <w:r w:rsidRPr="00147B55">
        <w:rPr>
          <w:rFonts w:cs="Arial"/>
          <w:color w:val="0000FF"/>
          <w:sz w:val="20"/>
          <w:highlight w:val="white"/>
        </w:rPr>
        <w:t>&gt;</w:t>
      </w:r>
    </w:p>
    <w:p w14:paraId="0FDD9FAE" w14:textId="77777777" w:rsidR="00812824" w:rsidRPr="00147B55" w:rsidRDefault="00812824" w:rsidP="0081282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2 provides an example of a status advice message from a System to Trade Repository with a reminder that the response to query is missing.</w:t>
      </w:r>
    </w:p>
    <w:p w14:paraId="7044DCBE" w14:textId="77777777" w:rsidR="00812824" w:rsidRPr="00147B55" w:rsidRDefault="00812824" w:rsidP="00812824">
      <w:pPr>
        <w:rPr>
          <w:rFonts w:cs="Arial"/>
          <w:b/>
          <w:szCs w:val="22"/>
        </w:rPr>
      </w:pPr>
      <w:proofErr w:type="spellStart"/>
      <w:r w:rsidRPr="00147B55">
        <w:rPr>
          <w:rFonts w:cs="Arial"/>
          <w:b/>
          <w:szCs w:val="22"/>
        </w:rPr>
        <w:t>MessageInstance</w:t>
      </w:r>
      <w:proofErr w:type="spellEnd"/>
      <w:r w:rsidRPr="00147B55">
        <w:rPr>
          <w:rFonts w:cs="Arial"/>
          <w:b/>
          <w:szCs w:val="22"/>
        </w:rPr>
        <w:t xml:space="preserve"> 2:</w:t>
      </w:r>
    </w:p>
    <w:p w14:paraId="3EBF14A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FinInstrmRptgStsAdvc</w:t>
      </w:r>
      <w:proofErr w:type="spellEnd"/>
      <w:r w:rsidRPr="00147B55">
        <w:rPr>
          <w:rFonts w:cs="Arial"/>
          <w:color w:val="0000FF"/>
          <w:sz w:val="20"/>
          <w:highlight w:val="white"/>
          <w:lang w:val="en-US" w:eastAsia="en-GB"/>
        </w:rPr>
        <w:t>&gt;</w:t>
      </w:r>
    </w:p>
    <w:p w14:paraId="4388A90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StsAdvc</w:t>
      </w:r>
      <w:proofErr w:type="spellEnd"/>
      <w:r w:rsidRPr="00147B55">
        <w:rPr>
          <w:rFonts w:cs="Arial"/>
          <w:color w:val="0000FF"/>
          <w:sz w:val="20"/>
          <w:highlight w:val="white"/>
          <w:lang w:val="en-US" w:eastAsia="en-GB"/>
        </w:rPr>
        <w:t>&gt;</w:t>
      </w:r>
    </w:p>
    <w:p w14:paraId="6CCA5C1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MsgSts</w:t>
      </w:r>
      <w:proofErr w:type="spellEnd"/>
      <w:r w:rsidRPr="00147B55">
        <w:rPr>
          <w:rFonts w:cs="Arial"/>
          <w:color w:val="0000FF"/>
          <w:sz w:val="20"/>
          <w:highlight w:val="white"/>
          <w:lang w:val="en-US" w:eastAsia="en-GB"/>
        </w:rPr>
        <w:t>&gt;</w:t>
      </w:r>
    </w:p>
    <w:p w14:paraId="2A3CE98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proofErr w:type="spellStart"/>
      <w:r w:rsidRPr="00147B55">
        <w:rPr>
          <w:rFonts w:cs="Arial"/>
          <w:color w:val="800000"/>
          <w:sz w:val="20"/>
          <w:highlight w:val="white"/>
          <w:lang w:val="en-US" w:eastAsia="en-GB"/>
        </w:rPr>
        <w:t>Sts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RMDR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Sts</w:t>
      </w:r>
      <w:proofErr w:type="spellEnd"/>
      <w:r w:rsidRPr="00147B55">
        <w:rPr>
          <w:rFonts w:cs="Arial"/>
          <w:color w:val="0000FF"/>
          <w:sz w:val="20"/>
          <w:highlight w:val="white"/>
          <w:lang w:val="en-US" w:eastAsia="en-GB"/>
        </w:rPr>
        <w:t>&gt;</w:t>
      </w:r>
    </w:p>
    <w:p w14:paraId="7DD7B8F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VldtnRule</w:t>
      </w:r>
      <w:proofErr w:type="spellEnd"/>
      <w:r w:rsidRPr="00147B55">
        <w:rPr>
          <w:rFonts w:cs="Arial"/>
          <w:color w:val="0000FF"/>
          <w:sz w:val="20"/>
          <w:highlight w:val="white"/>
          <w:lang w:val="en-US" w:eastAsia="en-GB"/>
        </w:rPr>
        <w:t>&gt;</w:t>
      </w:r>
    </w:p>
    <w:p w14:paraId="57E0665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r w:rsidRPr="00147B55">
        <w:rPr>
          <w:rFonts w:cs="Arial"/>
          <w:color w:val="000000"/>
          <w:sz w:val="20"/>
          <w:highlight w:val="white"/>
          <w:lang w:val="en-US" w:eastAsia="en-GB"/>
        </w:rPr>
        <w:t>FIL-020</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6C262C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Desc</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Response to query is missing</w:t>
      </w:r>
      <w:proofErr w:type="gramStart"/>
      <w:r w:rsidRPr="00147B55">
        <w:rPr>
          <w:rFonts w:cs="Arial"/>
          <w:color w:val="000000"/>
          <w:sz w:val="20"/>
          <w:highlight w:val="white"/>
          <w:lang w:val="en-US" w:eastAsia="en-GB"/>
        </w:rPr>
        <w:t>.</w:t>
      </w:r>
      <w:r w:rsidRPr="00147B55">
        <w:rPr>
          <w:rFonts w:cs="Arial"/>
          <w:color w:val="0000FF"/>
          <w:sz w:val="20"/>
          <w:highlight w:val="white"/>
          <w:lang w:val="en-US" w:eastAsia="en-GB"/>
        </w:rPr>
        <w:t>&lt;</w:t>
      </w:r>
      <w:proofErr w:type="gramEnd"/>
      <w:r w:rsidRPr="00147B55">
        <w:rPr>
          <w:rFonts w:cs="Arial"/>
          <w:color w:val="0000FF"/>
          <w:sz w:val="20"/>
          <w:highlight w:val="white"/>
          <w:lang w:val="en-US" w:eastAsia="en-GB"/>
        </w:rPr>
        <w:t>/</w:t>
      </w:r>
      <w:proofErr w:type="spellStart"/>
      <w:r w:rsidRPr="00147B55">
        <w:rPr>
          <w:rFonts w:cs="Arial"/>
          <w:color w:val="800000"/>
          <w:sz w:val="20"/>
          <w:highlight w:val="white"/>
          <w:lang w:val="en-US" w:eastAsia="en-GB"/>
        </w:rPr>
        <w:t>Desc</w:t>
      </w:r>
      <w:proofErr w:type="spellEnd"/>
      <w:r w:rsidRPr="00147B55">
        <w:rPr>
          <w:rFonts w:cs="Arial"/>
          <w:color w:val="0000FF"/>
          <w:sz w:val="20"/>
          <w:highlight w:val="white"/>
          <w:lang w:val="en-US" w:eastAsia="en-GB"/>
        </w:rPr>
        <w:t>&gt;</w:t>
      </w:r>
    </w:p>
    <w:p w14:paraId="7A546A5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VldtnRule</w:t>
      </w:r>
      <w:proofErr w:type="spellEnd"/>
      <w:r w:rsidRPr="00147B55">
        <w:rPr>
          <w:rFonts w:cs="Arial"/>
          <w:color w:val="0000FF"/>
          <w:sz w:val="20"/>
          <w:highlight w:val="white"/>
          <w:lang w:val="en-US" w:eastAsia="en-GB"/>
        </w:rPr>
        <w:t>&gt;</w:t>
      </w:r>
    </w:p>
    <w:p w14:paraId="137FB99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MsgDt</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2020-10-21Z</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MsgDt</w:t>
      </w:r>
      <w:proofErr w:type="spellEnd"/>
      <w:r w:rsidRPr="00147B55">
        <w:rPr>
          <w:rFonts w:cs="Arial"/>
          <w:color w:val="0000FF"/>
          <w:sz w:val="20"/>
          <w:highlight w:val="white"/>
          <w:lang w:val="en-US" w:eastAsia="en-GB"/>
        </w:rPr>
        <w:t>&gt;</w:t>
      </w:r>
    </w:p>
    <w:p w14:paraId="25FE80D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MsgSts</w:t>
      </w:r>
      <w:proofErr w:type="spellEnd"/>
      <w:r w:rsidRPr="00147B55">
        <w:rPr>
          <w:rFonts w:cs="Arial"/>
          <w:color w:val="0000FF"/>
          <w:sz w:val="20"/>
          <w:highlight w:val="white"/>
          <w:lang w:val="en-US" w:eastAsia="en-GB"/>
        </w:rPr>
        <w:t>&gt;</w:t>
      </w:r>
    </w:p>
    <w:p w14:paraId="2FA15C1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proofErr w:type="spellStart"/>
      <w:r w:rsidRPr="00147B55">
        <w:rPr>
          <w:rFonts w:cs="Arial"/>
          <w:color w:val="800000"/>
          <w:sz w:val="20"/>
          <w:highlight w:val="white"/>
          <w:lang w:val="en-US" w:eastAsia="en-GB"/>
        </w:rPr>
        <w:t>StsAdvc</w:t>
      </w:r>
      <w:proofErr w:type="spellEnd"/>
      <w:r w:rsidRPr="00147B55">
        <w:rPr>
          <w:rFonts w:cs="Arial"/>
          <w:color w:val="0000FF"/>
          <w:sz w:val="20"/>
          <w:highlight w:val="white"/>
          <w:lang w:val="en-US" w:eastAsia="en-GB"/>
        </w:rPr>
        <w:t>&gt;</w:t>
      </w:r>
    </w:p>
    <w:p w14:paraId="5C55FF92" w14:textId="77777777" w:rsidR="00812824" w:rsidRPr="00147B55" w:rsidRDefault="00812824"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FinInstrmRptgStsAdvc</w:t>
      </w:r>
      <w:proofErr w:type="spellEnd"/>
      <w:r w:rsidRPr="00147B55">
        <w:rPr>
          <w:rFonts w:cs="Arial"/>
          <w:color w:val="0000FF"/>
          <w:sz w:val="20"/>
          <w:highlight w:val="white"/>
          <w:lang w:val="en-US" w:eastAsia="en-GB"/>
        </w:rPr>
        <w:t>&gt;</w:t>
      </w:r>
    </w:p>
    <w:p w14:paraId="782209A5" w14:textId="1A0B5D85" w:rsidR="00812824" w:rsidRPr="00147B55" w:rsidRDefault="00812824" w:rsidP="00CF4269">
      <w:pPr>
        <w:autoSpaceDE w:val="0"/>
        <w:autoSpaceDN w:val="0"/>
        <w:adjustRightInd w:val="0"/>
        <w:spacing w:before="0"/>
        <w:rPr>
          <w:rFonts w:cs="Arial"/>
          <w:szCs w:val="22"/>
        </w:rPr>
      </w:pPr>
    </w:p>
    <w:p w14:paraId="77E80F27" w14:textId="77777777" w:rsidR="00812824" w:rsidRPr="00147B55" w:rsidRDefault="00812824" w:rsidP="00F97A81">
      <w:pPr>
        <w:pStyle w:val="Heading2"/>
      </w:pPr>
      <w:bookmarkStart w:id="496" w:name="_Toc3808760"/>
      <w:bookmarkStart w:id="497" w:name="_Toc58545408"/>
      <w:bookmarkStart w:id="498" w:name="_Toc61282171"/>
      <w:r w:rsidRPr="00147B55">
        <w:t>Derivatives Trade Position Set Report – auth.090.001.01</w:t>
      </w:r>
      <w:bookmarkEnd w:id="496"/>
      <w:bookmarkEnd w:id="497"/>
      <w:bookmarkEnd w:id="498"/>
    </w:p>
    <w:p w14:paraId="1C9A5018" w14:textId="77777777" w:rsidR="00812824" w:rsidRPr="00147B55" w:rsidRDefault="00812824" w:rsidP="00812824">
      <w:pPr>
        <w:rPr>
          <w:rFonts w:cs="Arial"/>
          <w:b/>
          <w:szCs w:val="22"/>
        </w:rPr>
      </w:pPr>
      <w:r w:rsidRPr="00147B55">
        <w:rPr>
          <w:rFonts w:cs="Arial"/>
          <w:b/>
          <w:szCs w:val="22"/>
        </w:rPr>
        <w:t>Description</w:t>
      </w:r>
    </w:p>
    <w:p w14:paraId="66FF652F" w14:textId="77777777" w:rsidR="00812824" w:rsidRPr="00147B55" w:rsidRDefault="00812824" w:rsidP="0081282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position set report response to the previously submitted query. The message contains a position set and a collateral position set aggregated by derivatives which have corresponding entries for each of the fields which the guidelines define as dimensions, calculated on 20</w:t>
      </w:r>
      <w:proofErr w:type="spellStart"/>
      <w:r w:rsidRPr="00147B55">
        <w:rPr>
          <w:rFonts w:cs="Arial"/>
          <w:szCs w:val="22"/>
          <w:vertAlign w:val="superscript"/>
          <w:lang w:val="en-US"/>
        </w:rPr>
        <w:t>th</w:t>
      </w:r>
      <w:proofErr w:type="spellEnd"/>
      <w:r w:rsidRPr="00147B55">
        <w:rPr>
          <w:rFonts w:cs="Arial"/>
          <w:szCs w:val="22"/>
          <w:lang w:val="en-US"/>
        </w:rPr>
        <w:t xml:space="preserve"> October 2020</w:t>
      </w:r>
      <w:r w:rsidRPr="00147B55">
        <w:rPr>
          <w:rFonts w:cs="Arial"/>
          <w:color w:val="000000"/>
          <w:szCs w:val="22"/>
          <w:lang w:val="en-US" w:eastAsia="en-GB"/>
        </w:rPr>
        <w:t>.</w:t>
      </w:r>
    </w:p>
    <w:p w14:paraId="2FB47D03" w14:textId="77777777" w:rsidR="00812824" w:rsidRPr="00147B55" w:rsidRDefault="00812824" w:rsidP="00812824">
      <w:pPr>
        <w:spacing w:before="0"/>
        <w:rPr>
          <w:rFonts w:cs="Arial"/>
          <w:szCs w:val="22"/>
          <w:lang w:val="fr-FR"/>
        </w:rPr>
      </w:pPr>
      <w:proofErr w:type="spellStart"/>
      <w:r w:rsidRPr="00147B55">
        <w:rPr>
          <w:rFonts w:cs="Arial"/>
          <w:b/>
          <w:szCs w:val="22"/>
          <w:lang w:val="fr-FR"/>
        </w:rPr>
        <w:t>MessageInstance</w:t>
      </w:r>
      <w:proofErr w:type="spellEnd"/>
      <w:r w:rsidRPr="00147B55">
        <w:rPr>
          <w:rFonts w:cs="Arial"/>
          <w:szCs w:val="22"/>
          <w:lang w:val="fr-FR"/>
        </w:rPr>
        <w:t>:</w:t>
      </w:r>
    </w:p>
    <w:p w14:paraId="5F8E85A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DerivsTradPosSetRpt</w:t>
      </w:r>
      <w:proofErr w:type="spellEnd"/>
      <w:r w:rsidRPr="00147B55">
        <w:rPr>
          <w:rFonts w:cs="Arial"/>
          <w:color w:val="0000FF"/>
          <w:sz w:val="20"/>
          <w:highlight w:val="white"/>
          <w:lang w:val="fr-FR" w:eastAsia="en-GB"/>
        </w:rPr>
        <w:t>&gt;</w:t>
      </w:r>
    </w:p>
    <w:p w14:paraId="79AACDF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AggtdPos</w:t>
      </w:r>
      <w:proofErr w:type="spellEnd"/>
      <w:r w:rsidRPr="00147B55">
        <w:rPr>
          <w:rFonts w:cs="Arial"/>
          <w:color w:val="0000FF"/>
          <w:sz w:val="20"/>
          <w:highlight w:val="white"/>
          <w:lang w:val="fr-FR" w:eastAsia="en-GB"/>
        </w:rPr>
        <w:t>&gt;</w:t>
      </w:r>
    </w:p>
    <w:p w14:paraId="28AC0BD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Rpt</w:t>
      </w:r>
      <w:proofErr w:type="spellEnd"/>
      <w:r w:rsidRPr="00147B55">
        <w:rPr>
          <w:rFonts w:cs="Arial"/>
          <w:color w:val="0000FF"/>
          <w:sz w:val="20"/>
          <w:highlight w:val="white"/>
          <w:lang w:val="fr-FR" w:eastAsia="en-GB"/>
        </w:rPr>
        <w:t>&gt;</w:t>
      </w:r>
    </w:p>
    <w:p w14:paraId="6B5011C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RefDt</w:t>
      </w:r>
      <w:proofErr w:type="spellEnd"/>
      <w:r w:rsidRPr="00147B55">
        <w:rPr>
          <w:rFonts w:cs="Arial"/>
          <w:color w:val="0000FF"/>
          <w:sz w:val="20"/>
          <w:highlight w:val="white"/>
          <w:lang w:val="fr-FR" w:eastAsia="en-GB"/>
        </w:rPr>
        <w:t>&gt;</w:t>
      </w:r>
      <w:r w:rsidRPr="00147B55">
        <w:rPr>
          <w:rFonts w:cs="Arial"/>
          <w:color w:val="000000"/>
          <w:sz w:val="20"/>
          <w:highlight w:val="white"/>
          <w:lang w:val="fr-FR" w:eastAsia="en-GB"/>
        </w:rPr>
        <w:t>2020-10-20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RefDt</w:t>
      </w:r>
      <w:proofErr w:type="spellEnd"/>
      <w:r w:rsidRPr="00147B55">
        <w:rPr>
          <w:rFonts w:cs="Arial"/>
          <w:color w:val="0000FF"/>
          <w:sz w:val="20"/>
          <w:highlight w:val="white"/>
          <w:lang w:val="fr-FR" w:eastAsia="en-GB"/>
        </w:rPr>
        <w:t>&gt;</w:t>
      </w:r>
    </w:p>
    <w:p w14:paraId="79C7AA4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PosSet</w:t>
      </w:r>
      <w:proofErr w:type="spellEnd"/>
      <w:r w:rsidRPr="00147B55">
        <w:rPr>
          <w:rFonts w:cs="Arial"/>
          <w:color w:val="0000FF"/>
          <w:sz w:val="20"/>
          <w:highlight w:val="white"/>
          <w:lang w:val="fr-FR" w:eastAsia="en-GB"/>
        </w:rPr>
        <w:t>&gt;</w:t>
      </w:r>
    </w:p>
    <w:p w14:paraId="7BDB763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Dmnsns</w:t>
      </w:r>
      <w:proofErr w:type="spellEnd"/>
      <w:r w:rsidRPr="00147B55">
        <w:rPr>
          <w:rFonts w:cs="Arial"/>
          <w:color w:val="0000FF"/>
          <w:sz w:val="20"/>
          <w:highlight w:val="white"/>
          <w:lang w:val="fr-FR" w:eastAsia="en-GB"/>
        </w:rPr>
        <w:t>&gt;</w:t>
      </w:r>
    </w:p>
    <w:p w14:paraId="2D53573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CtrPtyId</w:t>
      </w:r>
      <w:proofErr w:type="spellEnd"/>
      <w:r w:rsidRPr="00147B55">
        <w:rPr>
          <w:rFonts w:cs="Arial"/>
          <w:color w:val="0000FF"/>
          <w:sz w:val="20"/>
          <w:highlight w:val="white"/>
          <w:lang w:val="fr-FR" w:eastAsia="en-GB"/>
        </w:rPr>
        <w:t>&gt;</w:t>
      </w:r>
    </w:p>
    <w:p w14:paraId="714622E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RptgCtrPty</w:t>
      </w:r>
      <w:proofErr w:type="spellEnd"/>
      <w:r w:rsidRPr="00147B55">
        <w:rPr>
          <w:rFonts w:cs="Arial"/>
          <w:color w:val="0000FF"/>
          <w:sz w:val="20"/>
          <w:highlight w:val="white"/>
          <w:lang w:val="fr-FR" w:eastAsia="en-GB"/>
        </w:rPr>
        <w:t>&gt;</w:t>
      </w:r>
    </w:p>
    <w:p w14:paraId="2AB6327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Id</w:t>
      </w:r>
      <w:r w:rsidRPr="00147B55">
        <w:rPr>
          <w:rFonts w:cs="Arial"/>
          <w:color w:val="0000FF"/>
          <w:sz w:val="20"/>
          <w:highlight w:val="white"/>
          <w:lang w:val="fr-FR" w:eastAsia="en-GB"/>
        </w:rPr>
        <w:t>&gt;</w:t>
      </w:r>
    </w:p>
    <w:p w14:paraId="2ABBCA5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LEI</w:t>
      </w:r>
      <w:r w:rsidRPr="00147B55">
        <w:rPr>
          <w:rFonts w:cs="Arial"/>
          <w:color w:val="0000FF"/>
          <w:sz w:val="20"/>
          <w:highlight w:val="white"/>
          <w:lang w:val="fr-FR" w:eastAsia="en-GB"/>
        </w:rPr>
        <w:t>&gt;</w:t>
      </w:r>
      <w:r w:rsidRPr="00147B55">
        <w:rPr>
          <w:rFonts w:cs="Arial"/>
          <w:color w:val="000000"/>
          <w:sz w:val="20"/>
          <w:highlight w:val="white"/>
          <w:lang w:val="fr-FR" w:eastAsia="en-GB"/>
        </w:rPr>
        <w:t>00000000000000000000</w:t>
      </w:r>
      <w:r w:rsidRPr="00147B55">
        <w:rPr>
          <w:rFonts w:cs="Arial"/>
          <w:color w:val="0000FF"/>
          <w:sz w:val="20"/>
          <w:highlight w:val="white"/>
          <w:lang w:val="fr-FR" w:eastAsia="en-GB"/>
        </w:rPr>
        <w:t>&lt;/</w:t>
      </w:r>
      <w:r w:rsidRPr="00147B55">
        <w:rPr>
          <w:rFonts w:cs="Arial"/>
          <w:color w:val="800000"/>
          <w:sz w:val="20"/>
          <w:highlight w:val="white"/>
          <w:lang w:val="fr-FR" w:eastAsia="en-GB"/>
        </w:rPr>
        <w:t>LEI</w:t>
      </w:r>
      <w:r w:rsidRPr="00147B55">
        <w:rPr>
          <w:rFonts w:cs="Arial"/>
          <w:color w:val="0000FF"/>
          <w:sz w:val="20"/>
          <w:highlight w:val="white"/>
          <w:lang w:val="fr-FR" w:eastAsia="en-GB"/>
        </w:rPr>
        <w:t>&gt;</w:t>
      </w:r>
    </w:p>
    <w:p w14:paraId="014E38C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Id</w:t>
      </w:r>
      <w:r w:rsidRPr="00147B55">
        <w:rPr>
          <w:rFonts w:cs="Arial"/>
          <w:color w:val="0000FF"/>
          <w:sz w:val="20"/>
          <w:highlight w:val="white"/>
          <w:lang w:val="fr-FR" w:eastAsia="en-GB"/>
        </w:rPr>
        <w:t>&gt;</w:t>
      </w:r>
    </w:p>
    <w:p w14:paraId="30E52DF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RptgCtrPty</w:t>
      </w:r>
      <w:proofErr w:type="spellEnd"/>
      <w:r w:rsidRPr="00147B55">
        <w:rPr>
          <w:rFonts w:cs="Arial"/>
          <w:color w:val="0000FF"/>
          <w:sz w:val="20"/>
          <w:highlight w:val="white"/>
          <w:lang w:val="fr-FR" w:eastAsia="en-GB"/>
        </w:rPr>
        <w:t>&gt;</w:t>
      </w:r>
    </w:p>
    <w:p w14:paraId="632055D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OthrCtrPty</w:t>
      </w:r>
      <w:proofErr w:type="spellEnd"/>
      <w:r w:rsidRPr="00147B55">
        <w:rPr>
          <w:rFonts w:cs="Arial"/>
          <w:color w:val="0000FF"/>
          <w:sz w:val="20"/>
          <w:highlight w:val="white"/>
          <w:lang w:val="fr-FR" w:eastAsia="en-GB"/>
        </w:rPr>
        <w:t>&gt;</w:t>
      </w:r>
    </w:p>
    <w:p w14:paraId="6A8AC00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fr-FR"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67F6ED9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00000000000000000000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0705BA8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01D0E25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458830F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14CC771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ValCcy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ValCcy</w:t>
      </w:r>
      <w:proofErr w:type="spellEnd"/>
      <w:r w:rsidRPr="00147B55">
        <w:rPr>
          <w:rFonts w:cs="Arial"/>
          <w:color w:val="0000FF"/>
          <w:sz w:val="20"/>
          <w:highlight w:val="white"/>
          <w:lang w:val="en-US" w:eastAsia="en-GB"/>
        </w:rPr>
        <w:t>&gt;</w:t>
      </w:r>
    </w:p>
    <w:p w14:paraId="0302612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PRCL</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p>
    <w:p w14:paraId="0D5642A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Prtfl</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651H</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Prtfl</w:t>
      </w:r>
      <w:proofErr w:type="spellEnd"/>
      <w:r w:rsidRPr="00147B55">
        <w:rPr>
          <w:rFonts w:cs="Arial"/>
          <w:color w:val="0000FF"/>
          <w:sz w:val="20"/>
          <w:highlight w:val="white"/>
          <w:lang w:val="en-US" w:eastAsia="en-GB"/>
        </w:rPr>
        <w:t>&gt;</w:t>
      </w:r>
    </w:p>
    <w:p w14:paraId="4146E11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CtrctTp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SWAP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CtrctTp</w:t>
      </w:r>
      <w:proofErr w:type="spellEnd"/>
      <w:r w:rsidRPr="00147B55">
        <w:rPr>
          <w:rFonts w:cs="Arial"/>
          <w:color w:val="0000FF"/>
          <w:sz w:val="20"/>
          <w:highlight w:val="white"/>
          <w:lang w:val="en-US" w:eastAsia="en-GB"/>
        </w:rPr>
        <w:t>&gt;</w:t>
      </w:r>
    </w:p>
    <w:p w14:paraId="5735646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AsstClss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COMM</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AsstClss</w:t>
      </w:r>
      <w:proofErr w:type="spellEnd"/>
      <w:r w:rsidRPr="00147B55">
        <w:rPr>
          <w:rFonts w:cs="Arial"/>
          <w:color w:val="0000FF"/>
          <w:sz w:val="20"/>
          <w:highlight w:val="white"/>
          <w:lang w:val="en-US" w:eastAsia="en-GB"/>
        </w:rPr>
        <w:t>&gt;</w:t>
      </w:r>
    </w:p>
    <w:p w14:paraId="365A353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UndrlygInstrm</w:t>
      </w:r>
      <w:proofErr w:type="spellEnd"/>
      <w:r w:rsidRPr="00147B55">
        <w:rPr>
          <w:rFonts w:cs="Arial"/>
          <w:color w:val="0000FF"/>
          <w:sz w:val="20"/>
          <w:highlight w:val="white"/>
          <w:lang w:val="en-US" w:eastAsia="en-GB"/>
        </w:rPr>
        <w:t>&gt;</w:t>
      </w:r>
    </w:p>
    <w:p w14:paraId="3DB8386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ISIN</w:t>
      </w:r>
      <w:r w:rsidRPr="00147B55">
        <w:rPr>
          <w:rFonts w:cs="Arial"/>
          <w:color w:val="0000FF"/>
          <w:sz w:val="20"/>
          <w:highlight w:val="white"/>
          <w:lang w:val="en-US" w:eastAsia="en-GB"/>
        </w:rPr>
        <w:t>&gt;</w:t>
      </w:r>
      <w:r w:rsidRPr="00147B55">
        <w:rPr>
          <w:rFonts w:cs="Arial"/>
          <w:color w:val="000000"/>
          <w:sz w:val="20"/>
          <w:highlight w:val="white"/>
          <w:lang w:val="en-US" w:eastAsia="en-GB"/>
        </w:rPr>
        <w:t>FR0000000000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ISIN</w:t>
      </w:r>
      <w:r w:rsidRPr="00147B55">
        <w:rPr>
          <w:rFonts w:cs="Arial"/>
          <w:color w:val="0000FF"/>
          <w:sz w:val="20"/>
          <w:highlight w:val="white"/>
          <w:lang w:val="en-US" w:eastAsia="en-GB"/>
        </w:rPr>
        <w:t>&gt;</w:t>
      </w:r>
    </w:p>
    <w:p w14:paraId="5F5799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UndrlygInstrm</w:t>
      </w:r>
      <w:proofErr w:type="spellEnd"/>
      <w:r w:rsidRPr="00147B55">
        <w:rPr>
          <w:rFonts w:cs="Arial"/>
          <w:color w:val="0000FF"/>
          <w:sz w:val="20"/>
          <w:highlight w:val="white"/>
          <w:lang w:val="en-US" w:eastAsia="en-GB"/>
        </w:rPr>
        <w:t>&gt;</w:t>
      </w:r>
    </w:p>
    <w:p w14:paraId="3EBA391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FrstLegNtnlCcy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FrstLegNtnlCcy</w:t>
      </w:r>
      <w:proofErr w:type="spellEnd"/>
      <w:r w:rsidRPr="00147B55">
        <w:rPr>
          <w:rFonts w:cs="Arial"/>
          <w:color w:val="0000FF"/>
          <w:sz w:val="20"/>
          <w:highlight w:val="white"/>
          <w:lang w:val="en-US" w:eastAsia="en-GB"/>
        </w:rPr>
        <w:t>&gt;</w:t>
      </w:r>
    </w:p>
    <w:p w14:paraId="092D5FE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DlvrblCcy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DlvrblCcy</w:t>
      </w:r>
      <w:proofErr w:type="spellEnd"/>
      <w:r w:rsidRPr="00147B55">
        <w:rPr>
          <w:rFonts w:cs="Arial"/>
          <w:color w:val="0000FF"/>
          <w:sz w:val="20"/>
          <w:highlight w:val="white"/>
          <w:lang w:val="en-US" w:eastAsia="en-GB"/>
        </w:rPr>
        <w:t>&gt;</w:t>
      </w:r>
    </w:p>
    <w:p w14:paraId="2CC5095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MstrAgrmt</w:t>
      </w:r>
      <w:proofErr w:type="spellEnd"/>
      <w:r w:rsidRPr="00147B55">
        <w:rPr>
          <w:rFonts w:cs="Arial"/>
          <w:color w:val="0000FF"/>
          <w:sz w:val="20"/>
          <w:highlight w:val="white"/>
          <w:lang w:val="en-US" w:eastAsia="en-GB"/>
        </w:rPr>
        <w:t>&gt;</w:t>
      </w:r>
    </w:p>
    <w:p w14:paraId="1E053CE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XXXX</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Tp</w:t>
      </w:r>
      <w:proofErr w:type="spellEnd"/>
      <w:r w:rsidRPr="00147B55">
        <w:rPr>
          <w:rFonts w:cs="Arial"/>
          <w:color w:val="0000FF"/>
          <w:sz w:val="20"/>
          <w:highlight w:val="white"/>
          <w:lang w:val="en-US" w:eastAsia="en-GB"/>
        </w:rPr>
        <w:t>&gt;</w:t>
      </w:r>
    </w:p>
    <w:p w14:paraId="49FF51E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Vrsn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2009</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Vrsn</w:t>
      </w:r>
      <w:proofErr w:type="spellEnd"/>
      <w:r w:rsidRPr="00147B55">
        <w:rPr>
          <w:rFonts w:cs="Arial"/>
          <w:color w:val="0000FF"/>
          <w:sz w:val="20"/>
          <w:highlight w:val="white"/>
          <w:lang w:val="en-US" w:eastAsia="en-GB"/>
        </w:rPr>
        <w:t>&gt;</w:t>
      </w:r>
    </w:p>
    <w:p w14:paraId="62F4C8E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MstrAgrmt</w:t>
      </w:r>
      <w:proofErr w:type="spellEnd"/>
      <w:r w:rsidRPr="00147B55">
        <w:rPr>
          <w:rFonts w:cs="Arial"/>
          <w:color w:val="0000FF"/>
          <w:sz w:val="20"/>
          <w:highlight w:val="white"/>
          <w:lang w:val="en-US" w:eastAsia="en-GB"/>
        </w:rPr>
        <w:t>&gt;</w:t>
      </w:r>
    </w:p>
    <w:p w14:paraId="63CD220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ClrSts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true</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ClrSts</w:t>
      </w:r>
      <w:proofErr w:type="spellEnd"/>
      <w:r w:rsidRPr="00147B55">
        <w:rPr>
          <w:rFonts w:cs="Arial"/>
          <w:color w:val="0000FF"/>
          <w:sz w:val="20"/>
          <w:highlight w:val="white"/>
          <w:lang w:val="en-US" w:eastAsia="en-GB"/>
        </w:rPr>
        <w:t>&gt;</w:t>
      </w:r>
    </w:p>
    <w:p w14:paraId="4F9F895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IntraGrp</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false</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IntraGrp</w:t>
      </w:r>
      <w:proofErr w:type="spellEnd"/>
      <w:r w:rsidRPr="00147B55">
        <w:rPr>
          <w:rFonts w:cs="Arial"/>
          <w:color w:val="0000FF"/>
          <w:sz w:val="20"/>
          <w:highlight w:val="white"/>
          <w:lang w:val="en-US" w:eastAsia="en-GB"/>
        </w:rPr>
        <w:t>&gt;</w:t>
      </w:r>
    </w:p>
    <w:p w14:paraId="3665835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TmToMtrty</w:t>
      </w:r>
      <w:proofErr w:type="spellEnd"/>
      <w:r w:rsidRPr="00147B55">
        <w:rPr>
          <w:rFonts w:cs="Arial"/>
          <w:color w:val="0000FF"/>
          <w:sz w:val="20"/>
          <w:highlight w:val="white"/>
          <w:lang w:val="en-US" w:eastAsia="en-GB"/>
        </w:rPr>
        <w:t>&gt;</w:t>
      </w:r>
    </w:p>
    <w:p w14:paraId="6F6B555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Prd</w:t>
      </w:r>
      <w:proofErr w:type="spellEnd"/>
      <w:r w:rsidRPr="00147B55">
        <w:rPr>
          <w:rFonts w:cs="Arial"/>
          <w:color w:val="0000FF"/>
          <w:sz w:val="20"/>
          <w:highlight w:val="white"/>
          <w:lang w:val="en-US" w:eastAsia="en-GB"/>
        </w:rPr>
        <w:t>&gt;</w:t>
      </w:r>
    </w:p>
    <w:p w14:paraId="03B5330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Start</w:t>
      </w:r>
      <w:r w:rsidRPr="00147B55">
        <w:rPr>
          <w:rFonts w:cs="Arial"/>
          <w:color w:val="0000FF"/>
          <w:sz w:val="20"/>
          <w:highlight w:val="white"/>
          <w:lang w:val="en-US" w:eastAsia="en-GB"/>
        </w:rPr>
        <w:t>&gt;</w:t>
      </w:r>
    </w:p>
    <w:p w14:paraId="5972B6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r w:rsidRPr="00147B55">
        <w:rPr>
          <w:rFonts w:cs="Arial"/>
          <w:color w:val="000000"/>
          <w:sz w:val="20"/>
          <w:highlight w:val="white"/>
          <w:lang w:val="en-US" w:eastAsia="en-GB"/>
        </w:rPr>
        <w:t>YEAR</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p>
    <w:p w14:paraId="20C6D65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r w:rsidRPr="00147B55">
        <w:rPr>
          <w:rFonts w:cs="Arial"/>
          <w:color w:val="000000"/>
          <w:sz w:val="20"/>
          <w:highlight w:val="white"/>
          <w:lang w:val="en-US" w:eastAsia="en-GB"/>
        </w:rPr>
        <w:t>2</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0719DC0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Start</w:t>
      </w:r>
      <w:r w:rsidRPr="00147B55">
        <w:rPr>
          <w:rFonts w:cs="Arial"/>
          <w:color w:val="0000FF"/>
          <w:sz w:val="20"/>
          <w:highlight w:val="white"/>
          <w:lang w:val="en-US" w:eastAsia="en-GB"/>
        </w:rPr>
        <w:t>&gt;</w:t>
      </w:r>
    </w:p>
    <w:p w14:paraId="061B3E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End</w:t>
      </w:r>
      <w:r w:rsidRPr="00147B55">
        <w:rPr>
          <w:rFonts w:cs="Arial"/>
          <w:color w:val="0000FF"/>
          <w:sz w:val="20"/>
          <w:highlight w:val="white"/>
          <w:lang w:val="en-US" w:eastAsia="en-GB"/>
        </w:rPr>
        <w:t>&gt;</w:t>
      </w:r>
    </w:p>
    <w:p w14:paraId="5E4AEFE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r w:rsidRPr="00147B55">
        <w:rPr>
          <w:rFonts w:cs="Arial"/>
          <w:color w:val="000000"/>
          <w:sz w:val="20"/>
          <w:highlight w:val="white"/>
          <w:lang w:val="en-US" w:eastAsia="en-GB"/>
        </w:rPr>
        <w:t>YEAR</w:t>
      </w:r>
      <w:r w:rsidRPr="00147B55">
        <w:rPr>
          <w:rFonts w:cs="Arial"/>
          <w:color w:val="0000FF"/>
          <w:sz w:val="20"/>
          <w:highlight w:val="white"/>
          <w:lang w:val="en-US" w:eastAsia="en-GB"/>
        </w:rPr>
        <w:t>&lt;/</w:t>
      </w:r>
      <w:r w:rsidRPr="00147B55">
        <w:rPr>
          <w:rFonts w:cs="Arial"/>
          <w:color w:val="800000"/>
          <w:sz w:val="20"/>
          <w:highlight w:val="white"/>
          <w:lang w:val="en-US" w:eastAsia="en-GB"/>
        </w:rPr>
        <w:t>Unit</w:t>
      </w:r>
      <w:r w:rsidRPr="00147B55">
        <w:rPr>
          <w:rFonts w:cs="Arial"/>
          <w:color w:val="0000FF"/>
          <w:sz w:val="20"/>
          <w:highlight w:val="white"/>
          <w:lang w:val="en-US" w:eastAsia="en-GB"/>
        </w:rPr>
        <w:t>&gt;</w:t>
      </w:r>
    </w:p>
    <w:p w14:paraId="7BE1716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r w:rsidRPr="00147B55">
        <w:rPr>
          <w:rFonts w:cs="Arial"/>
          <w:color w:val="000000"/>
          <w:sz w:val="20"/>
          <w:highlight w:val="white"/>
          <w:lang w:val="en-US" w:eastAsia="en-GB"/>
        </w:rPr>
        <w:t>3</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12C7DD5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End</w:t>
      </w:r>
      <w:r w:rsidRPr="00147B55">
        <w:rPr>
          <w:rFonts w:cs="Arial"/>
          <w:color w:val="0000FF"/>
          <w:sz w:val="20"/>
          <w:highlight w:val="white"/>
          <w:lang w:val="en-US" w:eastAsia="en-GB"/>
        </w:rPr>
        <w:t>&gt;</w:t>
      </w:r>
    </w:p>
    <w:p w14:paraId="1882847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Prd</w:t>
      </w:r>
      <w:proofErr w:type="spellEnd"/>
      <w:r w:rsidRPr="00147B55">
        <w:rPr>
          <w:rFonts w:cs="Arial"/>
          <w:color w:val="0000FF"/>
          <w:sz w:val="20"/>
          <w:highlight w:val="white"/>
          <w:lang w:val="en-US" w:eastAsia="en-GB"/>
        </w:rPr>
        <w:t>&gt;</w:t>
      </w:r>
    </w:p>
    <w:p w14:paraId="6220450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TmToMtrty</w:t>
      </w:r>
      <w:proofErr w:type="spellEnd"/>
      <w:r w:rsidRPr="00147B55">
        <w:rPr>
          <w:rFonts w:cs="Arial"/>
          <w:color w:val="0000FF"/>
          <w:sz w:val="20"/>
          <w:highlight w:val="white"/>
          <w:lang w:val="en-US" w:eastAsia="en-GB"/>
        </w:rPr>
        <w:t>&gt;</w:t>
      </w:r>
    </w:p>
    <w:p w14:paraId="0B053D8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Cmmdty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EMAL</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Cmmdty</w:t>
      </w:r>
      <w:proofErr w:type="spellEnd"/>
      <w:r w:rsidRPr="00147B55">
        <w:rPr>
          <w:rFonts w:cs="Arial"/>
          <w:color w:val="0000FF"/>
          <w:sz w:val="20"/>
          <w:highlight w:val="white"/>
          <w:lang w:val="en-US" w:eastAsia="en-GB"/>
        </w:rPr>
        <w:t>&gt;</w:t>
      </w:r>
    </w:p>
    <w:p w14:paraId="6315C33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Dmnsns</w:t>
      </w:r>
      <w:proofErr w:type="spellEnd"/>
      <w:r w:rsidRPr="00147B55">
        <w:rPr>
          <w:rFonts w:cs="Arial"/>
          <w:color w:val="0000FF"/>
          <w:sz w:val="20"/>
          <w:highlight w:val="white"/>
          <w:lang w:val="en-US" w:eastAsia="en-GB"/>
        </w:rPr>
        <w:t>&gt;</w:t>
      </w:r>
    </w:p>
    <w:p w14:paraId="54EF4C7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7B55DE4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283E251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7321933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6A1A41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0C46608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en-US"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2704000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02F14BC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0000FF"/>
          <w:sz w:val="20"/>
          <w:highlight w:val="white"/>
          <w:lang w:val="fr-FR" w:eastAsia="en-GB"/>
        </w:rPr>
        <w:t>&gt;</w:t>
      </w:r>
    </w:p>
    <w:p w14:paraId="7DF497A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Postv</w:t>
      </w:r>
      <w:proofErr w:type="spellEnd"/>
      <w:r w:rsidRPr="00147B55">
        <w:rPr>
          <w:rFonts w:cs="Arial"/>
          <w:color w:val="0000FF"/>
          <w:sz w:val="20"/>
          <w:highlight w:val="white"/>
          <w:lang w:val="fr-FR" w:eastAsia="en-GB"/>
        </w:rPr>
        <w:t>&gt;</w:t>
      </w:r>
    </w:p>
    <w:p w14:paraId="2B6B191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Neg</w:t>
      </w:r>
      <w:proofErr w:type="spellEnd"/>
      <w:r w:rsidRPr="00147B55">
        <w:rPr>
          <w:rFonts w:cs="Arial"/>
          <w:color w:val="0000FF"/>
          <w:sz w:val="20"/>
          <w:highlight w:val="white"/>
          <w:lang w:val="fr-FR" w:eastAsia="en-GB"/>
        </w:rPr>
        <w:t>&gt;</w:t>
      </w:r>
    </w:p>
    <w:p w14:paraId="46AE917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320EB98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fr-FR"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72194.1</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79F128B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Neg</w:t>
      </w:r>
      <w:proofErr w:type="spellEnd"/>
      <w:r w:rsidRPr="00147B55">
        <w:rPr>
          <w:rFonts w:cs="Arial"/>
          <w:color w:val="0000FF"/>
          <w:sz w:val="20"/>
          <w:highlight w:val="white"/>
          <w:lang w:val="en-US" w:eastAsia="en-GB"/>
        </w:rPr>
        <w:t>&gt;</w:t>
      </w:r>
    </w:p>
    <w:p w14:paraId="33B3F42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19AA902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3F68F80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3900899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64AB96F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25CC2AA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115496</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248DDC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7147864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Neg</w:t>
      </w:r>
      <w:proofErr w:type="spellEnd"/>
      <w:r w:rsidRPr="00147B55">
        <w:rPr>
          <w:rFonts w:cs="Arial"/>
          <w:color w:val="0000FF"/>
          <w:sz w:val="20"/>
          <w:highlight w:val="white"/>
          <w:lang w:val="en-US" w:eastAsia="en-GB"/>
        </w:rPr>
        <w:t>&gt;</w:t>
      </w:r>
    </w:p>
    <w:p w14:paraId="5FF805E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49071EC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3135549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Neg</w:t>
      </w:r>
      <w:proofErr w:type="spellEnd"/>
      <w:r w:rsidRPr="00147B55">
        <w:rPr>
          <w:rFonts w:cs="Arial"/>
          <w:color w:val="0000FF"/>
          <w:sz w:val="20"/>
          <w:highlight w:val="white"/>
          <w:lang w:val="en-US" w:eastAsia="en-GB"/>
        </w:rPr>
        <w:t>&gt;</w:t>
      </w:r>
    </w:p>
    <w:p w14:paraId="65FA446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4D1FC5D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56F5A47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28B26D0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600C6CB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57B2BE6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7F3E87A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en-US"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2704000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1CE6C12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r w:rsidRPr="00147B55">
        <w:rPr>
          <w:rFonts w:cs="Arial"/>
          <w:color w:val="800000"/>
          <w:sz w:val="20"/>
          <w:highlight w:val="white"/>
          <w:lang w:val="fr-FR" w:eastAsia="en-GB"/>
        </w:rPr>
        <w:t>Val</w:t>
      </w:r>
      <w:r w:rsidRPr="00147B55">
        <w:rPr>
          <w:rFonts w:cs="Arial"/>
          <w:color w:val="0000FF"/>
          <w:sz w:val="20"/>
          <w:highlight w:val="white"/>
          <w:lang w:val="fr-FR" w:eastAsia="en-GB"/>
        </w:rPr>
        <w:t>&gt;</w:t>
      </w:r>
    </w:p>
    <w:p w14:paraId="5B8D951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Postv</w:t>
      </w:r>
      <w:proofErr w:type="spellEnd"/>
      <w:r w:rsidRPr="00147B55">
        <w:rPr>
          <w:rFonts w:cs="Arial"/>
          <w:color w:val="0000FF"/>
          <w:sz w:val="20"/>
          <w:highlight w:val="white"/>
          <w:lang w:val="fr-FR" w:eastAsia="en-GB"/>
        </w:rPr>
        <w:t>&gt;</w:t>
      </w:r>
    </w:p>
    <w:p w14:paraId="619E7B7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Neg</w:t>
      </w:r>
      <w:proofErr w:type="spellEnd"/>
      <w:r w:rsidRPr="00147B55">
        <w:rPr>
          <w:rFonts w:cs="Arial"/>
          <w:color w:val="0000FF"/>
          <w:sz w:val="20"/>
          <w:highlight w:val="white"/>
          <w:lang w:val="fr-FR" w:eastAsia="en-GB"/>
        </w:rPr>
        <w:t>&gt;</w:t>
      </w:r>
    </w:p>
    <w:p w14:paraId="17F3365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fr-FR" w:eastAsia="en-GB"/>
        </w:rPr>
      </w:pPr>
      <w:r w:rsidRPr="00147B55">
        <w:rPr>
          <w:rFonts w:cs="Arial"/>
          <w:color w:val="000000"/>
          <w:sz w:val="20"/>
          <w:highlight w:val="white"/>
          <w:lang w:val="fr-FR" w:eastAsia="en-GB"/>
        </w:rPr>
        <w:t xml:space="preserve">                        </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FF0000"/>
          <w:sz w:val="20"/>
          <w:highlight w:val="white"/>
          <w:lang w:val="fr-FR" w:eastAsia="en-GB"/>
        </w:rPr>
        <w:t xml:space="preserve"> </w:t>
      </w:r>
      <w:proofErr w:type="spellStart"/>
      <w:r w:rsidRPr="00147B55">
        <w:rPr>
          <w:rFonts w:cs="Arial"/>
          <w:color w:val="FF0000"/>
          <w:sz w:val="20"/>
          <w:highlight w:val="white"/>
          <w:lang w:val="fr-FR" w:eastAsia="en-GB"/>
        </w:rPr>
        <w:t>Ccy</w:t>
      </w:r>
      <w:proofErr w:type="spellEnd"/>
      <w:r w:rsidRPr="00147B55">
        <w:rPr>
          <w:rFonts w:cs="Arial"/>
          <w:color w:val="0000FF"/>
          <w:sz w:val="20"/>
          <w:highlight w:val="white"/>
          <w:lang w:val="fr-FR" w:eastAsia="en-GB"/>
        </w:rPr>
        <w:t>="</w:t>
      </w:r>
      <w:r w:rsidRPr="00147B55">
        <w:rPr>
          <w:rFonts w:cs="Arial"/>
          <w:color w:val="000000"/>
          <w:sz w:val="20"/>
          <w:highlight w:val="white"/>
          <w:lang w:val="fr-FR" w:eastAsia="en-GB"/>
        </w:rPr>
        <w:t>EUR</w:t>
      </w:r>
      <w:r w:rsidRPr="00147B55">
        <w:rPr>
          <w:rFonts w:cs="Arial"/>
          <w:color w:val="0000FF"/>
          <w:sz w:val="20"/>
          <w:highlight w:val="white"/>
          <w:lang w:val="fr-FR" w:eastAsia="en-GB"/>
        </w:rPr>
        <w:t>"&gt;</w:t>
      </w:r>
      <w:r w:rsidRPr="00147B55">
        <w:rPr>
          <w:rFonts w:cs="Arial"/>
          <w:color w:val="000000"/>
          <w:sz w:val="20"/>
          <w:highlight w:val="white"/>
          <w:lang w:val="fr-FR" w:eastAsia="en-GB"/>
        </w:rPr>
        <w:t>0</w:t>
      </w:r>
      <w:r w:rsidRPr="00147B55">
        <w:rPr>
          <w:rFonts w:cs="Arial"/>
          <w:color w:val="0000FF"/>
          <w:sz w:val="20"/>
          <w:highlight w:val="white"/>
          <w:lang w:val="fr-FR" w:eastAsia="en-GB"/>
        </w:rPr>
        <w:t>&lt;/</w:t>
      </w:r>
      <w:proofErr w:type="spellStart"/>
      <w:r w:rsidRPr="00147B55">
        <w:rPr>
          <w:rFonts w:cs="Arial"/>
          <w:color w:val="800000"/>
          <w:sz w:val="20"/>
          <w:highlight w:val="white"/>
          <w:lang w:val="fr-FR" w:eastAsia="en-GB"/>
        </w:rPr>
        <w:t>Ntnl</w:t>
      </w:r>
      <w:proofErr w:type="spellEnd"/>
      <w:r w:rsidRPr="00147B55">
        <w:rPr>
          <w:rFonts w:cs="Arial"/>
          <w:color w:val="0000FF"/>
          <w:sz w:val="20"/>
          <w:highlight w:val="white"/>
          <w:lang w:val="fr-FR" w:eastAsia="en-GB"/>
        </w:rPr>
        <w:t>&gt;</w:t>
      </w:r>
    </w:p>
    <w:p w14:paraId="68792EC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fr-FR"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72194.1</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0C0378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Neg</w:t>
      </w:r>
      <w:proofErr w:type="spellEnd"/>
      <w:r w:rsidRPr="00147B55">
        <w:rPr>
          <w:rFonts w:cs="Arial"/>
          <w:color w:val="0000FF"/>
          <w:sz w:val="20"/>
          <w:highlight w:val="white"/>
          <w:lang w:val="en-US" w:eastAsia="en-GB"/>
        </w:rPr>
        <w:t>&gt;</w:t>
      </w:r>
    </w:p>
    <w:p w14:paraId="7C44167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Buyr</w:t>
      </w:r>
      <w:proofErr w:type="spellEnd"/>
      <w:r w:rsidRPr="00147B55">
        <w:rPr>
          <w:rFonts w:cs="Arial"/>
          <w:color w:val="0000FF"/>
          <w:sz w:val="20"/>
          <w:highlight w:val="white"/>
          <w:lang w:val="en-US" w:eastAsia="en-GB"/>
        </w:rPr>
        <w:t>&gt;</w:t>
      </w:r>
    </w:p>
    <w:p w14:paraId="5B1F77D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6144BF5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NbOfTrds</w:t>
      </w:r>
      <w:proofErr w:type="spellEnd"/>
      <w:r w:rsidRPr="00147B55">
        <w:rPr>
          <w:rFonts w:cs="Arial"/>
          <w:color w:val="0000FF"/>
          <w:sz w:val="20"/>
          <w:highlight w:val="white"/>
          <w:lang w:val="en-US" w:eastAsia="en-GB"/>
        </w:rPr>
        <w:t>&gt;</w:t>
      </w:r>
    </w:p>
    <w:p w14:paraId="256CE60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5DC0DB8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4AB2AD1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115496</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43A776D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Postv</w:t>
      </w:r>
      <w:proofErr w:type="spellEnd"/>
      <w:r w:rsidRPr="00147B55">
        <w:rPr>
          <w:rFonts w:cs="Arial"/>
          <w:color w:val="0000FF"/>
          <w:sz w:val="20"/>
          <w:highlight w:val="white"/>
          <w:lang w:val="en-US" w:eastAsia="en-GB"/>
        </w:rPr>
        <w:t>&gt;</w:t>
      </w:r>
    </w:p>
    <w:p w14:paraId="0A87F3E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Neg</w:t>
      </w:r>
      <w:proofErr w:type="spellEnd"/>
      <w:r w:rsidRPr="00147B55">
        <w:rPr>
          <w:rFonts w:cs="Arial"/>
          <w:color w:val="0000FF"/>
          <w:sz w:val="20"/>
          <w:highlight w:val="white"/>
          <w:lang w:val="en-US" w:eastAsia="en-GB"/>
        </w:rPr>
        <w:t>&gt;</w:t>
      </w:r>
    </w:p>
    <w:p w14:paraId="1CA387F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Ntnl</w:t>
      </w:r>
      <w:proofErr w:type="spellEnd"/>
      <w:r w:rsidRPr="00147B55">
        <w:rPr>
          <w:rFonts w:cs="Arial"/>
          <w:color w:val="0000FF"/>
          <w:sz w:val="20"/>
          <w:highlight w:val="white"/>
          <w:lang w:val="en-US" w:eastAsia="en-GB"/>
        </w:rPr>
        <w:t>&gt;</w:t>
      </w:r>
    </w:p>
    <w:p w14:paraId="48A3829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Val</w:t>
      </w:r>
      <w:r w:rsidRPr="00147B55">
        <w:rPr>
          <w:rFonts w:cs="Arial"/>
          <w:color w:val="0000FF"/>
          <w:sz w:val="20"/>
          <w:highlight w:val="white"/>
          <w:lang w:val="en-US" w:eastAsia="en-GB"/>
        </w:rPr>
        <w:t>&gt;</w:t>
      </w:r>
    </w:p>
    <w:p w14:paraId="43D5CAB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Neg</w:t>
      </w:r>
      <w:proofErr w:type="spellEnd"/>
      <w:r w:rsidRPr="00147B55">
        <w:rPr>
          <w:rFonts w:cs="Arial"/>
          <w:color w:val="0000FF"/>
          <w:sz w:val="20"/>
          <w:highlight w:val="white"/>
          <w:lang w:val="en-US" w:eastAsia="en-GB"/>
        </w:rPr>
        <w:t>&gt;</w:t>
      </w:r>
    </w:p>
    <w:p w14:paraId="7BCEFC5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Sellr</w:t>
      </w:r>
      <w:proofErr w:type="spellEnd"/>
      <w:r w:rsidRPr="00147B55">
        <w:rPr>
          <w:rFonts w:cs="Arial"/>
          <w:color w:val="0000FF"/>
          <w:sz w:val="20"/>
          <w:highlight w:val="white"/>
          <w:lang w:val="en-US" w:eastAsia="en-GB"/>
        </w:rPr>
        <w:t>&gt;</w:t>
      </w:r>
    </w:p>
    <w:p w14:paraId="4EB2727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2EDEEEC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397AA86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PosSet</w:t>
      </w:r>
      <w:proofErr w:type="spellEnd"/>
      <w:r w:rsidRPr="00147B55">
        <w:rPr>
          <w:rFonts w:cs="Arial"/>
          <w:color w:val="0000FF"/>
          <w:sz w:val="20"/>
          <w:highlight w:val="white"/>
          <w:lang w:val="en-US" w:eastAsia="en-GB"/>
        </w:rPr>
        <w:t>&gt;</w:t>
      </w:r>
    </w:p>
    <w:p w14:paraId="319A362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CollPosSet</w:t>
      </w:r>
      <w:proofErr w:type="spellEnd"/>
      <w:r w:rsidRPr="00147B55">
        <w:rPr>
          <w:rFonts w:cs="Arial"/>
          <w:color w:val="0000FF"/>
          <w:sz w:val="20"/>
          <w:highlight w:val="white"/>
          <w:lang w:val="en-US" w:eastAsia="en-GB"/>
        </w:rPr>
        <w:t>&gt;</w:t>
      </w:r>
    </w:p>
    <w:p w14:paraId="041D4B3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Dmnsns</w:t>
      </w:r>
      <w:proofErr w:type="spellEnd"/>
      <w:r w:rsidRPr="00147B55">
        <w:rPr>
          <w:rFonts w:cs="Arial"/>
          <w:color w:val="0000FF"/>
          <w:sz w:val="20"/>
          <w:highlight w:val="white"/>
          <w:lang w:val="en-US" w:eastAsia="en-GB"/>
        </w:rPr>
        <w:t>&gt;</w:t>
      </w:r>
    </w:p>
    <w:p w14:paraId="72DC5CC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0ADFC3D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4568D3AA"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618D025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00000000000000000000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799EA3E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603DEB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6D84ED7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1F971B9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030B3C2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00000000000000000000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610FE0D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393159D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354FA33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4B35F56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FLCL</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Collstn</w:t>
      </w:r>
      <w:proofErr w:type="spellEnd"/>
      <w:r w:rsidRPr="00147B55">
        <w:rPr>
          <w:rFonts w:cs="Arial"/>
          <w:color w:val="0000FF"/>
          <w:sz w:val="20"/>
          <w:highlight w:val="white"/>
          <w:lang w:val="en-US" w:eastAsia="en-GB"/>
        </w:rPr>
        <w:t>&gt;</w:t>
      </w:r>
    </w:p>
    <w:p w14:paraId="7013A07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InitlMrgnPstdCcy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InitlMrgnPstdCcy</w:t>
      </w:r>
      <w:proofErr w:type="spellEnd"/>
      <w:r w:rsidRPr="00147B55">
        <w:rPr>
          <w:rFonts w:cs="Arial"/>
          <w:color w:val="0000FF"/>
          <w:sz w:val="20"/>
          <w:highlight w:val="white"/>
          <w:lang w:val="en-US" w:eastAsia="en-GB"/>
        </w:rPr>
        <w:t>&gt;</w:t>
      </w:r>
    </w:p>
    <w:p w14:paraId="3BFFFCB4"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VartnMrgnPstdCcy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VartnMrgnPstdCcy</w:t>
      </w:r>
      <w:proofErr w:type="spellEnd"/>
      <w:r w:rsidRPr="00147B55">
        <w:rPr>
          <w:rFonts w:cs="Arial"/>
          <w:color w:val="0000FF"/>
          <w:sz w:val="20"/>
          <w:highlight w:val="white"/>
          <w:lang w:val="en-US" w:eastAsia="en-GB"/>
        </w:rPr>
        <w:t>&gt;</w:t>
      </w:r>
    </w:p>
    <w:p w14:paraId="668E487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InitlMrgnRcvdCcy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InitlMrgnRcvdCcy</w:t>
      </w:r>
      <w:proofErr w:type="spellEnd"/>
      <w:r w:rsidRPr="00147B55">
        <w:rPr>
          <w:rFonts w:cs="Arial"/>
          <w:color w:val="0000FF"/>
          <w:sz w:val="20"/>
          <w:highlight w:val="white"/>
          <w:lang w:val="en-US" w:eastAsia="en-GB"/>
        </w:rPr>
        <w:t>&gt;</w:t>
      </w:r>
    </w:p>
    <w:p w14:paraId="7B7E536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VartnMrgnRcvdCcy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VartnMrgnRcvdCcy</w:t>
      </w:r>
      <w:proofErr w:type="spellEnd"/>
      <w:r w:rsidRPr="00147B55">
        <w:rPr>
          <w:rFonts w:cs="Arial"/>
          <w:color w:val="0000FF"/>
          <w:sz w:val="20"/>
          <w:highlight w:val="white"/>
          <w:lang w:val="en-US" w:eastAsia="en-GB"/>
        </w:rPr>
        <w:t>&gt;</w:t>
      </w:r>
    </w:p>
    <w:p w14:paraId="3853227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XcssCollPstdCcy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XcssCollPstdCcy</w:t>
      </w:r>
      <w:proofErr w:type="spellEnd"/>
      <w:r w:rsidRPr="00147B55">
        <w:rPr>
          <w:rFonts w:cs="Arial"/>
          <w:color w:val="0000FF"/>
          <w:sz w:val="20"/>
          <w:highlight w:val="white"/>
          <w:lang w:val="en-US" w:eastAsia="en-GB"/>
        </w:rPr>
        <w:t>&gt;</w:t>
      </w:r>
    </w:p>
    <w:p w14:paraId="685CF22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XcssCollRcvdCcy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EUR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XcssCollRcvdCcy</w:t>
      </w:r>
      <w:proofErr w:type="spellEnd"/>
      <w:r w:rsidRPr="00147B55">
        <w:rPr>
          <w:rFonts w:cs="Arial"/>
          <w:color w:val="0000FF"/>
          <w:sz w:val="20"/>
          <w:highlight w:val="white"/>
          <w:lang w:val="en-US" w:eastAsia="en-GB"/>
        </w:rPr>
        <w:t>&gt;</w:t>
      </w:r>
    </w:p>
    <w:p w14:paraId="50C3EA9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Dmnsns</w:t>
      </w:r>
      <w:proofErr w:type="spellEnd"/>
      <w:r w:rsidRPr="00147B55">
        <w:rPr>
          <w:rFonts w:cs="Arial"/>
          <w:color w:val="0000FF"/>
          <w:sz w:val="20"/>
          <w:highlight w:val="white"/>
          <w:lang w:val="en-US" w:eastAsia="en-GB"/>
        </w:rPr>
        <w:t>&gt;</w:t>
      </w:r>
    </w:p>
    <w:p w14:paraId="070A68F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35696642"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2784B0F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p>
    <w:p w14:paraId="2886D0E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5708CC1D"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3.0000000000000000012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078B5618"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50.000000000000000123</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0000FF"/>
          <w:sz w:val="20"/>
          <w:highlight w:val="white"/>
          <w:lang w:val="en-US" w:eastAsia="en-GB"/>
        </w:rPr>
        <w:t>&gt;</w:t>
      </w:r>
    </w:p>
    <w:p w14:paraId="07729D3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530690F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3DF5085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40.000000000000123212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7C4E921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60.000000000000004569</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0000FF"/>
          <w:sz w:val="20"/>
          <w:highlight w:val="white"/>
          <w:lang w:val="en-US" w:eastAsia="en-GB"/>
        </w:rPr>
        <w:t>&gt;</w:t>
      </w:r>
    </w:p>
    <w:p w14:paraId="6D46EF3E"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5554FF9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38DEAE4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10.023652365236523652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51D1CDB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0000FF"/>
          <w:sz w:val="20"/>
          <w:highlight w:val="white"/>
          <w:lang w:val="en-US" w:eastAsia="en-GB"/>
        </w:rPr>
        <w:t>&gt;</w:t>
      </w:r>
    </w:p>
    <w:p w14:paraId="78CE989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28C1876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w:t>
      </w:r>
      <w:proofErr w:type="spellEnd"/>
      <w:r w:rsidRPr="00147B55">
        <w:rPr>
          <w:rFonts w:cs="Arial"/>
          <w:color w:val="0000FF"/>
          <w:sz w:val="20"/>
          <w:highlight w:val="white"/>
          <w:lang w:val="en-US" w:eastAsia="en-GB"/>
        </w:rPr>
        <w:t>&gt;</w:t>
      </w:r>
    </w:p>
    <w:p w14:paraId="2374D955"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54C253F7"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NbOfRpts</w:t>
      </w:r>
      <w:proofErr w:type="spellEnd"/>
      <w:r w:rsidRPr="00147B55">
        <w:rPr>
          <w:rFonts w:cs="Arial"/>
          <w:color w:val="0000FF"/>
          <w:sz w:val="20"/>
          <w:highlight w:val="white"/>
          <w:lang w:val="en-US" w:eastAsia="en-GB"/>
        </w:rPr>
        <w:t>&gt;</w:t>
      </w:r>
    </w:p>
    <w:p w14:paraId="3E1C0C83"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5518D90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3.0000000000000000012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3549C5E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50.000000000000000123</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0000FF"/>
          <w:sz w:val="20"/>
          <w:highlight w:val="white"/>
          <w:lang w:val="en-US" w:eastAsia="en-GB"/>
        </w:rPr>
        <w:t>&gt;</w:t>
      </w:r>
    </w:p>
    <w:p w14:paraId="6A3A97F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InitlMrgn</w:t>
      </w:r>
      <w:proofErr w:type="spellEnd"/>
      <w:r w:rsidRPr="00147B55">
        <w:rPr>
          <w:rFonts w:cs="Arial"/>
          <w:color w:val="0000FF"/>
          <w:sz w:val="20"/>
          <w:highlight w:val="white"/>
          <w:lang w:val="en-US" w:eastAsia="en-GB"/>
        </w:rPr>
        <w:t>&gt;</w:t>
      </w:r>
    </w:p>
    <w:p w14:paraId="64E3F50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183B1C4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40.000000000000123212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2EB7AAE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60.000000000000004569</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0000FF"/>
          <w:sz w:val="20"/>
          <w:highlight w:val="white"/>
          <w:lang w:val="en-US" w:eastAsia="en-GB"/>
        </w:rPr>
        <w:t>&gt;</w:t>
      </w:r>
    </w:p>
    <w:p w14:paraId="5723353B"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VartnMrgn</w:t>
      </w:r>
      <w:proofErr w:type="spellEnd"/>
      <w:r w:rsidRPr="00147B55">
        <w:rPr>
          <w:rFonts w:cs="Arial"/>
          <w:color w:val="0000FF"/>
          <w:sz w:val="20"/>
          <w:highlight w:val="white"/>
          <w:lang w:val="en-US" w:eastAsia="en-GB"/>
        </w:rPr>
        <w:t>&gt;</w:t>
      </w:r>
    </w:p>
    <w:p w14:paraId="7CBDFAD0"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1F4BEA5C"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10.023652365236523652</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Pstd</w:t>
      </w:r>
      <w:proofErr w:type="spellEnd"/>
      <w:r w:rsidRPr="00147B55">
        <w:rPr>
          <w:rFonts w:cs="Arial"/>
          <w:color w:val="0000FF"/>
          <w:sz w:val="20"/>
          <w:highlight w:val="white"/>
          <w:lang w:val="en-US" w:eastAsia="en-GB"/>
        </w:rPr>
        <w:t>&gt;</w:t>
      </w:r>
    </w:p>
    <w:p w14:paraId="3E6A9B5F"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FF0000"/>
          <w:sz w:val="20"/>
          <w:highlight w:val="white"/>
          <w:lang w:val="en-US" w:eastAsia="en-GB"/>
        </w:rPr>
        <w:t xml:space="preserve"> </w:t>
      </w:r>
      <w:proofErr w:type="spellStart"/>
      <w:r w:rsidRPr="00147B55">
        <w:rPr>
          <w:rFonts w:cs="Arial"/>
          <w:color w:val="FF0000"/>
          <w:sz w:val="20"/>
          <w:highlight w:val="white"/>
          <w:lang w:val="en-US" w:eastAsia="en-GB"/>
        </w:rPr>
        <w:t>Ccy</w:t>
      </w:r>
      <w:proofErr w:type="spellEnd"/>
      <w:r w:rsidRPr="00147B55">
        <w:rPr>
          <w:rFonts w:cs="Arial"/>
          <w:color w:val="0000FF"/>
          <w:sz w:val="20"/>
          <w:highlight w:val="white"/>
          <w:lang w:val="en-US" w:eastAsia="en-GB"/>
        </w:rPr>
        <w:t>="</w:t>
      </w:r>
      <w:r w:rsidRPr="00147B55">
        <w:rPr>
          <w:rFonts w:cs="Arial"/>
          <w:color w:val="000000"/>
          <w:sz w:val="20"/>
          <w:highlight w:val="white"/>
          <w:lang w:val="en-US" w:eastAsia="en-GB"/>
        </w:rPr>
        <w:t>EUR</w:t>
      </w:r>
      <w:r w:rsidRPr="00147B55">
        <w:rPr>
          <w:rFonts w:cs="Arial"/>
          <w:color w:val="0000FF"/>
          <w:sz w:val="20"/>
          <w:highlight w:val="white"/>
          <w:lang w:val="en-US" w:eastAsia="en-GB"/>
        </w:rPr>
        <w:t>"&gt;</w:t>
      </w:r>
      <w:r w:rsidRPr="00147B55">
        <w:rPr>
          <w:rFonts w:cs="Arial"/>
          <w:color w:val="000000"/>
          <w:sz w:val="20"/>
          <w:highlight w:val="white"/>
          <w:lang w:val="en-US" w:eastAsia="en-GB"/>
        </w:rPr>
        <w:t>5</w:t>
      </w:r>
      <w:r w:rsidRPr="00147B55">
        <w:rPr>
          <w:rFonts w:cs="Arial"/>
          <w:color w:val="0000FF"/>
          <w:sz w:val="20"/>
          <w:highlight w:val="white"/>
          <w:lang w:val="en-US" w:eastAsia="en-GB"/>
        </w:rPr>
        <w:t>&lt;/</w:t>
      </w:r>
      <w:r w:rsidRPr="00147B55">
        <w:rPr>
          <w:rFonts w:cs="Arial"/>
          <w:color w:val="800000"/>
          <w:sz w:val="20"/>
          <w:highlight w:val="white"/>
          <w:lang w:val="en-US" w:eastAsia="en-GB"/>
        </w:rPr>
        <w:t>Rcvd</w:t>
      </w:r>
      <w:r w:rsidRPr="00147B55">
        <w:rPr>
          <w:rFonts w:cs="Arial"/>
          <w:color w:val="0000FF"/>
          <w:sz w:val="20"/>
          <w:highlight w:val="white"/>
          <w:lang w:val="en-US" w:eastAsia="en-GB"/>
        </w:rPr>
        <w:t>&gt;</w:t>
      </w:r>
    </w:p>
    <w:p w14:paraId="1AD75E1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XcssCsh</w:t>
      </w:r>
      <w:proofErr w:type="spellEnd"/>
      <w:r w:rsidRPr="00147B55">
        <w:rPr>
          <w:rFonts w:cs="Arial"/>
          <w:color w:val="0000FF"/>
          <w:sz w:val="20"/>
          <w:highlight w:val="white"/>
          <w:lang w:val="en-US" w:eastAsia="en-GB"/>
        </w:rPr>
        <w:t>&gt;</w:t>
      </w:r>
    </w:p>
    <w:p w14:paraId="53412BE9"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Clean</w:t>
      </w:r>
      <w:r w:rsidRPr="00147B55">
        <w:rPr>
          <w:rFonts w:cs="Arial"/>
          <w:color w:val="0000FF"/>
          <w:sz w:val="20"/>
          <w:highlight w:val="white"/>
          <w:lang w:val="en-US" w:eastAsia="en-GB"/>
        </w:rPr>
        <w:t>&gt;</w:t>
      </w:r>
    </w:p>
    <w:p w14:paraId="063E7326"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Mtrcs</w:t>
      </w:r>
      <w:proofErr w:type="spellEnd"/>
      <w:r w:rsidRPr="00147B55">
        <w:rPr>
          <w:rFonts w:cs="Arial"/>
          <w:color w:val="0000FF"/>
          <w:sz w:val="20"/>
          <w:highlight w:val="white"/>
          <w:lang w:val="en-US" w:eastAsia="en-GB"/>
        </w:rPr>
        <w:t>&gt;</w:t>
      </w:r>
    </w:p>
    <w:p w14:paraId="24D422B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CollPosSet</w:t>
      </w:r>
      <w:proofErr w:type="spellEnd"/>
      <w:r w:rsidRPr="00147B55">
        <w:rPr>
          <w:rFonts w:cs="Arial"/>
          <w:color w:val="0000FF"/>
          <w:sz w:val="20"/>
          <w:highlight w:val="white"/>
          <w:lang w:val="en-US" w:eastAsia="en-GB"/>
        </w:rPr>
        <w:t>&gt;</w:t>
      </w:r>
    </w:p>
    <w:p w14:paraId="7943A861" w14:textId="77777777" w:rsidR="00812824" w:rsidRPr="00147B55" w:rsidRDefault="00812824" w:rsidP="00AB466B">
      <w:pPr>
        <w:autoSpaceDE w:val="0"/>
        <w:autoSpaceDN w:val="0"/>
        <w:adjustRightInd w:val="0"/>
        <w:spacing w:before="0" w:after="0" w:afterAutospacing="0"/>
        <w:ind w:left="72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w:t>
      </w:r>
      <w:proofErr w:type="spellEnd"/>
      <w:r w:rsidRPr="00147B55">
        <w:rPr>
          <w:rFonts w:cs="Arial"/>
          <w:color w:val="0000FF"/>
          <w:sz w:val="20"/>
          <w:highlight w:val="white"/>
          <w:lang w:val="en-US" w:eastAsia="en-GB"/>
        </w:rPr>
        <w:t>&gt;</w:t>
      </w:r>
    </w:p>
    <w:p w14:paraId="339F8767" w14:textId="07769B58" w:rsidR="00812824" w:rsidRPr="00147B55" w:rsidRDefault="00812824" w:rsidP="00AB466B">
      <w:pPr>
        <w:autoSpaceDE w:val="0"/>
        <w:autoSpaceDN w:val="0"/>
        <w:adjustRightInd w:val="0"/>
        <w:spacing w:before="0" w:after="0" w:afterAutospacing="0"/>
        <w:rPr>
          <w:rFonts w:cs="Arial"/>
          <w:color w:val="0000FF"/>
          <w:sz w:val="20"/>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AggtdPos</w:t>
      </w:r>
      <w:proofErr w:type="spellEnd"/>
      <w:r w:rsidRPr="00147B55">
        <w:rPr>
          <w:rFonts w:cs="Arial"/>
          <w:color w:val="0000FF"/>
          <w:sz w:val="20"/>
          <w:highlight w:val="white"/>
          <w:lang w:val="en-US" w:eastAsia="en-GB"/>
        </w:rPr>
        <w:t>&gt;</w:t>
      </w:r>
      <w:r w:rsidRPr="00147B55">
        <w:rPr>
          <w:rFonts w:cs="Arial"/>
          <w:color w:val="0000FF"/>
          <w:sz w:val="20"/>
          <w:highlight w:val="white"/>
          <w:lang w:val="en-US" w:eastAsia="en-GB"/>
        </w:rPr>
        <w:br/>
        <w:t>&lt;/</w:t>
      </w:r>
      <w:proofErr w:type="spellStart"/>
      <w:r w:rsidRPr="00147B55">
        <w:rPr>
          <w:rFonts w:cs="Arial"/>
          <w:color w:val="800000"/>
          <w:sz w:val="20"/>
          <w:highlight w:val="white"/>
          <w:lang w:val="en-US" w:eastAsia="en-GB"/>
        </w:rPr>
        <w:t>DerivsTradPosSetRpt</w:t>
      </w:r>
      <w:proofErr w:type="spellEnd"/>
      <w:r w:rsidRPr="00147B55">
        <w:rPr>
          <w:rFonts w:cs="Arial"/>
          <w:color w:val="0000FF"/>
          <w:sz w:val="20"/>
          <w:highlight w:val="white"/>
          <w:lang w:val="en-US" w:eastAsia="en-GB"/>
        </w:rPr>
        <w:t>&gt;</w:t>
      </w:r>
    </w:p>
    <w:p w14:paraId="6C323B35" w14:textId="77777777" w:rsidR="00AB466B" w:rsidRPr="00147B55" w:rsidRDefault="00AB466B" w:rsidP="00AB466B">
      <w:pPr>
        <w:autoSpaceDE w:val="0"/>
        <w:autoSpaceDN w:val="0"/>
        <w:adjustRightInd w:val="0"/>
        <w:spacing w:before="0" w:after="120" w:afterAutospacing="0"/>
        <w:rPr>
          <w:rFonts w:cs="Arial"/>
        </w:rPr>
      </w:pPr>
    </w:p>
    <w:p w14:paraId="0A1A3F21" w14:textId="77777777" w:rsidR="00812824" w:rsidRPr="00147B55" w:rsidRDefault="00812824" w:rsidP="00F97A81">
      <w:pPr>
        <w:pStyle w:val="Heading2"/>
      </w:pPr>
      <w:bookmarkStart w:id="499" w:name="_Toc3808761"/>
      <w:bookmarkStart w:id="500" w:name="_Toc58545409"/>
      <w:bookmarkStart w:id="501" w:name="_Toc61282172"/>
      <w:r w:rsidRPr="00147B55">
        <w:t>Derivatives Trade Reconciliation Statistical Report – auth.091.001.01</w:t>
      </w:r>
      <w:bookmarkEnd w:id="499"/>
      <w:bookmarkEnd w:id="500"/>
      <w:bookmarkEnd w:id="501"/>
    </w:p>
    <w:p w14:paraId="2BF49E1F" w14:textId="77777777" w:rsidR="00812824" w:rsidRPr="00147B55" w:rsidRDefault="00812824" w:rsidP="00812824">
      <w:pPr>
        <w:rPr>
          <w:rFonts w:cs="Arial"/>
          <w:b/>
          <w:szCs w:val="22"/>
        </w:rPr>
      </w:pPr>
      <w:r w:rsidRPr="00147B55">
        <w:rPr>
          <w:rFonts w:cs="Arial"/>
          <w:b/>
          <w:szCs w:val="22"/>
        </w:rPr>
        <w:t>Description</w:t>
      </w:r>
    </w:p>
    <w:p w14:paraId="6262C986" w14:textId="77777777" w:rsidR="00812824" w:rsidRPr="00147B55" w:rsidRDefault="00812824" w:rsidP="0081282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reconciliation statistical report response to the previously submitted query. The message contains a cumulative information for the reconciliation status of the reported and outstanding derivatives on 17</w:t>
      </w:r>
      <w:r w:rsidRPr="00147B55">
        <w:rPr>
          <w:rFonts w:cs="Arial"/>
          <w:szCs w:val="22"/>
          <w:vertAlign w:val="superscript"/>
        </w:rPr>
        <w:t>th</w:t>
      </w:r>
      <w:r w:rsidRPr="00147B55">
        <w:rPr>
          <w:rFonts w:cs="Arial"/>
          <w:szCs w:val="22"/>
        </w:rPr>
        <w:t xml:space="preserve"> December 2018, with a single OTC derivative that was paired but not matched in the “Reporting Timestamp” data field.  </w:t>
      </w:r>
    </w:p>
    <w:p w14:paraId="03CC6887" w14:textId="77777777" w:rsidR="00812824" w:rsidRPr="00147B55" w:rsidRDefault="00812824" w:rsidP="00812824">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53D2BA7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DerivsTradRcncltnSttstclRpt</w:t>
      </w:r>
      <w:proofErr w:type="spellEnd"/>
      <w:r w:rsidRPr="00147B55">
        <w:rPr>
          <w:rFonts w:cs="Arial"/>
          <w:color w:val="0000FF"/>
          <w:sz w:val="20"/>
          <w:highlight w:val="white"/>
          <w:lang w:val="en-US" w:eastAsia="en-GB"/>
        </w:rPr>
        <w:t>&gt;</w:t>
      </w:r>
    </w:p>
    <w:p w14:paraId="56494E20"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SttstcsPerCtrPty</w:t>
      </w:r>
      <w:proofErr w:type="spellEnd"/>
      <w:r w:rsidRPr="00147B55">
        <w:rPr>
          <w:rFonts w:cs="Arial"/>
          <w:color w:val="0000FF"/>
          <w:sz w:val="20"/>
          <w:highlight w:val="white"/>
          <w:lang w:val="en-US" w:eastAsia="en-GB"/>
        </w:rPr>
        <w:t>&gt;</w:t>
      </w:r>
    </w:p>
    <w:p w14:paraId="554714C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ab/>
        <w:t xml:space="preserve">   &lt;</w:t>
      </w:r>
      <w:proofErr w:type="spellStart"/>
      <w:r w:rsidRPr="00147B55">
        <w:rPr>
          <w:rFonts w:cs="Arial"/>
          <w:color w:val="800000"/>
          <w:sz w:val="20"/>
          <w:highlight w:val="white"/>
          <w:lang w:val="en-US" w:eastAsia="en-GB"/>
        </w:rPr>
        <w:t>Rpt</w:t>
      </w:r>
      <w:proofErr w:type="spellEnd"/>
      <w:r w:rsidRPr="00147B55">
        <w:rPr>
          <w:rFonts w:cs="Arial"/>
          <w:color w:val="0000FF"/>
          <w:sz w:val="20"/>
          <w:highlight w:val="white"/>
          <w:lang w:val="en-US" w:eastAsia="en-GB"/>
        </w:rPr>
        <w:t>&gt;</w:t>
      </w:r>
    </w:p>
    <w:p w14:paraId="22F56A3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RefDt</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2018-12-17</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RefDt</w:t>
      </w:r>
      <w:proofErr w:type="spellEnd"/>
      <w:r w:rsidRPr="00147B55">
        <w:rPr>
          <w:rFonts w:cs="Arial"/>
          <w:color w:val="0000FF"/>
          <w:sz w:val="20"/>
          <w:highlight w:val="white"/>
          <w:lang w:val="en-US" w:eastAsia="en-GB"/>
        </w:rPr>
        <w:t>&gt;</w:t>
      </w:r>
    </w:p>
    <w:p w14:paraId="3BF7A75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26DC017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6130D69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29A47C8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520000HKCX80XG0KJ053</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264AFB1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258ED72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73E1B9E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35A6BE79"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8E5E7B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743800WRLARIBCU2DU20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06F76DC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D3BA01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OthrCtrPty</w:t>
      </w:r>
      <w:proofErr w:type="spellEnd"/>
      <w:r w:rsidRPr="00147B55">
        <w:rPr>
          <w:rFonts w:cs="Arial"/>
          <w:color w:val="0000FF"/>
          <w:sz w:val="20"/>
          <w:highlight w:val="white"/>
          <w:lang w:val="en-US" w:eastAsia="en-GB"/>
        </w:rPr>
        <w:t>&gt;</w:t>
      </w:r>
    </w:p>
    <w:p w14:paraId="53799E0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7BB015D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RcncltnSttstcs</w:t>
      </w:r>
      <w:proofErr w:type="spellEnd"/>
      <w:r w:rsidRPr="00147B55">
        <w:rPr>
          <w:rFonts w:cs="Arial"/>
          <w:color w:val="0000FF"/>
          <w:sz w:val="20"/>
          <w:highlight w:val="white"/>
          <w:lang w:val="en-US" w:eastAsia="en-GB"/>
        </w:rPr>
        <w:t>&gt;</w:t>
      </w:r>
    </w:p>
    <w:p w14:paraId="2D427B6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OTC</w:t>
      </w:r>
      <w:r w:rsidRPr="00147B55">
        <w:rPr>
          <w:rFonts w:cs="Arial"/>
          <w:color w:val="0000FF"/>
          <w:sz w:val="20"/>
          <w:highlight w:val="white"/>
          <w:lang w:val="en-US" w:eastAsia="en-GB"/>
        </w:rPr>
        <w:t>&gt;</w:t>
      </w:r>
    </w:p>
    <w:p w14:paraId="6A85BF9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AllDerivs</w:t>
      </w:r>
      <w:proofErr w:type="spellEnd"/>
      <w:r w:rsidRPr="00147B55">
        <w:rPr>
          <w:rFonts w:cs="Arial"/>
          <w:color w:val="0000FF"/>
          <w:sz w:val="20"/>
          <w:highlight w:val="white"/>
          <w:lang w:val="en-US" w:eastAsia="en-GB"/>
        </w:rPr>
        <w:t>&gt;</w:t>
      </w:r>
    </w:p>
    <w:p w14:paraId="2812F5A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p>
    <w:p w14:paraId="7A6677DB"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p>
    <w:p w14:paraId="4811003F"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p>
    <w:p w14:paraId="4F435C1C"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p>
    <w:p w14:paraId="6631753D"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9</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p>
    <w:p w14:paraId="126B818D"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p>
    <w:p w14:paraId="4155B046"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p>
    <w:p w14:paraId="0F585429"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p>
    <w:p w14:paraId="4AA15D7E"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RPTM</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2B8C983F"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4BB96AD3"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2343F480"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01078FCC"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1A24288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AllDerivs</w:t>
      </w:r>
      <w:proofErr w:type="spellEnd"/>
      <w:r w:rsidRPr="00147B55">
        <w:rPr>
          <w:rFonts w:cs="Arial"/>
          <w:color w:val="0000FF"/>
          <w:sz w:val="20"/>
          <w:highlight w:val="white"/>
          <w:lang w:val="en-US" w:eastAsia="en-GB"/>
        </w:rPr>
        <w:t>&gt;</w:t>
      </w:r>
    </w:p>
    <w:p w14:paraId="78347FD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OutsdngDerivs</w:t>
      </w:r>
      <w:proofErr w:type="spellEnd"/>
      <w:r w:rsidRPr="00147B55">
        <w:rPr>
          <w:rFonts w:cs="Arial"/>
          <w:color w:val="0000FF"/>
          <w:sz w:val="20"/>
          <w:highlight w:val="white"/>
          <w:lang w:val="en-US" w:eastAsia="en-GB"/>
        </w:rPr>
        <w:t>&gt;</w:t>
      </w:r>
    </w:p>
    <w:p w14:paraId="11193F8D"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p>
    <w:p w14:paraId="10A7B767"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p>
    <w:p w14:paraId="0D33A038"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p>
    <w:p w14:paraId="109647DB"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p>
    <w:p w14:paraId="704F6948"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9</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p>
    <w:p w14:paraId="3186EF5C"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p>
    <w:p w14:paraId="20996E2C"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p>
    <w:p w14:paraId="392447FB"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p>
    <w:p w14:paraId="3FEA324A"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RPTM</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16980D03"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6237F48B"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17AD6B24"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72F3F41B"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13E89A3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OutsdngDerivs</w:t>
      </w:r>
      <w:proofErr w:type="spellEnd"/>
      <w:r w:rsidRPr="00147B55">
        <w:rPr>
          <w:rFonts w:cs="Arial"/>
          <w:color w:val="0000FF"/>
          <w:sz w:val="20"/>
          <w:highlight w:val="white"/>
          <w:lang w:val="en-US" w:eastAsia="en-GB"/>
        </w:rPr>
        <w:t>&gt;</w:t>
      </w:r>
    </w:p>
    <w:p w14:paraId="5D70BA6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OTC</w:t>
      </w:r>
      <w:r w:rsidRPr="00147B55">
        <w:rPr>
          <w:rFonts w:cs="Arial"/>
          <w:color w:val="0000FF"/>
          <w:sz w:val="20"/>
          <w:highlight w:val="white"/>
          <w:lang w:val="en-US" w:eastAsia="en-GB"/>
        </w:rPr>
        <w:t>&gt;</w:t>
      </w:r>
    </w:p>
    <w:p w14:paraId="48AB980C"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ETD</w:t>
      </w:r>
      <w:r w:rsidRPr="00147B55">
        <w:rPr>
          <w:rFonts w:cs="Arial"/>
          <w:color w:val="0000FF"/>
          <w:sz w:val="20"/>
          <w:highlight w:val="white"/>
          <w:lang w:val="en-US" w:eastAsia="en-GB"/>
        </w:rPr>
        <w:t>&gt;</w:t>
      </w:r>
    </w:p>
    <w:p w14:paraId="79F4D8A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AllDerivs</w:t>
      </w:r>
      <w:proofErr w:type="spellEnd"/>
      <w:r w:rsidRPr="00147B55">
        <w:rPr>
          <w:rFonts w:cs="Arial"/>
          <w:color w:val="0000FF"/>
          <w:sz w:val="20"/>
          <w:highlight w:val="white"/>
          <w:lang w:val="en-US" w:eastAsia="en-GB"/>
        </w:rPr>
        <w:t>&gt;</w:t>
      </w:r>
    </w:p>
    <w:p w14:paraId="412865C5"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p>
    <w:p w14:paraId="45D50E02"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p>
    <w:p w14:paraId="19873B98"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p>
    <w:p w14:paraId="7405FA07"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p>
    <w:p w14:paraId="2455C725"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p>
    <w:p w14:paraId="09C59FCD"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p>
    <w:p w14:paraId="7D902847"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p>
    <w:p w14:paraId="1E661D76"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p>
    <w:p w14:paraId="4E850079"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5F6FFC2B"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6629F222"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723AED7F"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59B61799"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39B4292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AllDerivs</w:t>
      </w:r>
      <w:proofErr w:type="spellEnd"/>
      <w:r w:rsidRPr="00147B55">
        <w:rPr>
          <w:rFonts w:cs="Arial"/>
          <w:color w:val="0000FF"/>
          <w:sz w:val="20"/>
          <w:highlight w:val="white"/>
          <w:lang w:val="en-US" w:eastAsia="en-GB"/>
        </w:rPr>
        <w:t>&gt;</w:t>
      </w:r>
    </w:p>
    <w:p w14:paraId="4F9C0F4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OutsdngDerivs</w:t>
      </w:r>
      <w:proofErr w:type="spellEnd"/>
      <w:r w:rsidRPr="00147B55">
        <w:rPr>
          <w:rFonts w:cs="Arial"/>
          <w:color w:val="0000FF"/>
          <w:sz w:val="20"/>
          <w:highlight w:val="white"/>
          <w:lang w:val="en-US" w:eastAsia="en-GB"/>
        </w:rPr>
        <w:t>&gt;</w:t>
      </w:r>
    </w:p>
    <w:p w14:paraId="310289D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TtlAccptd</w:t>
      </w:r>
      <w:proofErr w:type="spellEnd"/>
      <w:r w:rsidRPr="00147B55">
        <w:rPr>
          <w:rFonts w:cs="Arial"/>
          <w:color w:val="0000FF"/>
          <w:sz w:val="20"/>
          <w:highlight w:val="white"/>
          <w:lang w:val="en-US" w:eastAsia="en-GB"/>
        </w:rPr>
        <w:t>&gt;</w:t>
      </w:r>
    </w:p>
    <w:p w14:paraId="496E79F5"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TtlNotSubmittdToRcncltn</w:t>
      </w:r>
      <w:proofErr w:type="spellEnd"/>
      <w:r w:rsidRPr="00147B55">
        <w:rPr>
          <w:rFonts w:cs="Arial"/>
          <w:color w:val="0000FF"/>
          <w:sz w:val="20"/>
          <w:highlight w:val="white"/>
          <w:lang w:val="en-US" w:eastAsia="en-GB"/>
        </w:rPr>
        <w:t>&gt;</w:t>
      </w:r>
    </w:p>
    <w:p w14:paraId="2E499415"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TtlSnglSddEEAUnprd</w:t>
      </w:r>
      <w:proofErr w:type="spellEnd"/>
      <w:r w:rsidRPr="00147B55">
        <w:rPr>
          <w:rFonts w:cs="Arial"/>
          <w:color w:val="0000FF"/>
          <w:sz w:val="20"/>
          <w:highlight w:val="white"/>
          <w:lang w:val="en-US" w:eastAsia="en-GB"/>
        </w:rPr>
        <w:t>&gt;</w:t>
      </w:r>
    </w:p>
    <w:p w14:paraId="57C2A891"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TtlSnglSddEEAPaird</w:t>
      </w:r>
      <w:proofErr w:type="spellEnd"/>
      <w:r w:rsidRPr="00147B55">
        <w:rPr>
          <w:rFonts w:cs="Arial"/>
          <w:color w:val="0000FF"/>
          <w:sz w:val="20"/>
          <w:highlight w:val="white"/>
          <w:lang w:val="en-US" w:eastAsia="en-GB"/>
        </w:rPr>
        <w:t>&gt;</w:t>
      </w:r>
    </w:p>
    <w:p w14:paraId="61C9B2B1"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TtlSnglSddEEAMtchd</w:t>
      </w:r>
      <w:proofErr w:type="spellEnd"/>
      <w:r w:rsidRPr="00147B55">
        <w:rPr>
          <w:rFonts w:cs="Arial"/>
          <w:color w:val="0000FF"/>
          <w:sz w:val="20"/>
          <w:highlight w:val="white"/>
          <w:lang w:val="en-US" w:eastAsia="en-GB"/>
        </w:rPr>
        <w:t>&gt;</w:t>
      </w:r>
    </w:p>
    <w:p w14:paraId="11D91F59"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TtlDualSddNonMtchd</w:t>
      </w:r>
      <w:proofErr w:type="spellEnd"/>
      <w:r w:rsidRPr="00147B55">
        <w:rPr>
          <w:rFonts w:cs="Arial"/>
          <w:color w:val="0000FF"/>
          <w:sz w:val="20"/>
          <w:highlight w:val="white"/>
          <w:lang w:val="en-US" w:eastAsia="en-GB"/>
        </w:rPr>
        <w:t>&gt;</w:t>
      </w:r>
    </w:p>
    <w:p w14:paraId="51945426"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TtlDualSddMtchd</w:t>
      </w:r>
      <w:proofErr w:type="spellEnd"/>
      <w:r w:rsidRPr="00147B55">
        <w:rPr>
          <w:rFonts w:cs="Arial"/>
          <w:color w:val="0000FF"/>
          <w:sz w:val="20"/>
          <w:highlight w:val="white"/>
          <w:lang w:val="en-US" w:eastAsia="en-GB"/>
        </w:rPr>
        <w:t>&gt;</w:t>
      </w:r>
    </w:p>
    <w:p w14:paraId="426D2633"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TtlSnglSddNonEEA</w:t>
      </w:r>
      <w:proofErr w:type="spellEnd"/>
      <w:r w:rsidRPr="00147B55">
        <w:rPr>
          <w:rFonts w:cs="Arial"/>
          <w:color w:val="0000FF"/>
          <w:sz w:val="20"/>
          <w:highlight w:val="white"/>
          <w:lang w:val="en-US" w:eastAsia="en-GB"/>
        </w:rPr>
        <w:t>&gt;</w:t>
      </w:r>
    </w:p>
    <w:p w14:paraId="705F37AF"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0FE82784"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5840BF01"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46EC7137"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77C01B60" w14:textId="77777777" w:rsidR="00812824" w:rsidRPr="00147B55" w:rsidRDefault="00812824" w:rsidP="00AB466B">
      <w:pPr>
        <w:autoSpaceDE w:val="0"/>
        <w:autoSpaceDN w:val="0"/>
        <w:adjustRightInd w:val="0"/>
        <w:spacing w:before="0" w:after="0" w:afterAutospacing="0"/>
        <w:ind w:left="288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TopRsnsForPairdNonMtchd</w:t>
      </w:r>
      <w:proofErr w:type="spellEnd"/>
      <w:r w:rsidRPr="00147B55">
        <w:rPr>
          <w:rFonts w:cs="Arial"/>
          <w:color w:val="0000FF"/>
          <w:sz w:val="20"/>
          <w:highlight w:val="white"/>
          <w:lang w:val="en-US" w:eastAsia="en-GB"/>
        </w:rPr>
        <w:t>&gt;</w:t>
      </w:r>
    </w:p>
    <w:p w14:paraId="1FE72E4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OutsdngDerivs</w:t>
      </w:r>
      <w:proofErr w:type="spellEnd"/>
      <w:r w:rsidRPr="00147B55">
        <w:rPr>
          <w:rFonts w:cs="Arial"/>
          <w:color w:val="0000FF"/>
          <w:sz w:val="20"/>
          <w:highlight w:val="white"/>
          <w:lang w:val="en-US" w:eastAsia="en-GB"/>
        </w:rPr>
        <w:t>&gt;</w:t>
      </w:r>
    </w:p>
    <w:p w14:paraId="02E6618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ETD</w:t>
      </w:r>
      <w:r w:rsidRPr="00147B55">
        <w:rPr>
          <w:rFonts w:cs="Arial"/>
          <w:color w:val="0000FF"/>
          <w:sz w:val="20"/>
          <w:highlight w:val="white"/>
          <w:lang w:val="en-US" w:eastAsia="en-GB"/>
        </w:rPr>
        <w:t>&gt;</w:t>
      </w:r>
    </w:p>
    <w:p w14:paraId="5B388A27"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RcncltnSttstcs</w:t>
      </w:r>
      <w:proofErr w:type="spellEnd"/>
      <w:r w:rsidRPr="00147B55">
        <w:rPr>
          <w:rFonts w:cs="Arial"/>
          <w:color w:val="0000FF"/>
          <w:sz w:val="20"/>
          <w:highlight w:val="white"/>
          <w:lang w:val="en-US" w:eastAsia="en-GB"/>
        </w:rPr>
        <w:t>&gt;</w:t>
      </w:r>
    </w:p>
    <w:p w14:paraId="2318DBA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ab/>
        <w:t xml:space="preserve">   &lt;/</w:t>
      </w:r>
      <w:proofErr w:type="spellStart"/>
      <w:r w:rsidRPr="00147B55">
        <w:rPr>
          <w:rFonts w:cs="Arial"/>
          <w:color w:val="800000"/>
          <w:sz w:val="20"/>
          <w:highlight w:val="white"/>
          <w:lang w:val="en-US" w:eastAsia="en-GB"/>
        </w:rPr>
        <w:t>Rpt</w:t>
      </w:r>
      <w:proofErr w:type="spellEnd"/>
      <w:r w:rsidRPr="00147B55">
        <w:rPr>
          <w:rFonts w:cs="Arial"/>
          <w:color w:val="0000FF"/>
          <w:sz w:val="20"/>
          <w:highlight w:val="white"/>
          <w:lang w:val="en-US" w:eastAsia="en-GB"/>
        </w:rPr>
        <w:t>&gt;</w:t>
      </w:r>
    </w:p>
    <w:p w14:paraId="0BAF6C37"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SttstcsPerCtrPty</w:t>
      </w:r>
      <w:proofErr w:type="spellEnd"/>
      <w:r w:rsidRPr="00147B55">
        <w:rPr>
          <w:rFonts w:cs="Arial"/>
          <w:color w:val="0000FF"/>
          <w:sz w:val="20"/>
          <w:highlight w:val="white"/>
          <w:lang w:val="en-US" w:eastAsia="en-GB"/>
        </w:rPr>
        <w:t>&gt;</w:t>
      </w:r>
    </w:p>
    <w:p w14:paraId="63D72596" w14:textId="77777777" w:rsidR="00812824" w:rsidRPr="00147B55" w:rsidRDefault="00812824" w:rsidP="00AB466B">
      <w:pPr>
        <w:autoSpaceDE w:val="0"/>
        <w:autoSpaceDN w:val="0"/>
        <w:adjustRightInd w:val="0"/>
        <w:spacing w:before="0" w:after="0" w:afterAutospacing="0"/>
        <w:rPr>
          <w:rFonts w:cs="Arial"/>
          <w:sz w:val="20"/>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DerivsTradRcncltnSttstclRpt</w:t>
      </w:r>
      <w:proofErr w:type="spellEnd"/>
      <w:r w:rsidRPr="00147B55">
        <w:rPr>
          <w:rFonts w:cs="Arial"/>
          <w:color w:val="0000FF"/>
          <w:sz w:val="20"/>
          <w:highlight w:val="white"/>
          <w:lang w:val="en-US" w:eastAsia="en-GB"/>
        </w:rPr>
        <w:t>&gt;</w:t>
      </w:r>
    </w:p>
    <w:p w14:paraId="4FC9E0C1" w14:textId="77777777" w:rsidR="00812824" w:rsidRPr="00147B55" w:rsidRDefault="00812824" w:rsidP="00F97A81">
      <w:pPr>
        <w:pStyle w:val="Heading2"/>
      </w:pPr>
      <w:bookmarkStart w:id="502" w:name="_Toc3808762"/>
      <w:bookmarkStart w:id="503" w:name="_Toc58545410"/>
      <w:bookmarkStart w:id="504" w:name="_Toc61282173"/>
      <w:r w:rsidRPr="00147B55">
        <w:t>Derivatives Trade Rejection Statistical Report – auth.092.001.0</w:t>
      </w:r>
      <w:bookmarkEnd w:id="502"/>
      <w:r w:rsidRPr="00147B55">
        <w:t>2</w:t>
      </w:r>
      <w:bookmarkEnd w:id="503"/>
      <w:bookmarkEnd w:id="504"/>
    </w:p>
    <w:p w14:paraId="0EC03039" w14:textId="77777777" w:rsidR="00812824" w:rsidRPr="00147B55" w:rsidRDefault="00812824" w:rsidP="00812824">
      <w:pPr>
        <w:rPr>
          <w:rFonts w:cs="Arial"/>
          <w:b/>
          <w:szCs w:val="22"/>
        </w:rPr>
      </w:pPr>
      <w:r w:rsidRPr="00147B55">
        <w:rPr>
          <w:rFonts w:cs="Arial"/>
          <w:b/>
          <w:szCs w:val="22"/>
        </w:rPr>
        <w:t>Description</w:t>
      </w:r>
    </w:p>
    <w:p w14:paraId="7E06A197" w14:textId="77777777" w:rsidR="00812824" w:rsidRPr="00147B55" w:rsidRDefault="00812824" w:rsidP="00812824">
      <w:pPr>
        <w:rPr>
          <w:rFonts w:cs="Arial"/>
          <w:szCs w:val="22"/>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rejection statistical report response to the previously submitted query. The message contains a statistical information on derivative submissions for a reference period ending on 14</w:t>
      </w:r>
      <w:r w:rsidRPr="00147B55">
        <w:rPr>
          <w:rFonts w:cs="Arial"/>
          <w:szCs w:val="22"/>
          <w:vertAlign w:val="superscript"/>
        </w:rPr>
        <w:t>th</w:t>
      </w:r>
      <w:r w:rsidRPr="00147B55">
        <w:rPr>
          <w:rFonts w:cs="Arial"/>
          <w:szCs w:val="22"/>
        </w:rPr>
        <w:t xml:space="preserve"> December 2018, in particular on a single rejection of derivative that failed to pass technical schema validations and on a single rejection of derivative submitted with action type “New” that failed to </w:t>
      </w:r>
      <w:proofErr w:type="gramStart"/>
      <w:r w:rsidRPr="00147B55">
        <w:rPr>
          <w:rFonts w:cs="Arial"/>
          <w:szCs w:val="22"/>
        </w:rPr>
        <w:t>passed</w:t>
      </w:r>
      <w:proofErr w:type="gramEnd"/>
      <w:r w:rsidRPr="00147B55">
        <w:rPr>
          <w:rFonts w:cs="Arial"/>
          <w:szCs w:val="22"/>
        </w:rPr>
        <w:t xml:space="preserve"> the validation rule on data field “Reporting Timestamp”.</w:t>
      </w:r>
    </w:p>
    <w:p w14:paraId="3987854C" w14:textId="77777777" w:rsidR="00812824" w:rsidRPr="00147B55" w:rsidRDefault="00812824" w:rsidP="00812824">
      <w:pPr>
        <w:rPr>
          <w:rFonts w:cs="Arial"/>
          <w:b/>
          <w:szCs w:val="22"/>
        </w:rPr>
      </w:pPr>
      <w:proofErr w:type="spellStart"/>
      <w:r w:rsidRPr="00147B55">
        <w:rPr>
          <w:rFonts w:cs="Arial"/>
          <w:b/>
          <w:szCs w:val="22"/>
        </w:rPr>
        <w:t>MessageInstance</w:t>
      </w:r>
      <w:proofErr w:type="spellEnd"/>
      <w:r w:rsidRPr="00147B55">
        <w:rPr>
          <w:rFonts w:cs="Arial"/>
          <w:b/>
          <w:szCs w:val="22"/>
        </w:rPr>
        <w:t>:</w:t>
      </w:r>
    </w:p>
    <w:p w14:paraId="1F11783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DerivsTradRjctnSttstclRpt</w:t>
      </w:r>
      <w:proofErr w:type="spellEnd"/>
      <w:r w:rsidRPr="00147B55">
        <w:rPr>
          <w:rFonts w:cs="Arial"/>
          <w:color w:val="0000FF"/>
          <w:sz w:val="20"/>
          <w:highlight w:val="white"/>
          <w:lang w:val="en-US" w:eastAsia="en-GB"/>
        </w:rPr>
        <w:t>&gt;</w:t>
      </w:r>
    </w:p>
    <w:p w14:paraId="7C3CE9DB"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SttstcsPerCtrPty</w:t>
      </w:r>
      <w:proofErr w:type="spellEnd"/>
      <w:r w:rsidRPr="00147B55">
        <w:rPr>
          <w:rFonts w:cs="Arial"/>
          <w:color w:val="0000FF"/>
          <w:sz w:val="20"/>
          <w:highlight w:val="white"/>
          <w:lang w:val="en-US" w:eastAsia="en-GB"/>
        </w:rPr>
        <w:t>&gt;</w:t>
      </w:r>
    </w:p>
    <w:p w14:paraId="47E472A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ab/>
        <w:t xml:space="preserve">   &lt;</w:t>
      </w:r>
      <w:proofErr w:type="spellStart"/>
      <w:r w:rsidRPr="00147B55">
        <w:rPr>
          <w:rFonts w:cs="Arial"/>
          <w:color w:val="800000"/>
          <w:sz w:val="20"/>
          <w:highlight w:val="white"/>
          <w:lang w:val="en-US" w:eastAsia="en-GB"/>
        </w:rPr>
        <w:t>Rpt</w:t>
      </w:r>
      <w:proofErr w:type="spellEnd"/>
      <w:r w:rsidRPr="00147B55">
        <w:rPr>
          <w:rFonts w:cs="Arial"/>
          <w:color w:val="0000FF"/>
          <w:sz w:val="20"/>
          <w:highlight w:val="white"/>
          <w:lang w:val="en-US" w:eastAsia="en-GB"/>
        </w:rPr>
        <w:t>&gt;</w:t>
      </w:r>
    </w:p>
    <w:p w14:paraId="220ECFA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RptgPrd</w:t>
      </w:r>
      <w:proofErr w:type="spellEnd"/>
      <w:r w:rsidRPr="00147B55">
        <w:rPr>
          <w:rFonts w:cs="Arial"/>
          <w:color w:val="0000FF"/>
          <w:sz w:val="20"/>
          <w:highlight w:val="white"/>
          <w:lang w:val="en-US" w:eastAsia="en-GB"/>
        </w:rPr>
        <w:t>&gt;</w:t>
      </w:r>
    </w:p>
    <w:p w14:paraId="2D4002FF"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FrDt</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2018-12-08</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FrDt</w:t>
      </w:r>
      <w:proofErr w:type="spellEnd"/>
      <w:r w:rsidRPr="00147B55">
        <w:rPr>
          <w:rFonts w:cs="Arial"/>
          <w:color w:val="0000FF"/>
          <w:sz w:val="20"/>
          <w:highlight w:val="white"/>
          <w:lang w:val="en-US" w:eastAsia="en-GB"/>
        </w:rPr>
        <w:t>&gt;</w:t>
      </w:r>
    </w:p>
    <w:p w14:paraId="0BBFAA4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ToDt</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2018-12-14</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ToDt</w:t>
      </w:r>
      <w:proofErr w:type="spellEnd"/>
      <w:r w:rsidRPr="00147B55">
        <w:rPr>
          <w:rFonts w:cs="Arial"/>
          <w:color w:val="0000FF"/>
          <w:sz w:val="20"/>
          <w:highlight w:val="white"/>
          <w:lang w:val="en-US" w:eastAsia="en-GB"/>
        </w:rPr>
        <w:t>&gt;</w:t>
      </w:r>
    </w:p>
    <w:p w14:paraId="52F3739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RptgPrd</w:t>
      </w:r>
      <w:proofErr w:type="spellEnd"/>
      <w:r w:rsidRPr="00147B55">
        <w:rPr>
          <w:rFonts w:cs="Arial"/>
          <w:color w:val="0000FF"/>
          <w:sz w:val="20"/>
          <w:highlight w:val="white"/>
          <w:lang w:val="en-US" w:eastAsia="en-GB"/>
        </w:rPr>
        <w:t>&gt;</w:t>
      </w:r>
    </w:p>
    <w:p w14:paraId="60A6BBA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777AC8CA"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RptSubmitgNtty</w:t>
      </w:r>
      <w:proofErr w:type="spellEnd"/>
      <w:r w:rsidRPr="00147B55">
        <w:rPr>
          <w:rFonts w:cs="Arial"/>
          <w:color w:val="0000FF"/>
          <w:sz w:val="20"/>
          <w:highlight w:val="white"/>
          <w:lang w:val="en-US" w:eastAsia="en-GB"/>
        </w:rPr>
        <w:t>&gt;</w:t>
      </w:r>
    </w:p>
    <w:p w14:paraId="3C75F1A2"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FF"/>
          <w:sz w:val="20"/>
          <w:highlight w:val="white"/>
          <w:lang w:val="en-US" w:eastAsia="en-GB"/>
        </w:rPr>
        <w:t xml:space="preserve">  </w:t>
      </w:r>
      <w:r w:rsidRPr="00147B55">
        <w:rPr>
          <w:rFonts w:cs="Arial"/>
          <w:color w:val="0000FF"/>
          <w:sz w:val="20"/>
          <w:highlight w:val="white"/>
          <w:lang w:val="en-US" w:eastAsia="en-GB"/>
        </w:rPr>
        <w:tab/>
      </w:r>
      <w:r w:rsidRPr="00147B55">
        <w:rPr>
          <w:rFonts w:cs="Arial"/>
          <w:color w:val="0000FF"/>
          <w:sz w:val="20"/>
          <w:highlight w:val="white"/>
          <w:lang w:val="en-US" w:eastAsia="en-GB"/>
        </w:rPr>
        <w:tab/>
      </w:r>
      <w:r w:rsidRPr="00147B55">
        <w:rPr>
          <w:rFonts w:cs="Arial"/>
          <w:color w:val="0000FF"/>
          <w:sz w:val="20"/>
          <w:highlight w:val="white"/>
          <w:lang w:val="en-US" w:eastAsia="en-GB"/>
        </w:rPr>
        <w:tab/>
        <w:t xml:space="preserve">    &lt;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743800WRLARIBCU2DU20</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13C39E42" w14:textId="77777777" w:rsidR="00812824" w:rsidRPr="00147B55" w:rsidRDefault="00812824" w:rsidP="00AB466B">
      <w:pPr>
        <w:autoSpaceDE w:val="0"/>
        <w:autoSpaceDN w:val="0"/>
        <w:adjustRightInd w:val="0"/>
        <w:spacing w:before="0" w:after="0" w:afterAutospacing="0"/>
        <w:ind w:left="1440" w:firstLine="72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RptSubmitgNtty</w:t>
      </w:r>
      <w:proofErr w:type="spellEnd"/>
      <w:r w:rsidRPr="00147B55">
        <w:rPr>
          <w:rFonts w:cs="Arial"/>
          <w:color w:val="0000FF"/>
          <w:sz w:val="20"/>
          <w:highlight w:val="white"/>
          <w:lang w:val="en-US" w:eastAsia="en-GB"/>
        </w:rPr>
        <w:t>&gt;</w:t>
      </w:r>
    </w:p>
    <w:p w14:paraId="529B0B9D"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2119645F" w14:textId="77777777" w:rsidR="00812824" w:rsidRPr="00147B55" w:rsidRDefault="00812824" w:rsidP="00AB466B">
      <w:pPr>
        <w:autoSpaceDE w:val="0"/>
        <w:autoSpaceDN w:val="0"/>
        <w:adjustRightInd w:val="0"/>
        <w:spacing w:before="0" w:after="0" w:afterAutospacing="0"/>
        <w:ind w:left="1440" w:firstLine="720"/>
        <w:rPr>
          <w:rFonts w:cs="Arial"/>
          <w:color w:val="0000FF"/>
          <w:sz w:val="20"/>
          <w:highlight w:val="white"/>
          <w:lang w:val="en-US" w:eastAsia="en-GB"/>
        </w:rPr>
      </w:pPr>
      <w:r w:rsidRPr="00147B55">
        <w:rPr>
          <w:rFonts w:cs="Arial"/>
          <w:color w:val="0000FF"/>
          <w:sz w:val="20"/>
          <w:highlight w:val="white"/>
          <w:lang w:val="en-US" w:eastAsia="en-GB"/>
        </w:rPr>
        <w:t xml:space="preserve">    &lt;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r w:rsidRPr="00147B55">
        <w:rPr>
          <w:rFonts w:cs="Arial"/>
          <w:color w:val="000000"/>
          <w:sz w:val="20"/>
          <w:highlight w:val="white"/>
          <w:lang w:val="en-US" w:eastAsia="en-GB"/>
        </w:rPr>
        <w:t>520000HKCX80XG0KJ053</w:t>
      </w:r>
      <w:r w:rsidRPr="00147B55">
        <w:rPr>
          <w:rFonts w:cs="Arial"/>
          <w:color w:val="0000FF"/>
          <w:sz w:val="20"/>
          <w:highlight w:val="white"/>
          <w:lang w:val="en-US" w:eastAsia="en-GB"/>
        </w:rPr>
        <w:t>&lt;/</w:t>
      </w:r>
      <w:r w:rsidRPr="00147B55">
        <w:rPr>
          <w:rFonts w:cs="Arial"/>
          <w:color w:val="800000"/>
          <w:sz w:val="20"/>
          <w:highlight w:val="white"/>
          <w:lang w:val="en-US" w:eastAsia="en-GB"/>
        </w:rPr>
        <w:t>LEI</w:t>
      </w:r>
      <w:r w:rsidRPr="00147B55">
        <w:rPr>
          <w:rFonts w:cs="Arial"/>
          <w:color w:val="0000FF"/>
          <w:sz w:val="20"/>
          <w:highlight w:val="white"/>
          <w:lang w:val="en-US" w:eastAsia="en-GB"/>
        </w:rPr>
        <w:t>&gt;</w:t>
      </w:r>
    </w:p>
    <w:p w14:paraId="662C5E49" w14:textId="77777777" w:rsidR="00812824" w:rsidRPr="00147B55" w:rsidRDefault="00812824" w:rsidP="00AB466B">
      <w:pPr>
        <w:autoSpaceDE w:val="0"/>
        <w:autoSpaceDN w:val="0"/>
        <w:adjustRightInd w:val="0"/>
        <w:spacing w:before="0" w:after="0" w:afterAutospacing="0"/>
        <w:ind w:left="1440" w:firstLine="720"/>
        <w:rPr>
          <w:rFonts w:cs="Arial"/>
          <w:color w:val="0000FF"/>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RptgCtrPty</w:t>
      </w:r>
      <w:proofErr w:type="spellEnd"/>
      <w:r w:rsidRPr="00147B55">
        <w:rPr>
          <w:rFonts w:cs="Arial"/>
          <w:color w:val="0000FF"/>
          <w:sz w:val="20"/>
          <w:highlight w:val="white"/>
          <w:lang w:val="en-US" w:eastAsia="en-GB"/>
        </w:rPr>
        <w:t>&gt;</w:t>
      </w:r>
    </w:p>
    <w:p w14:paraId="4F2A053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CtrPtyId</w:t>
      </w:r>
      <w:proofErr w:type="spellEnd"/>
      <w:r w:rsidRPr="00147B55">
        <w:rPr>
          <w:rFonts w:cs="Arial"/>
          <w:color w:val="0000FF"/>
          <w:sz w:val="20"/>
          <w:highlight w:val="white"/>
          <w:lang w:val="en-US" w:eastAsia="en-GB"/>
        </w:rPr>
        <w:t>&gt;</w:t>
      </w:r>
    </w:p>
    <w:p w14:paraId="1A15E72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RjctnSttstcs</w:t>
      </w:r>
      <w:proofErr w:type="spellEnd"/>
      <w:r w:rsidRPr="00147B55">
        <w:rPr>
          <w:rFonts w:cs="Arial"/>
          <w:color w:val="0000FF"/>
          <w:sz w:val="20"/>
          <w:highlight w:val="white"/>
          <w:lang w:val="en-US" w:eastAsia="en-GB"/>
        </w:rPr>
        <w:t>&gt;</w:t>
      </w:r>
    </w:p>
    <w:p w14:paraId="55512EB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TtlNbOfTechRjctns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TtlNbOfTechRjctns</w:t>
      </w:r>
      <w:proofErr w:type="spellEnd"/>
      <w:r w:rsidRPr="00147B55">
        <w:rPr>
          <w:rFonts w:cs="Arial"/>
          <w:color w:val="0000FF"/>
          <w:sz w:val="20"/>
          <w:highlight w:val="white"/>
          <w:lang w:val="en-US" w:eastAsia="en-GB"/>
        </w:rPr>
        <w:t>&gt;</w:t>
      </w:r>
    </w:p>
    <w:p w14:paraId="2679E5C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DerivsSttstcs</w:t>
      </w:r>
      <w:proofErr w:type="spellEnd"/>
      <w:r w:rsidRPr="00147B55">
        <w:rPr>
          <w:rFonts w:cs="Arial"/>
          <w:color w:val="0000FF"/>
          <w:sz w:val="20"/>
          <w:highlight w:val="white"/>
          <w:lang w:val="en-US" w:eastAsia="en-GB"/>
        </w:rPr>
        <w:t>&gt;</w:t>
      </w:r>
    </w:p>
    <w:p w14:paraId="2D706E6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TtlSubmittd</w:t>
      </w:r>
      <w:proofErr w:type="spellEnd"/>
      <w:r w:rsidRPr="00147B55">
        <w:rPr>
          <w:rFonts w:cs="Arial"/>
          <w:color w:val="0000FF"/>
          <w:sz w:val="20"/>
          <w:highlight w:val="white"/>
          <w:lang w:val="en-US" w:eastAsia="en-GB"/>
        </w:rPr>
        <w:t>&gt;</w:t>
      </w:r>
    </w:p>
    <w:p w14:paraId="4D47B22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r w:rsidRPr="00147B55">
        <w:rPr>
          <w:rFonts w:cs="Arial"/>
          <w:color w:val="000000"/>
          <w:sz w:val="20"/>
          <w:highlight w:val="white"/>
          <w:lang w:val="en-US" w:eastAsia="en-GB"/>
        </w:rPr>
        <w:t>10</w:t>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p>
    <w:p w14:paraId="528AEC2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r w:rsidRPr="00147B55">
        <w:rPr>
          <w:rFonts w:cs="Arial"/>
          <w:color w:val="000000"/>
          <w:sz w:val="20"/>
          <w:highlight w:val="white"/>
          <w:lang w:val="en-US" w:eastAsia="en-GB"/>
        </w:rPr>
        <w:t>8</w:t>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p>
    <w:p w14:paraId="3693119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r w:rsidRPr="00147B55">
        <w:rPr>
          <w:rFonts w:cs="Arial"/>
          <w:color w:val="000000"/>
          <w:sz w:val="20"/>
          <w:highlight w:val="white"/>
          <w:lang w:val="en-US" w:eastAsia="en-GB"/>
        </w:rPr>
        <w:t>2</w:t>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p>
    <w:p w14:paraId="43161A15"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TtlSubmittd</w:t>
      </w:r>
      <w:proofErr w:type="spellEnd"/>
      <w:r w:rsidRPr="00147B55">
        <w:rPr>
          <w:rFonts w:cs="Arial"/>
          <w:color w:val="0000FF"/>
          <w:sz w:val="20"/>
          <w:highlight w:val="white"/>
          <w:lang w:val="en-US" w:eastAsia="en-GB"/>
        </w:rPr>
        <w:t>&gt;</w:t>
      </w:r>
    </w:p>
    <w:p w14:paraId="41F35DC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TtlRjctd</w:t>
      </w:r>
      <w:proofErr w:type="spellEnd"/>
      <w:r w:rsidRPr="00147B55">
        <w:rPr>
          <w:rFonts w:cs="Arial"/>
          <w:color w:val="0000FF"/>
          <w:sz w:val="20"/>
          <w:highlight w:val="white"/>
          <w:lang w:val="en-US" w:eastAsia="en-GB"/>
        </w:rPr>
        <w:t>&gt;</w:t>
      </w:r>
    </w:p>
    <w:p w14:paraId="3060DC4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p>
    <w:p w14:paraId="0EEF72D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r w:rsidRPr="00147B55">
        <w:rPr>
          <w:rFonts w:cs="Arial"/>
          <w:color w:val="000000"/>
          <w:sz w:val="20"/>
          <w:highlight w:val="white"/>
          <w:lang w:val="en-US" w:eastAsia="en-GB"/>
        </w:rPr>
        <w:t>1</w:t>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p>
    <w:p w14:paraId="1315CD9F"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p>
    <w:p w14:paraId="467DF79F"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TtlRjctd</w:t>
      </w:r>
      <w:proofErr w:type="spellEnd"/>
      <w:r w:rsidRPr="00147B55">
        <w:rPr>
          <w:rFonts w:cs="Arial"/>
          <w:color w:val="0000FF"/>
          <w:sz w:val="20"/>
          <w:highlight w:val="white"/>
          <w:lang w:val="en-US" w:eastAsia="en-GB"/>
        </w:rPr>
        <w:t>&gt;</w:t>
      </w:r>
    </w:p>
    <w:p w14:paraId="699164B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TtlCrrctdRjctns</w:t>
      </w:r>
      <w:proofErr w:type="spellEnd"/>
      <w:r w:rsidRPr="00147B55">
        <w:rPr>
          <w:rFonts w:cs="Arial"/>
          <w:color w:val="0000FF"/>
          <w:sz w:val="20"/>
          <w:highlight w:val="white"/>
          <w:lang w:val="en-US" w:eastAsia="en-GB"/>
        </w:rPr>
        <w:t>&gt;</w:t>
      </w:r>
    </w:p>
    <w:p w14:paraId="09D13459"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p>
    <w:p w14:paraId="39D1DD79"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p>
    <w:p w14:paraId="432A4C1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r w:rsidRPr="00147B55">
        <w:rPr>
          <w:rFonts w:cs="Arial"/>
          <w:color w:val="000000"/>
          <w:sz w:val="20"/>
          <w:highlight w:val="white"/>
          <w:lang w:val="en-US" w:eastAsia="en-GB"/>
        </w:rPr>
        <w:t>0</w:t>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p>
    <w:p w14:paraId="48B4EB3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TtlCrrctdRjctns</w:t>
      </w:r>
      <w:proofErr w:type="spellEnd"/>
      <w:r w:rsidRPr="00147B55">
        <w:rPr>
          <w:rFonts w:cs="Arial"/>
          <w:color w:val="0000FF"/>
          <w:sz w:val="20"/>
          <w:highlight w:val="white"/>
          <w:lang w:val="en-US" w:eastAsia="en-GB"/>
        </w:rPr>
        <w:t>&gt;</w:t>
      </w:r>
    </w:p>
    <w:p w14:paraId="5FB14C7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TopRjctnRsns</w:t>
      </w:r>
      <w:proofErr w:type="spellEnd"/>
      <w:r w:rsidRPr="00147B55">
        <w:rPr>
          <w:rFonts w:cs="Arial"/>
          <w:color w:val="0000FF"/>
          <w:sz w:val="20"/>
          <w:highlight w:val="white"/>
          <w:lang w:val="en-US" w:eastAsia="en-GB"/>
        </w:rPr>
        <w:t>&gt;</w:t>
      </w:r>
    </w:p>
    <w:p w14:paraId="2FCE574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r w:rsidRPr="00147B55">
        <w:rPr>
          <w:rFonts w:cs="Arial"/>
          <w:color w:val="000000"/>
          <w:sz w:val="20"/>
          <w:highlight w:val="white"/>
          <w:lang w:val="en-US" w:eastAsia="en-GB"/>
        </w:rPr>
        <w:t>RPTM</w:t>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p>
    <w:p w14:paraId="19F6280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p>
    <w:p w14:paraId="136ACFC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All</w:t>
      </w:r>
      <w:r w:rsidRPr="00147B55">
        <w:rPr>
          <w:rFonts w:cs="Arial"/>
          <w:color w:val="0000FF"/>
          <w:sz w:val="20"/>
          <w:highlight w:val="white"/>
          <w:lang w:val="en-US" w:eastAsia="en-GB"/>
        </w:rPr>
        <w:t>&gt;</w:t>
      </w:r>
    </w:p>
    <w:p w14:paraId="03B24F2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r w:rsidRPr="00147B55">
        <w:rPr>
          <w:rFonts w:cs="Arial"/>
          <w:color w:val="000000"/>
          <w:sz w:val="20"/>
          <w:highlight w:val="white"/>
          <w:lang w:val="en-US" w:eastAsia="en-GB"/>
        </w:rPr>
        <w:t>RPTM</w:t>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p>
    <w:p w14:paraId="6A934BA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p>
    <w:p w14:paraId="2FCB3B1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New</w:t>
      </w:r>
      <w:r w:rsidRPr="00147B55">
        <w:rPr>
          <w:rFonts w:cs="Arial"/>
          <w:color w:val="0000FF"/>
          <w:sz w:val="20"/>
          <w:highlight w:val="white"/>
          <w:lang w:val="en-US" w:eastAsia="en-GB"/>
        </w:rPr>
        <w:t>&gt;</w:t>
      </w:r>
    </w:p>
    <w:p w14:paraId="22A7866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p>
    <w:p w14:paraId="0FDBE01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p>
    <w:p w14:paraId="0131389D"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r w:rsidRPr="00147B55">
        <w:rPr>
          <w:rFonts w:cs="Arial"/>
          <w:color w:val="000000"/>
          <w:sz w:val="20"/>
          <w:highlight w:val="white"/>
          <w:lang w:val="en-US" w:eastAsia="en-GB"/>
        </w:rPr>
        <w:t>NOAP</w:t>
      </w:r>
      <w:r w:rsidRPr="00147B55">
        <w:rPr>
          <w:rFonts w:cs="Arial"/>
          <w:color w:val="0000FF"/>
          <w:sz w:val="20"/>
          <w:highlight w:val="white"/>
          <w:lang w:val="en-US" w:eastAsia="en-GB"/>
        </w:rPr>
        <w:t>&lt;/</w:t>
      </w:r>
      <w:r w:rsidRPr="00147B55">
        <w:rPr>
          <w:rFonts w:cs="Arial"/>
          <w:color w:val="800000"/>
          <w:sz w:val="20"/>
          <w:highlight w:val="white"/>
          <w:lang w:val="en-US" w:eastAsia="en-GB"/>
        </w:rPr>
        <w:t>Mod</w:t>
      </w:r>
      <w:r w:rsidRPr="00147B55">
        <w:rPr>
          <w:rFonts w:cs="Arial"/>
          <w:color w:val="0000FF"/>
          <w:sz w:val="20"/>
          <w:highlight w:val="white"/>
          <w:lang w:val="en-US" w:eastAsia="en-GB"/>
        </w:rPr>
        <w:t>&gt;</w:t>
      </w:r>
    </w:p>
    <w:p w14:paraId="5855997A"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TopRjctnRsns</w:t>
      </w:r>
      <w:proofErr w:type="spellEnd"/>
      <w:r w:rsidRPr="00147B55">
        <w:rPr>
          <w:rFonts w:cs="Arial"/>
          <w:color w:val="0000FF"/>
          <w:sz w:val="20"/>
          <w:highlight w:val="white"/>
          <w:lang w:val="en-US" w:eastAsia="en-GB"/>
        </w:rPr>
        <w:t>&gt;</w:t>
      </w:r>
    </w:p>
    <w:p w14:paraId="66EDD13C"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DerivsSttstcs</w:t>
      </w:r>
      <w:proofErr w:type="spellEnd"/>
      <w:r w:rsidRPr="00147B55">
        <w:rPr>
          <w:rFonts w:cs="Arial"/>
          <w:color w:val="0000FF"/>
          <w:sz w:val="20"/>
          <w:highlight w:val="white"/>
          <w:lang w:val="en-US" w:eastAsia="en-GB"/>
        </w:rPr>
        <w:t>&gt;</w:t>
      </w:r>
    </w:p>
    <w:p w14:paraId="4C80D006" w14:textId="77777777" w:rsidR="00812824" w:rsidRPr="00147B55" w:rsidRDefault="00812824" w:rsidP="00AB466B">
      <w:pPr>
        <w:autoSpaceDE w:val="0"/>
        <w:autoSpaceDN w:val="0"/>
        <w:adjustRightInd w:val="0"/>
        <w:spacing w:before="0" w:after="0" w:afterAutospacing="0"/>
        <w:rPr>
          <w:rFonts w:cs="Arial"/>
          <w:color w:val="0000FF"/>
          <w:sz w:val="20"/>
          <w:highlight w:val="white"/>
          <w:lang w:val="en-US" w:eastAsia="en-GB"/>
        </w:rPr>
      </w:pPr>
      <w:r w:rsidRPr="00147B55">
        <w:rPr>
          <w:rFonts w:cs="Arial"/>
          <w:color w:val="000000"/>
          <w:sz w:val="20"/>
          <w:highlight w:val="white"/>
          <w:lang w:val="en-US" w:eastAsia="en-GB"/>
        </w:rPr>
        <w:tab/>
      </w: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RjctnSttstcs</w:t>
      </w:r>
      <w:proofErr w:type="spellEnd"/>
      <w:r w:rsidRPr="00147B55">
        <w:rPr>
          <w:rFonts w:cs="Arial"/>
          <w:color w:val="0000FF"/>
          <w:sz w:val="20"/>
          <w:highlight w:val="white"/>
          <w:lang w:val="en-US" w:eastAsia="en-GB"/>
        </w:rPr>
        <w:t>&gt;</w:t>
      </w:r>
    </w:p>
    <w:p w14:paraId="04B95F3C"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ab/>
        <w:t xml:space="preserve">   &lt;/</w:t>
      </w:r>
      <w:proofErr w:type="spellStart"/>
      <w:r w:rsidRPr="00147B55">
        <w:rPr>
          <w:rFonts w:cs="Arial"/>
          <w:color w:val="800000"/>
          <w:sz w:val="20"/>
          <w:highlight w:val="white"/>
          <w:lang w:val="en-US" w:eastAsia="en-GB"/>
        </w:rPr>
        <w:t>Rpt</w:t>
      </w:r>
      <w:proofErr w:type="spellEnd"/>
      <w:r w:rsidRPr="00147B55">
        <w:rPr>
          <w:rFonts w:cs="Arial"/>
          <w:color w:val="0000FF"/>
          <w:sz w:val="20"/>
          <w:highlight w:val="white"/>
          <w:lang w:val="en-US" w:eastAsia="en-GB"/>
        </w:rPr>
        <w:t>&gt;</w:t>
      </w:r>
    </w:p>
    <w:p w14:paraId="5687273C"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ab/>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SttstcsPerCtrPty</w:t>
      </w:r>
      <w:proofErr w:type="spellEnd"/>
      <w:r w:rsidRPr="00147B55">
        <w:rPr>
          <w:rFonts w:cs="Arial"/>
          <w:color w:val="0000FF"/>
          <w:sz w:val="20"/>
          <w:highlight w:val="white"/>
          <w:lang w:val="en-US" w:eastAsia="en-GB"/>
        </w:rPr>
        <w:t>&gt;</w:t>
      </w:r>
    </w:p>
    <w:p w14:paraId="19F9099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DerivsTradRjctnSttstclRpt</w:t>
      </w:r>
      <w:proofErr w:type="spellEnd"/>
      <w:r w:rsidRPr="00147B55">
        <w:rPr>
          <w:rFonts w:cs="Arial"/>
          <w:color w:val="0000FF"/>
          <w:sz w:val="20"/>
          <w:highlight w:val="white"/>
          <w:lang w:val="en-US" w:eastAsia="en-GB"/>
        </w:rPr>
        <w:t>&gt;</w:t>
      </w:r>
    </w:p>
    <w:p w14:paraId="410F7A74" w14:textId="3FC9E7E4" w:rsidR="0050357F" w:rsidRPr="00147B55" w:rsidRDefault="0050357F">
      <w:pPr>
        <w:spacing w:before="0" w:after="0" w:afterAutospacing="0"/>
        <w:rPr>
          <w:rFonts w:cs="Arial"/>
          <w:szCs w:val="22"/>
          <w:lang w:val="en-US"/>
        </w:rPr>
      </w:pPr>
      <w:r w:rsidRPr="00147B55">
        <w:rPr>
          <w:rFonts w:cs="Arial"/>
          <w:szCs w:val="22"/>
          <w:lang w:val="en-US"/>
        </w:rPr>
        <w:br w:type="page"/>
      </w:r>
    </w:p>
    <w:p w14:paraId="7AF68E16" w14:textId="77777777" w:rsidR="005B2E5D" w:rsidRPr="00147B55" w:rsidRDefault="005B2E5D" w:rsidP="00F97A81">
      <w:pPr>
        <w:pStyle w:val="Heading1"/>
      </w:pPr>
      <w:bookmarkStart w:id="505" w:name="_Toc348941504"/>
      <w:bookmarkStart w:id="506" w:name="_Toc61282174"/>
      <w:r w:rsidRPr="00147B55">
        <w:t>Revision Record</w:t>
      </w:r>
      <w:bookmarkEnd w:id="505"/>
      <w:bookmarkEnd w:id="506"/>
    </w:p>
    <w:p w14:paraId="5FB5DBF9" w14:textId="77777777" w:rsidR="005B2E5D" w:rsidRPr="00147B55" w:rsidRDefault="005B2E5D" w:rsidP="005B2E5D">
      <w:pPr>
        <w:rPr>
          <w:rFonts w:cs="Arial"/>
          <w:szCs w:val="22"/>
        </w:rPr>
      </w:pPr>
    </w:p>
    <w:tbl>
      <w:tblPr>
        <w:tblStyle w:val="TableGrid"/>
        <w:tblW w:w="0" w:type="auto"/>
        <w:tblLook w:val="04A0" w:firstRow="1" w:lastRow="0" w:firstColumn="1" w:lastColumn="0" w:noHBand="0" w:noVBand="1"/>
      </w:tblPr>
      <w:tblGrid>
        <w:gridCol w:w="1369"/>
        <w:gridCol w:w="2465"/>
        <w:gridCol w:w="1723"/>
        <w:gridCol w:w="1875"/>
        <w:gridCol w:w="1857"/>
      </w:tblGrid>
      <w:tr w:rsidR="005B2E5D" w:rsidRPr="00147B55" w14:paraId="409E8950" w14:textId="77777777" w:rsidTr="00604F57">
        <w:tc>
          <w:tcPr>
            <w:tcW w:w="1369" w:type="dxa"/>
            <w:shd w:val="clear" w:color="auto" w:fill="4F81BD" w:themeFill="accent1"/>
          </w:tcPr>
          <w:p w14:paraId="5EC4D492" w14:textId="77777777" w:rsidR="005B2E5D" w:rsidRPr="00147B55" w:rsidRDefault="005B2E5D" w:rsidP="007A40BB">
            <w:pPr>
              <w:rPr>
                <w:rFonts w:cs="Arial"/>
                <w:b/>
                <w:color w:val="FFFFFF" w:themeColor="background1"/>
              </w:rPr>
            </w:pPr>
            <w:r w:rsidRPr="00147B55">
              <w:rPr>
                <w:rFonts w:cs="Arial"/>
                <w:b/>
                <w:color w:val="FFFFFF" w:themeColor="background1"/>
              </w:rPr>
              <w:t>Revision</w:t>
            </w:r>
          </w:p>
        </w:tc>
        <w:tc>
          <w:tcPr>
            <w:tcW w:w="2465" w:type="dxa"/>
            <w:shd w:val="clear" w:color="auto" w:fill="4F81BD" w:themeFill="accent1"/>
          </w:tcPr>
          <w:p w14:paraId="401BBB35" w14:textId="77777777" w:rsidR="005B2E5D" w:rsidRPr="00147B55" w:rsidRDefault="005B2E5D" w:rsidP="007A40BB">
            <w:pPr>
              <w:rPr>
                <w:rFonts w:cs="Arial"/>
                <w:b/>
                <w:color w:val="FFFFFF" w:themeColor="background1"/>
              </w:rPr>
            </w:pPr>
            <w:r w:rsidRPr="00147B55">
              <w:rPr>
                <w:rFonts w:cs="Arial"/>
                <w:b/>
                <w:color w:val="FFFFFF" w:themeColor="background1"/>
              </w:rPr>
              <w:t>Date</w:t>
            </w:r>
          </w:p>
        </w:tc>
        <w:tc>
          <w:tcPr>
            <w:tcW w:w="1723" w:type="dxa"/>
            <w:shd w:val="clear" w:color="auto" w:fill="4F81BD" w:themeFill="accent1"/>
          </w:tcPr>
          <w:p w14:paraId="02E9B5C0" w14:textId="77777777" w:rsidR="005B2E5D" w:rsidRPr="00147B55" w:rsidRDefault="005B2E5D" w:rsidP="007A40BB">
            <w:pPr>
              <w:rPr>
                <w:rFonts w:cs="Arial"/>
                <w:b/>
                <w:color w:val="FFFFFF" w:themeColor="background1"/>
              </w:rPr>
            </w:pPr>
            <w:r w:rsidRPr="00147B55">
              <w:rPr>
                <w:rFonts w:cs="Arial"/>
                <w:b/>
                <w:color w:val="FFFFFF" w:themeColor="background1"/>
              </w:rPr>
              <w:t>Author</w:t>
            </w:r>
          </w:p>
        </w:tc>
        <w:tc>
          <w:tcPr>
            <w:tcW w:w="1875" w:type="dxa"/>
            <w:shd w:val="clear" w:color="auto" w:fill="4F81BD" w:themeFill="accent1"/>
          </w:tcPr>
          <w:p w14:paraId="5AEE43E4" w14:textId="77777777" w:rsidR="005B2E5D" w:rsidRPr="00147B55" w:rsidRDefault="005B2E5D" w:rsidP="007A40BB">
            <w:pPr>
              <w:rPr>
                <w:rFonts w:cs="Arial"/>
                <w:b/>
                <w:color w:val="FFFFFF" w:themeColor="background1"/>
              </w:rPr>
            </w:pPr>
            <w:r w:rsidRPr="00147B55">
              <w:rPr>
                <w:rFonts w:cs="Arial"/>
                <w:b/>
                <w:color w:val="FFFFFF" w:themeColor="background1"/>
              </w:rPr>
              <w:t>Description</w:t>
            </w:r>
          </w:p>
        </w:tc>
        <w:tc>
          <w:tcPr>
            <w:tcW w:w="1857" w:type="dxa"/>
            <w:shd w:val="clear" w:color="auto" w:fill="4F81BD" w:themeFill="accent1"/>
          </w:tcPr>
          <w:p w14:paraId="01AF6411" w14:textId="77777777" w:rsidR="005B2E5D" w:rsidRPr="00147B55" w:rsidRDefault="005B2E5D" w:rsidP="007A40BB">
            <w:pPr>
              <w:rPr>
                <w:rFonts w:cs="Arial"/>
                <w:b/>
                <w:color w:val="FFFFFF" w:themeColor="background1"/>
              </w:rPr>
            </w:pPr>
            <w:r w:rsidRPr="00147B55">
              <w:rPr>
                <w:rFonts w:cs="Arial"/>
                <w:b/>
                <w:color w:val="FFFFFF" w:themeColor="background1"/>
              </w:rPr>
              <w:t>Sections affected</w:t>
            </w:r>
          </w:p>
        </w:tc>
      </w:tr>
      <w:tr w:rsidR="005B2E5D" w:rsidRPr="00147B55" w14:paraId="36BCD486" w14:textId="77777777" w:rsidTr="00604F57">
        <w:tc>
          <w:tcPr>
            <w:tcW w:w="1369" w:type="dxa"/>
          </w:tcPr>
          <w:p w14:paraId="1D069131" w14:textId="77777777" w:rsidR="005B2E5D" w:rsidRPr="00147B55" w:rsidRDefault="00A025F9" w:rsidP="00A025F9">
            <w:pPr>
              <w:rPr>
                <w:rFonts w:cs="Arial"/>
                <w:szCs w:val="22"/>
              </w:rPr>
            </w:pPr>
            <w:r w:rsidRPr="00147B55">
              <w:rPr>
                <w:rFonts w:cs="Arial"/>
                <w:szCs w:val="22"/>
              </w:rPr>
              <w:t>0</w:t>
            </w:r>
            <w:r w:rsidR="005B2E5D" w:rsidRPr="00147B55">
              <w:rPr>
                <w:rFonts w:cs="Arial"/>
                <w:szCs w:val="22"/>
              </w:rPr>
              <w:t>.</w:t>
            </w:r>
            <w:r w:rsidRPr="00147B55">
              <w:rPr>
                <w:rFonts w:cs="Arial"/>
                <w:szCs w:val="22"/>
              </w:rPr>
              <w:t>1</w:t>
            </w:r>
          </w:p>
        </w:tc>
        <w:tc>
          <w:tcPr>
            <w:tcW w:w="2465" w:type="dxa"/>
          </w:tcPr>
          <w:p w14:paraId="1FFCC817" w14:textId="77777777" w:rsidR="005B2E5D" w:rsidRPr="00147B55" w:rsidRDefault="00472213" w:rsidP="00472213">
            <w:pPr>
              <w:rPr>
                <w:rFonts w:cs="Arial"/>
                <w:szCs w:val="22"/>
              </w:rPr>
            </w:pPr>
            <w:r w:rsidRPr="00147B55">
              <w:rPr>
                <w:rFonts w:cs="Arial"/>
                <w:szCs w:val="22"/>
              </w:rPr>
              <w:t>13</w:t>
            </w:r>
            <w:r w:rsidR="00A93D2F" w:rsidRPr="00147B55">
              <w:rPr>
                <w:rFonts w:cs="Arial"/>
                <w:szCs w:val="22"/>
              </w:rPr>
              <w:t xml:space="preserve"> </w:t>
            </w:r>
            <w:r w:rsidRPr="00147B55">
              <w:rPr>
                <w:rFonts w:cs="Arial"/>
                <w:szCs w:val="22"/>
              </w:rPr>
              <w:t>April</w:t>
            </w:r>
            <w:r w:rsidR="00A025F9" w:rsidRPr="00147B55">
              <w:rPr>
                <w:rFonts w:cs="Arial"/>
                <w:szCs w:val="22"/>
              </w:rPr>
              <w:t xml:space="preserve"> 201</w:t>
            </w:r>
            <w:r w:rsidR="00A93D2F" w:rsidRPr="00147B55">
              <w:rPr>
                <w:rFonts w:cs="Arial"/>
                <w:szCs w:val="22"/>
              </w:rPr>
              <w:t>6</w:t>
            </w:r>
          </w:p>
        </w:tc>
        <w:tc>
          <w:tcPr>
            <w:tcW w:w="1723" w:type="dxa"/>
          </w:tcPr>
          <w:p w14:paraId="3F94D22D" w14:textId="77777777" w:rsidR="005B2E5D" w:rsidRPr="00147B55" w:rsidRDefault="00A93D2F" w:rsidP="007A40BB">
            <w:pPr>
              <w:rPr>
                <w:rFonts w:cs="Arial"/>
                <w:szCs w:val="22"/>
              </w:rPr>
            </w:pPr>
            <w:r w:rsidRPr="00147B55">
              <w:rPr>
                <w:rFonts w:cs="Arial"/>
                <w:szCs w:val="22"/>
              </w:rPr>
              <w:t>ESMA</w:t>
            </w:r>
          </w:p>
        </w:tc>
        <w:tc>
          <w:tcPr>
            <w:tcW w:w="1875" w:type="dxa"/>
          </w:tcPr>
          <w:p w14:paraId="4B4FEE8D" w14:textId="77777777" w:rsidR="005B2E5D" w:rsidRPr="00147B55" w:rsidRDefault="003F086A" w:rsidP="00A025F9">
            <w:pPr>
              <w:rPr>
                <w:rFonts w:cs="Arial"/>
                <w:szCs w:val="22"/>
              </w:rPr>
            </w:pPr>
            <w:r w:rsidRPr="00147B55">
              <w:rPr>
                <w:rFonts w:cs="Arial"/>
                <w:szCs w:val="22"/>
              </w:rPr>
              <w:t xml:space="preserve">First version </w:t>
            </w:r>
            <w:r w:rsidR="00A025F9" w:rsidRPr="00147B55">
              <w:rPr>
                <w:rFonts w:cs="Arial"/>
                <w:szCs w:val="22"/>
              </w:rPr>
              <w:t>for submission to RA</w:t>
            </w:r>
          </w:p>
        </w:tc>
        <w:tc>
          <w:tcPr>
            <w:tcW w:w="1857" w:type="dxa"/>
          </w:tcPr>
          <w:p w14:paraId="547F67C5" w14:textId="77777777" w:rsidR="005B2E5D" w:rsidRPr="00147B55" w:rsidRDefault="005B2E5D" w:rsidP="007A40BB">
            <w:pPr>
              <w:rPr>
                <w:rFonts w:cs="Arial"/>
                <w:szCs w:val="22"/>
              </w:rPr>
            </w:pPr>
            <w:r w:rsidRPr="00147B55">
              <w:rPr>
                <w:rFonts w:cs="Arial"/>
                <w:szCs w:val="22"/>
              </w:rPr>
              <w:t>All</w:t>
            </w:r>
          </w:p>
        </w:tc>
      </w:tr>
      <w:tr w:rsidR="005B2E5D" w:rsidRPr="00147B55" w14:paraId="58B0A141" w14:textId="77777777" w:rsidTr="00604F57">
        <w:tc>
          <w:tcPr>
            <w:tcW w:w="1369" w:type="dxa"/>
          </w:tcPr>
          <w:p w14:paraId="0531D7FF" w14:textId="77777777" w:rsidR="005B2E5D" w:rsidRPr="00147B55" w:rsidRDefault="00BC00F9" w:rsidP="007A40BB">
            <w:pPr>
              <w:rPr>
                <w:rFonts w:cs="Arial"/>
                <w:szCs w:val="22"/>
              </w:rPr>
            </w:pPr>
            <w:r w:rsidRPr="00147B55">
              <w:rPr>
                <w:rFonts w:cs="Arial"/>
                <w:szCs w:val="22"/>
              </w:rPr>
              <w:t>1.0</w:t>
            </w:r>
          </w:p>
        </w:tc>
        <w:tc>
          <w:tcPr>
            <w:tcW w:w="2465" w:type="dxa"/>
          </w:tcPr>
          <w:p w14:paraId="643817C5" w14:textId="77777777" w:rsidR="005B2E5D" w:rsidRPr="00147B55" w:rsidRDefault="00BC00F9" w:rsidP="007060CB">
            <w:pPr>
              <w:rPr>
                <w:rFonts w:cs="Arial"/>
                <w:szCs w:val="22"/>
              </w:rPr>
            </w:pPr>
            <w:r w:rsidRPr="00147B55">
              <w:rPr>
                <w:rFonts w:cs="Arial"/>
                <w:szCs w:val="22"/>
              </w:rPr>
              <w:t>14 April 2016</w:t>
            </w:r>
          </w:p>
        </w:tc>
        <w:tc>
          <w:tcPr>
            <w:tcW w:w="1723" w:type="dxa"/>
          </w:tcPr>
          <w:p w14:paraId="56F4BB01" w14:textId="77777777" w:rsidR="005B2E5D" w:rsidRPr="00147B55" w:rsidRDefault="00BC00F9" w:rsidP="007A40BB">
            <w:pPr>
              <w:rPr>
                <w:rFonts w:cs="Arial"/>
                <w:szCs w:val="22"/>
              </w:rPr>
            </w:pPr>
            <w:r w:rsidRPr="00147B55">
              <w:rPr>
                <w:rFonts w:cs="Arial"/>
                <w:szCs w:val="22"/>
              </w:rPr>
              <w:t>ISO 20022 RA</w:t>
            </w:r>
          </w:p>
        </w:tc>
        <w:tc>
          <w:tcPr>
            <w:tcW w:w="1875" w:type="dxa"/>
          </w:tcPr>
          <w:p w14:paraId="05B6F86C" w14:textId="77777777" w:rsidR="005B2E5D" w:rsidRPr="00147B55" w:rsidRDefault="00BC00F9" w:rsidP="00BC00F9">
            <w:pPr>
              <w:rPr>
                <w:rFonts w:cs="Arial"/>
                <w:szCs w:val="22"/>
              </w:rPr>
            </w:pPr>
            <w:r w:rsidRPr="00147B55">
              <w:rPr>
                <w:rFonts w:cs="Arial"/>
                <w:szCs w:val="22"/>
              </w:rPr>
              <w:t>Editing for SEG submission</w:t>
            </w:r>
          </w:p>
        </w:tc>
        <w:tc>
          <w:tcPr>
            <w:tcW w:w="1857" w:type="dxa"/>
          </w:tcPr>
          <w:p w14:paraId="5764FFA7" w14:textId="77777777" w:rsidR="00401B0F" w:rsidRPr="00147B55" w:rsidRDefault="00BC00F9" w:rsidP="00401B0F">
            <w:pPr>
              <w:rPr>
                <w:rFonts w:cs="Arial"/>
                <w:szCs w:val="22"/>
              </w:rPr>
            </w:pPr>
            <w:r w:rsidRPr="00147B55">
              <w:rPr>
                <w:rFonts w:cs="Arial"/>
                <w:szCs w:val="22"/>
              </w:rPr>
              <w:t>All</w:t>
            </w:r>
          </w:p>
        </w:tc>
      </w:tr>
      <w:tr w:rsidR="005B2E5D" w:rsidRPr="00147B55" w14:paraId="77E7E726" w14:textId="77777777" w:rsidTr="00604F57">
        <w:tc>
          <w:tcPr>
            <w:tcW w:w="1369" w:type="dxa"/>
          </w:tcPr>
          <w:p w14:paraId="0B27108F" w14:textId="77777777" w:rsidR="005B2E5D" w:rsidRPr="00147B55" w:rsidRDefault="00825B7E" w:rsidP="007A40BB">
            <w:pPr>
              <w:rPr>
                <w:rFonts w:cs="Arial"/>
                <w:szCs w:val="22"/>
              </w:rPr>
            </w:pPr>
            <w:r w:rsidRPr="00147B55">
              <w:rPr>
                <w:rFonts w:cs="Arial"/>
                <w:szCs w:val="22"/>
              </w:rPr>
              <w:t>1.1</w:t>
            </w:r>
          </w:p>
        </w:tc>
        <w:tc>
          <w:tcPr>
            <w:tcW w:w="2465" w:type="dxa"/>
          </w:tcPr>
          <w:p w14:paraId="74B2FE89" w14:textId="77777777" w:rsidR="005B2E5D" w:rsidRPr="00147B55" w:rsidRDefault="004C2BCB" w:rsidP="007A40BB">
            <w:pPr>
              <w:rPr>
                <w:rFonts w:cs="Arial"/>
                <w:szCs w:val="22"/>
              </w:rPr>
            </w:pPr>
            <w:r w:rsidRPr="00147B55">
              <w:rPr>
                <w:rFonts w:cs="Arial"/>
                <w:szCs w:val="22"/>
              </w:rPr>
              <w:t xml:space="preserve">1 </w:t>
            </w:r>
            <w:r w:rsidR="00825B7E" w:rsidRPr="00147B55">
              <w:rPr>
                <w:rFonts w:cs="Arial"/>
                <w:szCs w:val="22"/>
              </w:rPr>
              <w:t>February 2017</w:t>
            </w:r>
          </w:p>
        </w:tc>
        <w:tc>
          <w:tcPr>
            <w:tcW w:w="1723" w:type="dxa"/>
          </w:tcPr>
          <w:p w14:paraId="11DBBDA4" w14:textId="77777777" w:rsidR="005B2E5D" w:rsidRPr="00147B55" w:rsidRDefault="00825B7E" w:rsidP="007A40BB">
            <w:pPr>
              <w:rPr>
                <w:rFonts w:cs="Arial"/>
                <w:szCs w:val="22"/>
              </w:rPr>
            </w:pPr>
            <w:r w:rsidRPr="00147B55">
              <w:rPr>
                <w:rFonts w:cs="Arial"/>
                <w:szCs w:val="22"/>
              </w:rPr>
              <w:t>ESMA</w:t>
            </w:r>
          </w:p>
        </w:tc>
        <w:tc>
          <w:tcPr>
            <w:tcW w:w="1875" w:type="dxa"/>
          </w:tcPr>
          <w:p w14:paraId="3606F766" w14:textId="77777777" w:rsidR="005B2E5D" w:rsidRPr="00147B55" w:rsidRDefault="00825B7E" w:rsidP="00D10DC1">
            <w:pPr>
              <w:rPr>
                <w:rFonts w:cs="Arial"/>
                <w:szCs w:val="22"/>
              </w:rPr>
            </w:pPr>
            <w:r w:rsidRPr="00147B55">
              <w:rPr>
                <w:rFonts w:cs="Arial"/>
                <w:szCs w:val="22"/>
              </w:rPr>
              <w:t xml:space="preserve">Revision following the Derivatives </w:t>
            </w:r>
            <w:proofErr w:type="spellStart"/>
            <w:r w:rsidRPr="00147B55">
              <w:rPr>
                <w:rFonts w:cs="Arial"/>
                <w:szCs w:val="22"/>
              </w:rPr>
              <w:t>SubSEG</w:t>
            </w:r>
            <w:proofErr w:type="spellEnd"/>
            <w:r w:rsidRPr="00147B55">
              <w:rPr>
                <w:rFonts w:cs="Arial"/>
                <w:szCs w:val="22"/>
              </w:rPr>
              <w:t xml:space="preserve"> comments</w:t>
            </w:r>
          </w:p>
        </w:tc>
        <w:tc>
          <w:tcPr>
            <w:tcW w:w="1857" w:type="dxa"/>
          </w:tcPr>
          <w:p w14:paraId="444DCE15" w14:textId="77777777" w:rsidR="005B2E5D" w:rsidRPr="00147B55" w:rsidRDefault="00825B7E" w:rsidP="007A40BB">
            <w:pPr>
              <w:rPr>
                <w:rFonts w:cs="Arial"/>
                <w:szCs w:val="22"/>
              </w:rPr>
            </w:pPr>
            <w:r w:rsidRPr="00147B55">
              <w:rPr>
                <w:rFonts w:cs="Arial"/>
                <w:szCs w:val="22"/>
              </w:rPr>
              <w:t>2,7</w:t>
            </w:r>
          </w:p>
        </w:tc>
      </w:tr>
      <w:tr w:rsidR="00604F57" w:rsidRPr="00147B55" w14:paraId="4AA33427" w14:textId="77777777" w:rsidTr="00604F57">
        <w:tc>
          <w:tcPr>
            <w:tcW w:w="1369" w:type="dxa"/>
          </w:tcPr>
          <w:p w14:paraId="169B8FBF" w14:textId="77777777" w:rsidR="00604F57" w:rsidRPr="00147B55" w:rsidRDefault="00604F57" w:rsidP="00604F57">
            <w:pPr>
              <w:rPr>
                <w:rFonts w:cs="Arial"/>
                <w:szCs w:val="22"/>
              </w:rPr>
            </w:pPr>
            <w:r w:rsidRPr="00147B55">
              <w:rPr>
                <w:rFonts w:cs="Arial"/>
                <w:szCs w:val="22"/>
              </w:rPr>
              <w:t>1.2</w:t>
            </w:r>
          </w:p>
        </w:tc>
        <w:tc>
          <w:tcPr>
            <w:tcW w:w="2465" w:type="dxa"/>
          </w:tcPr>
          <w:p w14:paraId="68E65E70" w14:textId="77777777" w:rsidR="00604F57" w:rsidRPr="00147B55" w:rsidRDefault="00604F57" w:rsidP="00604F57">
            <w:pPr>
              <w:rPr>
                <w:rFonts w:cs="Arial"/>
                <w:szCs w:val="22"/>
              </w:rPr>
            </w:pPr>
            <w:r w:rsidRPr="00147B55">
              <w:rPr>
                <w:rFonts w:cs="Arial"/>
                <w:szCs w:val="22"/>
              </w:rPr>
              <w:t>15 April 2019</w:t>
            </w:r>
          </w:p>
        </w:tc>
        <w:tc>
          <w:tcPr>
            <w:tcW w:w="1723" w:type="dxa"/>
          </w:tcPr>
          <w:p w14:paraId="68C1D689" w14:textId="77777777" w:rsidR="00604F57" w:rsidRPr="00147B55" w:rsidRDefault="00604F57" w:rsidP="00604F57">
            <w:pPr>
              <w:rPr>
                <w:rFonts w:cs="Arial"/>
                <w:szCs w:val="22"/>
              </w:rPr>
            </w:pPr>
            <w:r w:rsidRPr="00147B55">
              <w:rPr>
                <w:rFonts w:cs="Arial"/>
                <w:szCs w:val="22"/>
              </w:rPr>
              <w:t>ESMA</w:t>
            </w:r>
          </w:p>
        </w:tc>
        <w:tc>
          <w:tcPr>
            <w:tcW w:w="1875" w:type="dxa"/>
          </w:tcPr>
          <w:p w14:paraId="6F503C87" w14:textId="77777777" w:rsidR="00604F57" w:rsidRPr="00147B55" w:rsidRDefault="00604F57" w:rsidP="00604F57">
            <w:pPr>
              <w:rPr>
                <w:rFonts w:cs="Arial"/>
                <w:szCs w:val="22"/>
              </w:rPr>
            </w:pPr>
            <w:r w:rsidRPr="00147B55">
              <w:rPr>
                <w:rFonts w:cs="Arial"/>
                <w:szCs w:val="22"/>
              </w:rPr>
              <w:t>Updates to messages and new messages for reconciliation, rejection and position reporting</w:t>
            </w:r>
          </w:p>
        </w:tc>
        <w:tc>
          <w:tcPr>
            <w:tcW w:w="1857" w:type="dxa"/>
          </w:tcPr>
          <w:p w14:paraId="742F036C" w14:textId="77777777" w:rsidR="00604F57" w:rsidRPr="00147B55" w:rsidRDefault="00604F57" w:rsidP="00604F57">
            <w:pPr>
              <w:rPr>
                <w:rFonts w:cs="Arial"/>
                <w:szCs w:val="22"/>
              </w:rPr>
            </w:pPr>
            <w:r w:rsidRPr="00147B55">
              <w:rPr>
                <w:rFonts w:cs="Arial"/>
                <w:szCs w:val="22"/>
              </w:rPr>
              <w:t>All</w:t>
            </w:r>
          </w:p>
        </w:tc>
      </w:tr>
      <w:tr w:rsidR="00604F57" w:rsidRPr="00147B55" w14:paraId="766D669F" w14:textId="77777777" w:rsidTr="00604F57">
        <w:tc>
          <w:tcPr>
            <w:tcW w:w="1369" w:type="dxa"/>
          </w:tcPr>
          <w:p w14:paraId="7214A7FD" w14:textId="77777777" w:rsidR="00604F57" w:rsidRPr="00147B55" w:rsidRDefault="00604F57" w:rsidP="00604F57">
            <w:pPr>
              <w:rPr>
                <w:rFonts w:cs="Arial"/>
                <w:szCs w:val="22"/>
              </w:rPr>
            </w:pPr>
            <w:r w:rsidRPr="00147B55">
              <w:rPr>
                <w:rFonts w:cs="Arial"/>
                <w:szCs w:val="22"/>
              </w:rPr>
              <w:t>2.0</w:t>
            </w:r>
          </w:p>
        </w:tc>
        <w:tc>
          <w:tcPr>
            <w:tcW w:w="2465" w:type="dxa"/>
          </w:tcPr>
          <w:p w14:paraId="1D7D7D5D" w14:textId="77777777" w:rsidR="00604F57" w:rsidRPr="00147B55" w:rsidRDefault="00604F57" w:rsidP="00604F57">
            <w:pPr>
              <w:rPr>
                <w:rFonts w:cs="Arial"/>
                <w:szCs w:val="22"/>
              </w:rPr>
            </w:pPr>
            <w:r w:rsidRPr="00147B55">
              <w:rPr>
                <w:rFonts w:cs="Arial"/>
                <w:szCs w:val="22"/>
              </w:rPr>
              <w:t>10 March 2020</w:t>
            </w:r>
          </w:p>
        </w:tc>
        <w:tc>
          <w:tcPr>
            <w:tcW w:w="1723" w:type="dxa"/>
          </w:tcPr>
          <w:p w14:paraId="723F145A" w14:textId="77777777" w:rsidR="00604F57" w:rsidRPr="00147B55" w:rsidRDefault="00604F57" w:rsidP="00604F57">
            <w:pPr>
              <w:rPr>
                <w:rFonts w:cs="Arial"/>
                <w:szCs w:val="22"/>
              </w:rPr>
            </w:pPr>
            <w:r w:rsidRPr="00147B55">
              <w:rPr>
                <w:rFonts w:cs="Arial"/>
                <w:szCs w:val="22"/>
              </w:rPr>
              <w:t>ISO 20022 RA</w:t>
            </w:r>
          </w:p>
        </w:tc>
        <w:tc>
          <w:tcPr>
            <w:tcW w:w="1875" w:type="dxa"/>
          </w:tcPr>
          <w:p w14:paraId="78FCAA0B" w14:textId="77777777" w:rsidR="00604F57" w:rsidRPr="00147B55" w:rsidRDefault="00604F57" w:rsidP="00604F57">
            <w:pPr>
              <w:rPr>
                <w:rFonts w:cs="Arial"/>
                <w:szCs w:val="22"/>
              </w:rPr>
            </w:pPr>
            <w:r w:rsidRPr="00147B55">
              <w:rPr>
                <w:rFonts w:cs="Arial"/>
                <w:szCs w:val="22"/>
              </w:rPr>
              <w:t>Approved version</w:t>
            </w:r>
          </w:p>
        </w:tc>
        <w:tc>
          <w:tcPr>
            <w:tcW w:w="1857" w:type="dxa"/>
          </w:tcPr>
          <w:p w14:paraId="101450D3" w14:textId="77777777" w:rsidR="00604F57" w:rsidRPr="00147B55" w:rsidRDefault="00604F57" w:rsidP="00604F57">
            <w:pPr>
              <w:rPr>
                <w:rFonts w:cs="Arial"/>
                <w:szCs w:val="22"/>
              </w:rPr>
            </w:pPr>
            <w:r w:rsidRPr="00147B55">
              <w:rPr>
                <w:rFonts w:cs="Arial"/>
                <w:szCs w:val="22"/>
              </w:rPr>
              <w:t>Cover page</w:t>
            </w:r>
          </w:p>
        </w:tc>
      </w:tr>
      <w:tr w:rsidR="00604F57" w:rsidRPr="00147B55" w14:paraId="49802579" w14:textId="77777777" w:rsidTr="00604F57">
        <w:tc>
          <w:tcPr>
            <w:tcW w:w="1369" w:type="dxa"/>
          </w:tcPr>
          <w:p w14:paraId="5E06D5E6" w14:textId="77777777" w:rsidR="00604F57" w:rsidRPr="00147B55" w:rsidRDefault="00604F57" w:rsidP="00604F57">
            <w:pPr>
              <w:rPr>
                <w:rFonts w:cs="Arial"/>
                <w:szCs w:val="22"/>
              </w:rPr>
            </w:pPr>
            <w:ins w:id="507" w:author="JANSSENS Paul" w:date="2020-10-28T17:50:00Z">
              <w:r w:rsidRPr="00147B55">
                <w:rPr>
                  <w:rFonts w:cs="Arial"/>
                  <w:szCs w:val="22"/>
                </w:rPr>
                <w:t>3.0</w:t>
              </w:r>
            </w:ins>
          </w:p>
        </w:tc>
        <w:tc>
          <w:tcPr>
            <w:tcW w:w="2465" w:type="dxa"/>
          </w:tcPr>
          <w:p w14:paraId="4748C760" w14:textId="77777777" w:rsidR="00604F57" w:rsidRPr="00147B55" w:rsidRDefault="00604F57" w:rsidP="00604F57">
            <w:pPr>
              <w:rPr>
                <w:rFonts w:cs="Arial"/>
                <w:szCs w:val="22"/>
              </w:rPr>
            </w:pPr>
            <w:ins w:id="508" w:author="JANSSENS Paul" w:date="2020-10-28T17:50:00Z">
              <w:r w:rsidRPr="00147B55">
                <w:rPr>
                  <w:rFonts w:cs="Arial"/>
                  <w:szCs w:val="22"/>
                </w:rPr>
                <w:t>30 November 2020</w:t>
              </w:r>
            </w:ins>
          </w:p>
        </w:tc>
        <w:tc>
          <w:tcPr>
            <w:tcW w:w="1723" w:type="dxa"/>
          </w:tcPr>
          <w:p w14:paraId="4E157A27" w14:textId="77777777" w:rsidR="00604F57" w:rsidRPr="00147B55" w:rsidRDefault="00604F57" w:rsidP="00604F57">
            <w:pPr>
              <w:rPr>
                <w:rFonts w:cs="Arial"/>
                <w:szCs w:val="22"/>
              </w:rPr>
            </w:pPr>
            <w:ins w:id="509" w:author="JANSSENS Paul" w:date="2020-10-28T17:50:00Z">
              <w:r w:rsidRPr="00147B55">
                <w:rPr>
                  <w:rFonts w:cs="Arial"/>
                  <w:szCs w:val="22"/>
                </w:rPr>
                <w:t>ESMA/ROC</w:t>
              </w:r>
            </w:ins>
          </w:p>
        </w:tc>
        <w:tc>
          <w:tcPr>
            <w:tcW w:w="1875" w:type="dxa"/>
          </w:tcPr>
          <w:p w14:paraId="28FC0090" w14:textId="77777777" w:rsidR="00604F57" w:rsidRPr="00147B55" w:rsidRDefault="00604F57" w:rsidP="00604F57">
            <w:pPr>
              <w:rPr>
                <w:rFonts w:cs="Arial"/>
                <w:szCs w:val="22"/>
              </w:rPr>
            </w:pPr>
            <w:ins w:id="510" w:author="JANSSENS Paul" w:date="2020-10-28T17:50:00Z">
              <w:r w:rsidRPr="00147B55">
                <w:rPr>
                  <w:rFonts w:cs="Arial"/>
                  <w:szCs w:val="22"/>
                </w:rPr>
                <w:t>Updates to auth.030 message</w:t>
              </w:r>
            </w:ins>
          </w:p>
        </w:tc>
        <w:tc>
          <w:tcPr>
            <w:tcW w:w="1857" w:type="dxa"/>
          </w:tcPr>
          <w:p w14:paraId="66AE5858" w14:textId="128CB20E" w:rsidR="00604F57" w:rsidRPr="00147B55" w:rsidRDefault="00B92BD3" w:rsidP="00604F57">
            <w:pPr>
              <w:rPr>
                <w:rFonts w:cs="Arial"/>
                <w:szCs w:val="22"/>
              </w:rPr>
            </w:pPr>
            <w:ins w:id="511" w:author="Michal Zubrycki-ext" w:date="2020-12-17T13:21:00Z">
              <w:r w:rsidRPr="00147B55">
                <w:rPr>
                  <w:rFonts w:cs="Arial"/>
                  <w:szCs w:val="22"/>
                </w:rPr>
                <w:t>All</w:t>
              </w:r>
            </w:ins>
          </w:p>
        </w:tc>
      </w:tr>
    </w:tbl>
    <w:p w14:paraId="542A7650" w14:textId="70B20632" w:rsidR="0050357F" w:rsidRPr="00147B55" w:rsidRDefault="0050357F" w:rsidP="005B2E5D">
      <w:pPr>
        <w:rPr>
          <w:rFonts w:cs="Arial"/>
          <w:szCs w:val="22"/>
        </w:rPr>
      </w:pPr>
    </w:p>
    <w:p w14:paraId="78A496C9" w14:textId="77777777" w:rsidR="0050357F" w:rsidRPr="00147B55" w:rsidRDefault="0050357F">
      <w:pPr>
        <w:spacing w:before="0" w:after="0" w:afterAutospacing="0"/>
        <w:rPr>
          <w:rFonts w:cs="Arial"/>
          <w:szCs w:val="22"/>
        </w:rPr>
      </w:pPr>
      <w:r w:rsidRPr="00147B55">
        <w:rPr>
          <w:rFonts w:cs="Arial"/>
          <w:szCs w:val="22"/>
        </w:rPr>
        <w:br w:type="page"/>
      </w:r>
    </w:p>
    <w:p w14:paraId="7C09AF5A"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t>Disclaimer</w:t>
      </w:r>
      <w:r w:rsidRPr="00147B55">
        <w:rPr>
          <w:rFonts w:cs="Arial"/>
          <w:szCs w:val="22"/>
          <w:lang w:eastAsia="en-GB"/>
        </w:rPr>
        <w:t>:</w:t>
      </w:r>
    </w:p>
    <w:p w14:paraId="1A991D2A"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F008555"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9EBAF22"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t>Intellectual Property Rights</w:t>
      </w:r>
      <w:r w:rsidRPr="00147B55">
        <w:rPr>
          <w:rFonts w:cs="Arial"/>
          <w:szCs w:val="22"/>
          <w:lang w:eastAsia="en-GB"/>
        </w:rPr>
        <w:t>:</w:t>
      </w:r>
    </w:p>
    <w:p w14:paraId="01AA7B87" w14:textId="77777777" w:rsidR="005B2E5D" w:rsidRPr="00147B55" w:rsidRDefault="00DC4040" w:rsidP="003E27D5">
      <w:pPr>
        <w:autoSpaceDE w:val="0"/>
        <w:autoSpaceDN w:val="0"/>
        <w:adjustRightInd w:val="0"/>
        <w:spacing w:before="0"/>
        <w:jc w:val="both"/>
        <w:rPr>
          <w:rFonts w:cs="Arial"/>
          <w:szCs w:val="22"/>
          <w:lang w:eastAsia="en-GB"/>
        </w:rPr>
      </w:pPr>
      <w:r w:rsidRPr="00147B55">
        <w:rPr>
          <w:rFonts w:cs="Arial"/>
          <w:szCs w:val="22"/>
          <w:lang w:eastAsia="en-GB"/>
        </w:rPr>
        <w:t xml:space="preserve">The ISO 20022 </w:t>
      </w:r>
      <w:proofErr w:type="spellStart"/>
      <w:r w:rsidRPr="00147B55">
        <w:rPr>
          <w:rFonts w:cs="Arial"/>
          <w:szCs w:val="22"/>
          <w:lang w:eastAsia="en-GB"/>
        </w:rPr>
        <w:t>Message</w:t>
      </w:r>
      <w:r w:rsidR="005B2E5D" w:rsidRPr="00147B55">
        <w:rPr>
          <w:rFonts w:cs="Arial"/>
          <w:szCs w:val="22"/>
          <w:lang w:eastAsia="en-GB"/>
        </w:rPr>
        <w:t>Definitions</w:t>
      </w:r>
      <w:proofErr w:type="spellEnd"/>
      <w:r w:rsidR="005B2E5D" w:rsidRPr="00147B55">
        <w:rPr>
          <w:rFonts w:cs="Arial"/>
          <w:szCs w:val="22"/>
          <w:lang w:eastAsia="en-GB"/>
        </w:rPr>
        <w:t xml:space="preserve"> described in this document were contributed</w:t>
      </w:r>
      <w:r w:rsidR="00B32C3D" w:rsidRPr="00147B55">
        <w:rPr>
          <w:rFonts w:cs="Arial"/>
          <w:szCs w:val="22"/>
          <w:lang w:eastAsia="en-GB"/>
        </w:rPr>
        <w:t xml:space="preserve"> by</w:t>
      </w:r>
      <w:r w:rsidR="005B2E5D" w:rsidRPr="00147B55">
        <w:rPr>
          <w:rFonts w:cs="Arial"/>
          <w:szCs w:val="22"/>
          <w:lang w:eastAsia="en-GB"/>
        </w:rPr>
        <w:t xml:space="preserve"> </w:t>
      </w:r>
      <w:r w:rsidR="00BF3714" w:rsidRPr="00147B55">
        <w:rPr>
          <w:rFonts w:cs="Arial"/>
          <w:szCs w:val="22"/>
          <w:lang w:eastAsia="en-GB"/>
        </w:rPr>
        <w:t>ESMA</w:t>
      </w:r>
      <w:r w:rsidR="005B2E5D" w:rsidRPr="00147B55">
        <w:rPr>
          <w:rFonts w:cs="Arial"/>
          <w:szCs w:val="22"/>
          <w:lang w:eastAsia="en-GB"/>
        </w:rPr>
        <w:t>. The ISO 20022 IPR policy is available at www.ISO20022.org &gt; About ISO 20022 &gt; Intellectual Property Rights.</w:t>
      </w:r>
    </w:p>
    <w:sectPr w:rsidR="005B2E5D" w:rsidRPr="00147B55" w:rsidSect="007A40BB">
      <w:headerReference w:type="default" r:id="rId33"/>
      <w:footerReference w:type="default" r:id="rId34"/>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3CE82" w16cex:dateUtc="2020-12-15T23:08:00Z"/>
  <w16cex:commentExtensible w16cex:durableId="2383D12B" w16cex:dateUtc="2020-12-15T23: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EAC566" w16cid:durableId="237DC8D2"/>
  <w16cid:commentId w16cid:paraId="18466BA1" w16cid:durableId="2385D6C2"/>
  <w16cid:commentId w16cid:paraId="7306E94E" w16cid:durableId="2385D6CD"/>
  <w16cid:commentId w16cid:paraId="511DC469" w16cid:durableId="2385D730"/>
  <w16cid:commentId w16cid:paraId="63359F1F" w16cid:durableId="2385D7CD"/>
  <w16cid:commentId w16cid:paraId="04C8F9AF" w16cid:durableId="23A2C67C"/>
  <w16cid:commentId w16cid:paraId="59C95EB5" w16cid:durableId="237DC913"/>
  <w16cid:commentId w16cid:paraId="49A78E89" w16cid:durableId="237DC9FD"/>
  <w16cid:commentId w16cid:paraId="299E0B48" w16cid:durableId="237DCA03"/>
  <w16cid:commentId w16cid:paraId="3EB0432E" w16cid:durableId="237DCA12"/>
  <w16cid:commentId w16cid:paraId="53965B3B" w16cid:durableId="237DC8BE"/>
  <w16cid:commentId w16cid:paraId="1EA2D6A2" w16cid:durableId="237DCA33"/>
  <w16cid:commentId w16cid:paraId="4A36BA81" w16cid:durableId="237DC8BF"/>
  <w16cid:commentId w16cid:paraId="41AD80B4" w16cid:durableId="2383CE82"/>
  <w16cid:commentId w16cid:paraId="309DB910" w16cid:durableId="237DC8C0"/>
  <w16cid:commentId w16cid:paraId="7F9456AD" w16cid:durableId="2383D12B"/>
  <w16cid:commentId w16cid:paraId="2DD15841" w16cid:durableId="237DC8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110AA" w14:textId="77777777" w:rsidR="00147B55" w:rsidRDefault="00147B55">
      <w:r>
        <w:separator/>
      </w:r>
    </w:p>
  </w:endnote>
  <w:endnote w:type="continuationSeparator" w:id="0">
    <w:p w14:paraId="74AE30A6" w14:textId="77777777" w:rsidR="00147B55" w:rsidRDefault="00147B55">
      <w:r>
        <w:continuationSeparator/>
      </w:r>
    </w:p>
  </w:endnote>
  <w:endnote w:type="continuationNotice" w:id="1">
    <w:p w14:paraId="1DC67802" w14:textId="77777777" w:rsidR="00147B55" w:rsidRDefault="00147B5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swiss"/>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2C003" w14:textId="77777777" w:rsidR="00147B55" w:rsidRDefault="00147B55"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7F6ECEC3" w14:textId="77777777" w:rsidTr="00FA332B">
      <w:trPr>
        <w:cantSplit/>
        <w:trHeight w:hRule="exact" w:val="50"/>
      </w:trPr>
      <w:tc>
        <w:tcPr>
          <w:tcW w:w="9242" w:type="dxa"/>
        </w:tcPr>
        <w:p w14:paraId="3D7CFFD1" w14:textId="77777777" w:rsidR="00147B55" w:rsidRDefault="00147B55" w:rsidP="00D93F65"/>
      </w:tc>
    </w:tr>
  </w:tbl>
  <w:p w14:paraId="58FF06E0" w14:textId="77777777" w:rsidR="00147B55" w:rsidRPr="00FA332B" w:rsidRDefault="00147B55"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6</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2252C" w14:textId="77777777" w:rsidR="00147B55" w:rsidRDefault="00147B55">
    <w:pPr>
      <w:pStyle w:val="Footer"/>
      <w:jc w:val="right"/>
    </w:pPr>
  </w:p>
  <w:p w14:paraId="3608CC7F" w14:textId="77777777" w:rsidR="00147B55" w:rsidRDefault="00147B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4F33F" w14:textId="77777777" w:rsidR="00147B55" w:rsidRDefault="00147B5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0089751" w14:textId="77777777" w:rsidTr="00D93F65">
      <w:trPr>
        <w:cantSplit/>
        <w:trHeight w:hRule="exact" w:val="50"/>
      </w:trPr>
      <w:tc>
        <w:tcPr>
          <w:tcW w:w="9242" w:type="dxa"/>
        </w:tcPr>
        <w:p w14:paraId="5694A847" w14:textId="77777777" w:rsidR="00147B55" w:rsidRDefault="00147B55" w:rsidP="00D93F65"/>
      </w:tc>
    </w:tr>
  </w:tbl>
  <w:p w14:paraId="04A1CB02" w14:textId="77777777" w:rsidR="00147B55" w:rsidRPr="00BB3079" w:rsidRDefault="00147B55"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DF5B144" w14:textId="77777777" w:rsidR="00147B55" w:rsidRDefault="00147B55"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BF02B" w14:textId="77777777" w:rsidR="00147B55" w:rsidRDefault="00147B55" w:rsidP="002A4214">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47B55" w14:paraId="206EE135" w14:textId="77777777" w:rsidTr="00D56C90">
      <w:tc>
        <w:tcPr>
          <w:tcW w:w="4253" w:type="dxa"/>
        </w:tcPr>
        <w:p w14:paraId="3D29A964" w14:textId="6BE535EC" w:rsidR="00147B55" w:rsidRPr="006E0076" w:rsidRDefault="009C08FE" w:rsidP="00D56C90">
          <w:pPr>
            <w:pStyle w:val="Footereven"/>
          </w:pPr>
          <w:r>
            <w:fldChar w:fldCharType="begin"/>
          </w:r>
          <w:r>
            <w:instrText xml:space="preserve"> STYLEREF  "Product Name"  \* MERGEFORMAT </w:instrText>
          </w:r>
          <w:r>
            <w:fldChar w:fldCharType="separate"/>
          </w:r>
          <w:r>
            <w:rPr>
              <w:noProof/>
            </w:rPr>
            <w:t xml:space="preserve">Financial Instruments and Transactions Regulatory Reporting (Trade Repository Reporting) </w:t>
          </w:r>
          <w:r>
            <w:rPr>
              <w:noProof/>
            </w:rPr>
            <w:br/>
          </w:r>
          <w:r>
            <w:rPr>
              <w:noProof/>
            </w:rPr>
            <w:fldChar w:fldCharType="end"/>
          </w:r>
        </w:p>
      </w:tc>
      <w:tc>
        <w:tcPr>
          <w:tcW w:w="567" w:type="dxa"/>
        </w:tcPr>
        <w:p w14:paraId="02544044" w14:textId="20C57040" w:rsidR="00147B55" w:rsidRDefault="00147B55" w:rsidP="00D56C90">
          <w:pPr>
            <w:pStyle w:val="Footereven"/>
          </w:pPr>
          <w:r>
            <w:rPr>
              <w:rFonts w:eastAsia="Times"/>
            </w:rPr>
            <w:fldChar w:fldCharType="begin"/>
          </w:r>
          <w:r>
            <w:rPr>
              <w:rFonts w:eastAsia="Times"/>
            </w:rPr>
            <w:instrText xml:space="preserve"> PAGE </w:instrText>
          </w:r>
          <w:r>
            <w:rPr>
              <w:rFonts w:eastAsia="Times"/>
            </w:rPr>
            <w:fldChar w:fldCharType="separate"/>
          </w:r>
          <w:r w:rsidR="009C08FE">
            <w:rPr>
              <w:rFonts w:eastAsia="Times"/>
              <w:noProof/>
            </w:rPr>
            <w:t>34</w:t>
          </w:r>
          <w:r>
            <w:rPr>
              <w:rFonts w:eastAsia="Times"/>
            </w:rPr>
            <w:fldChar w:fldCharType="end"/>
          </w:r>
        </w:p>
      </w:tc>
      <w:tc>
        <w:tcPr>
          <w:tcW w:w="4394" w:type="dxa"/>
        </w:tcPr>
        <w:p w14:paraId="7532297F" w14:textId="31E13035" w:rsidR="00147B55" w:rsidRDefault="00147B55" w:rsidP="00F86DAE">
          <w:pPr>
            <w:pStyle w:val="Footereven"/>
            <w:tabs>
              <w:tab w:val="center" w:pos="2197"/>
              <w:tab w:val="right" w:pos="4394"/>
            </w:tabs>
          </w:pPr>
          <w:r>
            <w:tab/>
          </w:r>
          <w:r>
            <w:tab/>
          </w:r>
          <w:r w:rsidR="00F86DAE">
            <w:t>April 2021</w:t>
          </w:r>
          <w:r>
            <w:fldChar w:fldCharType="begin"/>
          </w:r>
          <w:r>
            <w:instrText xml:space="preserve"> COMMENTS   \* MERGEFORMAT </w:instrText>
          </w:r>
          <w:r>
            <w:fldChar w:fldCharType="end"/>
          </w:r>
        </w:p>
      </w:tc>
    </w:tr>
  </w:tbl>
  <w:p w14:paraId="58C2603B" w14:textId="77777777" w:rsidR="00147B55" w:rsidRPr="00447D1B" w:rsidRDefault="00147B55" w:rsidP="002A4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8E9F0" w14:textId="77777777" w:rsidR="00147B55" w:rsidRDefault="00147B55">
      <w:r>
        <w:separator/>
      </w:r>
    </w:p>
  </w:footnote>
  <w:footnote w:type="continuationSeparator" w:id="0">
    <w:p w14:paraId="77A701D5" w14:textId="77777777" w:rsidR="00147B55" w:rsidRDefault="00147B55">
      <w:r>
        <w:continuationSeparator/>
      </w:r>
    </w:p>
  </w:footnote>
  <w:footnote w:type="continuationNotice" w:id="1">
    <w:p w14:paraId="1FFFE73A" w14:textId="77777777" w:rsidR="00147B55" w:rsidRDefault="00147B55">
      <w:pPr>
        <w:spacing w:before="0"/>
      </w:pPr>
    </w:p>
  </w:footnote>
  <w:footnote w:id="2">
    <w:p w14:paraId="32D948CB" w14:textId="77777777" w:rsidR="00147B55" w:rsidRPr="00A253FF" w:rsidRDefault="00147B55">
      <w:pPr>
        <w:pStyle w:val="FootnoteText"/>
        <w:rPr>
          <w:sz w:val="16"/>
          <w:lang w:val="en-GB"/>
        </w:rPr>
      </w:pPr>
      <w:r w:rsidRPr="002E04C4">
        <w:rPr>
          <w:rStyle w:val="FootnoteReference"/>
          <w:sz w:val="16"/>
        </w:rPr>
        <w:footnoteRef/>
      </w:r>
      <w:r w:rsidRPr="00A253FF">
        <w:rPr>
          <w:sz w:val="16"/>
        </w:rPr>
        <w:t xml:space="preserve"> https://www.esma.europa.eu/sites/default/files/library/2016-422_final_report_rts_on_tr_data_under_art.81_emir.pdf</w:t>
      </w:r>
    </w:p>
  </w:footnote>
  <w:footnote w:id="3">
    <w:p w14:paraId="54CA60C5" w14:textId="77777777" w:rsidR="00147B55" w:rsidRPr="00990142" w:rsidRDefault="00147B55">
      <w:pPr>
        <w:pStyle w:val="FootnoteText"/>
        <w:rPr>
          <w:lang w:val="en-GB"/>
        </w:rPr>
      </w:pPr>
      <w:r w:rsidRPr="00A253FF">
        <w:rPr>
          <w:rStyle w:val="FootnoteReference"/>
          <w:sz w:val="16"/>
        </w:rPr>
        <w:footnoteRef/>
      </w:r>
      <w:r w:rsidRPr="00A253FF">
        <w:rPr>
          <w:sz w:val="16"/>
        </w:rPr>
        <w:t xml:space="preserve"> </w:t>
      </w:r>
      <w:r w:rsidRPr="00A253FF">
        <w:rPr>
          <w:sz w:val="16"/>
          <w:lang w:val="en-GB"/>
        </w:rPr>
        <w:t>The requirement to use ISO 20022 does not however apply to the reporting between trade counterparties and Trade Repositories</w:t>
      </w:r>
    </w:p>
  </w:footnote>
  <w:footnote w:id="4">
    <w:p w14:paraId="72EF5B47" w14:textId="77777777" w:rsidR="00147B55" w:rsidRPr="006C3AE1" w:rsidRDefault="00147B55" w:rsidP="00DC7824">
      <w:pPr>
        <w:pStyle w:val="FootnoteText"/>
        <w:rPr>
          <w:rFonts w:cs="Arial"/>
          <w:lang w:val="en-GB"/>
        </w:rPr>
      </w:pPr>
      <w:r w:rsidRPr="006C3AE1">
        <w:rPr>
          <w:rStyle w:val="FootnoteReference"/>
          <w:rFonts w:cs="Arial"/>
          <w:sz w:val="16"/>
        </w:rPr>
        <w:footnoteRef/>
      </w:r>
      <w:r w:rsidRPr="006C3AE1">
        <w:rPr>
          <w:rFonts w:cs="Arial"/>
          <w:sz w:val="16"/>
        </w:rPr>
        <w:t xml:space="preserve"> </w:t>
      </w:r>
      <w:r>
        <w:rPr>
          <w:rFonts w:cs="Arial"/>
          <w:sz w:val="16"/>
          <w:lang w:val="en-GB"/>
        </w:rPr>
        <w:t xml:space="preserve">The business validation rules have been defined in a specific policy documentation published by ESMA, i.e. </w:t>
      </w:r>
      <w:r w:rsidRPr="006C3AE1">
        <w:rPr>
          <w:rFonts w:cs="Arial"/>
          <w:sz w:val="16"/>
          <w:lang w:val="en-GB"/>
        </w:rPr>
        <w:t xml:space="preserve"> </w:t>
      </w:r>
      <w:hyperlink r:id="rId1" w:history="1">
        <w:r w:rsidRPr="00B70228">
          <w:rPr>
            <w:rStyle w:val="Hyperlink"/>
            <w:rFonts w:cs="Arial"/>
            <w:sz w:val="16"/>
            <w:lang w:val="en-GB"/>
          </w:rPr>
          <w:t>https://www.esma.europa.eu/sites/default/files/library/emir_validation_table.xlsx</w:t>
        </w:r>
      </w:hyperlink>
      <w:r>
        <w:rPr>
          <w:rFonts w:cs="Arial"/>
          <w:sz w:val="16"/>
          <w:lang w:val="en-GB"/>
        </w:rPr>
        <w:t xml:space="preserve"> for the present version of the EMIR technical standards. A similar documentation will be also developed for the new version of the EMIR technical standards that will apply as of November 2017.</w:t>
      </w:r>
    </w:p>
  </w:footnote>
  <w:footnote w:id="5">
    <w:p w14:paraId="638D9A58" w14:textId="77777777" w:rsidR="00147B55" w:rsidRPr="006B5261" w:rsidDel="005C611D" w:rsidRDefault="00147B55">
      <w:pPr>
        <w:pStyle w:val="FootnoteText"/>
        <w:rPr>
          <w:del w:id="84" w:author="JANSSENS Paul" w:date="2020-10-28T17:28:00Z"/>
          <w:rFonts w:cs="Arial"/>
          <w:lang w:val="en-GB"/>
        </w:rPr>
      </w:pPr>
      <w:del w:id="85" w:author="JANSSENS Paul" w:date="2020-10-28T17:28:00Z">
        <w:r w:rsidRPr="006B5261" w:rsidDel="005C611D">
          <w:rPr>
            <w:rStyle w:val="FootnoteReference"/>
            <w:rFonts w:cs="Arial"/>
            <w:sz w:val="14"/>
          </w:rPr>
          <w:footnoteRef/>
        </w:r>
        <w:r w:rsidRPr="006B5261" w:rsidDel="005C611D">
          <w:rPr>
            <w:rFonts w:cs="Arial"/>
            <w:sz w:val="14"/>
          </w:rPr>
          <w:delText xml:space="preserve"> </w:delText>
        </w:r>
        <w:r w:rsidRPr="006B5261" w:rsidDel="005C611D">
          <w:rPr>
            <w:rFonts w:eastAsia="Times New Roman" w:cs="Arial"/>
            <w:sz w:val="16"/>
          </w:rPr>
          <w:delText>The parties</w:delText>
        </w:r>
        <w:r w:rsidDel="005C611D">
          <w:rPr>
            <w:rFonts w:eastAsia="Times New Roman" w:cs="Arial"/>
            <w:sz w:val="16"/>
          </w:rPr>
          <w:delText>’</w:delText>
        </w:r>
        <w:r w:rsidRPr="006B5261" w:rsidDel="005C611D">
          <w:rPr>
            <w:rFonts w:eastAsia="Times New Roman" w:cs="Arial"/>
            <w:sz w:val="16"/>
          </w:rPr>
          <w:delText xml:space="preserve"> identifier</w:delText>
        </w:r>
        <w:r w:rsidDel="005C611D">
          <w:rPr>
            <w:rFonts w:eastAsia="Times New Roman" w:cs="Arial"/>
            <w:sz w:val="16"/>
          </w:rPr>
          <w:delText>s</w:delText>
        </w:r>
        <w:r w:rsidRPr="006B5261" w:rsidDel="005C611D">
          <w:rPr>
            <w:rFonts w:eastAsia="Times New Roman" w:cs="Arial"/>
            <w:sz w:val="16"/>
          </w:rPr>
          <w:delText xml:space="preserve"> together with the trade identifier form a unique identification of the trade</w:delText>
        </w:r>
        <w:r w:rsidDel="005C611D">
          <w:rPr>
            <w:rFonts w:eastAsia="Times New Roman" w:cs="Arial"/>
            <w:sz w:val="16"/>
          </w:rPr>
          <w:delText xml:space="preserve"> (the trade identifier itself is not sufficient because it is generated by the trade parties and should be unique for all trades between the two parties but there is no control ensuring that the uniqueness globally and other parties can use the same identifier for their trade)</w:delText>
        </w:r>
        <w:r w:rsidRPr="006B5261" w:rsidDel="005C611D">
          <w:rPr>
            <w:rFonts w:eastAsia="Times New Roman" w:cs="Arial"/>
            <w:sz w:val="16"/>
          </w:rPr>
          <w:delText>.</w:delText>
        </w:r>
      </w:del>
    </w:p>
  </w:footnote>
  <w:footnote w:id="6">
    <w:p w14:paraId="4A66FD02" w14:textId="77777777" w:rsidR="00147B55" w:rsidRPr="006B5261" w:rsidDel="005C611D" w:rsidRDefault="00147B55" w:rsidP="00322903">
      <w:pPr>
        <w:pStyle w:val="FootnoteText"/>
        <w:rPr>
          <w:del w:id="94" w:author="JANSSENS Paul" w:date="2020-10-28T17:28:00Z"/>
          <w:rFonts w:cs="Arial"/>
          <w:lang w:val="en-GB"/>
        </w:rPr>
      </w:pPr>
      <w:del w:id="95" w:author="JANSSENS Paul" w:date="2020-10-28T17:28:00Z">
        <w:r w:rsidRPr="006B5261" w:rsidDel="005C611D">
          <w:rPr>
            <w:rStyle w:val="FootnoteReference"/>
            <w:rFonts w:cs="Arial"/>
            <w:sz w:val="14"/>
          </w:rPr>
          <w:footnoteRef/>
        </w:r>
        <w:r w:rsidRPr="006B5261" w:rsidDel="005C611D">
          <w:rPr>
            <w:rFonts w:cs="Arial"/>
            <w:sz w:val="14"/>
          </w:rPr>
          <w:delText xml:space="preserve"> </w:delText>
        </w:r>
        <w:r w:rsidRPr="006B5261" w:rsidDel="005C611D">
          <w:rPr>
            <w:rFonts w:eastAsia="Times New Roman" w:cs="Arial"/>
            <w:sz w:val="16"/>
          </w:rPr>
          <w:delText>The parties</w:delText>
        </w:r>
        <w:r w:rsidDel="005C611D">
          <w:rPr>
            <w:rFonts w:eastAsia="Times New Roman" w:cs="Arial"/>
            <w:sz w:val="16"/>
          </w:rPr>
          <w:delText>’</w:delText>
        </w:r>
        <w:r w:rsidRPr="006B5261" w:rsidDel="005C611D">
          <w:rPr>
            <w:rFonts w:eastAsia="Times New Roman" w:cs="Arial"/>
            <w:sz w:val="16"/>
          </w:rPr>
          <w:delText xml:space="preserve"> identifier</w:delText>
        </w:r>
        <w:r w:rsidDel="005C611D">
          <w:rPr>
            <w:rFonts w:eastAsia="Times New Roman" w:cs="Arial"/>
            <w:sz w:val="16"/>
          </w:rPr>
          <w:delText>s</w:delText>
        </w:r>
        <w:r w:rsidRPr="006B5261" w:rsidDel="005C611D">
          <w:rPr>
            <w:rFonts w:eastAsia="Times New Roman" w:cs="Arial"/>
            <w:sz w:val="16"/>
          </w:rPr>
          <w:delText xml:space="preserve"> together with the trade identifier form a unique identification of the trade</w:delText>
        </w:r>
        <w:r w:rsidDel="005C611D">
          <w:rPr>
            <w:rFonts w:eastAsia="Times New Roman" w:cs="Arial"/>
            <w:sz w:val="16"/>
          </w:rPr>
          <w:delText xml:space="preserve"> (the trade identifier itself is not sufficient because it is generated by the trade parties and should be unique for all trades between the two parties but there is no control ensuring that the uniqueness globally and other parties can use the same identifier for their trade)</w:delText>
        </w:r>
        <w:r w:rsidRPr="006B5261" w:rsidDel="005C611D">
          <w:rPr>
            <w:rFonts w:eastAsia="Times New Roman" w:cs="Arial"/>
            <w:sz w:val="16"/>
          </w:rPr>
          <w:delText>.</w:delText>
        </w:r>
      </w:del>
    </w:p>
  </w:footnote>
  <w:footnote w:id="7">
    <w:p w14:paraId="6C0503CD" w14:textId="77777777" w:rsidR="00147B55" w:rsidRDefault="00147B55" w:rsidP="005C611D">
      <w:pPr>
        <w:pStyle w:val="FootnoteText"/>
        <w:rPr>
          <w:ins w:id="407" w:author="JANSSENS Paul" w:date="2020-10-28T17:30:00Z"/>
        </w:rPr>
      </w:pPr>
      <w:ins w:id="408" w:author="JANSSENS Paul" w:date="2020-10-28T17:30:00Z">
        <w:r>
          <w:rPr>
            <w:rStyle w:val="FootnoteReference"/>
          </w:rPr>
          <w:footnoteRef/>
        </w:r>
        <w:r>
          <w:t xml:space="preserve"> </w:t>
        </w:r>
        <w:r>
          <w:fldChar w:fldCharType="begin"/>
        </w:r>
        <w:r>
          <w:instrText xml:space="preserve"> HYPERLINK "https://www.esma.europa.eu/sites/default/files/library/esma70-151-1272_guidelines_on_position_calculation_by_trade_repositories_under_emir_final_report.pdf" </w:instrText>
        </w:r>
        <w:r>
          <w:fldChar w:fldCharType="separate"/>
        </w:r>
        <w:r w:rsidRPr="00B41561">
          <w:rPr>
            <w:rStyle w:val="Hyperlink"/>
          </w:rPr>
          <w:t>https://www.esma.europa.eu/sites/default/files/library/esma70-151-1272_guidelines_on_position_calculation_by_trade_repositories_under_emir_final_report.pdf</w:t>
        </w:r>
        <w:r>
          <w:rPr>
            <w:rStyle w:val="Hyperlink"/>
          </w:rPr>
          <w:fldChar w:fldCharType="end"/>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B5045" w14:textId="77777777" w:rsidR="00147B55" w:rsidRDefault="00147B55"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41EEFD2" w14:textId="77777777" w:rsidTr="00D93F65">
      <w:trPr>
        <w:cantSplit/>
        <w:trHeight w:hRule="exact" w:val="50"/>
      </w:trPr>
      <w:tc>
        <w:tcPr>
          <w:tcW w:w="9242" w:type="dxa"/>
        </w:tcPr>
        <w:p w14:paraId="608331EB" w14:textId="77777777" w:rsidR="00147B55" w:rsidRDefault="00147B55" w:rsidP="00D93F65">
          <w:pPr>
            <w:pStyle w:val="Headereveninstrucpages"/>
          </w:pPr>
        </w:p>
      </w:tc>
    </w:tr>
  </w:tbl>
  <w:p w14:paraId="51E310E6" w14:textId="77777777" w:rsidR="00147B55" w:rsidRDefault="00147B55"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1624E" w14:textId="77777777" w:rsidR="00147B55" w:rsidRDefault="00147B55">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A3396" w14:textId="1CEFA253" w:rsidR="00147B55" w:rsidRDefault="009C08FE" w:rsidP="009F2049">
    <w:pPr>
      <w:pStyle w:val="Headerodd"/>
      <w:rPr>
        <w:noProof/>
      </w:rPr>
    </w:pPr>
    <w:r>
      <w:fldChar w:fldCharType="begin"/>
    </w:r>
    <w:r>
      <w:instrText xml:space="preserve"> STYLEREF  "Document Title"  \* MERGEFORMAT </w:instrText>
    </w:r>
    <w:r>
      <w:fldChar w:fldCharType="separate"/>
    </w:r>
    <w:r w:rsidR="00147B55">
      <w:rPr>
        <w:noProof/>
      </w:rPr>
      <w:t>Message Definition Report - Part 1</w:t>
    </w:r>
    <w:r>
      <w:rPr>
        <w:noProof/>
      </w:rPr>
      <w:fldChar w:fldCharType="end"/>
    </w:r>
    <w:r w:rsidR="00147B55">
      <w:rPr>
        <w:noProof/>
      </w:rPr>
      <w:tab/>
    </w:r>
    <w:r>
      <w:fldChar w:fldCharType="begin"/>
    </w:r>
    <w:r>
      <w:instrText xml:space="preserve"> STYLEREF  "Heading 1"  \* MERGEFORMAT </w:instrText>
    </w:r>
    <w:r>
      <w:fldChar w:fldCharType="separate"/>
    </w:r>
    <w:r w:rsidR="00147B55">
      <w:rPr>
        <w:noProof/>
      </w:rPr>
      <w:t>Introduction</w:t>
    </w:r>
    <w:r>
      <w:rPr>
        <w:noProof/>
      </w:rPr>
      <w:fldChar w:fldCharType="end"/>
    </w:r>
  </w:p>
  <w:p w14:paraId="5859F182" w14:textId="77777777" w:rsidR="00147B55" w:rsidRDefault="00147B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A9CE0" w14:textId="585F8608" w:rsidR="00147B55" w:rsidRPr="002A4214" w:rsidRDefault="009C08FE" w:rsidP="009F2049">
    <w:pPr>
      <w:pStyle w:val="Headerodd"/>
      <w:rPr>
        <w:noProof/>
      </w:rPr>
    </w:pPr>
    <w:r>
      <w:fldChar w:fldCharType="begin"/>
    </w:r>
    <w:r>
      <w:instrText xml:space="preserve"> STYLEREF  "Document Title"  \* MERGEFORMAT </w:instrText>
    </w:r>
    <w:r>
      <w:fldChar w:fldCharType="separate"/>
    </w:r>
    <w:r w:rsidRPr="009C08FE">
      <w:rPr>
        <w:b/>
        <w:bCs/>
        <w:noProof/>
        <w:lang w:val="en-US"/>
      </w:rPr>
      <w:t>Message Definition Report Part 1</w:t>
    </w:r>
    <w:r>
      <w:rPr>
        <w:b/>
        <w:bCs/>
        <w:noProof/>
        <w:lang w:val="en-US"/>
      </w:rPr>
      <w:fldChar w:fldCharType="end"/>
    </w:r>
    <w:r w:rsidR="00147B55">
      <w:rPr>
        <w:noProof/>
      </w:rPr>
      <w:tab/>
    </w:r>
    <w:r>
      <w:fldChar w:fldCharType="begin"/>
    </w:r>
    <w:r>
      <w:instrText xml:space="preserve"> STYLEREF  "Heading 1"  \* MERGEFORMAT </w:instrText>
    </w:r>
    <w:r>
      <w:fldChar w:fldCharType="separate"/>
    </w:r>
    <w:r>
      <w:rPr>
        <w:noProof/>
      </w:rPr>
      <w:t>Revision Record</w:t>
    </w:r>
    <w:r>
      <w:rPr>
        <w:noProof/>
      </w:rPr>
      <w:fldChar w:fldCharType="end"/>
    </w:r>
  </w:p>
  <w:p w14:paraId="42214346" w14:textId="77777777" w:rsidR="00147B55" w:rsidRDefault="00147B55" w:rsidP="009F2049">
    <w:pPr>
      <w:pStyle w:val="Headereven"/>
      <w:tabs>
        <w:tab w:val="clear" w:pos="9242"/>
        <w:tab w:val="right" w:pos="9356"/>
      </w:tabs>
      <w:ind w:right="-5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A3C8D0E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i w:val="0"/>
        <w:sz w:val="28"/>
        <w:szCs w:val="28"/>
      </w:rPr>
    </w:lvl>
    <w:lvl w:ilvl="2">
      <w:start w:val="1"/>
      <w:numFmt w:val="decimal"/>
      <w:pStyle w:val="Heading3"/>
      <w:lvlText w:val="%1.%2.%3"/>
      <w:legacy w:legacy="1" w:legacySpace="144" w:legacyIndent="0"/>
      <w:lvlJc w:val="left"/>
      <w:rPr>
        <w:i w:val="0"/>
        <w:sz w:val="24"/>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3E221358"/>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2F66FD"/>
    <w:multiLevelType w:val="multilevel"/>
    <w:tmpl w:val="6638F5C6"/>
    <w:lvl w:ilvl="0">
      <w:start w:val="1"/>
      <w:numFmt w:val="bullet"/>
      <w:lvlText w:val=""/>
      <w:lvlJc w:val="left"/>
      <w:rPr>
        <w:rFonts w:ascii="Symbol" w:hAnsi="Symbol" w:hint="default"/>
      </w:rPr>
    </w:lvl>
    <w:lvl w:ilvl="1">
      <w:start w:val="1"/>
      <w:numFmt w:val="decimal"/>
      <w:lvlText w:val="%1.%2"/>
      <w:legacy w:legacy="1" w:legacySpace="144" w:legacyIndent="0"/>
      <w:lvlJc w:val="left"/>
      <w:rPr>
        <w:i w:val="0"/>
        <w:sz w:val="28"/>
        <w:szCs w:val="28"/>
      </w:rPr>
    </w:lvl>
    <w:lvl w:ilvl="2">
      <w:start w:val="1"/>
      <w:numFmt w:val="decimal"/>
      <w:lvlText w:val="%1.%2.%3"/>
      <w:legacy w:legacy="1" w:legacySpace="144" w:legacyIndent="0"/>
      <w:lvlJc w:val="left"/>
      <w:rPr>
        <w:i w:val="0"/>
        <w:sz w:val="24"/>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5712A67"/>
    <w:multiLevelType w:val="hybridMultilevel"/>
    <w:tmpl w:val="90408EC4"/>
    <w:lvl w:ilvl="0" w:tplc="EA8EF4BA">
      <w:start w:val="1"/>
      <w:numFmt w:val="decimal"/>
      <w:lvlText w:val="%1."/>
      <w:lvlJc w:val="left"/>
      <w:pPr>
        <w:ind w:left="360" w:hanging="360"/>
      </w:pPr>
      <w:rPr>
        <w:rFonts w:hint="default"/>
      </w:rPr>
    </w:lvl>
    <w:lvl w:ilvl="1" w:tplc="9A9A98E0">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A62B98"/>
    <w:multiLevelType w:val="hybridMultilevel"/>
    <w:tmpl w:val="1CBE1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B587A"/>
    <w:multiLevelType w:val="hybridMultilevel"/>
    <w:tmpl w:val="EFD66B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5709421B"/>
    <w:multiLevelType w:val="hybridMultilevel"/>
    <w:tmpl w:val="9EA6DA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773267"/>
    <w:multiLevelType w:val="hybridMultilevel"/>
    <w:tmpl w:val="C9007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EC0491"/>
    <w:multiLevelType w:val="hybridMultilevel"/>
    <w:tmpl w:val="A1C6D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E70E5"/>
    <w:multiLevelType w:val="hybridMultilevel"/>
    <w:tmpl w:val="80C80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FA5A6D"/>
    <w:multiLevelType w:val="hybridMultilevel"/>
    <w:tmpl w:val="2BE2F3CC"/>
    <w:lvl w:ilvl="0" w:tplc="92B0D98E">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0"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D01CD"/>
    <w:multiLevelType w:val="hybridMultilevel"/>
    <w:tmpl w:val="3A308E78"/>
    <w:lvl w:ilvl="0" w:tplc="83086690">
      <w:start w:val="2015"/>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5804C5"/>
    <w:multiLevelType w:val="hybridMultilevel"/>
    <w:tmpl w:val="63B0D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A22E6"/>
    <w:multiLevelType w:val="hybridMultilevel"/>
    <w:tmpl w:val="07ACC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4"/>
  </w:num>
  <w:num w:numId="5">
    <w:abstractNumId w:val="8"/>
  </w:num>
  <w:num w:numId="6">
    <w:abstractNumId w:val="11"/>
  </w:num>
  <w:num w:numId="7">
    <w:abstractNumId w:val="4"/>
  </w:num>
  <w:num w:numId="8">
    <w:abstractNumId w:val="5"/>
  </w:num>
  <w:num w:numId="9">
    <w:abstractNumId w:val="20"/>
  </w:num>
  <w:num w:numId="10">
    <w:abstractNumId w:val="9"/>
  </w:num>
  <w:num w:numId="11">
    <w:abstractNumId w:val="13"/>
  </w:num>
  <w:num w:numId="12">
    <w:abstractNumId w:val="15"/>
  </w:num>
  <w:num w:numId="13">
    <w:abstractNumId w:val="4"/>
  </w:num>
  <w:num w:numId="14">
    <w:abstractNumId w:val="6"/>
  </w:num>
  <w:num w:numId="15">
    <w:abstractNumId w:val="10"/>
  </w:num>
  <w:num w:numId="16">
    <w:abstractNumId w:val="19"/>
  </w:num>
  <w:num w:numId="17">
    <w:abstractNumId w:val="17"/>
  </w:num>
  <w:num w:numId="18">
    <w:abstractNumId w:val="7"/>
  </w:num>
  <w:num w:numId="19">
    <w:abstractNumId w:val="18"/>
  </w:num>
  <w:num w:numId="20">
    <w:abstractNumId w:val="12"/>
  </w:num>
  <w:num w:numId="21">
    <w:abstractNumId w:val="21"/>
  </w:num>
  <w:num w:numId="22">
    <w:abstractNumId w:val="4"/>
  </w:num>
  <w:num w:numId="23">
    <w:abstractNumId w:val="23"/>
  </w:num>
  <w:num w:numId="24">
    <w:abstractNumId w:val="22"/>
  </w:num>
  <w:num w:numId="25">
    <w:abstractNumId w:val="16"/>
  </w:num>
  <w:num w:numId="26">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SSENS Paul">
    <w15:presenceInfo w15:providerId="None" w15:userId="JANSSENS Paul"/>
  </w15:person>
  <w15:person w15:author="Michal Zubrycki-ext">
    <w15:presenceInfo w15:providerId="AD" w15:userId="S::Michal.Zubrycki-ext@esma.europa.eu::484db1d8-9bb6-49ef-ba1d-2d5e3267d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8193"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BUSINESS_AND_REQUIREMENTS_ANALYSIS_TEMPLATE[1]"/>
  </w:docVars>
  <w:rsids>
    <w:rsidRoot w:val="006D0199"/>
    <w:rsid w:val="00001017"/>
    <w:rsid w:val="00002DDE"/>
    <w:rsid w:val="00002FDF"/>
    <w:rsid w:val="00004240"/>
    <w:rsid w:val="00004EBD"/>
    <w:rsid w:val="00005711"/>
    <w:rsid w:val="00005800"/>
    <w:rsid w:val="0000704D"/>
    <w:rsid w:val="0000756F"/>
    <w:rsid w:val="00010F86"/>
    <w:rsid w:val="00012A92"/>
    <w:rsid w:val="00012EC0"/>
    <w:rsid w:val="00014362"/>
    <w:rsid w:val="00014699"/>
    <w:rsid w:val="00017A15"/>
    <w:rsid w:val="000204FD"/>
    <w:rsid w:val="0002062E"/>
    <w:rsid w:val="0002124A"/>
    <w:rsid w:val="0002346C"/>
    <w:rsid w:val="000234F6"/>
    <w:rsid w:val="00024331"/>
    <w:rsid w:val="00026740"/>
    <w:rsid w:val="00026D8B"/>
    <w:rsid w:val="0003109F"/>
    <w:rsid w:val="00031D3C"/>
    <w:rsid w:val="00034DA4"/>
    <w:rsid w:val="000356A1"/>
    <w:rsid w:val="0003650B"/>
    <w:rsid w:val="000368C4"/>
    <w:rsid w:val="00037281"/>
    <w:rsid w:val="00037DE6"/>
    <w:rsid w:val="00040735"/>
    <w:rsid w:val="00040C07"/>
    <w:rsid w:val="00041BD6"/>
    <w:rsid w:val="00041C3A"/>
    <w:rsid w:val="00041D00"/>
    <w:rsid w:val="00045EAD"/>
    <w:rsid w:val="00050BC0"/>
    <w:rsid w:val="000517F7"/>
    <w:rsid w:val="00052EBE"/>
    <w:rsid w:val="00055F12"/>
    <w:rsid w:val="00056BD0"/>
    <w:rsid w:val="00057641"/>
    <w:rsid w:val="000579F3"/>
    <w:rsid w:val="000604A6"/>
    <w:rsid w:val="000613A0"/>
    <w:rsid w:val="00062081"/>
    <w:rsid w:val="00062178"/>
    <w:rsid w:val="00062F1D"/>
    <w:rsid w:val="00064414"/>
    <w:rsid w:val="00066628"/>
    <w:rsid w:val="00067F02"/>
    <w:rsid w:val="00070C7B"/>
    <w:rsid w:val="00071011"/>
    <w:rsid w:val="000710A7"/>
    <w:rsid w:val="000723C1"/>
    <w:rsid w:val="00072714"/>
    <w:rsid w:val="000741B9"/>
    <w:rsid w:val="000742E6"/>
    <w:rsid w:val="00074341"/>
    <w:rsid w:val="00076743"/>
    <w:rsid w:val="00083145"/>
    <w:rsid w:val="000849D7"/>
    <w:rsid w:val="00085D5E"/>
    <w:rsid w:val="00090283"/>
    <w:rsid w:val="00091492"/>
    <w:rsid w:val="00091715"/>
    <w:rsid w:val="000928D0"/>
    <w:rsid w:val="00093D9D"/>
    <w:rsid w:val="000961B8"/>
    <w:rsid w:val="00096369"/>
    <w:rsid w:val="00097306"/>
    <w:rsid w:val="000A0514"/>
    <w:rsid w:val="000A0532"/>
    <w:rsid w:val="000A25BF"/>
    <w:rsid w:val="000A2B59"/>
    <w:rsid w:val="000A3BA9"/>
    <w:rsid w:val="000A67BC"/>
    <w:rsid w:val="000A688E"/>
    <w:rsid w:val="000A6C94"/>
    <w:rsid w:val="000B39CB"/>
    <w:rsid w:val="000B488C"/>
    <w:rsid w:val="000B5CDA"/>
    <w:rsid w:val="000B6908"/>
    <w:rsid w:val="000B7072"/>
    <w:rsid w:val="000B72F7"/>
    <w:rsid w:val="000C4264"/>
    <w:rsid w:val="000C46FD"/>
    <w:rsid w:val="000C4742"/>
    <w:rsid w:val="000C500F"/>
    <w:rsid w:val="000C5EC8"/>
    <w:rsid w:val="000C663A"/>
    <w:rsid w:val="000E0132"/>
    <w:rsid w:val="000E52EB"/>
    <w:rsid w:val="000E675E"/>
    <w:rsid w:val="000E73A2"/>
    <w:rsid w:val="000F0F52"/>
    <w:rsid w:val="000F2358"/>
    <w:rsid w:val="000F2649"/>
    <w:rsid w:val="000F32C6"/>
    <w:rsid w:val="000F524B"/>
    <w:rsid w:val="000F69FA"/>
    <w:rsid w:val="000F72FB"/>
    <w:rsid w:val="000F7AFF"/>
    <w:rsid w:val="0010291D"/>
    <w:rsid w:val="0010460A"/>
    <w:rsid w:val="00104EC6"/>
    <w:rsid w:val="00106DD6"/>
    <w:rsid w:val="001073E8"/>
    <w:rsid w:val="00107B9B"/>
    <w:rsid w:val="001109D6"/>
    <w:rsid w:val="0011172B"/>
    <w:rsid w:val="001131E9"/>
    <w:rsid w:val="001135FB"/>
    <w:rsid w:val="00113646"/>
    <w:rsid w:val="00115470"/>
    <w:rsid w:val="00116790"/>
    <w:rsid w:val="00117E79"/>
    <w:rsid w:val="00122187"/>
    <w:rsid w:val="00122FB8"/>
    <w:rsid w:val="00124D32"/>
    <w:rsid w:val="00131092"/>
    <w:rsid w:val="001316B7"/>
    <w:rsid w:val="001333CD"/>
    <w:rsid w:val="00141088"/>
    <w:rsid w:val="001433C3"/>
    <w:rsid w:val="00143E36"/>
    <w:rsid w:val="00143FE3"/>
    <w:rsid w:val="0014421D"/>
    <w:rsid w:val="001453DB"/>
    <w:rsid w:val="0014603B"/>
    <w:rsid w:val="00147B55"/>
    <w:rsid w:val="00147F00"/>
    <w:rsid w:val="001531C3"/>
    <w:rsid w:val="001541EF"/>
    <w:rsid w:val="001546F1"/>
    <w:rsid w:val="00155D04"/>
    <w:rsid w:val="001601F8"/>
    <w:rsid w:val="00160D38"/>
    <w:rsid w:val="001614D6"/>
    <w:rsid w:val="00165D18"/>
    <w:rsid w:val="0016610B"/>
    <w:rsid w:val="00166426"/>
    <w:rsid w:val="00170DE0"/>
    <w:rsid w:val="00171E34"/>
    <w:rsid w:val="001734DC"/>
    <w:rsid w:val="00175133"/>
    <w:rsid w:val="00181655"/>
    <w:rsid w:val="001835EA"/>
    <w:rsid w:val="00185CFA"/>
    <w:rsid w:val="0018725C"/>
    <w:rsid w:val="00187FFB"/>
    <w:rsid w:val="0019241D"/>
    <w:rsid w:val="001A0E06"/>
    <w:rsid w:val="001A1855"/>
    <w:rsid w:val="001A6B68"/>
    <w:rsid w:val="001B0E40"/>
    <w:rsid w:val="001B1F8E"/>
    <w:rsid w:val="001B3E58"/>
    <w:rsid w:val="001B602B"/>
    <w:rsid w:val="001B6E9E"/>
    <w:rsid w:val="001C10A1"/>
    <w:rsid w:val="001C1E67"/>
    <w:rsid w:val="001C358B"/>
    <w:rsid w:val="001C380A"/>
    <w:rsid w:val="001C4FCE"/>
    <w:rsid w:val="001D10D1"/>
    <w:rsid w:val="001D21A4"/>
    <w:rsid w:val="001D2DAD"/>
    <w:rsid w:val="001D5113"/>
    <w:rsid w:val="001D646A"/>
    <w:rsid w:val="001E193E"/>
    <w:rsid w:val="001E1CFC"/>
    <w:rsid w:val="001E21A0"/>
    <w:rsid w:val="001F01CF"/>
    <w:rsid w:val="001F0DCA"/>
    <w:rsid w:val="001F1A4B"/>
    <w:rsid w:val="001F267C"/>
    <w:rsid w:val="001F3426"/>
    <w:rsid w:val="001F40EA"/>
    <w:rsid w:val="001F486A"/>
    <w:rsid w:val="001F5B4D"/>
    <w:rsid w:val="001F7B99"/>
    <w:rsid w:val="001F7CB9"/>
    <w:rsid w:val="00202585"/>
    <w:rsid w:val="00202EAD"/>
    <w:rsid w:val="0020530F"/>
    <w:rsid w:val="002054DB"/>
    <w:rsid w:val="00206753"/>
    <w:rsid w:val="00210C63"/>
    <w:rsid w:val="00212DED"/>
    <w:rsid w:val="00212ECA"/>
    <w:rsid w:val="002134F0"/>
    <w:rsid w:val="00214046"/>
    <w:rsid w:val="00215E7E"/>
    <w:rsid w:val="00216672"/>
    <w:rsid w:val="002170B7"/>
    <w:rsid w:val="002211B7"/>
    <w:rsid w:val="00223589"/>
    <w:rsid w:val="00231701"/>
    <w:rsid w:val="0023231B"/>
    <w:rsid w:val="00232EDC"/>
    <w:rsid w:val="00233BAB"/>
    <w:rsid w:val="00233E08"/>
    <w:rsid w:val="00234478"/>
    <w:rsid w:val="002348D4"/>
    <w:rsid w:val="002354C1"/>
    <w:rsid w:val="00235A56"/>
    <w:rsid w:val="00236894"/>
    <w:rsid w:val="00244BB8"/>
    <w:rsid w:val="00245AF4"/>
    <w:rsid w:val="00247DDA"/>
    <w:rsid w:val="002518D4"/>
    <w:rsid w:val="00251DC7"/>
    <w:rsid w:val="00252F8A"/>
    <w:rsid w:val="00253CC2"/>
    <w:rsid w:val="002545C4"/>
    <w:rsid w:val="002639B4"/>
    <w:rsid w:val="0026405D"/>
    <w:rsid w:val="00264D89"/>
    <w:rsid w:val="00271374"/>
    <w:rsid w:val="002746D4"/>
    <w:rsid w:val="00277862"/>
    <w:rsid w:val="00277F1F"/>
    <w:rsid w:val="00281286"/>
    <w:rsid w:val="002840E1"/>
    <w:rsid w:val="002843E3"/>
    <w:rsid w:val="00285228"/>
    <w:rsid w:val="0028636D"/>
    <w:rsid w:val="0029002B"/>
    <w:rsid w:val="0029215C"/>
    <w:rsid w:val="00292B1B"/>
    <w:rsid w:val="00292EC8"/>
    <w:rsid w:val="00294EE1"/>
    <w:rsid w:val="00297AC6"/>
    <w:rsid w:val="00297BB3"/>
    <w:rsid w:val="002A38D6"/>
    <w:rsid w:val="002A3F29"/>
    <w:rsid w:val="002A4214"/>
    <w:rsid w:val="002A4BF7"/>
    <w:rsid w:val="002B4235"/>
    <w:rsid w:val="002B5546"/>
    <w:rsid w:val="002B6275"/>
    <w:rsid w:val="002C422B"/>
    <w:rsid w:val="002C6152"/>
    <w:rsid w:val="002C6D28"/>
    <w:rsid w:val="002D0014"/>
    <w:rsid w:val="002D480D"/>
    <w:rsid w:val="002D4FAB"/>
    <w:rsid w:val="002D5956"/>
    <w:rsid w:val="002D6F02"/>
    <w:rsid w:val="002D7029"/>
    <w:rsid w:val="002E04C4"/>
    <w:rsid w:val="002E410A"/>
    <w:rsid w:val="002E5011"/>
    <w:rsid w:val="002E53E2"/>
    <w:rsid w:val="002E771D"/>
    <w:rsid w:val="002E78B2"/>
    <w:rsid w:val="002F2CCC"/>
    <w:rsid w:val="002F62F4"/>
    <w:rsid w:val="0030041C"/>
    <w:rsid w:val="0030084C"/>
    <w:rsid w:val="00300AA2"/>
    <w:rsid w:val="00302A8D"/>
    <w:rsid w:val="0030321C"/>
    <w:rsid w:val="003044A0"/>
    <w:rsid w:val="00304DF9"/>
    <w:rsid w:val="00305C43"/>
    <w:rsid w:val="00307AF7"/>
    <w:rsid w:val="0031035B"/>
    <w:rsid w:val="00311921"/>
    <w:rsid w:val="00313609"/>
    <w:rsid w:val="00313BAC"/>
    <w:rsid w:val="00317059"/>
    <w:rsid w:val="00322903"/>
    <w:rsid w:val="00325B7B"/>
    <w:rsid w:val="003269DE"/>
    <w:rsid w:val="00327270"/>
    <w:rsid w:val="00330428"/>
    <w:rsid w:val="0033359C"/>
    <w:rsid w:val="003338C5"/>
    <w:rsid w:val="00333957"/>
    <w:rsid w:val="00334404"/>
    <w:rsid w:val="0033506F"/>
    <w:rsid w:val="0033542B"/>
    <w:rsid w:val="003356A6"/>
    <w:rsid w:val="00337651"/>
    <w:rsid w:val="003459F4"/>
    <w:rsid w:val="00345CF2"/>
    <w:rsid w:val="00351F8D"/>
    <w:rsid w:val="00353A92"/>
    <w:rsid w:val="0035405F"/>
    <w:rsid w:val="0035726C"/>
    <w:rsid w:val="00357562"/>
    <w:rsid w:val="0036052C"/>
    <w:rsid w:val="00361D54"/>
    <w:rsid w:val="003620C1"/>
    <w:rsid w:val="00362ED7"/>
    <w:rsid w:val="00363532"/>
    <w:rsid w:val="00363D78"/>
    <w:rsid w:val="0036659C"/>
    <w:rsid w:val="003670E0"/>
    <w:rsid w:val="003705B3"/>
    <w:rsid w:val="00372DE7"/>
    <w:rsid w:val="00375596"/>
    <w:rsid w:val="00384731"/>
    <w:rsid w:val="003849E8"/>
    <w:rsid w:val="00384B80"/>
    <w:rsid w:val="00384F16"/>
    <w:rsid w:val="00391E2E"/>
    <w:rsid w:val="00392745"/>
    <w:rsid w:val="00392BF6"/>
    <w:rsid w:val="00392D6E"/>
    <w:rsid w:val="003937F7"/>
    <w:rsid w:val="00394890"/>
    <w:rsid w:val="0039570C"/>
    <w:rsid w:val="00396C37"/>
    <w:rsid w:val="003A03D9"/>
    <w:rsid w:val="003A30E3"/>
    <w:rsid w:val="003A3CB3"/>
    <w:rsid w:val="003A5C68"/>
    <w:rsid w:val="003A64BC"/>
    <w:rsid w:val="003A6A34"/>
    <w:rsid w:val="003A7DC0"/>
    <w:rsid w:val="003B0844"/>
    <w:rsid w:val="003B0989"/>
    <w:rsid w:val="003B0A4B"/>
    <w:rsid w:val="003B16EF"/>
    <w:rsid w:val="003B23AA"/>
    <w:rsid w:val="003B24C3"/>
    <w:rsid w:val="003B5874"/>
    <w:rsid w:val="003C1953"/>
    <w:rsid w:val="003C2BF8"/>
    <w:rsid w:val="003C3185"/>
    <w:rsid w:val="003C4022"/>
    <w:rsid w:val="003C42B3"/>
    <w:rsid w:val="003C6A90"/>
    <w:rsid w:val="003D2AD7"/>
    <w:rsid w:val="003D450A"/>
    <w:rsid w:val="003D6D0D"/>
    <w:rsid w:val="003E194E"/>
    <w:rsid w:val="003E1D65"/>
    <w:rsid w:val="003E27D5"/>
    <w:rsid w:val="003E4A22"/>
    <w:rsid w:val="003E7326"/>
    <w:rsid w:val="003F086A"/>
    <w:rsid w:val="003F09A7"/>
    <w:rsid w:val="003F1701"/>
    <w:rsid w:val="003F1DD8"/>
    <w:rsid w:val="003F3865"/>
    <w:rsid w:val="003F53E9"/>
    <w:rsid w:val="00400665"/>
    <w:rsid w:val="00400D4E"/>
    <w:rsid w:val="004019B2"/>
    <w:rsid w:val="00401B0F"/>
    <w:rsid w:val="00403270"/>
    <w:rsid w:val="004039C2"/>
    <w:rsid w:val="00404024"/>
    <w:rsid w:val="00405E32"/>
    <w:rsid w:val="00407C63"/>
    <w:rsid w:val="004110E1"/>
    <w:rsid w:val="004123C2"/>
    <w:rsid w:val="0041391F"/>
    <w:rsid w:val="00413E15"/>
    <w:rsid w:val="0041426B"/>
    <w:rsid w:val="00420E23"/>
    <w:rsid w:val="00421A01"/>
    <w:rsid w:val="00423BB5"/>
    <w:rsid w:val="00424809"/>
    <w:rsid w:val="0042547D"/>
    <w:rsid w:val="00427FBF"/>
    <w:rsid w:val="00430102"/>
    <w:rsid w:val="004321DF"/>
    <w:rsid w:val="004330F5"/>
    <w:rsid w:val="00435190"/>
    <w:rsid w:val="0043586C"/>
    <w:rsid w:val="00440019"/>
    <w:rsid w:val="00440C8D"/>
    <w:rsid w:val="00441100"/>
    <w:rsid w:val="00441168"/>
    <w:rsid w:val="00443B92"/>
    <w:rsid w:val="00446AC0"/>
    <w:rsid w:val="00447526"/>
    <w:rsid w:val="00447D1B"/>
    <w:rsid w:val="00451B28"/>
    <w:rsid w:val="00451F31"/>
    <w:rsid w:val="00452F17"/>
    <w:rsid w:val="00453E13"/>
    <w:rsid w:val="004547AC"/>
    <w:rsid w:val="00455179"/>
    <w:rsid w:val="00455290"/>
    <w:rsid w:val="004568F6"/>
    <w:rsid w:val="00462308"/>
    <w:rsid w:val="004642B7"/>
    <w:rsid w:val="00467547"/>
    <w:rsid w:val="00467752"/>
    <w:rsid w:val="00467C56"/>
    <w:rsid w:val="00467DE1"/>
    <w:rsid w:val="004711A1"/>
    <w:rsid w:val="0047153F"/>
    <w:rsid w:val="00472213"/>
    <w:rsid w:val="0047252E"/>
    <w:rsid w:val="00473608"/>
    <w:rsid w:val="004736BD"/>
    <w:rsid w:val="004739DB"/>
    <w:rsid w:val="00474D8E"/>
    <w:rsid w:val="0048064C"/>
    <w:rsid w:val="00480FB3"/>
    <w:rsid w:val="00481943"/>
    <w:rsid w:val="0048228A"/>
    <w:rsid w:val="00482902"/>
    <w:rsid w:val="0048523C"/>
    <w:rsid w:val="00490152"/>
    <w:rsid w:val="00490495"/>
    <w:rsid w:val="00493E71"/>
    <w:rsid w:val="00497509"/>
    <w:rsid w:val="004A15CA"/>
    <w:rsid w:val="004A1CB6"/>
    <w:rsid w:val="004A1FCB"/>
    <w:rsid w:val="004A3379"/>
    <w:rsid w:val="004A425B"/>
    <w:rsid w:val="004A49E2"/>
    <w:rsid w:val="004A54B7"/>
    <w:rsid w:val="004A7F3D"/>
    <w:rsid w:val="004B0383"/>
    <w:rsid w:val="004B0D1B"/>
    <w:rsid w:val="004B25E0"/>
    <w:rsid w:val="004B5F85"/>
    <w:rsid w:val="004B628A"/>
    <w:rsid w:val="004B6FE9"/>
    <w:rsid w:val="004B74EB"/>
    <w:rsid w:val="004B7FF6"/>
    <w:rsid w:val="004C2BCB"/>
    <w:rsid w:val="004C2D81"/>
    <w:rsid w:val="004C3330"/>
    <w:rsid w:val="004C565A"/>
    <w:rsid w:val="004C7687"/>
    <w:rsid w:val="004D00B2"/>
    <w:rsid w:val="004D0B13"/>
    <w:rsid w:val="004D0BD6"/>
    <w:rsid w:val="004D0BE1"/>
    <w:rsid w:val="004D1174"/>
    <w:rsid w:val="004D5FE3"/>
    <w:rsid w:val="004D72CD"/>
    <w:rsid w:val="004E0D07"/>
    <w:rsid w:val="004E31CA"/>
    <w:rsid w:val="004E49A3"/>
    <w:rsid w:val="004F3FC6"/>
    <w:rsid w:val="004F436D"/>
    <w:rsid w:val="004F4768"/>
    <w:rsid w:val="004F4E93"/>
    <w:rsid w:val="005020FF"/>
    <w:rsid w:val="0050357F"/>
    <w:rsid w:val="005037EE"/>
    <w:rsid w:val="00504720"/>
    <w:rsid w:val="00504FE1"/>
    <w:rsid w:val="005054F7"/>
    <w:rsid w:val="00510B39"/>
    <w:rsid w:val="005150C9"/>
    <w:rsid w:val="00516143"/>
    <w:rsid w:val="00520BBC"/>
    <w:rsid w:val="005212D8"/>
    <w:rsid w:val="00522375"/>
    <w:rsid w:val="00522650"/>
    <w:rsid w:val="00526EE8"/>
    <w:rsid w:val="005301A8"/>
    <w:rsid w:val="00531657"/>
    <w:rsid w:val="005319A7"/>
    <w:rsid w:val="00531B24"/>
    <w:rsid w:val="00531F8A"/>
    <w:rsid w:val="0053281A"/>
    <w:rsid w:val="00533809"/>
    <w:rsid w:val="00533E2A"/>
    <w:rsid w:val="00535625"/>
    <w:rsid w:val="00535A05"/>
    <w:rsid w:val="00540540"/>
    <w:rsid w:val="00543A38"/>
    <w:rsid w:val="00544A8C"/>
    <w:rsid w:val="00550F21"/>
    <w:rsid w:val="00552521"/>
    <w:rsid w:val="005560E2"/>
    <w:rsid w:val="00556167"/>
    <w:rsid w:val="005568C7"/>
    <w:rsid w:val="00557C4A"/>
    <w:rsid w:val="005628A4"/>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E94"/>
    <w:rsid w:val="00594B30"/>
    <w:rsid w:val="00595E31"/>
    <w:rsid w:val="005A063D"/>
    <w:rsid w:val="005A08D1"/>
    <w:rsid w:val="005A3854"/>
    <w:rsid w:val="005A491A"/>
    <w:rsid w:val="005A4AAE"/>
    <w:rsid w:val="005A4B0D"/>
    <w:rsid w:val="005A7CE9"/>
    <w:rsid w:val="005B1825"/>
    <w:rsid w:val="005B2E5D"/>
    <w:rsid w:val="005B3895"/>
    <w:rsid w:val="005B4274"/>
    <w:rsid w:val="005B5ECF"/>
    <w:rsid w:val="005B64BF"/>
    <w:rsid w:val="005C0610"/>
    <w:rsid w:val="005C2413"/>
    <w:rsid w:val="005C38F3"/>
    <w:rsid w:val="005C4627"/>
    <w:rsid w:val="005C5827"/>
    <w:rsid w:val="005C611D"/>
    <w:rsid w:val="005C7B1A"/>
    <w:rsid w:val="005C7E45"/>
    <w:rsid w:val="005D357C"/>
    <w:rsid w:val="005D4AB6"/>
    <w:rsid w:val="005D4D37"/>
    <w:rsid w:val="005D5624"/>
    <w:rsid w:val="005D5F31"/>
    <w:rsid w:val="005D7FDF"/>
    <w:rsid w:val="005E0530"/>
    <w:rsid w:val="005E1F76"/>
    <w:rsid w:val="005E2821"/>
    <w:rsid w:val="005E2991"/>
    <w:rsid w:val="005E2CE9"/>
    <w:rsid w:val="005E3FC9"/>
    <w:rsid w:val="005E7676"/>
    <w:rsid w:val="005F06BB"/>
    <w:rsid w:val="005F21EA"/>
    <w:rsid w:val="005F2D37"/>
    <w:rsid w:val="005F38E4"/>
    <w:rsid w:val="005F4C0C"/>
    <w:rsid w:val="005F64F5"/>
    <w:rsid w:val="005F67CC"/>
    <w:rsid w:val="00600CBE"/>
    <w:rsid w:val="00603B3A"/>
    <w:rsid w:val="00604F57"/>
    <w:rsid w:val="006051BC"/>
    <w:rsid w:val="0060696C"/>
    <w:rsid w:val="00615200"/>
    <w:rsid w:val="00615A18"/>
    <w:rsid w:val="006172B7"/>
    <w:rsid w:val="00617A31"/>
    <w:rsid w:val="00620A84"/>
    <w:rsid w:val="00621AC1"/>
    <w:rsid w:val="00626577"/>
    <w:rsid w:val="0062690E"/>
    <w:rsid w:val="00626B0A"/>
    <w:rsid w:val="00630324"/>
    <w:rsid w:val="00631B8A"/>
    <w:rsid w:val="00631E74"/>
    <w:rsid w:val="00633C4E"/>
    <w:rsid w:val="0063437A"/>
    <w:rsid w:val="00636D71"/>
    <w:rsid w:val="00640079"/>
    <w:rsid w:val="0064101E"/>
    <w:rsid w:val="00642443"/>
    <w:rsid w:val="006432D1"/>
    <w:rsid w:val="00645203"/>
    <w:rsid w:val="006471EA"/>
    <w:rsid w:val="00650D9D"/>
    <w:rsid w:val="00652375"/>
    <w:rsid w:val="00652776"/>
    <w:rsid w:val="00652AB3"/>
    <w:rsid w:val="0065536E"/>
    <w:rsid w:val="00660398"/>
    <w:rsid w:val="00662698"/>
    <w:rsid w:val="00663FF3"/>
    <w:rsid w:val="006677F7"/>
    <w:rsid w:val="00667A1D"/>
    <w:rsid w:val="00673088"/>
    <w:rsid w:val="006766FD"/>
    <w:rsid w:val="00676BB6"/>
    <w:rsid w:val="0067797B"/>
    <w:rsid w:val="00693673"/>
    <w:rsid w:val="00693DDF"/>
    <w:rsid w:val="00694AC5"/>
    <w:rsid w:val="0069764D"/>
    <w:rsid w:val="0069783B"/>
    <w:rsid w:val="006A0750"/>
    <w:rsid w:val="006A3461"/>
    <w:rsid w:val="006A4409"/>
    <w:rsid w:val="006A4457"/>
    <w:rsid w:val="006A516C"/>
    <w:rsid w:val="006A5CA3"/>
    <w:rsid w:val="006A6932"/>
    <w:rsid w:val="006A752B"/>
    <w:rsid w:val="006A77DF"/>
    <w:rsid w:val="006B0BBE"/>
    <w:rsid w:val="006B4A78"/>
    <w:rsid w:val="006B4BA6"/>
    <w:rsid w:val="006B5261"/>
    <w:rsid w:val="006B5C3C"/>
    <w:rsid w:val="006B6158"/>
    <w:rsid w:val="006B68C9"/>
    <w:rsid w:val="006B68FF"/>
    <w:rsid w:val="006B6F1E"/>
    <w:rsid w:val="006B70DC"/>
    <w:rsid w:val="006B7D78"/>
    <w:rsid w:val="006C0445"/>
    <w:rsid w:val="006C0D63"/>
    <w:rsid w:val="006C1C43"/>
    <w:rsid w:val="006C3AE1"/>
    <w:rsid w:val="006C546B"/>
    <w:rsid w:val="006C5510"/>
    <w:rsid w:val="006D0199"/>
    <w:rsid w:val="006D0CDC"/>
    <w:rsid w:val="006D46B4"/>
    <w:rsid w:val="006D5E94"/>
    <w:rsid w:val="006D685F"/>
    <w:rsid w:val="006D68E2"/>
    <w:rsid w:val="006E3AF9"/>
    <w:rsid w:val="006E4A92"/>
    <w:rsid w:val="006E6C97"/>
    <w:rsid w:val="006F4480"/>
    <w:rsid w:val="006F4DD7"/>
    <w:rsid w:val="006F57A8"/>
    <w:rsid w:val="006F60F0"/>
    <w:rsid w:val="006F6A65"/>
    <w:rsid w:val="006F75A6"/>
    <w:rsid w:val="006F7ED3"/>
    <w:rsid w:val="00700894"/>
    <w:rsid w:val="0070102A"/>
    <w:rsid w:val="00701597"/>
    <w:rsid w:val="00703E0B"/>
    <w:rsid w:val="007060CB"/>
    <w:rsid w:val="00714567"/>
    <w:rsid w:val="007152D2"/>
    <w:rsid w:val="0071710F"/>
    <w:rsid w:val="007177B4"/>
    <w:rsid w:val="00717EB5"/>
    <w:rsid w:val="00720646"/>
    <w:rsid w:val="00721AE7"/>
    <w:rsid w:val="0072324C"/>
    <w:rsid w:val="0072755E"/>
    <w:rsid w:val="00731D6C"/>
    <w:rsid w:val="00732ABE"/>
    <w:rsid w:val="00732B6C"/>
    <w:rsid w:val="00733CC7"/>
    <w:rsid w:val="007403F7"/>
    <w:rsid w:val="00740687"/>
    <w:rsid w:val="007407CC"/>
    <w:rsid w:val="00740BDD"/>
    <w:rsid w:val="007410D6"/>
    <w:rsid w:val="00741B23"/>
    <w:rsid w:val="007425A7"/>
    <w:rsid w:val="00744061"/>
    <w:rsid w:val="00745F57"/>
    <w:rsid w:val="00746347"/>
    <w:rsid w:val="00746FCE"/>
    <w:rsid w:val="00751101"/>
    <w:rsid w:val="0075384C"/>
    <w:rsid w:val="007540B2"/>
    <w:rsid w:val="00754377"/>
    <w:rsid w:val="00755CDF"/>
    <w:rsid w:val="00755E11"/>
    <w:rsid w:val="007603D4"/>
    <w:rsid w:val="0076047D"/>
    <w:rsid w:val="0076351D"/>
    <w:rsid w:val="00770C25"/>
    <w:rsid w:val="00770FC9"/>
    <w:rsid w:val="00772930"/>
    <w:rsid w:val="007748E1"/>
    <w:rsid w:val="00774AA1"/>
    <w:rsid w:val="00774DE3"/>
    <w:rsid w:val="007750E8"/>
    <w:rsid w:val="0077529E"/>
    <w:rsid w:val="00775800"/>
    <w:rsid w:val="00777B7B"/>
    <w:rsid w:val="00777E2D"/>
    <w:rsid w:val="00780481"/>
    <w:rsid w:val="007804FC"/>
    <w:rsid w:val="007809DD"/>
    <w:rsid w:val="007835B1"/>
    <w:rsid w:val="00783E77"/>
    <w:rsid w:val="007842E3"/>
    <w:rsid w:val="0078548D"/>
    <w:rsid w:val="007860BE"/>
    <w:rsid w:val="007877BD"/>
    <w:rsid w:val="007906F1"/>
    <w:rsid w:val="0079072F"/>
    <w:rsid w:val="007929F0"/>
    <w:rsid w:val="00792E75"/>
    <w:rsid w:val="00793793"/>
    <w:rsid w:val="007947D4"/>
    <w:rsid w:val="00795443"/>
    <w:rsid w:val="00795A88"/>
    <w:rsid w:val="007968E1"/>
    <w:rsid w:val="00797BBF"/>
    <w:rsid w:val="007A26A0"/>
    <w:rsid w:val="007A40BB"/>
    <w:rsid w:val="007B409B"/>
    <w:rsid w:val="007C0FF9"/>
    <w:rsid w:val="007C2603"/>
    <w:rsid w:val="007C483A"/>
    <w:rsid w:val="007C70F8"/>
    <w:rsid w:val="007C72B2"/>
    <w:rsid w:val="007C7DCF"/>
    <w:rsid w:val="007D75FF"/>
    <w:rsid w:val="007D7DB9"/>
    <w:rsid w:val="007E0211"/>
    <w:rsid w:val="007E25C8"/>
    <w:rsid w:val="007E543F"/>
    <w:rsid w:val="007E7B99"/>
    <w:rsid w:val="007E7EF9"/>
    <w:rsid w:val="007F15A9"/>
    <w:rsid w:val="007F1C08"/>
    <w:rsid w:val="007F385C"/>
    <w:rsid w:val="007F601B"/>
    <w:rsid w:val="00800E46"/>
    <w:rsid w:val="0080188A"/>
    <w:rsid w:val="00801FD4"/>
    <w:rsid w:val="008039B4"/>
    <w:rsid w:val="00803C56"/>
    <w:rsid w:val="00804355"/>
    <w:rsid w:val="00805990"/>
    <w:rsid w:val="008106A0"/>
    <w:rsid w:val="00811052"/>
    <w:rsid w:val="00811097"/>
    <w:rsid w:val="00812824"/>
    <w:rsid w:val="008166BA"/>
    <w:rsid w:val="00817A20"/>
    <w:rsid w:val="00820064"/>
    <w:rsid w:val="00820359"/>
    <w:rsid w:val="008228C9"/>
    <w:rsid w:val="00822D58"/>
    <w:rsid w:val="00823635"/>
    <w:rsid w:val="00825B7E"/>
    <w:rsid w:val="0082737A"/>
    <w:rsid w:val="0082798F"/>
    <w:rsid w:val="008313E3"/>
    <w:rsid w:val="00831647"/>
    <w:rsid w:val="00831FC1"/>
    <w:rsid w:val="008335B6"/>
    <w:rsid w:val="008336F1"/>
    <w:rsid w:val="0083438B"/>
    <w:rsid w:val="008368DB"/>
    <w:rsid w:val="00836993"/>
    <w:rsid w:val="00836C7A"/>
    <w:rsid w:val="00840A10"/>
    <w:rsid w:val="0084163B"/>
    <w:rsid w:val="00843522"/>
    <w:rsid w:val="008437A0"/>
    <w:rsid w:val="00843D4B"/>
    <w:rsid w:val="00843FF2"/>
    <w:rsid w:val="00845D64"/>
    <w:rsid w:val="00847B44"/>
    <w:rsid w:val="00847F4E"/>
    <w:rsid w:val="0085430E"/>
    <w:rsid w:val="0085512C"/>
    <w:rsid w:val="00856151"/>
    <w:rsid w:val="008566C1"/>
    <w:rsid w:val="0086142E"/>
    <w:rsid w:val="008614BC"/>
    <w:rsid w:val="00861A37"/>
    <w:rsid w:val="00862332"/>
    <w:rsid w:val="00864522"/>
    <w:rsid w:val="00864AE2"/>
    <w:rsid w:val="00864BE1"/>
    <w:rsid w:val="00865478"/>
    <w:rsid w:val="00870B38"/>
    <w:rsid w:val="00872F52"/>
    <w:rsid w:val="00874327"/>
    <w:rsid w:val="00877167"/>
    <w:rsid w:val="00880A86"/>
    <w:rsid w:val="00881287"/>
    <w:rsid w:val="008823CB"/>
    <w:rsid w:val="008902ED"/>
    <w:rsid w:val="008919A8"/>
    <w:rsid w:val="008936D6"/>
    <w:rsid w:val="008955F7"/>
    <w:rsid w:val="00897897"/>
    <w:rsid w:val="008A097F"/>
    <w:rsid w:val="008A0FAF"/>
    <w:rsid w:val="008A1AF3"/>
    <w:rsid w:val="008A2B66"/>
    <w:rsid w:val="008A5473"/>
    <w:rsid w:val="008A5FBD"/>
    <w:rsid w:val="008B3BC4"/>
    <w:rsid w:val="008B4DF8"/>
    <w:rsid w:val="008B59E4"/>
    <w:rsid w:val="008B6DC7"/>
    <w:rsid w:val="008B7B0F"/>
    <w:rsid w:val="008B7FA0"/>
    <w:rsid w:val="008C2C97"/>
    <w:rsid w:val="008C3907"/>
    <w:rsid w:val="008C4A9A"/>
    <w:rsid w:val="008C52D5"/>
    <w:rsid w:val="008C661C"/>
    <w:rsid w:val="008C69AE"/>
    <w:rsid w:val="008C720D"/>
    <w:rsid w:val="008C7918"/>
    <w:rsid w:val="008D140B"/>
    <w:rsid w:val="008D161C"/>
    <w:rsid w:val="008D2445"/>
    <w:rsid w:val="008D2CA5"/>
    <w:rsid w:val="008E0069"/>
    <w:rsid w:val="008E3B65"/>
    <w:rsid w:val="008E4627"/>
    <w:rsid w:val="008E6BE7"/>
    <w:rsid w:val="008F0A01"/>
    <w:rsid w:val="008F2CB9"/>
    <w:rsid w:val="008F46A9"/>
    <w:rsid w:val="008F6DF9"/>
    <w:rsid w:val="0090069B"/>
    <w:rsid w:val="00905981"/>
    <w:rsid w:val="00906EDD"/>
    <w:rsid w:val="00907247"/>
    <w:rsid w:val="00911AFE"/>
    <w:rsid w:val="00911DFF"/>
    <w:rsid w:val="009128CC"/>
    <w:rsid w:val="00913337"/>
    <w:rsid w:val="009145CE"/>
    <w:rsid w:val="00915D0E"/>
    <w:rsid w:val="0091607F"/>
    <w:rsid w:val="00917901"/>
    <w:rsid w:val="00920285"/>
    <w:rsid w:val="0092314D"/>
    <w:rsid w:val="00925433"/>
    <w:rsid w:val="0092566F"/>
    <w:rsid w:val="009274BF"/>
    <w:rsid w:val="00930A57"/>
    <w:rsid w:val="00930DE7"/>
    <w:rsid w:val="00940CF9"/>
    <w:rsid w:val="00944C88"/>
    <w:rsid w:val="00945ADB"/>
    <w:rsid w:val="00946292"/>
    <w:rsid w:val="00947B97"/>
    <w:rsid w:val="0095066B"/>
    <w:rsid w:val="00951191"/>
    <w:rsid w:val="00951A1D"/>
    <w:rsid w:val="0095338D"/>
    <w:rsid w:val="009557E7"/>
    <w:rsid w:val="00955F7A"/>
    <w:rsid w:val="00957BAB"/>
    <w:rsid w:val="00961093"/>
    <w:rsid w:val="00961EB0"/>
    <w:rsid w:val="009632BD"/>
    <w:rsid w:val="009636D0"/>
    <w:rsid w:val="00965CBF"/>
    <w:rsid w:val="00967BF4"/>
    <w:rsid w:val="009708C3"/>
    <w:rsid w:val="009721EB"/>
    <w:rsid w:val="0097231B"/>
    <w:rsid w:val="009724B9"/>
    <w:rsid w:val="00977299"/>
    <w:rsid w:val="009835BD"/>
    <w:rsid w:val="009839FF"/>
    <w:rsid w:val="00985A1F"/>
    <w:rsid w:val="00986F4A"/>
    <w:rsid w:val="0098753B"/>
    <w:rsid w:val="00990142"/>
    <w:rsid w:val="009902F4"/>
    <w:rsid w:val="009934AB"/>
    <w:rsid w:val="009952E3"/>
    <w:rsid w:val="009A0332"/>
    <w:rsid w:val="009A0C1C"/>
    <w:rsid w:val="009A22BF"/>
    <w:rsid w:val="009A67B3"/>
    <w:rsid w:val="009A758C"/>
    <w:rsid w:val="009A7EED"/>
    <w:rsid w:val="009B18B3"/>
    <w:rsid w:val="009B2F5B"/>
    <w:rsid w:val="009B3019"/>
    <w:rsid w:val="009B36B0"/>
    <w:rsid w:val="009B5572"/>
    <w:rsid w:val="009C08FE"/>
    <w:rsid w:val="009C1AB2"/>
    <w:rsid w:val="009C21C2"/>
    <w:rsid w:val="009C76B5"/>
    <w:rsid w:val="009C7F8A"/>
    <w:rsid w:val="009D124E"/>
    <w:rsid w:val="009D4212"/>
    <w:rsid w:val="009D4490"/>
    <w:rsid w:val="009D488B"/>
    <w:rsid w:val="009D71D9"/>
    <w:rsid w:val="009E0888"/>
    <w:rsid w:val="009E15BA"/>
    <w:rsid w:val="009E2755"/>
    <w:rsid w:val="009E39DC"/>
    <w:rsid w:val="009E42E0"/>
    <w:rsid w:val="009E436F"/>
    <w:rsid w:val="009E4964"/>
    <w:rsid w:val="009F2049"/>
    <w:rsid w:val="009F2F0E"/>
    <w:rsid w:val="009F3954"/>
    <w:rsid w:val="009F705A"/>
    <w:rsid w:val="009F73E9"/>
    <w:rsid w:val="00A00B7E"/>
    <w:rsid w:val="00A010CD"/>
    <w:rsid w:val="00A01CA4"/>
    <w:rsid w:val="00A025F9"/>
    <w:rsid w:val="00A042A2"/>
    <w:rsid w:val="00A04473"/>
    <w:rsid w:val="00A05057"/>
    <w:rsid w:val="00A0532D"/>
    <w:rsid w:val="00A05F49"/>
    <w:rsid w:val="00A0759A"/>
    <w:rsid w:val="00A10BE3"/>
    <w:rsid w:val="00A10C50"/>
    <w:rsid w:val="00A11F48"/>
    <w:rsid w:val="00A125EA"/>
    <w:rsid w:val="00A12DF4"/>
    <w:rsid w:val="00A203B7"/>
    <w:rsid w:val="00A20C66"/>
    <w:rsid w:val="00A21FF1"/>
    <w:rsid w:val="00A24D3C"/>
    <w:rsid w:val="00A24D47"/>
    <w:rsid w:val="00A253FF"/>
    <w:rsid w:val="00A26597"/>
    <w:rsid w:val="00A26920"/>
    <w:rsid w:val="00A272BB"/>
    <w:rsid w:val="00A30548"/>
    <w:rsid w:val="00A356C7"/>
    <w:rsid w:val="00A360D0"/>
    <w:rsid w:val="00A412FE"/>
    <w:rsid w:val="00A434B4"/>
    <w:rsid w:val="00A45550"/>
    <w:rsid w:val="00A51081"/>
    <w:rsid w:val="00A54350"/>
    <w:rsid w:val="00A5737A"/>
    <w:rsid w:val="00A614B0"/>
    <w:rsid w:val="00A62C34"/>
    <w:rsid w:val="00A64877"/>
    <w:rsid w:val="00A709E2"/>
    <w:rsid w:val="00A71139"/>
    <w:rsid w:val="00A711C8"/>
    <w:rsid w:val="00A71B05"/>
    <w:rsid w:val="00A72536"/>
    <w:rsid w:val="00A72AE6"/>
    <w:rsid w:val="00A72D3A"/>
    <w:rsid w:val="00A731F1"/>
    <w:rsid w:val="00A741CA"/>
    <w:rsid w:val="00A75030"/>
    <w:rsid w:val="00A76E41"/>
    <w:rsid w:val="00A824DF"/>
    <w:rsid w:val="00A82D19"/>
    <w:rsid w:val="00A83061"/>
    <w:rsid w:val="00A830CA"/>
    <w:rsid w:val="00A837D6"/>
    <w:rsid w:val="00A83913"/>
    <w:rsid w:val="00A84DC5"/>
    <w:rsid w:val="00A85766"/>
    <w:rsid w:val="00A85C11"/>
    <w:rsid w:val="00A87483"/>
    <w:rsid w:val="00A8757F"/>
    <w:rsid w:val="00A87A31"/>
    <w:rsid w:val="00A87D72"/>
    <w:rsid w:val="00A9101C"/>
    <w:rsid w:val="00A92B1C"/>
    <w:rsid w:val="00A93D2F"/>
    <w:rsid w:val="00A96F23"/>
    <w:rsid w:val="00A97D79"/>
    <w:rsid w:val="00AA19A6"/>
    <w:rsid w:val="00AA25D4"/>
    <w:rsid w:val="00AA45D1"/>
    <w:rsid w:val="00AA50BC"/>
    <w:rsid w:val="00AA6B9B"/>
    <w:rsid w:val="00AB466B"/>
    <w:rsid w:val="00AB48D7"/>
    <w:rsid w:val="00AB4FF0"/>
    <w:rsid w:val="00AC0A0F"/>
    <w:rsid w:val="00AC374D"/>
    <w:rsid w:val="00AC5449"/>
    <w:rsid w:val="00AC7D18"/>
    <w:rsid w:val="00AD02D8"/>
    <w:rsid w:val="00AD49C1"/>
    <w:rsid w:val="00AD66B4"/>
    <w:rsid w:val="00AD767B"/>
    <w:rsid w:val="00AD7F44"/>
    <w:rsid w:val="00AE17B3"/>
    <w:rsid w:val="00AE4525"/>
    <w:rsid w:val="00AE7DC0"/>
    <w:rsid w:val="00AF09A2"/>
    <w:rsid w:val="00AF74A2"/>
    <w:rsid w:val="00B000D4"/>
    <w:rsid w:val="00B00FBB"/>
    <w:rsid w:val="00B04159"/>
    <w:rsid w:val="00B07CA7"/>
    <w:rsid w:val="00B13640"/>
    <w:rsid w:val="00B13A25"/>
    <w:rsid w:val="00B1585B"/>
    <w:rsid w:val="00B17156"/>
    <w:rsid w:val="00B17273"/>
    <w:rsid w:val="00B205ED"/>
    <w:rsid w:val="00B208C4"/>
    <w:rsid w:val="00B20E2D"/>
    <w:rsid w:val="00B25CEC"/>
    <w:rsid w:val="00B267CE"/>
    <w:rsid w:val="00B2742D"/>
    <w:rsid w:val="00B305F5"/>
    <w:rsid w:val="00B30D7B"/>
    <w:rsid w:val="00B32C3D"/>
    <w:rsid w:val="00B341BF"/>
    <w:rsid w:val="00B35030"/>
    <w:rsid w:val="00B367CF"/>
    <w:rsid w:val="00B37CD1"/>
    <w:rsid w:val="00B4004E"/>
    <w:rsid w:val="00B40449"/>
    <w:rsid w:val="00B4087B"/>
    <w:rsid w:val="00B4165B"/>
    <w:rsid w:val="00B423D4"/>
    <w:rsid w:val="00B4327B"/>
    <w:rsid w:val="00B44A40"/>
    <w:rsid w:val="00B45BDB"/>
    <w:rsid w:val="00B463BE"/>
    <w:rsid w:val="00B46F76"/>
    <w:rsid w:val="00B4739C"/>
    <w:rsid w:val="00B47CA5"/>
    <w:rsid w:val="00B5005B"/>
    <w:rsid w:val="00B517A6"/>
    <w:rsid w:val="00B52688"/>
    <w:rsid w:val="00B52F2C"/>
    <w:rsid w:val="00B557EF"/>
    <w:rsid w:val="00B5591A"/>
    <w:rsid w:val="00B560D6"/>
    <w:rsid w:val="00B62942"/>
    <w:rsid w:val="00B6321F"/>
    <w:rsid w:val="00B63233"/>
    <w:rsid w:val="00B64611"/>
    <w:rsid w:val="00B653B9"/>
    <w:rsid w:val="00B660AD"/>
    <w:rsid w:val="00B73D35"/>
    <w:rsid w:val="00B7422E"/>
    <w:rsid w:val="00B7460F"/>
    <w:rsid w:val="00B75A8D"/>
    <w:rsid w:val="00B778E6"/>
    <w:rsid w:val="00B8350D"/>
    <w:rsid w:val="00B85DD1"/>
    <w:rsid w:val="00B864A6"/>
    <w:rsid w:val="00B87926"/>
    <w:rsid w:val="00B927AD"/>
    <w:rsid w:val="00B92BD3"/>
    <w:rsid w:val="00B932DC"/>
    <w:rsid w:val="00B937C1"/>
    <w:rsid w:val="00B9443D"/>
    <w:rsid w:val="00B95939"/>
    <w:rsid w:val="00B96176"/>
    <w:rsid w:val="00B965E7"/>
    <w:rsid w:val="00BA4570"/>
    <w:rsid w:val="00BA5E12"/>
    <w:rsid w:val="00BB144E"/>
    <w:rsid w:val="00BB5003"/>
    <w:rsid w:val="00BB5604"/>
    <w:rsid w:val="00BB71C4"/>
    <w:rsid w:val="00BC00F9"/>
    <w:rsid w:val="00BC1746"/>
    <w:rsid w:val="00BC198B"/>
    <w:rsid w:val="00BC1F28"/>
    <w:rsid w:val="00BC2531"/>
    <w:rsid w:val="00BC7006"/>
    <w:rsid w:val="00BC7F66"/>
    <w:rsid w:val="00BD034B"/>
    <w:rsid w:val="00BD15DA"/>
    <w:rsid w:val="00BD1F8F"/>
    <w:rsid w:val="00BD2E3F"/>
    <w:rsid w:val="00BD46F1"/>
    <w:rsid w:val="00BD4E65"/>
    <w:rsid w:val="00BD63EB"/>
    <w:rsid w:val="00BD7AF5"/>
    <w:rsid w:val="00BE3316"/>
    <w:rsid w:val="00BE564B"/>
    <w:rsid w:val="00BE7E0B"/>
    <w:rsid w:val="00BF0345"/>
    <w:rsid w:val="00BF3714"/>
    <w:rsid w:val="00BF3DA7"/>
    <w:rsid w:val="00BF5E1A"/>
    <w:rsid w:val="00C008E1"/>
    <w:rsid w:val="00C00A5E"/>
    <w:rsid w:val="00C0207F"/>
    <w:rsid w:val="00C06B8E"/>
    <w:rsid w:val="00C10B56"/>
    <w:rsid w:val="00C16A16"/>
    <w:rsid w:val="00C17C7E"/>
    <w:rsid w:val="00C22302"/>
    <w:rsid w:val="00C2546F"/>
    <w:rsid w:val="00C277DE"/>
    <w:rsid w:val="00C27E80"/>
    <w:rsid w:val="00C302FA"/>
    <w:rsid w:val="00C30807"/>
    <w:rsid w:val="00C31EB7"/>
    <w:rsid w:val="00C3249A"/>
    <w:rsid w:val="00C3277D"/>
    <w:rsid w:val="00C32C62"/>
    <w:rsid w:val="00C34B74"/>
    <w:rsid w:val="00C370CA"/>
    <w:rsid w:val="00C4392C"/>
    <w:rsid w:val="00C4428B"/>
    <w:rsid w:val="00C46C94"/>
    <w:rsid w:val="00C46D9F"/>
    <w:rsid w:val="00C47761"/>
    <w:rsid w:val="00C50B1E"/>
    <w:rsid w:val="00C50BA1"/>
    <w:rsid w:val="00C5241D"/>
    <w:rsid w:val="00C56EBE"/>
    <w:rsid w:val="00C57404"/>
    <w:rsid w:val="00C57A36"/>
    <w:rsid w:val="00C61312"/>
    <w:rsid w:val="00C63362"/>
    <w:rsid w:val="00C64929"/>
    <w:rsid w:val="00C658EA"/>
    <w:rsid w:val="00C673AF"/>
    <w:rsid w:val="00C71696"/>
    <w:rsid w:val="00C73634"/>
    <w:rsid w:val="00C73FCA"/>
    <w:rsid w:val="00C74D2C"/>
    <w:rsid w:val="00C77622"/>
    <w:rsid w:val="00C80E8D"/>
    <w:rsid w:val="00C81911"/>
    <w:rsid w:val="00C82CA7"/>
    <w:rsid w:val="00C83D93"/>
    <w:rsid w:val="00C86993"/>
    <w:rsid w:val="00C875BB"/>
    <w:rsid w:val="00C91887"/>
    <w:rsid w:val="00C9381A"/>
    <w:rsid w:val="00C93AA6"/>
    <w:rsid w:val="00C95E9C"/>
    <w:rsid w:val="00C96C5D"/>
    <w:rsid w:val="00CA0823"/>
    <w:rsid w:val="00CA15A0"/>
    <w:rsid w:val="00CA1A8D"/>
    <w:rsid w:val="00CA202F"/>
    <w:rsid w:val="00CA3AAF"/>
    <w:rsid w:val="00CA4EB7"/>
    <w:rsid w:val="00CA66C5"/>
    <w:rsid w:val="00CB0380"/>
    <w:rsid w:val="00CB15F8"/>
    <w:rsid w:val="00CB2061"/>
    <w:rsid w:val="00CB593B"/>
    <w:rsid w:val="00CB65BC"/>
    <w:rsid w:val="00CB7987"/>
    <w:rsid w:val="00CB7F41"/>
    <w:rsid w:val="00CC36FE"/>
    <w:rsid w:val="00CC56FA"/>
    <w:rsid w:val="00CC77DA"/>
    <w:rsid w:val="00CD0258"/>
    <w:rsid w:val="00CD105E"/>
    <w:rsid w:val="00CD37B8"/>
    <w:rsid w:val="00CD59A1"/>
    <w:rsid w:val="00CD64E4"/>
    <w:rsid w:val="00CD6785"/>
    <w:rsid w:val="00CE4256"/>
    <w:rsid w:val="00CE4F98"/>
    <w:rsid w:val="00CE523B"/>
    <w:rsid w:val="00CE523E"/>
    <w:rsid w:val="00CE5BC0"/>
    <w:rsid w:val="00CE6839"/>
    <w:rsid w:val="00CF3805"/>
    <w:rsid w:val="00CF3C8D"/>
    <w:rsid w:val="00CF4269"/>
    <w:rsid w:val="00CF6188"/>
    <w:rsid w:val="00D00118"/>
    <w:rsid w:val="00D00FE1"/>
    <w:rsid w:val="00D02062"/>
    <w:rsid w:val="00D0301B"/>
    <w:rsid w:val="00D03986"/>
    <w:rsid w:val="00D05D7A"/>
    <w:rsid w:val="00D1008A"/>
    <w:rsid w:val="00D10A94"/>
    <w:rsid w:val="00D10DC1"/>
    <w:rsid w:val="00D120A5"/>
    <w:rsid w:val="00D12C36"/>
    <w:rsid w:val="00D1381F"/>
    <w:rsid w:val="00D14343"/>
    <w:rsid w:val="00D146C6"/>
    <w:rsid w:val="00D17740"/>
    <w:rsid w:val="00D200E7"/>
    <w:rsid w:val="00D208F2"/>
    <w:rsid w:val="00D21DF1"/>
    <w:rsid w:val="00D222C1"/>
    <w:rsid w:val="00D22570"/>
    <w:rsid w:val="00D2585F"/>
    <w:rsid w:val="00D26947"/>
    <w:rsid w:val="00D2740A"/>
    <w:rsid w:val="00D35DA8"/>
    <w:rsid w:val="00D402F6"/>
    <w:rsid w:val="00D432A8"/>
    <w:rsid w:val="00D4450E"/>
    <w:rsid w:val="00D44F2A"/>
    <w:rsid w:val="00D45EB7"/>
    <w:rsid w:val="00D46637"/>
    <w:rsid w:val="00D4726E"/>
    <w:rsid w:val="00D476B2"/>
    <w:rsid w:val="00D506CF"/>
    <w:rsid w:val="00D56C90"/>
    <w:rsid w:val="00D614C3"/>
    <w:rsid w:val="00D6305B"/>
    <w:rsid w:val="00D63BF7"/>
    <w:rsid w:val="00D64B10"/>
    <w:rsid w:val="00D67C3D"/>
    <w:rsid w:val="00D705C9"/>
    <w:rsid w:val="00D724BF"/>
    <w:rsid w:val="00D733C7"/>
    <w:rsid w:val="00D73AE6"/>
    <w:rsid w:val="00D75726"/>
    <w:rsid w:val="00D758EE"/>
    <w:rsid w:val="00D75DA0"/>
    <w:rsid w:val="00D76927"/>
    <w:rsid w:val="00D81296"/>
    <w:rsid w:val="00D85A4D"/>
    <w:rsid w:val="00D870FB"/>
    <w:rsid w:val="00D871AB"/>
    <w:rsid w:val="00D87754"/>
    <w:rsid w:val="00D91A2E"/>
    <w:rsid w:val="00D926A9"/>
    <w:rsid w:val="00D93F65"/>
    <w:rsid w:val="00D95737"/>
    <w:rsid w:val="00DA64CA"/>
    <w:rsid w:val="00DB6680"/>
    <w:rsid w:val="00DC03B4"/>
    <w:rsid w:val="00DC08DF"/>
    <w:rsid w:val="00DC0990"/>
    <w:rsid w:val="00DC0BAD"/>
    <w:rsid w:val="00DC109C"/>
    <w:rsid w:val="00DC12C7"/>
    <w:rsid w:val="00DC1554"/>
    <w:rsid w:val="00DC2206"/>
    <w:rsid w:val="00DC24BF"/>
    <w:rsid w:val="00DC4040"/>
    <w:rsid w:val="00DC65A6"/>
    <w:rsid w:val="00DC6D55"/>
    <w:rsid w:val="00DC7824"/>
    <w:rsid w:val="00DD0A65"/>
    <w:rsid w:val="00DD1656"/>
    <w:rsid w:val="00DD31C5"/>
    <w:rsid w:val="00DD363E"/>
    <w:rsid w:val="00DD48A2"/>
    <w:rsid w:val="00DD4A6D"/>
    <w:rsid w:val="00DD5722"/>
    <w:rsid w:val="00DE0093"/>
    <w:rsid w:val="00DE3AEE"/>
    <w:rsid w:val="00DE456B"/>
    <w:rsid w:val="00DE57C5"/>
    <w:rsid w:val="00DE5941"/>
    <w:rsid w:val="00DE6751"/>
    <w:rsid w:val="00DE6C6E"/>
    <w:rsid w:val="00DE6D79"/>
    <w:rsid w:val="00DF0733"/>
    <w:rsid w:val="00DF19AB"/>
    <w:rsid w:val="00DF202D"/>
    <w:rsid w:val="00DF2A57"/>
    <w:rsid w:val="00DF34CF"/>
    <w:rsid w:val="00DF6B3D"/>
    <w:rsid w:val="00DF6F9D"/>
    <w:rsid w:val="00DF74F7"/>
    <w:rsid w:val="00DF795D"/>
    <w:rsid w:val="00E01A11"/>
    <w:rsid w:val="00E04D0D"/>
    <w:rsid w:val="00E0767B"/>
    <w:rsid w:val="00E112F9"/>
    <w:rsid w:val="00E11FDB"/>
    <w:rsid w:val="00E15432"/>
    <w:rsid w:val="00E22613"/>
    <w:rsid w:val="00E22940"/>
    <w:rsid w:val="00E265ED"/>
    <w:rsid w:val="00E27B44"/>
    <w:rsid w:val="00E32A31"/>
    <w:rsid w:val="00E3721B"/>
    <w:rsid w:val="00E406FD"/>
    <w:rsid w:val="00E4252D"/>
    <w:rsid w:val="00E4260E"/>
    <w:rsid w:val="00E442F8"/>
    <w:rsid w:val="00E5064C"/>
    <w:rsid w:val="00E50AC1"/>
    <w:rsid w:val="00E52150"/>
    <w:rsid w:val="00E5295C"/>
    <w:rsid w:val="00E52996"/>
    <w:rsid w:val="00E52E33"/>
    <w:rsid w:val="00E56C0F"/>
    <w:rsid w:val="00E612C0"/>
    <w:rsid w:val="00E631A2"/>
    <w:rsid w:val="00E633E0"/>
    <w:rsid w:val="00E63C4D"/>
    <w:rsid w:val="00E663F5"/>
    <w:rsid w:val="00E71200"/>
    <w:rsid w:val="00E73AA9"/>
    <w:rsid w:val="00E7456F"/>
    <w:rsid w:val="00E753B9"/>
    <w:rsid w:val="00E81690"/>
    <w:rsid w:val="00E81CD7"/>
    <w:rsid w:val="00E91C41"/>
    <w:rsid w:val="00E9386C"/>
    <w:rsid w:val="00E97C09"/>
    <w:rsid w:val="00EA0733"/>
    <w:rsid w:val="00EA25C2"/>
    <w:rsid w:val="00EA4F58"/>
    <w:rsid w:val="00EA7EBA"/>
    <w:rsid w:val="00EB343B"/>
    <w:rsid w:val="00EB6205"/>
    <w:rsid w:val="00EB6EFE"/>
    <w:rsid w:val="00EB7E06"/>
    <w:rsid w:val="00EC0DF7"/>
    <w:rsid w:val="00EC2F8D"/>
    <w:rsid w:val="00EC4C1C"/>
    <w:rsid w:val="00ED02ED"/>
    <w:rsid w:val="00ED0851"/>
    <w:rsid w:val="00ED54AC"/>
    <w:rsid w:val="00ED5A65"/>
    <w:rsid w:val="00ED7DF1"/>
    <w:rsid w:val="00EE13C0"/>
    <w:rsid w:val="00EE30D6"/>
    <w:rsid w:val="00EE3769"/>
    <w:rsid w:val="00EE48A2"/>
    <w:rsid w:val="00EE5DE3"/>
    <w:rsid w:val="00EE5E54"/>
    <w:rsid w:val="00EE60F5"/>
    <w:rsid w:val="00EE79DB"/>
    <w:rsid w:val="00EF7F89"/>
    <w:rsid w:val="00F02382"/>
    <w:rsid w:val="00F027FF"/>
    <w:rsid w:val="00F03CD6"/>
    <w:rsid w:val="00F04656"/>
    <w:rsid w:val="00F065C7"/>
    <w:rsid w:val="00F11BF7"/>
    <w:rsid w:val="00F13707"/>
    <w:rsid w:val="00F14FF5"/>
    <w:rsid w:val="00F15A1E"/>
    <w:rsid w:val="00F16365"/>
    <w:rsid w:val="00F202CB"/>
    <w:rsid w:val="00F24C7D"/>
    <w:rsid w:val="00F24DDF"/>
    <w:rsid w:val="00F2583E"/>
    <w:rsid w:val="00F25900"/>
    <w:rsid w:val="00F315D1"/>
    <w:rsid w:val="00F34CC5"/>
    <w:rsid w:val="00F35356"/>
    <w:rsid w:val="00F404D0"/>
    <w:rsid w:val="00F41C79"/>
    <w:rsid w:val="00F42415"/>
    <w:rsid w:val="00F47278"/>
    <w:rsid w:val="00F52B9F"/>
    <w:rsid w:val="00F54D0D"/>
    <w:rsid w:val="00F55466"/>
    <w:rsid w:val="00F5614B"/>
    <w:rsid w:val="00F56594"/>
    <w:rsid w:val="00F57CB7"/>
    <w:rsid w:val="00F609F9"/>
    <w:rsid w:val="00F64926"/>
    <w:rsid w:val="00F660D7"/>
    <w:rsid w:val="00F67173"/>
    <w:rsid w:val="00F67A4F"/>
    <w:rsid w:val="00F706B8"/>
    <w:rsid w:val="00F71CF7"/>
    <w:rsid w:val="00F769C2"/>
    <w:rsid w:val="00F76CB4"/>
    <w:rsid w:val="00F76E31"/>
    <w:rsid w:val="00F8202B"/>
    <w:rsid w:val="00F86DAE"/>
    <w:rsid w:val="00F900E6"/>
    <w:rsid w:val="00F91934"/>
    <w:rsid w:val="00F92670"/>
    <w:rsid w:val="00F92DD2"/>
    <w:rsid w:val="00F9572F"/>
    <w:rsid w:val="00F9688A"/>
    <w:rsid w:val="00F97A81"/>
    <w:rsid w:val="00FA000A"/>
    <w:rsid w:val="00FA1272"/>
    <w:rsid w:val="00FA26A8"/>
    <w:rsid w:val="00FA2EB8"/>
    <w:rsid w:val="00FA332B"/>
    <w:rsid w:val="00FA36C3"/>
    <w:rsid w:val="00FA3957"/>
    <w:rsid w:val="00FA4057"/>
    <w:rsid w:val="00FA52B6"/>
    <w:rsid w:val="00FB0BEA"/>
    <w:rsid w:val="00FB3EE4"/>
    <w:rsid w:val="00FB3F84"/>
    <w:rsid w:val="00FB45EF"/>
    <w:rsid w:val="00FB58EF"/>
    <w:rsid w:val="00FB6B7F"/>
    <w:rsid w:val="00FB6D37"/>
    <w:rsid w:val="00FC0E4D"/>
    <w:rsid w:val="00FC2DB2"/>
    <w:rsid w:val="00FC40A7"/>
    <w:rsid w:val="00FC5F22"/>
    <w:rsid w:val="00FC7A14"/>
    <w:rsid w:val="00FC7BFA"/>
    <w:rsid w:val="00FD064E"/>
    <w:rsid w:val="00FD08DA"/>
    <w:rsid w:val="00FD1767"/>
    <w:rsid w:val="00FD1874"/>
    <w:rsid w:val="00FD2167"/>
    <w:rsid w:val="00FD4AC9"/>
    <w:rsid w:val="00FD4BC9"/>
    <w:rsid w:val="00FD5BF3"/>
    <w:rsid w:val="00FD6552"/>
    <w:rsid w:val="00FD67CC"/>
    <w:rsid w:val="00FD6B0F"/>
    <w:rsid w:val="00FE2669"/>
    <w:rsid w:val="00FE4D72"/>
    <w:rsid w:val="00FE5C1A"/>
    <w:rsid w:val="00FE6C15"/>
    <w:rsid w:val="00FE791B"/>
    <w:rsid w:val="00FE7EBF"/>
    <w:rsid w:val="00FF324C"/>
    <w:rsid w:val="00FF5927"/>
    <w:rsid w:val="00FF65B3"/>
    <w:rsid w:val="00FF6652"/>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vertical-relative:line" fillcolor="white">
      <v:fill color="white"/>
      <v:textbox inset=".5mm,.3mm,.5mm,.3mm"/>
    </o:shapedefaults>
    <o:shapelayout v:ext="edit">
      <o:idmap v:ext="edit" data="1"/>
    </o:shapelayout>
  </w:shapeDefaults>
  <w:decimalSymbol w:val="."/>
  <w:listSeparator w:val=","/>
  <w14:docId w14:val="01288179"/>
  <w15:docId w15:val="{AAA23BA6-E9E7-4DD5-891A-55C6DA3E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A81"/>
    <w:pPr>
      <w:spacing w:before="120" w:after="100" w:afterAutospacing="1"/>
    </w:pPr>
    <w:rPr>
      <w:rFonts w:ascii="Arial" w:hAnsi="Arial"/>
      <w:sz w:val="22"/>
      <w:lang w:eastAsia="en-US"/>
    </w:rPr>
  </w:style>
  <w:style w:type="paragraph" w:styleId="Heading1">
    <w:name w:val="heading 1"/>
    <w:basedOn w:val="Normal"/>
    <w:next w:val="Normal"/>
    <w:link w:val="Heading1Char"/>
    <w:qFormat/>
    <w:rsid w:val="00F97A81"/>
    <w:pPr>
      <w:keepNext/>
      <w:numPr>
        <w:numId w:val="7"/>
      </w:numPr>
      <w:spacing w:before="500"/>
      <w:outlineLvl w:val="0"/>
    </w:pPr>
    <w:rPr>
      <w:rFonts w:cs="Arial"/>
      <w:b/>
      <w:sz w:val="32"/>
      <w:szCs w:val="32"/>
    </w:rPr>
  </w:style>
  <w:style w:type="paragraph" w:styleId="Heading2">
    <w:name w:val="heading 2"/>
    <w:basedOn w:val="Normal"/>
    <w:next w:val="Normal"/>
    <w:link w:val="Heading2Char"/>
    <w:qFormat/>
    <w:rsid w:val="00F97A81"/>
    <w:pPr>
      <w:keepNext/>
      <w:numPr>
        <w:ilvl w:val="1"/>
        <w:numId w:val="7"/>
      </w:numPr>
      <w:spacing w:before="240"/>
      <w:outlineLvl w:val="1"/>
    </w:pPr>
    <w:rPr>
      <w:rFonts w:cs="Arial"/>
      <w:b/>
      <w:sz w:val="28"/>
      <w:szCs w:val="28"/>
    </w:rPr>
  </w:style>
  <w:style w:type="paragraph" w:styleId="Heading3">
    <w:name w:val="heading 3"/>
    <w:basedOn w:val="Heading2"/>
    <w:next w:val="Normal"/>
    <w:link w:val="Heading3Char"/>
    <w:qFormat/>
    <w:rsid w:val="00F315D1"/>
    <w:pPr>
      <w:numPr>
        <w:ilvl w:val="2"/>
      </w:numPr>
      <w:ind w:left="720" w:hanging="720"/>
      <w:outlineLvl w:val="2"/>
    </w:pPr>
  </w:style>
  <w:style w:type="paragraph" w:styleId="Heading4">
    <w:name w:val="heading 4"/>
    <w:basedOn w:val="Heading3"/>
    <w:next w:val="Normal"/>
    <w:link w:val="Heading4Char"/>
    <w:qFormat/>
    <w:rsid w:val="007842E3"/>
    <w:pPr>
      <w:numPr>
        <w:ilvl w:val="3"/>
      </w:numPr>
      <w:spacing w:before="320"/>
      <w:ind w:left="864" w:hanging="864"/>
      <w:outlineLvl w:val="3"/>
    </w:pPr>
  </w:style>
  <w:style w:type="paragraph" w:styleId="Heading5">
    <w:name w:val="heading 5"/>
    <w:aliases w:val="Heading 5 DO NOT USE"/>
    <w:basedOn w:val="Heading4"/>
    <w:next w:val="Normal"/>
    <w:link w:val="Heading5Char"/>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link w:val="Heading6Char"/>
    <w:qFormat/>
    <w:rsid w:val="007842E3"/>
    <w:pPr>
      <w:numPr>
        <w:ilvl w:val="5"/>
      </w:numPr>
      <w:spacing w:before="500"/>
      <w:ind w:left="1152" w:hanging="1152"/>
      <w:outlineLvl w:val="5"/>
    </w:pPr>
    <w:rPr>
      <w:sz w:val="32"/>
    </w:rPr>
  </w:style>
  <w:style w:type="paragraph" w:styleId="Heading7">
    <w:name w:val="heading 7"/>
    <w:aliases w:val="Heading 7 DO NOT USE,Heading 7 - Appendix Heading 2_swift,Heading 7 - Appendix Heading 2"/>
    <w:basedOn w:val="Heading6"/>
    <w:next w:val="Normal"/>
    <w:link w:val="Heading7Char"/>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link w:val="Heading8Char"/>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link w:val="Heading9Char"/>
    <w:qFormat/>
    <w:rsid w:val="007842E3"/>
    <w:pPr>
      <w:numPr>
        <w:ilvl w:val="8"/>
        <w:numId w:val="7"/>
      </w:numPr>
      <w:spacing w:before="3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7842E3"/>
    <w:pPr>
      <w:shd w:val="clear" w:color="auto" w:fill="000080"/>
    </w:pPr>
    <w:rPr>
      <w:rFonts w:ascii="Geneva" w:hAnsi="Geneva"/>
    </w:rPr>
  </w:style>
  <w:style w:type="paragraph" w:styleId="Header">
    <w:name w:val="header"/>
    <w:basedOn w:val="Normal"/>
    <w:link w:val="HeaderChar"/>
    <w:rsid w:val="007842E3"/>
    <w:pPr>
      <w:tabs>
        <w:tab w:val="right" w:pos="8712"/>
      </w:tabs>
      <w:spacing w:before="0"/>
    </w:pPr>
  </w:style>
  <w:style w:type="paragraph" w:styleId="BodyText">
    <w:name w:val="Body Text"/>
    <w:basedOn w:val="Normal"/>
    <w:link w:val="BodyTextChar"/>
    <w:rsid w:val="007842E3"/>
    <w:rPr>
      <w:sz w:val="20"/>
    </w:rPr>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ind w:left="709" w:hanging="709"/>
    </w:pPr>
    <w:rPr>
      <w:b/>
      <w:noProof/>
    </w:rPr>
  </w:style>
  <w:style w:type="paragraph" w:customStyle="1" w:styleId="Tableheader">
    <w:name w:val="Table header"/>
    <w:basedOn w:val="Normal"/>
    <w:rsid w:val="007842E3"/>
    <w:pPr>
      <w:spacing w:before="60" w:after="60"/>
    </w:pPr>
    <w:rPr>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qFormat/>
    <w:rsid w:val="00B205ED"/>
    <w:rPr>
      <w:color w:val="0000FF"/>
      <w:u w:val="single"/>
    </w:rPr>
  </w:style>
  <w:style w:type="paragraph" w:styleId="BalloonText">
    <w:name w:val="Balloon Text"/>
    <w:basedOn w:val="Normal"/>
    <w:link w:val="BalloonTextChar"/>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pPr>
    <w:rPr>
      <w:rFonts w:eastAsia="Times New Roman"/>
      <w:szCs w:val="24"/>
      <w:lang w:val="en-US"/>
    </w:rPr>
  </w:style>
  <w:style w:type="paragraph" w:customStyle="1" w:styleId="variant">
    <w:name w:val="variant"/>
    <w:basedOn w:val="Normal"/>
    <w:rsid w:val="00AC5449"/>
    <w:pPr>
      <w:spacing w:before="100" w:beforeAutospacing="1"/>
    </w:pPr>
    <w:rPr>
      <w:rFonts w:eastAsia="Times New Roman"/>
      <w:szCs w:val="24"/>
      <w:lang w:val="en-US"/>
    </w:rPr>
  </w:style>
  <w:style w:type="paragraph" w:customStyle="1" w:styleId="namereltype">
    <w:name w:val="namereltype"/>
    <w:basedOn w:val="Normal"/>
    <w:rsid w:val="00AC5449"/>
    <w:pPr>
      <w:spacing w:before="100" w:beforeAutospacing="1"/>
    </w:pPr>
    <w:rPr>
      <w:rFonts w:eastAsia="Times New Roman"/>
      <w:szCs w:val="24"/>
      <w:lang w:val="en-US"/>
    </w:rPr>
  </w:style>
  <w:style w:type="paragraph" w:customStyle="1" w:styleId="booktitle">
    <w:name w:val="booktitle"/>
    <w:basedOn w:val="Normal"/>
    <w:rsid w:val="00AC5449"/>
    <w:pPr>
      <w:spacing w:before="100" w:before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lang w:val="en-US"/>
    </w:rPr>
  </w:style>
  <w:style w:type="paragraph" w:styleId="NormalWeb">
    <w:name w:val="Normal (Web)"/>
    <w:basedOn w:val="Normal"/>
    <w:uiPriority w:val="99"/>
    <w:rsid w:val="004A1FCB"/>
    <w:pPr>
      <w:spacing w:before="100" w:beforeAutospacing="1"/>
    </w:pPr>
    <w:rPr>
      <w:rFonts w:eastAsia="Times New Roman" w:cs="Arial"/>
      <w:color w:val="000000"/>
      <w:szCs w:val="24"/>
      <w:lang w:val="en-US"/>
    </w:rPr>
  </w:style>
  <w:style w:type="paragraph" w:customStyle="1" w:styleId="stem">
    <w:name w:val="stem"/>
    <w:basedOn w:val="Normal"/>
    <w:rsid w:val="004A1FCB"/>
    <w:pPr>
      <w:spacing w:before="100" w:before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semiHidden/>
    <w:rsid w:val="0033506F"/>
    <w:pPr>
      <w:suppressAutoHyphens/>
      <w:spacing w:before="300"/>
    </w:pPr>
    <w:rPr>
      <w:rFonts w:eastAsia="Times New Roman"/>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eastAsia="Times New Roman"/>
      <w:sz w:val="32"/>
      <w:szCs w:val="32"/>
    </w:rPr>
  </w:style>
  <w:style w:type="paragraph" w:customStyle="1" w:styleId="Productvariant">
    <w:name w:val="Product variant"/>
    <w:basedOn w:val="Normal"/>
    <w:semiHidden/>
    <w:rsid w:val="0033506F"/>
    <w:pPr>
      <w:suppressAutoHyphens/>
      <w:spacing w:before="240"/>
    </w:pPr>
    <w:rPr>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pPr>
    <w:rPr>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after="240"/>
    </w:pPr>
    <w:rPr>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9F2049"/>
    <w:pPr>
      <w:pBdr>
        <w:bottom w:val="double" w:sz="4" w:space="1" w:color="auto"/>
      </w:pBdr>
      <w:tabs>
        <w:tab w:val="right" w:pos="9356"/>
      </w:tabs>
      <w:spacing w:before="120" w:after="40" w:line="240" w:lineRule="atLeast"/>
      <w:ind w:right="-57"/>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F97A81"/>
    <w:rPr>
      <w:rFonts w:ascii="Arial" w:hAnsi="Arial" w:cs="Arial"/>
      <w:b/>
      <w:sz w:val="28"/>
      <w:szCs w:val="28"/>
      <w:lang w:eastAsia="en-US"/>
    </w:rPr>
  </w:style>
  <w:style w:type="paragraph" w:styleId="ListParagraph">
    <w:name w:val="List Paragraph"/>
    <w:basedOn w:val="Normal"/>
    <w:uiPriority w:val="34"/>
    <w:qFormat/>
    <w:rsid w:val="00F97A81"/>
    <w:pPr>
      <w:ind w:left="720"/>
    </w:pPr>
  </w:style>
  <w:style w:type="paragraph" w:customStyle="1" w:styleId="BlockLabel">
    <w:name w:val="Block Label"/>
    <w:basedOn w:val="Normal"/>
    <w:next w:val="Normal"/>
    <w:qFormat/>
    <w:rsid w:val="000579F3"/>
    <w:pPr>
      <w:keepNext/>
      <w:widowControl w:val="0"/>
      <w:suppressAutoHyphens/>
      <w:spacing w:before="160" w:after="40"/>
      <w:ind w:left="567"/>
    </w:pPr>
    <w:rPr>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5B3895"/>
    <w:rPr>
      <w:sz w:val="16"/>
      <w:szCs w:val="16"/>
    </w:rPr>
  </w:style>
  <w:style w:type="paragraph" w:styleId="CommentText">
    <w:name w:val="annotation text"/>
    <w:basedOn w:val="Normal"/>
    <w:link w:val="CommentTextChar"/>
    <w:rsid w:val="005B3895"/>
    <w:rPr>
      <w:sz w:val="20"/>
    </w:rPr>
  </w:style>
  <w:style w:type="character" w:customStyle="1" w:styleId="CommentTextChar">
    <w:name w:val="Comment Text Char"/>
    <w:basedOn w:val="DefaultParagraphFont"/>
    <w:link w:val="CommentText"/>
    <w:rsid w:val="005B3895"/>
    <w:rPr>
      <w:rFonts w:ascii="Times New Roman" w:hAnsi="Times New Roman"/>
      <w:lang w:eastAsia="en-US"/>
    </w:rPr>
  </w:style>
  <w:style w:type="paragraph" w:styleId="CommentSubject">
    <w:name w:val="annotation subject"/>
    <w:basedOn w:val="CommentText"/>
    <w:next w:val="CommentText"/>
    <w:link w:val="CommentSubjectChar"/>
    <w:rsid w:val="005B3895"/>
    <w:rPr>
      <w:b/>
      <w:bCs/>
    </w:rPr>
  </w:style>
  <w:style w:type="character" w:customStyle="1" w:styleId="CommentSubjectChar">
    <w:name w:val="Comment Subject Char"/>
    <w:basedOn w:val="CommentTextChar"/>
    <w:link w:val="CommentSubject"/>
    <w:rsid w:val="005B3895"/>
    <w:rPr>
      <w:rFonts w:ascii="Times New Roman" w:hAnsi="Times New Roman"/>
      <w:b/>
      <w:bCs/>
      <w:lang w:eastAsia="en-US"/>
    </w:rPr>
  </w:style>
  <w:style w:type="character" w:customStyle="1" w:styleId="FootnoteTextChar">
    <w:name w:val="Footnote Text Char"/>
    <w:basedOn w:val="DefaultParagraphFont"/>
    <w:link w:val="FootnoteText"/>
    <w:semiHidden/>
    <w:rsid w:val="00D4450E"/>
    <w:rPr>
      <w:rFonts w:ascii="Times New Roman" w:hAnsi="Times New Roman"/>
      <w:lang w:val="en-US" w:eastAsia="en-US"/>
    </w:rPr>
  </w:style>
  <w:style w:type="paragraph" w:customStyle="1" w:styleId="Normalbeforetable">
    <w:name w:val="Normal before table"/>
    <w:basedOn w:val="Normal"/>
    <w:qFormat/>
    <w:rsid w:val="00A87483"/>
    <w:pPr>
      <w:suppressAutoHyphens/>
      <w:spacing w:after="180"/>
    </w:pPr>
    <w:rPr>
      <w:sz w:val="20"/>
    </w:rPr>
  </w:style>
  <w:style w:type="table" w:customStyle="1" w:styleId="TableShaded1stRow">
    <w:name w:val="Table Shaded 1st Row"/>
    <w:basedOn w:val="TableNormal"/>
    <w:uiPriority w:val="99"/>
    <w:rsid w:val="005212D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55616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BF0345"/>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customStyle="1" w:styleId="FooterChar">
    <w:name w:val="Footer Char"/>
    <w:basedOn w:val="DefaultParagraphFont"/>
    <w:link w:val="Footer"/>
    <w:uiPriority w:val="99"/>
    <w:rsid w:val="003269DE"/>
    <w:rPr>
      <w:rFonts w:ascii="Times New Roman" w:eastAsia="Times New Roman" w:hAnsi="Times New Roman"/>
      <w:lang w:eastAsia="en-US"/>
    </w:rPr>
  </w:style>
  <w:style w:type="paragraph" w:styleId="Revision">
    <w:name w:val="Revision"/>
    <w:hidden/>
    <w:uiPriority w:val="99"/>
    <w:semiHidden/>
    <w:rsid w:val="00490495"/>
    <w:rPr>
      <w:rFonts w:ascii="Times New Roman" w:hAnsi="Times New Roman"/>
      <w:sz w:val="24"/>
      <w:lang w:eastAsia="en-US"/>
    </w:rPr>
  </w:style>
  <w:style w:type="character" w:customStyle="1" w:styleId="Heading1Char">
    <w:name w:val="Heading 1 Char"/>
    <w:basedOn w:val="DefaultParagraphFont"/>
    <w:link w:val="Heading1"/>
    <w:rsid w:val="00F97A81"/>
    <w:rPr>
      <w:rFonts w:ascii="Arial" w:hAnsi="Arial" w:cs="Arial"/>
      <w:b/>
      <w:sz w:val="32"/>
      <w:szCs w:val="32"/>
      <w:lang w:eastAsia="en-US"/>
    </w:rPr>
  </w:style>
  <w:style w:type="character" w:customStyle="1" w:styleId="Heading3Char">
    <w:name w:val="Heading 3 Char"/>
    <w:basedOn w:val="DefaultParagraphFont"/>
    <w:link w:val="Heading3"/>
    <w:rsid w:val="00604F57"/>
    <w:rPr>
      <w:rFonts w:ascii="Arial" w:hAnsi="Arial"/>
      <w:b/>
      <w:sz w:val="24"/>
      <w:lang w:eastAsia="en-US"/>
    </w:rPr>
  </w:style>
  <w:style w:type="character" w:customStyle="1" w:styleId="Heading4Char">
    <w:name w:val="Heading 4 Char"/>
    <w:basedOn w:val="DefaultParagraphFont"/>
    <w:link w:val="Heading4"/>
    <w:rsid w:val="00604F57"/>
    <w:rPr>
      <w:rFonts w:ascii="Arial" w:hAnsi="Arial"/>
      <w:b/>
      <w:sz w:val="24"/>
      <w:lang w:eastAsia="en-US"/>
    </w:rPr>
  </w:style>
  <w:style w:type="character" w:customStyle="1" w:styleId="Heading5Char">
    <w:name w:val="Heading 5 Char"/>
    <w:aliases w:val="Heading 5 DO NOT USE Char"/>
    <w:basedOn w:val="DefaultParagraphFont"/>
    <w:link w:val="Heading5"/>
    <w:rsid w:val="00604F57"/>
    <w:rPr>
      <w:rFonts w:ascii="Arial" w:hAnsi="Arial"/>
      <w:b/>
      <w:sz w:val="24"/>
      <w:lang w:eastAsia="en-US"/>
    </w:rPr>
  </w:style>
  <w:style w:type="character" w:customStyle="1" w:styleId="Heading6Char">
    <w:name w:val="Heading 6 Char"/>
    <w:aliases w:val="Heading 6 DO NOT USE Char,Heading 6 - Appendix Heading 1_swift Char,Appendix Heading 1 Char"/>
    <w:basedOn w:val="DefaultParagraphFont"/>
    <w:link w:val="Heading6"/>
    <w:rsid w:val="00604F57"/>
    <w:rPr>
      <w:rFonts w:ascii="Arial" w:hAnsi="Arial"/>
      <w:b/>
      <w:sz w:val="32"/>
      <w:lang w:eastAsia="en-US"/>
    </w:rPr>
  </w:style>
  <w:style w:type="character" w:customStyle="1" w:styleId="Heading7Char">
    <w:name w:val="Heading 7 Char"/>
    <w:aliases w:val="Heading 7 DO NOT USE Char,Heading 7 - Appendix Heading 2_swift Char,Heading 7 - Appendix Heading 2 Char"/>
    <w:basedOn w:val="DefaultParagraphFont"/>
    <w:link w:val="Heading7"/>
    <w:rsid w:val="00604F57"/>
    <w:rPr>
      <w:rFonts w:ascii="Arial" w:hAnsi="Arial"/>
      <w:b/>
      <w:sz w:val="28"/>
      <w:lang w:eastAsia="en-US"/>
    </w:rPr>
  </w:style>
  <w:style w:type="character" w:customStyle="1" w:styleId="Heading8Char">
    <w:name w:val="Heading 8 Char"/>
    <w:aliases w:val="Heading 8 DO NOT USE Char,Heading 8 - Appendix Heading 3_swift Char"/>
    <w:basedOn w:val="DefaultParagraphFont"/>
    <w:link w:val="Heading8"/>
    <w:rsid w:val="00604F57"/>
    <w:rPr>
      <w:rFonts w:ascii="Arial" w:hAnsi="Arial"/>
      <w:b/>
      <w:sz w:val="26"/>
      <w:lang w:eastAsia="en-US"/>
    </w:rPr>
  </w:style>
  <w:style w:type="character" w:customStyle="1" w:styleId="Heading9Char">
    <w:name w:val="Heading 9 Char"/>
    <w:aliases w:val="Heading 9 DO NOT USE Char,Heading 9 - Appendix Heading 4_swift Char"/>
    <w:basedOn w:val="DefaultParagraphFont"/>
    <w:link w:val="Heading9"/>
    <w:rsid w:val="00604F57"/>
    <w:rPr>
      <w:rFonts w:ascii="Arial" w:hAnsi="Arial"/>
      <w:b/>
      <w:sz w:val="24"/>
      <w:lang w:eastAsia="en-US"/>
    </w:rPr>
  </w:style>
  <w:style w:type="character" w:customStyle="1" w:styleId="DocumentMapChar">
    <w:name w:val="Document Map Char"/>
    <w:basedOn w:val="DefaultParagraphFont"/>
    <w:link w:val="DocumentMap"/>
    <w:semiHidden/>
    <w:rsid w:val="00604F57"/>
    <w:rPr>
      <w:rFonts w:ascii="Geneva" w:hAnsi="Geneva"/>
      <w:sz w:val="24"/>
      <w:shd w:val="clear" w:color="auto" w:fill="000080"/>
      <w:lang w:eastAsia="en-US"/>
    </w:rPr>
  </w:style>
  <w:style w:type="character" w:customStyle="1" w:styleId="HeaderChar">
    <w:name w:val="Header Char"/>
    <w:basedOn w:val="DefaultParagraphFont"/>
    <w:link w:val="Header"/>
    <w:rsid w:val="00604F57"/>
    <w:rPr>
      <w:rFonts w:ascii="Times New Roman" w:hAnsi="Times New Roman"/>
      <w:sz w:val="22"/>
      <w:lang w:eastAsia="en-US"/>
    </w:rPr>
  </w:style>
  <w:style w:type="character" w:customStyle="1" w:styleId="BodyTextChar">
    <w:name w:val="Body Text Char"/>
    <w:basedOn w:val="DefaultParagraphFont"/>
    <w:link w:val="BodyText"/>
    <w:rsid w:val="00604F57"/>
    <w:rPr>
      <w:rFonts w:ascii="Times New Roman" w:hAnsi="Times New Roman"/>
      <w:lang w:eastAsia="en-US"/>
    </w:rPr>
  </w:style>
  <w:style w:type="character" w:customStyle="1" w:styleId="BalloonTextChar">
    <w:name w:val="Balloon Text Char"/>
    <w:basedOn w:val="DefaultParagraphFont"/>
    <w:link w:val="BalloonText"/>
    <w:semiHidden/>
    <w:rsid w:val="00604F57"/>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604F57"/>
    <w:rPr>
      <w:color w:val="605E5C"/>
      <w:shd w:val="clear" w:color="auto" w:fill="E1DFDD"/>
    </w:rPr>
  </w:style>
  <w:style w:type="paragraph" w:customStyle="1" w:styleId="TableText0">
    <w:name w:val="Table Text"/>
    <w:basedOn w:val="Normal"/>
    <w:qFormat/>
    <w:rsid w:val="00C83D93"/>
    <w:pPr>
      <w:suppressAutoHyphens/>
      <w:spacing w:before="40" w:after="40"/>
    </w:pPr>
    <w:rPr>
      <w:iCs/>
      <w:sz w:val="19"/>
    </w:rPr>
  </w:style>
  <w:style w:type="paragraph" w:customStyle="1" w:styleId="TableHeading">
    <w:name w:val="Table Heading"/>
    <w:basedOn w:val="TableText0"/>
    <w:next w:val="TableText0"/>
    <w:qFormat/>
    <w:rsid w:val="00C83D93"/>
    <w:pPr>
      <w:snapToGrid w:val="0"/>
      <w:spacing w:before="60" w:after="60"/>
    </w:pPr>
    <w:rPr>
      <w:b/>
      <w:iCs w:val="0"/>
      <w:kern w:val="28"/>
      <w:lang w:eastAsia="en-GB"/>
    </w:rPr>
  </w:style>
  <w:style w:type="table" w:styleId="TableColumns3">
    <w:name w:val="Table Columns 3"/>
    <w:basedOn w:val="TableNormal"/>
    <w:semiHidden/>
    <w:rsid w:val="00147B55"/>
    <w:pPr>
      <w:suppressAutoHyphens/>
      <w:spacing w:before="120" w:after="120"/>
      <w:ind w:left="851"/>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ListBullet5">
    <w:name w:val="List Bullet 5"/>
    <w:basedOn w:val="Normal"/>
    <w:semiHidden/>
    <w:rsid w:val="00147B55"/>
    <w:pPr>
      <w:numPr>
        <w:numId w:val="26"/>
      </w:numPr>
      <w:suppressAutoHyphens/>
      <w:spacing w:after="0" w:afterAutospacing="0"/>
      <w:contextualSpacing/>
    </w:pPr>
    <w:rPr>
      <w:sz w:val="20"/>
    </w:rPr>
  </w:style>
  <w:style w:type="paragraph" w:customStyle="1" w:styleId="PreliminaryNote">
    <w:name w:val="Preliminary Note"/>
    <w:basedOn w:val="Normal"/>
    <w:next w:val="Normal"/>
    <w:qFormat/>
    <w:rsid w:val="00147B55"/>
    <w:pPr>
      <w:suppressAutoHyphens/>
      <w:spacing w:before="720" w:after="120" w:afterAutospacing="0"/>
    </w:pPr>
    <w:rPr>
      <w:b/>
      <w:noProof/>
      <w:snapToGrid w:val="0"/>
      <w:sz w:val="21"/>
    </w:rPr>
  </w:style>
  <w:style w:type="character" w:customStyle="1" w:styleId="Italic">
    <w:name w:val="Italic"/>
    <w:qFormat/>
    <w:rsid w:val="00F86DA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085822">
      <w:bodyDiv w:val="1"/>
      <w:marLeft w:val="0"/>
      <w:marRight w:val="0"/>
      <w:marTop w:val="0"/>
      <w:marBottom w:val="0"/>
      <w:divBdr>
        <w:top w:val="none" w:sz="0" w:space="0" w:color="auto"/>
        <w:left w:val="none" w:sz="0" w:space="0" w:color="auto"/>
        <w:bottom w:val="none" w:sz="0" w:space="0" w:color="auto"/>
        <w:right w:val="none" w:sz="0" w:space="0" w:color="auto"/>
      </w:divBdr>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38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45849">
      <w:bodyDiv w:val="1"/>
      <w:marLeft w:val="0"/>
      <w:marRight w:val="0"/>
      <w:marTop w:val="0"/>
      <w:marBottom w:val="0"/>
      <w:divBdr>
        <w:top w:val="none" w:sz="0" w:space="0" w:color="auto"/>
        <w:left w:val="none" w:sz="0" w:space="0" w:color="auto"/>
        <w:bottom w:val="none" w:sz="0" w:space="0" w:color="auto"/>
        <w:right w:val="none" w:sz="0" w:space="0" w:color="auto"/>
      </w:divBdr>
      <w:divsChild>
        <w:div w:id="528880411">
          <w:marLeft w:val="-960"/>
          <w:marRight w:val="0"/>
          <w:marTop w:val="0"/>
          <w:marBottom w:val="0"/>
          <w:divBdr>
            <w:top w:val="none" w:sz="0" w:space="0" w:color="auto"/>
            <w:left w:val="none" w:sz="0" w:space="0" w:color="auto"/>
            <w:bottom w:val="none" w:sz="0" w:space="0" w:color="auto"/>
            <w:right w:val="none" w:sz="0" w:space="0" w:color="auto"/>
          </w:divBdr>
        </w:div>
        <w:div w:id="2024627935">
          <w:marLeft w:val="-960"/>
          <w:marRight w:val="0"/>
          <w:marTop w:val="0"/>
          <w:marBottom w:val="0"/>
          <w:divBdr>
            <w:top w:val="none" w:sz="0" w:space="0" w:color="auto"/>
            <w:left w:val="none" w:sz="0" w:space="0" w:color="auto"/>
            <w:bottom w:val="none" w:sz="0" w:space="0" w:color="auto"/>
            <w:right w:val="none" w:sz="0" w:space="0" w:color="auto"/>
          </w:divBdr>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3013">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7048">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3334">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5.emf"/><Relationship Id="rId21" Type="http://schemas.openxmlformats.org/officeDocument/2006/relationships/hyperlink" Target="http://www.iso20022.org/bah.page" TargetMode="External"/><Relationship Id="rId34"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4.jpeg"/><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image" Target="media/image8.png"/><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theme" Target="theme/theme1.xml"/><Relationship Id="rId53"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2.png"/><Relationship Id="rId28" Type="http://schemas.openxmlformats.org/officeDocument/2006/relationships/image" Target="media/image7.png"/><Relationship Id="rId36" Type="http://schemas.microsoft.com/office/2011/relationships/people" Target="people.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esma.europa.eu/sites/default/files/library/emir_validation_table.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4cea2d03f940f5c87961c4575ee7d143">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0aa917ad6815aaf7917e1b63a554bbd"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TRACE</TermName>
          <TermId xmlns="http://schemas.microsoft.com/office/infopath/2007/PartnerControls">e024a4f1-6043-420c-8c50-c84a46a972e1</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20</Value>
      <Value>61</Value>
      <Value>26</Value>
      <Value>3</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Technologies</TermName>
          <TermId xmlns="http://schemas.microsoft.com/office/infopath/2007/PartnerControls">b8ce7266-090e-4718-b5c5-54bbcb1dd444</TermId>
        </TermInfo>
      </Terms>
    </aaa8e3ccdc4446a8baa86f4a33dd70aa>
    <_dlc_DocId xmlns="63a5bd51-2615-4434-bcc2-2d8739b8ba43">ESMA65-8-3389</_dlc_DocId>
    <_dlc_DocIdUrl xmlns="63a5bd51-2615-4434-bcc2-2d8739b8ba43">
      <Url>http://sherpa.esma.europa.eu/sites/RESICT/_layouts/15/DocIdRedir.aspx?ID=ESMA65-8-3389</Url>
      <Description>ESMA65-8-3389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f0b4675be26379a5172ce0220e629c4">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46c9e15f9ca545f201e0ea71905be148"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C392A-A934-4138-8465-1FBEB74A7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AE2FA-6EF9-496F-9ED9-66E693C43B56}">
  <ds:schemaRefs>
    <ds:schemaRef ds:uri="http://purl.org/dc/elements/1.1/"/>
    <ds:schemaRef ds:uri="http://schemas.openxmlformats.org/package/2006/metadata/core-properties"/>
    <ds:schemaRef ds:uri="63a5bd51-2615-4434-bcc2-2d8739b8ba43"/>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256171A8-46DA-4803-B4C6-2E15E10D04F8}">
  <ds:schemaRefs>
    <ds:schemaRef ds:uri="http://schemas.microsoft.com/sharepoint/events"/>
  </ds:schemaRefs>
</ds:datastoreItem>
</file>

<file path=customXml/itemProps4.xml><?xml version="1.0" encoding="utf-8"?>
<ds:datastoreItem xmlns:ds="http://schemas.openxmlformats.org/officeDocument/2006/customXml" ds:itemID="{5EEE0C68-7873-4F29-9B9E-6994B9F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510A449-080D-4C9C-ADF3-198BD4E3613C}">
  <ds:schemaRefs>
    <ds:schemaRef ds:uri="http://schemas.microsoft.com/sharepoint/v3/contenttype/forms"/>
  </ds:schemaRefs>
</ds:datastoreItem>
</file>

<file path=customXml/itemProps6.xml><?xml version="1.0" encoding="utf-8"?>
<ds:datastoreItem xmlns:ds="http://schemas.openxmlformats.org/officeDocument/2006/customXml" ds:itemID="{825D9B88-DA8C-4B0E-B123-7D25359B2E73}">
  <ds:schemaRefs>
    <ds:schemaRef ds:uri="http://schemas.microsoft.com/sharepoint/events"/>
  </ds:schemaRefs>
</ds:datastoreItem>
</file>

<file path=customXml/itemProps7.xml><?xml version="1.0" encoding="utf-8"?>
<ds:datastoreItem xmlns:ds="http://schemas.openxmlformats.org/officeDocument/2006/customXml" ds:itemID="{5C92AB58-E065-4EEF-95FF-11ECB52AE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2</TotalTime>
  <Pages>34</Pages>
  <Words>5087</Words>
  <Characters>47143</Characters>
  <Application>Microsoft Office Word</Application>
  <DocSecurity>0</DocSecurity>
  <Lines>392</Lines>
  <Paragraphs>104</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52126</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Lukasz Popko</dc:creator>
  <cp:lastModifiedBy>STEENO Aurelie</cp:lastModifiedBy>
  <cp:revision>3</cp:revision>
  <cp:lastPrinted>2013-02-27T11:12:00Z</cp:lastPrinted>
  <dcterms:created xsi:type="dcterms:W3CDTF">2021-04-29T10:46:00Z</dcterms:created>
  <dcterms:modified xsi:type="dcterms:W3CDTF">2021-05-04T14:28:00Z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_dlc_DocIdItemGuid">
    <vt:lpwstr>8da42cab-b733-426a-a458-5bceecbfc311</vt:lpwstr>
  </property>
  <property fmtid="{D5CDD505-2E9C-101B-9397-08002B2CF9AE}" pid="4" name="Project">
    <vt:lpwstr>61;#TRACE|e024a4f1-6043-420c-8c50-c84a46a972e1</vt:lpwstr>
  </property>
  <property fmtid="{D5CDD505-2E9C-101B-9397-08002B2CF9AE}" pid="5" name="EsmaAudience">
    <vt:lpwstr/>
  </property>
  <property fmtid="{D5CDD505-2E9C-101B-9397-08002B2CF9AE}" pid="6" name="ProjectType">
    <vt:lpwstr/>
  </property>
  <property fmtid="{D5CDD505-2E9C-101B-9397-08002B2CF9AE}" pid="7" name="TeamName">
    <vt:lpwstr>20;#Information and Communication Technologies|b8ce7266-090e-4718-b5c5-54bbcb1dd444</vt:lpwstr>
  </property>
  <property fmtid="{D5CDD505-2E9C-101B-9397-08002B2CF9AE}" pid="8" name="Topic">
    <vt:lpwstr/>
  </property>
  <property fmtid="{D5CDD505-2E9C-101B-9397-08002B2CF9AE}" pid="9" name="ConfidentialityLevel">
    <vt:lpwstr>3;#Regular|07f1e362-856b-423d-bea6-a14079762141</vt:lpwstr>
  </property>
  <property fmtid="{D5CDD505-2E9C-101B-9397-08002B2CF9AE}" pid="10" name="ProjectPhase">
    <vt:lpwstr/>
  </property>
  <property fmtid="{D5CDD505-2E9C-101B-9397-08002B2CF9AE}" pid="11" name="DocumentType">
    <vt:lpwstr>26;#Project Documentation|52176c86-c685-44da-924d-2b2a8d65fba7</vt:lpwstr>
  </property>
  <property fmtid="{D5CDD505-2E9C-101B-9397-08002B2CF9AE}" pid="12" name="ProjectDocumentType">
    <vt:lpwstr/>
  </property>
</Properties>
</file>