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538CC" w14:textId="0DC408C5" w:rsidR="00FC66CD" w:rsidRPr="00516F3F" w:rsidRDefault="0078485D" w:rsidP="005A6353">
      <w:pPr>
        <w:pStyle w:val="ProductFamily"/>
      </w:pPr>
      <w:r>
        <w:t>ISO 20022</w:t>
      </w:r>
    </w:p>
    <w:p w14:paraId="4EF538CD" w14:textId="0DECD9C3" w:rsidR="00FC66CD" w:rsidRPr="00516F3F" w:rsidRDefault="00B62124" w:rsidP="005A6353">
      <w:pPr>
        <w:pStyle w:val="ProductName"/>
      </w:pPr>
      <w:r>
        <w:t>Shareholder Identification Disclosure</w:t>
      </w:r>
    </w:p>
    <w:p w14:paraId="4EF538CE" w14:textId="77777777" w:rsidR="00FC66CD" w:rsidRPr="00516F3F" w:rsidRDefault="00FC66CD" w:rsidP="005A6353">
      <w:pPr>
        <w:pStyle w:val="Titlepagetext"/>
      </w:pPr>
    </w:p>
    <w:p w14:paraId="4EF538CF" w14:textId="749770E0" w:rsidR="00FC66CD" w:rsidRPr="00516F3F" w:rsidRDefault="0078485D" w:rsidP="005A6353">
      <w:pPr>
        <w:pStyle w:val="Productvariant"/>
      </w:pPr>
      <w:r>
        <w:t xml:space="preserve"> </w:t>
      </w:r>
    </w:p>
    <w:p w14:paraId="4EF538D0" w14:textId="77777777" w:rsidR="00FC66CD" w:rsidRDefault="000877E0" w:rsidP="005A6353">
      <w:pPr>
        <w:pStyle w:val="DocumentTitle"/>
      </w:pPr>
      <w:r w:rsidRPr="00516F3F">
        <w:t>Message Definition Report Part 1</w:t>
      </w:r>
    </w:p>
    <w:p w14:paraId="7A6FEED8" w14:textId="08020517" w:rsidR="0078485D" w:rsidRPr="00516F3F" w:rsidRDefault="004424DC" w:rsidP="0078485D">
      <w:pPr>
        <w:pStyle w:val="DocumentSubtitle"/>
      </w:pPr>
      <w:r>
        <w:t>Approved by the ISO 20022 Securities SEG</w:t>
      </w:r>
      <w:r w:rsidR="00A4069F">
        <w:t xml:space="preserve"> on 27</w:t>
      </w:r>
      <w:bookmarkStart w:id="0" w:name="_GoBack"/>
      <w:bookmarkEnd w:id="0"/>
      <w:r w:rsidR="00A4069F">
        <w:t xml:space="preserve"> January 2020</w:t>
      </w:r>
    </w:p>
    <w:p w14:paraId="4EF538D1" w14:textId="2CCE2279" w:rsidR="00FC66CD" w:rsidRPr="00516F3F" w:rsidRDefault="002070D4" w:rsidP="005A6353">
      <w:pPr>
        <w:pStyle w:val="Titlepagetext"/>
      </w:pPr>
      <w:r w:rsidRPr="00516F3F">
        <w:t xml:space="preserve">This document provides information about the use of the messages for </w:t>
      </w:r>
      <w:r w:rsidR="00B62124">
        <w:t>Shareholder Identification Disclosure</w:t>
      </w:r>
      <w:r w:rsidRPr="00516F3F">
        <w:t xml:space="preserve"> and includes, for example, business scenarios and messages flows.</w:t>
      </w:r>
    </w:p>
    <w:p w14:paraId="4EF538D5" w14:textId="452AFB32" w:rsidR="00FC66CD" w:rsidRPr="00516F3F" w:rsidRDefault="00A4069F" w:rsidP="00B76A9A">
      <w:pPr>
        <w:pStyle w:val="Releasedate"/>
        <w:rPr>
          <w:snapToGrid w:val="0"/>
        </w:rPr>
        <w:sectPr w:rsidR="00FC66CD" w:rsidRPr="00516F3F"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r>
        <w:t>February</w:t>
      </w:r>
      <w:r w:rsidR="00B62124">
        <w:t xml:space="preserve"> </w:t>
      </w:r>
      <w:r w:rsidR="0020472B">
        <w:t>2020</w:t>
      </w:r>
    </w:p>
    <w:p w14:paraId="4EF538D6" w14:textId="77777777" w:rsidR="00FC66CD" w:rsidRPr="00516F3F" w:rsidRDefault="00FC66CD" w:rsidP="00A8050C">
      <w:pPr>
        <w:pStyle w:val="IntroHeading"/>
      </w:pPr>
      <w:bookmarkStart w:id="1" w:name="_Toc314668488"/>
      <w:bookmarkStart w:id="2" w:name="_Toc315438490"/>
      <w:bookmarkStart w:id="3" w:name="_Toc31382611"/>
      <w:r w:rsidRPr="00516F3F">
        <w:lastRenderedPageBreak/>
        <w:t>Table of Contents</w:t>
      </w:r>
      <w:bookmarkEnd w:id="1"/>
      <w:bookmarkEnd w:id="2"/>
      <w:bookmarkEnd w:id="3"/>
    </w:p>
    <w:p w14:paraId="3FE51A53" w14:textId="2E6E0695" w:rsidR="00C969B5" w:rsidRDefault="00522923">
      <w:pPr>
        <w:pStyle w:val="TOC1"/>
        <w:rPr>
          <w:rFonts w:asciiTheme="minorHAnsi" w:eastAsiaTheme="minorEastAsia" w:hAnsiTheme="minorHAnsi" w:cstheme="minorBidi"/>
          <w:b w:val="0"/>
          <w:sz w:val="22"/>
          <w:szCs w:val="22"/>
          <w:lang w:eastAsia="en-GB"/>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31382611" w:history="1">
        <w:r w:rsidR="00C969B5" w:rsidRPr="00EA3F08">
          <w:rPr>
            <w:rStyle w:val="Hyperlink"/>
          </w:rPr>
          <w:t>Table of Contents</w:t>
        </w:r>
        <w:r w:rsidR="00C969B5">
          <w:rPr>
            <w:webHidden/>
          </w:rPr>
          <w:tab/>
        </w:r>
        <w:r w:rsidR="00C969B5">
          <w:rPr>
            <w:webHidden/>
          </w:rPr>
          <w:fldChar w:fldCharType="begin"/>
        </w:r>
        <w:r w:rsidR="00C969B5">
          <w:rPr>
            <w:webHidden/>
          </w:rPr>
          <w:instrText xml:space="preserve"> PAGEREF _Toc31382611 \h </w:instrText>
        </w:r>
        <w:r w:rsidR="00C969B5">
          <w:rPr>
            <w:webHidden/>
          </w:rPr>
        </w:r>
        <w:r w:rsidR="00C969B5">
          <w:rPr>
            <w:webHidden/>
          </w:rPr>
          <w:fldChar w:fldCharType="separate"/>
        </w:r>
        <w:r w:rsidR="00C969B5">
          <w:rPr>
            <w:webHidden/>
          </w:rPr>
          <w:t>2</w:t>
        </w:r>
        <w:r w:rsidR="00C969B5">
          <w:rPr>
            <w:webHidden/>
          </w:rPr>
          <w:fldChar w:fldCharType="end"/>
        </w:r>
      </w:hyperlink>
    </w:p>
    <w:p w14:paraId="532FC608" w14:textId="41AFA98F" w:rsidR="00C969B5" w:rsidRDefault="00F52548">
      <w:pPr>
        <w:pStyle w:val="TOC1"/>
        <w:rPr>
          <w:rFonts w:asciiTheme="minorHAnsi" w:eastAsiaTheme="minorEastAsia" w:hAnsiTheme="minorHAnsi" w:cstheme="minorBidi"/>
          <w:b w:val="0"/>
          <w:sz w:val="22"/>
          <w:szCs w:val="22"/>
          <w:lang w:eastAsia="en-GB"/>
        </w:rPr>
      </w:pPr>
      <w:hyperlink w:anchor="_Toc31382612" w:history="1">
        <w:r w:rsidR="00C969B5" w:rsidRPr="00EA3F08">
          <w:rPr>
            <w:rStyle w:val="Hyperlink"/>
          </w:rPr>
          <w:t>1</w:t>
        </w:r>
        <w:r w:rsidR="00C969B5">
          <w:rPr>
            <w:rFonts w:asciiTheme="minorHAnsi" w:eastAsiaTheme="minorEastAsia" w:hAnsiTheme="minorHAnsi" w:cstheme="minorBidi"/>
            <w:b w:val="0"/>
            <w:sz w:val="22"/>
            <w:szCs w:val="22"/>
            <w:lang w:eastAsia="en-GB"/>
          </w:rPr>
          <w:tab/>
        </w:r>
        <w:r w:rsidR="00C969B5" w:rsidRPr="00EA3F08">
          <w:rPr>
            <w:rStyle w:val="Hyperlink"/>
          </w:rPr>
          <w:t>Introduction</w:t>
        </w:r>
        <w:r w:rsidR="00C969B5">
          <w:rPr>
            <w:webHidden/>
          </w:rPr>
          <w:tab/>
        </w:r>
        <w:r w:rsidR="00C969B5">
          <w:rPr>
            <w:webHidden/>
          </w:rPr>
          <w:fldChar w:fldCharType="begin"/>
        </w:r>
        <w:r w:rsidR="00C969B5">
          <w:rPr>
            <w:webHidden/>
          </w:rPr>
          <w:instrText xml:space="preserve"> PAGEREF _Toc31382612 \h </w:instrText>
        </w:r>
        <w:r w:rsidR="00C969B5">
          <w:rPr>
            <w:webHidden/>
          </w:rPr>
        </w:r>
        <w:r w:rsidR="00C969B5">
          <w:rPr>
            <w:webHidden/>
          </w:rPr>
          <w:fldChar w:fldCharType="separate"/>
        </w:r>
        <w:r w:rsidR="00C969B5">
          <w:rPr>
            <w:webHidden/>
          </w:rPr>
          <w:t>4</w:t>
        </w:r>
        <w:r w:rsidR="00C969B5">
          <w:rPr>
            <w:webHidden/>
          </w:rPr>
          <w:fldChar w:fldCharType="end"/>
        </w:r>
      </w:hyperlink>
    </w:p>
    <w:p w14:paraId="6ACCFF9D" w14:textId="4463CDC0" w:rsidR="00C969B5" w:rsidRDefault="00F52548">
      <w:pPr>
        <w:pStyle w:val="TOC2"/>
        <w:rPr>
          <w:rFonts w:asciiTheme="minorHAnsi" w:eastAsiaTheme="minorEastAsia" w:hAnsiTheme="minorHAnsi" w:cstheme="minorBidi"/>
          <w:snapToGrid/>
          <w:sz w:val="22"/>
          <w:szCs w:val="22"/>
          <w:lang w:eastAsia="en-GB"/>
        </w:rPr>
      </w:pPr>
      <w:hyperlink w:anchor="_Toc31382613" w:history="1">
        <w:r w:rsidR="00C969B5" w:rsidRPr="00EA3F08">
          <w:rPr>
            <w:rStyle w:val="Hyperlink"/>
          </w:rPr>
          <w:t>1.1</w:t>
        </w:r>
        <w:r w:rsidR="00C969B5">
          <w:rPr>
            <w:rFonts w:asciiTheme="minorHAnsi" w:eastAsiaTheme="minorEastAsia" w:hAnsiTheme="minorHAnsi" w:cstheme="minorBidi"/>
            <w:snapToGrid/>
            <w:sz w:val="22"/>
            <w:szCs w:val="22"/>
            <w:lang w:eastAsia="en-GB"/>
          </w:rPr>
          <w:tab/>
        </w:r>
        <w:r w:rsidR="00C969B5" w:rsidRPr="00EA3F08">
          <w:rPr>
            <w:rStyle w:val="Hyperlink"/>
          </w:rPr>
          <w:t>Terms and Definitions</w:t>
        </w:r>
        <w:r w:rsidR="00C969B5">
          <w:rPr>
            <w:webHidden/>
          </w:rPr>
          <w:tab/>
        </w:r>
        <w:r w:rsidR="00C969B5">
          <w:rPr>
            <w:webHidden/>
          </w:rPr>
          <w:fldChar w:fldCharType="begin"/>
        </w:r>
        <w:r w:rsidR="00C969B5">
          <w:rPr>
            <w:webHidden/>
          </w:rPr>
          <w:instrText xml:space="preserve"> PAGEREF _Toc31382613 \h </w:instrText>
        </w:r>
        <w:r w:rsidR="00C969B5">
          <w:rPr>
            <w:webHidden/>
          </w:rPr>
        </w:r>
        <w:r w:rsidR="00C969B5">
          <w:rPr>
            <w:webHidden/>
          </w:rPr>
          <w:fldChar w:fldCharType="separate"/>
        </w:r>
        <w:r w:rsidR="00C969B5">
          <w:rPr>
            <w:webHidden/>
          </w:rPr>
          <w:t>4</w:t>
        </w:r>
        <w:r w:rsidR="00C969B5">
          <w:rPr>
            <w:webHidden/>
          </w:rPr>
          <w:fldChar w:fldCharType="end"/>
        </w:r>
      </w:hyperlink>
    </w:p>
    <w:p w14:paraId="55771AA7" w14:textId="6C1912E0" w:rsidR="00C969B5" w:rsidRDefault="00F52548">
      <w:pPr>
        <w:pStyle w:val="TOC2"/>
        <w:rPr>
          <w:rFonts w:asciiTheme="minorHAnsi" w:eastAsiaTheme="minorEastAsia" w:hAnsiTheme="minorHAnsi" w:cstheme="minorBidi"/>
          <w:snapToGrid/>
          <w:sz w:val="22"/>
          <w:szCs w:val="22"/>
          <w:lang w:eastAsia="en-GB"/>
        </w:rPr>
      </w:pPr>
      <w:hyperlink w:anchor="_Toc31382614" w:history="1">
        <w:r w:rsidR="00C969B5" w:rsidRPr="00EA3F08">
          <w:rPr>
            <w:rStyle w:val="Hyperlink"/>
          </w:rPr>
          <w:t>1.2</w:t>
        </w:r>
        <w:r w:rsidR="00C969B5">
          <w:rPr>
            <w:rFonts w:asciiTheme="minorHAnsi" w:eastAsiaTheme="minorEastAsia" w:hAnsiTheme="minorHAnsi" w:cstheme="minorBidi"/>
            <w:snapToGrid/>
            <w:sz w:val="22"/>
            <w:szCs w:val="22"/>
            <w:lang w:eastAsia="en-GB"/>
          </w:rPr>
          <w:tab/>
        </w:r>
        <w:r w:rsidR="00C969B5" w:rsidRPr="00EA3F08">
          <w:rPr>
            <w:rStyle w:val="Hyperlink"/>
          </w:rPr>
          <w:t>Abbreviations and Acronyms</w:t>
        </w:r>
        <w:r w:rsidR="00C969B5">
          <w:rPr>
            <w:webHidden/>
          </w:rPr>
          <w:tab/>
        </w:r>
        <w:r w:rsidR="00C969B5">
          <w:rPr>
            <w:webHidden/>
          </w:rPr>
          <w:fldChar w:fldCharType="begin"/>
        </w:r>
        <w:r w:rsidR="00C969B5">
          <w:rPr>
            <w:webHidden/>
          </w:rPr>
          <w:instrText xml:space="preserve"> PAGEREF _Toc31382614 \h </w:instrText>
        </w:r>
        <w:r w:rsidR="00C969B5">
          <w:rPr>
            <w:webHidden/>
          </w:rPr>
        </w:r>
        <w:r w:rsidR="00C969B5">
          <w:rPr>
            <w:webHidden/>
          </w:rPr>
          <w:fldChar w:fldCharType="separate"/>
        </w:r>
        <w:r w:rsidR="00C969B5">
          <w:rPr>
            <w:webHidden/>
          </w:rPr>
          <w:t>4</w:t>
        </w:r>
        <w:r w:rsidR="00C969B5">
          <w:rPr>
            <w:webHidden/>
          </w:rPr>
          <w:fldChar w:fldCharType="end"/>
        </w:r>
      </w:hyperlink>
    </w:p>
    <w:p w14:paraId="554652CE" w14:textId="72B04D55" w:rsidR="00C969B5" w:rsidRDefault="00F52548">
      <w:pPr>
        <w:pStyle w:val="TOC2"/>
        <w:rPr>
          <w:rFonts w:asciiTheme="minorHAnsi" w:eastAsiaTheme="minorEastAsia" w:hAnsiTheme="minorHAnsi" w:cstheme="minorBidi"/>
          <w:snapToGrid/>
          <w:sz w:val="22"/>
          <w:szCs w:val="22"/>
          <w:lang w:eastAsia="en-GB"/>
        </w:rPr>
      </w:pPr>
      <w:hyperlink w:anchor="_Toc31382615" w:history="1">
        <w:r w:rsidR="00C969B5" w:rsidRPr="00EA3F08">
          <w:rPr>
            <w:rStyle w:val="Hyperlink"/>
          </w:rPr>
          <w:t>1.3</w:t>
        </w:r>
        <w:r w:rsidR="00C969B5">
          <w:rPr>
            <w:rFonts w:asciiTheme="minorHAnsi" w:eastAsiaTheme="minorEastAsia" w:hAnsiTheme="minorHAnsi" w:cstheme="minorBidi"/>
            <w:snapToGrid/>
            <w:sz w:val="22"/>
            <w:szCs w:val="22"/>
            <w:lang w:eastAsia="en-GB"/>
          </w:rPr>
          <w:tab/>
        </w:r>
        <w:r w:rsidR="00C969B5" w:rsidRPr="00EA3F08">
          <w:rPr>
            <w:rStyle w:val="Hyperlink"/>
          </w:rPr>
          <w:t>Document Scope and Objectives</w:t>
        </w:r>
        <w:r w:rsidR="00C969B5">
          <w:rPr>
            <w:webHidden/>
          </w:rPr>
          <w:tab/>
        </w:r>
        <w:r w:rsidR="00C969B5">
          <w:rPr>
            <w:webHidden/>
          </w:rPr>
          <w:fldChar w:fldCharType="begin"/>
        </w:r>
        <w:r w:rsidR="00C969B5">
          <w:rPr>
            <w:webHidden/>
          </w:rPr>
          <w:instrText xml:space="preserve"> PAGEREF _Toc31382615 \h </w:instrText>
        </w:r>
        <w:r w:rsidR="00C969B5">
          <w:rPr>
            <w:webHidden/>
          </w:rPr>
        </w:r>
        <w:r w:rsidR="00C969B5">
          <w:rPr>
            <w:webHidden/>
          </w:rPr>
          <w:fldChar w:fldCharType="separate"/>
        </w:r>
        <w:r w:rsidR="00C969B5">
          <w:rPr>
            <w:webHidden/>
          </w:rPr>
          <w:t>5</w:t>
        </w:r>
        <w:r w:rsidR="00C969B5">
          <w:rPr>
            <w:webHidden/>
          </w:rPr>
          <w:fldChar w:fldCharType="end"/>
        </w:r>
      </w:hyperlink>
    </w:p>
    <w:p w14:paraId="05E39663" w14:textId="48676048" w:rsidR="00C969B5" w:rsidRDefault="00F52548">
      <w:pPr>
        <w:pStyle w:val="TOC2"/>
        <w:rPr>
          <w:rFonts w:asciiTheme="minorHAnsi" w:eastAsiaTheme="minorEastAsia" w:hAnsiTheme="minorHAnsi" w:cstheme="minorBidi"/>
          <w:snapToGrid/>
          <w:sz w:val="22"/>
          <w:szCs w:val="22"/>
          <w:lang w:eastAsia="en-GB"/>
        </w:rPr>
      </w:pPr>
      <w:hyperlink w:anchor="_Toc31382616" w:history="1">
        <w:r w:rsidR="00C969B5" w:rsidRPr="00EA3F08">
          <w:rPr>
            <w:rStyle w:val="Hyperlink"/>
          </w:rPr>
          <w:t>1.4</w:t>
        </w:r>
        <w:r w:rsidR="00C969B5">
          <w:rPr>
            <w:rFonts w:asciiTheme="minorHAnsi" w:eastAsiaTheme="minorEastAsia" w:hAnsiTheme="minorHAnsi" w:cstheme="minorBidi"/>
            <w:snapToGrid/>
            <w:sz w:val="22"/>
            <w:szCs w:val="22"/>
            <w:lang w:eastAsia="en-GB"/>
          </w:rPr>
          <w:tab/>
        </w:r>
        <w:r w:rsidR="00C969B5" w:rsidRPr="00EA3F08">
          <w:rPr>
            <w:rStyle w:val="Hyperlink"/>
          </w:rPr>
          <w:t>References</w:t>
        </w:r>
        <w:r w:rsidR="00C969B5">
          <w:rPr>
            <w:webHidden/>
          </w:rPr>
          <w:tab/>
        </w:r>
        <w:r w:rsidR="00C969B5">
          <w:rPr>
            <w:webHidden/>
          </w:rPr>
          <w:fldChar w:fldCharType="begin"/>
        </w:r>
        <w:r w:rsidR="00C969B5">
          <w:rPr>
            <w:webHidden/>
          </w:rPr>
          <w:instrText xml:space="preserve"> PAGEREF _Toc31382616 \h </w:instrText>
        </w:r>
        <w:r w:rsidR="00C969B5">
          <w:rPr>
            <w:webHidden/>
          </w:rPr>
        </w:r>
        <w:r w:rsidR="00C969B5">
          <w:rPr>
            <w:webHidden/>
          </w:rPr>
          <w:fldChar w:fldCharType="separate"/>
        </w:r>
        <w:r w:rsidR="00C969B5">
          <w:rPr>
            <w:webHidden/>
          </w:rPr>
          <w:t>5</w:t>
        </w:r>
        <w:r w:rsidR="00C969B5">
          <w:rPr>
            <w:webHidden/>
          </w:rPr>
          <w:fldChar w:fldCharType="end"/>
        </w:r>
      </w:hyperlink>
    </w:p>
    <w:p w14:paraId="070CF683" w14:textId="6533E871" w:rsidR="00C969B5" w:rsidRDefault="00F52548">
      <w:pPr>
        <w:pStyle w:val="TOC1"/>
        <w:rPr>
          <w:rFonts w:asciiTheme="minorHAnsi" w:eastAsiaTheme="minorEastAsia" w:hAnsiTheme="minorHAnsi" w:cstheme="minorBidi"/>
          <w:b w:val="0"/>
          <w:sz w:val="22"/>
          <w:szCs w:val="22"/>
          <w:lang w:eastAsia="en-GB"/>
        </w:rPr>
      </w:pPr>
      <w:hyperlink w:anchor="_Toc31382617" w:history="1">
        <w:r w:rsidR="00C969B5" w:rsidRPr="00EA3F08">
          <w:rPr>
            <w:rStyle w:val="Hyperlink"/>
          </w:rPr>
          <w:t>2</w:t>
        </w:r>
        <w:r w:rsidR="00C969B5">
          <w:rPr>
            <w:rFonts w:asciiTheme="minorHAnsi" w:eastAsiaTheme="minorEastAsia" w:hAnsiTheme="minorHAnsi" w:cstheme="minorBidi"/>
            <w:b w:val="0"/>
            <w:sz w:val="22"/>
            <w:szCs w:val="22"/>
            <w:lang w:eastAsia="en-GB"/>
          </w:rPr>
          <w:tab/>
        </w:r>
        <w:r w:rsidR="00C969B5" w:rsidRPr="00EA3F08">
          <w:rPr>
            <w:rStyle w:val="Hyperlink"/>
          </w:rPr>
          <w:t>Scope and Functionality</w:t>
        </w:r>
        <w:r w:rsidR="00C969B5">
          <w:rPr>
            <w:webHidden/>
          </w:rPr>
          <w:tab/>
        </w:r>
        <w:r w:rsidR="00C969B5">
          <w:rPr>
            <w:webHidden/>
          </w:rPr>
          <w:fldChar w:fldCharType="begin"/>
        </w:r>
        <w:r w:rsidR="00C969B5">
          <w:rPr>
            <w:webHidden/>
          </w:rPr>
          <w:instrText xml:space="preserve"> PAGEREF _Toc31382617 \h </w:instrText>
        </w:r>
        <w:r w:rsidR="00C969B5">
          <w:rPr>
            <w:webHidden/>
          </w:rPr>
        </w:r>
        <w:r w:rsidR="00C969B5">
          <w:rPr>
            <w:webHidden/>
          </w:rPr>
          <w:fldChar w:fldCharType="separate"/>
        </w:r>
        <w:r w:rsidR="00C969B5">
          <w:rPr>
            <w:webHidden/>
          </w:rPr>
          <w:t>6</w:t>
        </w:r>
        <w:r w:rsidR="00C969B5">
          <w:rPr>
            <w:webHidden/>
          </w:rPr>
          <w:fldChar w:fldCharType="end"/>
        </w:r>
      </w:hyperlink>
    </w:p>
    <w:p w14:paraId="1759A8F4" w14:textId="70B4CA59" w:rsidR="00C969B5" w:rsidRDefault="00F52548">
      <w:pPr>
        <w:pStyle w:val="TOC2"/>
        <w:rPr>
          <w:rFonts w:asciiTheme="minorHAnsi" w:eastAsiaTheme="minorEastAsia" w:hAnsiTheme="minorHAnsi" w:cstheme="minorBidi"/>
          <w:snapToGrid/>
          <w:sz w:val="22"/>
          <w:szCs w:val="22"/>
          <w:lang w:eastAsia="en-GB"/>
        </w:rPr>
      </w:pPr>
      <w:hyperlink w:anchor="_Toc31382618" w:history="1">
        <w:r w:rsidR="00C969B5" w:rsidRPr="00EA3F08">
          <w:rPr>
            <w:rStyle w:val="Hyperlink"/>
          </w:rPr>
          <w:t>2.1</w:t>
        </w:r>
        <w:r w:rsidR="00C969B5">
          <w:rPr>
            <w:rFonts w:asciiTheme="minorHAnsi" w:eastAsiaTheme="minorEastAsia" w:hAnsiTheme="minorHAnsi" w:cstheme="minorBidi"/>
            <w:snapToGrid/>
            <w:sz w:val="22"/>
            <w:szCs w:val="22"/>
            <w:lang w:eastAsia="en-GB"/>
          </w:rPr>
          <w:tab/>
        </w:r>
        <w:r w:rsidR="00C969B5" w:rsidRPr="00EA3F08">
          <w:rPr>
            <w:rStyle w:val="Hyperlink"/>
          </w:rPr>
          <w:t>Background</w:t>
        </w:r>
        <w:r w:rsidR="00C969B5">
          <w:rPr>
            <w:webHidden/>
          </w:rPr>
          <w:tab/>
        </w:r>
        <w:r w:rsidR="00C969B5">
          <w:rPr>
            <w:webHidden/>
          </w:rPr>
          <w:fldChar w:fldCharType="begin"/>
        </w:r>
        <w:r w:rsidR="00C969B5">
          <w:rPr>
            <w:webHidden/>
          </w:rPr>
          <w:instrText xml:space="preserve"> PAGEREF _Toc31382618 \h </w:instrText>
        </w:r>
        <w:r w:rsidR="00C969B5">
          <w:rPr>
            <w:webHidden/>
          </w:rPr>
        </w:r>
        <w:r w:rsidR="00C969B5">
          <w:rPr>
            <w:webHidden/>
          </w:rPr>
          <w:fldChar w:fldCharType="separate"/>
        </w:r>
        <w:r w:rsidR="00C969B5">
          <w:rPr>
            <w:webHidden/>
          </w:rPr>
          <w:t>6</w:t>
        </w:r>
        <w:r w:rsidR="00C969B5">
          <w:rPr>
            <w:webHidden/>
          </w:rPr>
          <w:fldChar w:fldCharType="end"/>
        </w:r>
      </w:hyperlink>
    </w:p>
    <w:p w14:paraId="65B3564E" w14:textId="163F950F" w:rsidR="00C969B5" w:rsidRDefault="00F52548">
      <w:pPr>
        <w:pStyle w:val="TOC2"/>
        <w:rPr>
          <w:rFonts w:asciiTheme="minorHAnsi" w:eastAsiaTheme="minorEastAsia" w:hAnsiTheme="minorHAnsi" w:cstheme="minorBidi"/>
          <w:snapToGrid/>
          <w:sz w:val="22"/>
          <w:szCs w:val="22"/>
          <w:lang w:eastAsia="en-GB"/>
        </w:rPr>
      </w:pPr>
      <w:hyperlink w:anchor="_Toc31382619" w:history="1">
        <w:r w:rsidR="00C969B5" w:rsidRPr="00EA3F08">
          <w:rPr>
            <w:rStyle w:val="Hyperlink"/>
          </w:rPr>
          <w:t>2.2</w:t>
        </w:r>
        <w:r w:rsidR="00C969B5">
          <w:rPr>
            <w:rFonts w:asciiTheme="minorHAnsi" w:eastAsiaTheme="minorEastAsia" w:hAnsiTheme="minorHAnsi" w:cstheme="minorBidi"/>
            <w:snapToGrid/>
            <w:sz w:val="22"/>
            <w:szCs w:val="22"/>
            <w:lang w:eastAsia="en-GB"/>
          </w:rPr>
          <w:tab/>
        </w:r>
        <w:r w:rsidR="00C969B5" w:rsidRPr="00EA3F08">
          <w:rPr>
            <w:rStyle w:val="Hyperlink"/>
          </w:rPr>
          <w:t>Scope</w:t>
        </w:r>
        <w:r w:rsidR="00C969B5">
          <w:rPr>
            <w:webHidden/>
          </w:rPr>
          <w:tab/>
        </w:r>
        <w:r w:rsidR="00C969B5">
          <w:rPr>
            <w:webHidden/>
          </w:rPr>
          <w:fldChar w:fldCharType="begin"/>
        </w:r>
        <w:r w:rsidR="00C969B5">
          <w:rPr>
            <w:webHidden/>
          </w:rPr>
          <w:instrText xml:space="preserve"> PAGEREF _Toc31382619 \h </w:instrText>
        </w:r>
        <w:r w:rsidR="00C969B5">
          <w:rPr>
            <w:webHidden/>
          </w:rPr>
        </w:r>
        <w:r w:rsidR="00C969B5">
          <w:rPr>
            <w:webHidden/>
          </w:rPr>
          <w:fldChar w:fldCharType="separate"/>
        </w:r>
        <w:r w:rsidR="00C969B5">
          <w:rPr>
            <w:webHidden/>
          </w:rPr>
          <w:t>6</w:t>
        </w:r>
        <w:r w:rsidR="00C969B5">
          <w:rPr>
            <w:webHidden/>
          </w:rPr>
          <w:fldChar w:fldCharType="end"/>
        </w:r>
      </w:hyperlink>
    </w:p>
    <w:p w14:paraId="2C02DAFC" w14:textId="6293C28D" w:rsidR="00C969B5" w:rsidRDefault="00F52548">
      <w:pPr>
        <w:pStyle w:val="TOC2"/>
        <w:rPr>
          <w:rFonts w:asciiTheme="minorHAnsi" w:eastAsiaTheme="minorEastAsia" w:hAnsiTheme="minorHAnsi" w:cstheme="minorBidi"/>
          <w:snapToGrid/>
          <w:sz w:val="22"/>
          <w:szCs w:val="22"/>
          <w:lang w:eastAsia="en-GB"/>
        </w:rPr>
      </w:pPr>
      <w:hyperlink w:anchor="_Toc31382620" w:history="1">
        <w:r w:rsidR="00C969B5" w:rsidRPr="00EA3F08">
          <w:rPr>
            <w:rStyle w:val="Hyperlink"/>
          </w:rPr>
          <w:t>2.3</w:t>
        </w:r>
        <w:r w:rsidR="00C969B5">
          <w:rPr>
            <w:rFonts w:asciiTheme="minorHAnsi" w:eastAsiaTheme="minorEastAsia" w:hAnsiTheme="minorHAnsi" w:cstheme="minorBidi"/>
            <w:snapToGrid/>
            <w:sz w:val="22"/>
            <w:szCs w:val="22"/>
            <w:lang w:eastAsia="en-GB"/>
          </w:rPr>
          <w:tab/>
        </w:r>
        <w:r w:rsidR="00C969B5" w:rsidRPr="00EA3F08">
          <w:rPr>
            <w:rStyle w:val="Hyperlink"/>
          </w:rPr>
          <w:t>Groups of MessageDefinitions and Functionality</w:t>
        </w:r>
        <w:r w:rsidR="00C969B5">
          <w:rPr>
            <w:webHidden/>
          </w:rPr>
          <w:tab/>
        </w:r>
        <w:r w:rsidR="00C969B5">
          <w:rPr>
            <w:webHidden/>
          </w:rPr>
          <w:fldChar w:fldCharType="begin"/>
        </w:r>
        <w:r w:rsidR="00C969B5">
          <w:rPr>
            <w:webHidden/>
          </w:rPr>
          <w:instrText xml:space="preserve"> PAGEREF _Toc31382620 \h </w:instrText>
        </w:r>
        <w:r w:rsidR="00C969B5">
          <w:rPr>
            <w:webHidden/>
          </w:rPr>
        </w:r>
        <w:r w:rsidR="00C969B5">
          <w:rPr>
            <w:webHidden/>
          </w:rPr>
          <w:fldChar w:fldCharType="separate"/>
        </w:r>
        <w:r w:rsidR="00C969B5">
          <w:rPr>
            <w:webHidden/>
          </w:rPr>
          <w:t>8</w:t>
        </w:r>
        <w:r w:rsidR="00C969B5">
          <w:rPr>
            <w:webHidden/>
          </w:rPr>
          <w:fldChar w:fldCharType="end"/>
        </w:r>
      </w:hyperlink>
    </w:p>
    <w:p w14:paraId="0497B790" w14:textId="37A308B6" w:rsidR="00C969B5" w:rsidRDefault="00F52548">
      <w:pPr>
        <w:pStyle w:val="TOC1"/>
        <w:rPr>
          <w:rFonts w:asciiTheme="minorHAnsi" w:eastAsiaTheme="minorEastAsia" w:hAnsiTheme="minorHAnsi" w:cstheme="minorBidi"/>
          <w:b w:val="0"/>
          <w:sz w:val="22"/>
          <w:szCs w:val="22"/>
          <w:lang w:eastAsia="en-GB"/>
        </w:rPr>
      </w:pPr>
      <w:hyperlink w:anchor="_Toc31382621" w:history="1">
        <w:r w:rsidR="00C969B5" w:rsidRPr="00EA3F08">
          <w:rPr>
            <w:rStyle w:val="Hyperlink"/>
          </w:rPr>
          <w:t>3</w:t>
        </w:r>
        <w:r w:rsidR="00C969B5">
          <w:rPr>
            <w:rFonts w:asciiTheme="minorHAnsi" w:eastAsiaTheme="minorEastAsia" w:hAnsiTheme="minorHAnsi" w:cstheme="minorBidi"/>
            <w:b w:val="0"/>
            <w:sz w:val="22"/>
            <w:szCs w:val="22"/>
            <w:lang w:eastAsia="en-GB"/>
          </w:rPr>
          <w:tab/>
        </w:r>
        <w:r w:rsidR="00C969B5" w:rsidRPr="00EA3F08">
          <w:rPr>
            <w:rStyle w:val="Hyperlink"/>
          </w:rPr>
          <w:t>BusinessRoles and Participants</w:t>
        </w:r>
        <w:r w:rsidR="00C969B5">
          <w:rPr>
            <w:webHidden/>
          </w:rPr>
          <w:tab/>
        </w:r>
        <w:r w:rsidR="00C969B5">
          <w:rPr>
            <w:webHidden/>
          </w:rPr>
          <w:fldChar w:fldCharType="begin"/>
        </w:r>
        <w:r w:rsidR="00C969B5">
          <w:rPr>
            <w:webHidden/>
          </w:rPr>
          <w:instrText xml:space="preserve"> PAGEREF _Toc31382621 \h </w:instrText>
        </w:r>
        <w:r w:rsidR="00C969B5">
          <w:rPr>
            <w:webHidden/>
          </w:rPr>
        </w:r>
        <w:r w:rsidR="00C969B5">
          <w:rPr>
            <w:webHidden/>
          </w:rPr>
          <w:fldChar w:fldCharType="separate"/>
        </w:r>
        <w:r w:rsidR="00C969B5">
          <w:rPr>
            <w:webHidden/>
          </w:rPr>
          <w:t>9</w:t>
        </w:r>
        <w:r w:rsidR="00C969B5">
          <w:rPr>
            <w:webHidden/>
          </w:rPr>
          <w:fldChar w:fldCharType="end"/>
        </w:r>
      </w:hyperlink>
    </w:p>
    <w:p w14:paraId="4B69C3C3" w14:textId="34C6B600" w:rsidR="00C969B5" w:rsidRDefault="00F52548">
      <w:pPr>
        <w:pStyle w:val="TOC2"/>
        <w:rPr>
          <w:rFonts w:asciiTheme="minorHAnsi" w:eastAsiaTheme="minorEastAsia" w:hAnsiTheme="minorHAnsi" w:cstheme="minorBidi"/>
          <w:snapToGrid/>
          <w:sz w:val="22"/>
          <w:szCs w:val="22"/>
          <w:lang w:eastAsia="en-GB"/>
        </w:rPr>
      </w:pPr>
      <w:hyperlink w:anchor="_Toc31382622" w:history="1">
        <w:r w:rsidR="00C969B5" w:rsidRPr="00EA3F08">
          <w:rPr>
            <w:rStyle w:val="Hyperlink"/>
          </w:rPr>
          <w:t>3.1</w:t>
        </w:r>
        <w:r w:rsidR="00C969B5">
          <w:rPr>
            <w:rFonts w:asciiTheme="minorHAnsi" w:eastAsiaTheme="minorEastAsia" w:hAnsiTheme="minorHAnsi" w:cstheme="minorBidi"/>
            <w:snapToGrid/>
            <w:sz w:val="22"/>
            <w:szCs w:val="22"/>
            <w:lang w:eastAsia="en-GB"/>
          </w:rPr>
          <w:tab/>
        </w:r>
        <w:r w:rsidR="00C969B5" w:rsidRPr="00EA3F08">
          <w:rPr>
            <w:rStyle w:val="Hyperlink"/>
          </w:rPr>
          <w:t>Participants and BusinessRoles Definitions</w:t>
        </w:r>
        <w:r w:rsidR="00C969B5">
          <w:rPr>
            <w:webHidden/>
          </w:rPr>
          <w:tab/>
        </w:r>
        <w:r w:rsidR="00C969B5">
          <w:rPr>
            <w:webHidden/>
          </w:rPr>
          <w:fldChar w:fldCharType="begin"/>
        </w:r>
        <w:r w:rsidR="00C969B5">
          <w:rPr>
            <w:webHidden/>
          </w:rPr>
          <w:instrText xml:space="preserve"> PAGEREF _Toc31382622 \h </w:instrText>
        </w:r>
        <w:r w:rsidR="00C969B5">
          <w:rPr>
            <w:webHidden/>
          </w:rPr>
        </w:r>
        <w:r w:rsidR="00C969B5">
          <w:rPr>
            <w:webHidden/>
          </w:rPr>
          <w:fldChar w:fldCharType="separate"/>
        </w:r>
        <w:r w:rsidR="00C969B5">
          <w:rPr>
            <w:webHidden/>
          </w:rPr>
          <w:t>9</w:t>
        </w:r>
        <w:r w:rsidR="00C969B5">
          <w:rPr>
            <w:webHidden/>
          </w:rPr>
          <w:fldChar w:fldCharType="end"/>
        </w:r>
      </w:hyperlink>
    </w:p>
    <w:p w14:paraId="3387EF60" w14:textId="0D0F932B" w:rsidR="00C969B5" w:rsidRDefault="00F52548">
      <w:pPr>
        <w:pStyle w:val="TOC2"/>
        <w:rPr>
          <w:rFonts w:asciiTheme="minorHAnsi" w:eastAsiaTheme="minorEastAsia" w:hAnsiTheme="minorHAnsi" w:cstheme="minorBidi"/>
          <w:snapToGrid/>
          <w:sz w:val="22"/>
          <w:szCs w:val="22"/>
          <w:lang w:eastAsia="en-GB"/>
        </w:rPr>
      </w:pPr>
      <w:hyperlink w:anchor="_Toc31382623" w:history="1">
        <w:r w:rsidR="00C969B5" w:rsidRPr="00EA3F08">
          <w:rPr>
            <w:rStyle w:val="Hyperlink"/>
          </w:rPr>
          <w:t>3.2</w:t>
        </w:r>
        <w:r w:rsidR="00C969B5">
          <w:rPr>
            <w:rFonts w:asciiTheme="minorHAnsi" w:eastAsiaTheme="minorEastAsia" w:hAnsiTheme="minorHAnsi" w:cstheme="minorBidi"/>
            <w:snapToGrid/>
            <w:sz w:val="22"/>
            <w:szCs w:val="22"/>
            <w:lang w:eastAsia="en-GB"/>
          </w:rPr>
          <w:tab/>
        </w:r>
        <w:r w:rsidR="00C969B5" w:rsidRPr="00EA3F08">
          <w:rPr>
            <w:rStyle w:val="Hyperlink"/>
          </w:rPr>
          <w:t>BusinessRoles and Participants Table</w:t>
        </w:r>
        <w:r w:rsidR="00C969B5">
          <w:rPr>
            <w:webHidden/>
          </w:rPr>
          <w:tab/>
        </w:r>
        <w:r w:rsidR="00C969B5">
          <w:rPr>
            <w:webHidden/>
          </w:rPr>
          <w:fldChar w:fldCharType="begin"/>
        </w:r>
        <w:r w:rsidR="00C969B5">
          <w:rPr>
            <w:webHidden/>
          </w:rPr>
          <w:instrText xml:space="preserve"> PAGEREF _Toc31382623 \h </w:instrText>
        </w:r>
        <w:r w:rsidR="00C969B5">
          <w:rPr>
            <w:webHidden/>
          </w:rPr>
        </w:r>
        <w:r w:rsidR="00C969B5">
          <w:rPr>
            <w:webHidden/>
          </w:rPr>
          <w:fldChar w:fldCharType="separate"/>
        </w:r>
        <w:r w:rsidR="00C969B5">
          <w:rPr>
            <w:webHidden/>
          </w:rPr>
          <w:t>10</w:t>
        </w:r>
        <w:r w:rsidR="00C969B5">
          <w:rPr>
            <w:webHidden/>
          </w:rPr>
          <w:fldChar w:fldCharType="end"/>
        </w:r>
      </w:hyperlink>
    </w:p>
    <w:p w14:paraId="00F7000F" w14:textId="397BDA9A" w:rsidR="00C969B5" w:rsidRDefault="00F52548">
      <w:pPr>
        <w:pStyle w:val="TOC1"/>
        <w:rPr>
          <w:rFonts w:asciiTheme="minorHAnsi" w:eastAsiaTheme="minorEastAsia" w:hAnsiTheme="minorHAnsi" w:cstheme="minorBidi"/>
          <w:b w:val="0"/>
          <w:sz w:val="22"/>
          <w:szCs w:val="22"/>
          <w:lang w:eastAsia="en-GB"/>
        </w:rPr>
      </w:pPr>
      <w:hyperlink w:anchor="_Toc31382624" w:history="1">
        <w:r w:rsidR="00C969B5" w:rsidRPr="00EA3F08">
          <w:rPr>
            <w:rStyle w:val="Hyperlink"/>
          </w:rPr>
          <w:t>4</w:t>
        </w:r>
        <w:r w:rsidR="00C969B5">
          <w:rPr>
            <w:rFonts w:asciiTheme="minorHAnsi" w:eastAsiaTheme="minorEastAsia" w:hAnsiTheme="minorHAnsi" w:cstheme="minorBidi"/>
            <w:b w:val="0"/>
            <w:sz w:val="22"/>
            <w:szCs w:val="22"/>
            <w:lang w:eastAsia="en-GB"/>
          </w:rPr>
          <w:tab/>
        </w:r>
        <w:r w:rsidR="00C969B5" w:rsidRPr="00EA3F08">
          <w:rPr>
            <w:rStyle w:val="Hyperlink"/>
          </w:rPr>
          <w:t>BusinessProcess Description</w:t>
        </w:r>
        <w:r w:rsidR="00C969B5">
          <w:rPr>
            <w:webHidden/>
          </w:rPr>
          <w:tab/>
        </w:r>
        <w:r w:rsidR="00C969B5">
          <w:rPr>
            <w:webHidden/>
          </w:rPr>
          <w:fldChar w:fldCharType="begin"/>
        </w:r>
        <w:r w:rsidR="00C969B5">
          <w:rPr>
            <w:webHidden/>
          </w:rPr>
          <w:instrText xml:space="preserve"> PAGEREF _Toc31382624 \h </w:instrText>
        </w:r>
        <w:r w:rsidR="00C969B5">
          <w:rPr>
            <w:webHidden/>
          </w:rPr>
        </w:r>
        <w:r w:rsidR="00C969B5">
          <w:rPr>
            <w:webHidden/>
          </w:rPr>
          <w:fldChar w:fldCharType="separate"/>
        </w:r>
        <w:r w:rsidR="00C969B5">
          <w:rPr>
            <w:webHidden/>
          </w:rPr>
          <w:t>11</w:t>
        </w:r>
        <w:r w:rsidR="00C969B5">
          <w:rPr>
            <w:webHidden/>
          </w:rPr>
          <w:fldChar w:fldCharType="end"/>
        </w:r>
      </w:hyperlink>
    </w:p>
    <w:p w14:paraId="1EC9EC2F" w14:textId="79A15776" w:rsidR="00C969B5" w:rsidRDefault="00F52548">
      <w:pPr>
        <w:pStyle w:val="TOC1"/>
        <w:rPr>
          <w:rFonts w:asciiTheme="minorHAnsi" w:eastAsiaTheme="minorEastAsia" w:hAnsiTheme="minorHAnsi" w:cstheme="minorBidi"/>
          <w:b w:val="0"/>
          <w:sz w:val="22"/>
          <w:szCs w:val="22"/>
          <w:lang w:eastAsia="en-GB"/>
        </w:rPr>
      </w:pPr>
      <w:hyperlink w:anchor="_Toc31382625" w:history="1">
        <w:r w:rsidR="00C969B5" w:rsidRPr="00EA3F08">
          <w:rPr>
            <w:rStyle w:val="Hyperlink"/>
          </w:rPr>
          <w:t>5</w:t>
        </w:r>
        <w:r w:rsidR="00C969B5">
          <w:rPr>
            <w:rFonts w:asciiTheme="minorHAnsi" w:eastAsiaTheme="minorEastAsia" w:hAnsiTheme="minorHAnsi" w:cstheme="minorBidi"/>
            <w:b w:val="0"/>
            <w:sz w:val="22"/>
            <w:szCs w:val="22"/>
            <w:lang w:eastAsia="en-GB"/>
          </w:rPr>
          <w:tab/>
        </w:r>
        <w:r w:rsidR="00C969B5" w:rsidRPr="00EA3F08">
          <w:rPr>
            <w:rStyle w:val="Hyperlink"/>
          </w:rPr>
          <w:t>Description of BusinessActivities</w:t>
        </w:r>
        <w:r w:rsidR="00C969B5">
          <w:rPr>
            <w:webHidden/>
          </w:rPr>
          <w:tab/>
        </w:r>
        <w:r w:rsidR="00C969B5">
          <w:rPr>
            <w:webHidden/>
          </w:rPr>
          <w:fldChar w:fldCharType="begin"/>
        </w:r>
        <w:r w:rsidR="00C969B5">
          <w:rPr>
            <w:webHidden/>
          </w:rPr>
          <w:instrText xml:space="preserve"> PAGEREF _Toc31382625 \h </w:instrText>
        </w:r>
        <w:r w:rsidR="00C969B5">
          <w:rPr>
            <w:webHidden/>
          </w:rPr>
        </w:r>
        <w:r w:rsidR="00C969B5">
          <w:rPr>
            <w:webHidden/>
          </w:rPr>
          <w:fldChar w:fldCharType="separate"/>
        </w:r>
        <w:r w:rsidR="00C969B5">
          <w:rPr>
            <w:webHidden/>
          </w:rPr>
          <w:t>12</w:t>
        </w:r>
        <w:r w:rsidR="00C969B5">
          <w:rPr>
            <w:webHidden/>
          </w:rPr>
          <w:fldChar w:fldCharType="end"/>
        </w:r>
      </w:hyperlink>
    </w:p>
    <w:p w14:paraId="43768B69" w14:textId="6298544A" w:rsidR="00C969B5" w:rsidRDefault="00F52548">
      <w:pPr>
        <w:pStyle w:val="TOC2"/>
        <w:rPr>
          <w:rFonts w:asciiTheme="minorHAnsi" w:eastAsiaTheme="minorEastAsia" w:hAnsiTheme="minorHAnsi" w:cstheme="minorBidi"/>
          <w:snapToGrid/>
          <w:sz w:val="22"/>
          <w:szCs w:val="22"/>
          <w:lang w:eastAsia="en-GB"/>
        </w:rPr>
      </w:pPr>
      <w:hyperlink w:anchor="_Toc31382626" w:history="1">
        <w:r w:rsidR="00C969B5" w:rsidRPr="00EA3F08">
          <w:rPr>
            <w:rStyle w:val="Hyperlink"/>
          </w:rPr>
          <w:t>5.1</w:t>
        </w:r>
        <w:r w:rsidR="00C969B5">
          <w:rPr>
            <w:rFonts w:asciiTheme="minorHAnsi" w:eastAsiaTheme="minorEastAsia" w:hAnsiTheme="minorHAnsi" w:cstheme="minorBidi"/>
            <w:snapToGrid/>
            <w:sz w:val="22"/>
            <w:szCs w:val="22"/>
            <w:lang w:eastAsia="en-GB"/>
          </w:rPr>
          <w:tab/>
        </w:r>
        <w:r w:rsidR="00C969B5" w:rsidRPr="00EA3F08">
          <w:rPr>
            <w:rStyle w:val="Hyperlink"/>
          </w:rPr>
          <w:t>Shareholders Identification Disclosure</w:t>
        </w:r>
        <w:r w:rsidR="00C969B5">
          <w:rPr>
            <w:webHidden/>
          </w:rPr>
          <w:tab/>
        </w:r>
        <w:r w:rsidR="00C969B5">
          <w:rPr>
            <w:webHidden/>
          </w:rPr>
          <w:fldChar w:fldCharType="begin"/>
        </w:r>
        <w:r w:rsidR="00C969B5">
          <w:rPr>
            <w:webHidden/>
          </w:rPr>
          <w:instrText xml:space="preserve"> PAGEREF _Toc31382626 \h </w:instrText>
        </w:r>
        <w:r w:rsidR="00C969B5">
          <w:rPr>
            <w:webHidden/>
          </w:rPr>
        </w:r>
        <w:r w:rsidR="00C969B5">
          <w:rPr>
            <w:webHidden/>
          </w:rPr>
          <w:fldChar w:fldCharType="separate"/>
        </w:r>
        <w:r w:rsidR="00C969B5">
          <w:rPr>
            <w:webHidden/>
          </w:rPr>
          <w:t>12</w:t>
        </w:r>
        <w:r w:rsidR="00C969B5">
          <w:rPr>
            <w:webHidden/>
          </w:rPr>
          <w:fldChar w:fldCharType="end"/>
        </w:r>
      </w:hyperlink>
    </w:p>
    <w:p w14:paraId="35CF134C" w14:textId="4F6E420F" w:rsidR="00C969B5" w:rsidRDefault="00F52548">
      <w:pPr>
        <w:pStyle w:val="TOC1"/>
        <w:rPr>
          <w:rFonts w:asciiTheme="minorHAnsi" w:eastAsiaTheme="minorEastAsia" w:hAnsiTheme="minorHAnsi" w:cstheme="minorBidi"/>
          <w:b w:val="0"/>
          <w:sz w:val="22"/>
          <w:szCs w:val="22"/>
          <w:lang w:eastAsia="en-GB"/>
        </w:rPr>
      </w:pPr>
      <w:hyperlink w:anchor="_Toc31382627" w:history="1">
        <w:r w:rsidR="00C969B5" w:rsidRPr="00EA3F08">
          <w:rPr>
            <w:rStyle w:val="Hyperlink"/>
          </w:rPr>
          <w:t>6</w:t>
        </w:r>
        <w:r w:rsidR="00C969B5">
          <w:rPr>
            <w:rFonts w:asciiTheme="minorHAnsi" w:eastAsiaTheme="minorEastAsia" w:hAnsiTheme="minorHAnsi" w:cstheme="minorBidi"/>
            <w:b w:val="0"/>
            <w:sz w:val="22"/>
            <w:szCs w:val="22"/>
            <w:lang w:eastAsia="en-GB"/>
          </w:rPr>
          <w:tab/>
        </w:r>
        <w:r w:rsidR="00C969B5" w:rsidRPr="00EA3F08">
          <w:rPr>
            <w:rStyle w:val="Hyperlink"/>
          </w:rPr>
          <w:t>BusinessTransactions</w:t>
        </w:r>
        <w:r w:rsidR="00C969B5">
          <w:rPr>
            <w:webHidden/>
          </w:rPr>
          <w:tab/>
        </w:r>
        <w:r w:rsidR="00C969B5">
          <w:rPr>
            <w:webHidden/>
          </w:rPr>
          <w:fldChar w:fldCharType="begin"/>
        </w:r>
        <w:r w:rsidR="00C969B5">
          <w:rPr>
            <w:webHidden/>
          </w:rPr>
          <w:instrText xml:space="preserve"> PAGEREF _Toc31382627 \h </w:instrText>
        </w:r>
        <w:r w:rsidR="00C969B5">
          <w:rPr>
            <w:webHidden/>
          </w:rPr>
        </w:r>
        <w:r w:rsidR="00C969B5">
          <w:rPr>
            <w:webHidden/>
          </w:rPr>
          <w:fldChar w:fldCharType="separate"/>
        </w:r>
        <w:r w:rsidR="00C969B5">
          <w:rPr>
            <w:webHidden/>
          </w:rPr>
          <w:t>14</w:t>
        </w:r>
        <w:r w:rsidR="00C969B5">
          <w:rPr>
            <w:webHidden/>
          </w:rPr>
          <w:fldChar w:fldCharType="end"/>
        </w:r>
      </w:hyperlink>
    </w:p>
    <w:p w14:paraId="64242C2A" w14:textId="4BCFA041" w:rsidR="00C969B5" w:rsidRDefault="00F52548">
      <w:pPr>
        <w:pStyle w:val="TOC2"/>
        <w:rPr>
          <w:rFonts w:asciiTheme="minorHAnsi" w:eastAsiaTheme="minorEastAsia" w:hAnsiTheme="minorHAnsi" w:cstheme="minorBidi"/>
          <w:snapToGrid/>
          <w:sz w:val="22"/>
          <w:szCs w:val="22"/>
          <w:lang w:eastAsia="en-GB"/>
        </w:rPr>
      </w:pPr>
      <w:hyperlink w:anchor="_Toc31382628" w:history="1">
        <w:r w:rsidR="00C969B5" w:rsidRPr="00EA3F08">
          <w:rPr>
            <w:rStyle w:val="Hyperlink"/>
          </w:rPr>
          <w:t>6.1</w:t>
        </w:r>
        <w:r w:rsidR="00C969B5">
          <w:rPr>
            <w:rFonts w:asciiTheme="minorHAnsi" w:eastAsiaTheme="minorEastAsia" w:hAnsiTheme="minorHAnsi" w:cstheme="minorBidi"/>
            <w:snapToGrid/>
            <w:sz w:val="22"/>
            <w:szCs w:val="22"/>
            <w:lang w:eastAsia="en-GB"/>
          </w:rPr>
          <w:tab/>
        </w:r>
        <w:r w:rsidR="00C969B5" w:rsidRPr="00EA3F08">
          <w:rPr>
            <w:rStyle w:val="Hyperlink"/>
          </w:rPr>
          <w:t>Disclosure Request Scenario</w:t>
        </w:r>
        <w:r w:rsidR="00C969B5">
          <w:rPr>
            <w:webHidden/>
          </w:rPr>
          <w:tab/>
        </w:r>
        <w:r w:rsidR="00C969B5">
          <w:rPr>
            <w:webHidden/>
          </w:rPr>
          <w:fldChar w:fldCharType="begin"/>
        </w:r>
        <w:r w:rsidR="00C969B5">
          <w:rPr>
            <w:webHidden/>
          </w:rPr>
          <w:instrText xml:space="preserve"> PAGEREF _Toc31382628 \h </w:instrText>
        </w:r>
        <w:r w:rsidR="00C969B5">
          <w:rPr>
            <w:webHidden/>
          </w:rPr>
        </w:r>
        <w:r w:rsidR="00C969B5">
          <w:rPr>
            <w:webHidden/>
          </w:rPr>
          <w:fldChar w:fldCharType="separate"/>
        </w:r>
        <w:r w:rsidR="00C969B5">
          <w:rPr>
            <w:webHidden/>
          </w:rPr>
          <w:t>14</w:t>
        </w:r>
        <w:r w:rsidR="00C969B5">
          <w:rPr>
            <w:webHidden/>
          </w:rPr>
          <w:fldChar w:fldCharType="end"/>
        </w:r>
      </w:hyperlink>
    </w:p>
    <w:p w14:paraId="5ABF3421" w14:textId="6923D91A" w:rsidR="00C969B5" w:rsidRDefault="00F52548">
      <w:pPr>
        <w:pStyle w:val="TOC2"/>
        <w:rPr>
          <w:rFonts w:asciiTheme="minorHAnsi" w:eastAsiaTheme="minorEastAsia" w:hAnsiTheme="minorHAnsi" w:cstheme="minorBidi"/>
          <w:snapToGrid/>
          <w:sz w:val="22"/>
          <w:szCs w:val="22"/>
          <w:lang w:eastAsia="en-GB"/>
        </w:rPr>
      </w:pPr>
      <w:hyperlink w:anchor="_Toc31382629" w:history="1">
        <w:r w:rsidR="00C969B5" w:rsidRPr="00EA3F08">
          <w:rPr>
            <w:rStyle w:val="Hyperlink"/>
          </w:rPr>
          <w:t>6.2</w:t>
        </w:r>
        <w:r w:rsidR="00C969B5">
          <w:rPr>
            <w:rFonts w:asciiTheme="minorHAnsi" w:eastAsiaTheme="minorEastAsia" w:hAnsiTheme="minorHAnsi" w:cstheme="minorBidi"/>
            <w:snapToGrid/>
            <w:sz w:val="22"/>
            <w:szCs w:val="22"/>
            <w:lang w:eastAsia="en-GB"/>
          </w:rPr>
          <w:tab/>
        </w:r>
        <w:r w:rsidR="00C969B5" w:rsidRPr="00EA3F08">
          <w:rPr>
            <w:rStyle w:val="Hyperlink"/>
          </w:rPr>
          <w:t>Disclosure Cancellation Scenario</w:t>
        </w:r>
        <w:r w:rsidR="00C969B5">
          <w:rPr>
            <w:webHidden/>
          </w:rPr>
          <w:tab/>
        </w:r>
        <w:r w:rsidR="00C969B5">
          <w:rPr>
            <w:webHidden/>
          </w:rPr>
          <w:fldChar w:fldCharType="begin"/>
        </w:r>
        <w:r w:rsidR="00C969B5">
          <w:rPr>
            <w:webHidden/>
          </w:rPr>
          <w:instrText xml:space="preserve"> PAGEREF _Toc31382629 \h </w:instrText>
        </w:r>
        <w:r w:rsidR="00C969B5">
          <w:rPr>
            <w:webHidden/>
          </w:rPr>
        </w:r>
        <w:r w:rsidR="00C969B5">
          <w:rPr>
            <w:webHidden/>
          </w:rPr>
          <w:fldChar w:fldCharType="separate"/>
        </w:r>
        <w:r w:rsidR="00C969B5">
          <w:rPr>
            <w:webHidden/>
          </w:rPr>
          <w:t>15</w:t>
        </w:r>
        <w:r w:rsidR="00C969B5">
          <w:rPr>
            <w:webHidden/>
          </w:rPr>
          <w:fldChar w:fldCharType="end"/>
        </w:r>
      </w:hyperlink>
    </w:p>
    <w:p w14:paraId="743FACE7" w14:textId="712759D0" w:rsidR="00C969B5" w:rsidRDefault="00F52548">
      <w:pPr>
        <w:pStyle w:val="TOC2"/>
        <w:rPr>
          <w:rFonts w:asciiTheme="minorHAnsi" w:eastAsiaTheme="minorEastAsia" w:hAnsiTheme="minorHAnsi" w:cstheme="minorBidi"/>
          <w:snapToGrid/>
          <w:sz w:val="22"/>
          <w:szCs w:val="22"/>
          <w:lang w:eastAsia="en-GB"/>
        </w:rPr>
      </w:pPr>
      <w:hyperlink w:anchor="_Toc31382630" w:history="1">
        <w:r w:rsidR="00C969B5" w:rsidRPr="00EA3F08">
          <w:rPr>
            <w:rStyle w:val="Hyperlink"/>
          </w:rPr>
          <w:t>6.3</w:t>
        </w:r>
        <w:r w:rsidR="00C969B5">
          <w:rPr>
            <w:rFonts w:asciiTheme="minorHAnsi" w:eastAsiaTheme="minorEastAsia" w:hAnsiTheme="minorHAnsi" w:cstheme="minorBidi"/>
            <w:snapToGrid/>
            <w:sz w:val="22"/>
            <w:szCs w:val="22"/>
            <w:lang w:eastAsia="en-GB"/>
          </w:rPr>
          <w:tab/>
        </w:r>
        <w:r w:rsidR="00C969B5" w:rsidRPr="00EA3F08">
          <w:rPr>
            <w:rStyle w:val="Hyperlink"/>
          </w:rPr>
          <w:t>Disclosure Response Cancellation Scenario</w:t>
        </w:r>
        <w:r w:rsidR="00C969B5">
          <w:rPr>
            <w:webHidden/>
          </w:rPr>
          <w:tab/>
        </w:r>
        <w:r w:rsidR="00C969B5">
          <w:rPr>
            <w:webHidden/>
          </w:rPr>
          <w:fldChar w:fldCharType="begin"/>
        </w:r>
        <w:r w:rsidR="00C969B5">
          <w:rPr>
            <w:webHidden/>
          </w:rPr>
          <w:instrText xml:space="preserve"> PAGEREF _Toc31382630 \h </w:instrText>
        </w:r>
        <w:r w:rsidR="00C969B5">
          <w:rPr>
            <w:webHidden/>
          </w:rPr>
        </w:r>
        <w:r w:rsidR="00C969B5">
          <w:rPr>
            <w:webHidden/>
          </w:rPr>
          <w:fldChar w:fldCharType="separate"/>
        </w:r>
        <w:r w:rsidR="00C969B5">
          <w:rPr>
            <w:webHidden/>
          </w:rPr>
          <w:t>15</w:t>
        </w:r>
        <w:r w:rsidR="00C969B5">
          <w:rPr>
            <w:webHidden/>
          </w:rPr>
          <w:fldChar w:fldCharType="end"/>
        </w:r>
      </w:hyperlink>
    </w:p>
    <w:p w14:paraId="49D90EBB" w14:textId="215CCC18" w:rsidR="00C969B5" w:rsidRDefault="00F52548">
      <w:pPr>
        <w:pStyle w:val="TOC1"/>
        <w:rPr>
          <w:rFonts w:asciiTheme="minorHAnsi" w:eastAsiaTheme="minorEastAsia" w:hAnsiTheme="minorHAnsi" w:cstheme="minorBidi"/>
          <w:b w:val="0"/>
          <w:sz w:val="22"/>
          <w:szCs w:val="22"/>
          <w:lang w:eastAsia="en-GB"/>
        </w:rPr>
      </w:pPr>
      <w:hyperlink w:anchor="_Toc31382631" w:history="1">
        <w:r w:rsidR="00C969B5" w:rsidRPr="00EA3F08">
          <w:rPr>
            <w:rStyle w:val="Hyperlink"/>
          </w:rPr>
          <w:t>7</w:t>
        </w:r>
        <w:r w:rsidR="00C969B5">
          <w:rPr>
            <w:rFonts w:asciiTheme="minorHAnsi" w:eastAsiaTheme="minorEastAsia" w:hAnsiTheme="minorHAnsi" w:cstheme="minorBidi"/>
            <w:b w:val="0"/>
            <w:sz w:val="22"/>
            <w:szCs w:val="22"/>
            <w:lang w:eastAsia="en-GB"/>
          </w:rPr>
          <w:tab/>
        </w:r>
        <w:r w:rsidR="00C969B5" w:rsidRPr="00EA3F08">
          <w:rPr>
            <w:rStyle w:val="Hyperlink"/>
          </w:rPr>
          <w:t>Business Examples</w:t>
        </w:r>
        <w:r w:rsidR="00C969B5">
          <w:rPr>
            <w:webHidden/>
          </w:rPr>
          <w:tab/>
        </w:r>
        <w:r w:rsidR="00C969B5">
          <w:rPr>
            <w:webHidden/>
          </w:rPr>
          <w:fldChar w:fldCharType="begin"/>
        </w:r>
        <w:r w:rsidR="00C969B5">
          <w:rPr>
            <w:webHidden/>
          </w:rPr>
          <w:instrText xml:space="preserve"> PAGEREF _Toc31382631 \h </w:instrText>
        </w:r>
        <w:r w:rsidR="00C969B5">
          <w:rPr>
            <w:webHidden/>
          </w:rPr>
        </w:r>
        <w:r w:rsidR="00C969B5">
          <w:rPr>
            <w:webHidden/>
          </w:rPr>
          <w:fldChar w:fldCharType="separate"/>
        </w:r>
        <w:r w:rsidR="00C969B5">
          <w:rPr>
            <w:webHidden/>
          </w:rPr>
          <w:t>17</w:t>
        </w:r>
        <w:r w:rsidR="00C969B5">
          <w:rPr>
            <w:webHidden/>
          </w:rPr>
          <w:fldChar w:fldCharType="end"/>
        </w:r>
      </w:hyperlink>
    </w:p>
    <w:p w14:paraId="2716FCAB" w14:textId="3D5F5973" w:rsidR="00C969B5" w:rsidRDefault="00F52548">
      <w:pPr>
        <w:pStyle w:val="TOC2"/>
        <w:rPr>
          <w:rFonts w:asciiTheme="minorHAnsi" w:eastAsiaTheme="minorEastAsia" w:hAnsiTheme="minorHAnsi" w:cstheme="minorBidi"/>
          <w:snapToGrid/>
          <w:sz w:val="22"/>
          <w:szCs w:val="22"/>
          <w:lang w:eastAsia="en-GB"/>
        </w:rPr>
      </w:pPr>
      <w:hyperlink w:anchor="_Toc31382632" w:history="1">
        <w:r w:rsidR="00C969B5" w:rsidRPr="00EA3F08">
          <w:rPr>
            <w:rStyle w:val="Hyperlink"/>
          </w:rPr>
          <w:t>7.1</w:t>
        </w:r>
        <w:r w:rsidR="00C969B5">
          <w:rPr>
            <w:rFonts w:asciiTheme="minorHAnsi" w:eastAsiaTheme="minorEastAsia" w:hAnsiTheme="minorHAnsi" w:cstheme="minorBidi"/>
            <w:snapToGrid/>
            <w:sz w:val="22"/>
            <w:szCs w:val="22"/>
            <w:lang w:eastAsia="en-GB"/>
          </w:rPr>
          <w:tab/>
        </w:r>
        <w:r w:rsidR="00C969B5" w:rsidRPr="00EA3F08">
          <w:rPr>
            <w:rStyle w:val="Hyperlink"/>
          </w:rPr>
          <w:t>ShareholdersIdentificationDisclosureRequest - seev.045.001.02</w:t>
        </w:r>
        <w:r w:rsidR="00C969B5">
          <w:rPr>
            <w:webHidden/>
          </w:rPr>
          <w:tab/>
        </w:r>
        <w:r w:rsidR="00C969B5">
          <w:rPr>
            <w:webHidden/>
          </w:rPr>
          <w:fldChar w:fldCharType="begin"/>
        </w:r>
        <w:r w:rsidR="00C969B5">
          <w:rPr>
            <w:webHidden/>
          </w:rPr>
          <w:instrText xml:space="preserve"> PAGEREF _Toc31382632 \h </w:instrText>
        </w:r>
        <w:r w:rsidR="00C969B5">
          <w:rPr>
            <w:webHidden/>
          </w:rPr>
        </w:r>
        <w:r w:rsidR="00C969B5">
          <w:rPr>
            <w:webHidden/>
          </w:rPr>
          <w:fldChar w:fldCharType="separate"/>
        </w:r>
        <w:r w:rsidR="00C969B5">
          <w:rPr>
            <w:webHidden/>
          </w:rPr>
          <w:t>17</w:t>
        </w:r>
        <w:r w:rsidR="00C969B5">
          <w:rPr>
            <w:webHidden/>
          </w:rPr>
          <w:fldChar w:fldCharType="end"/>
        </w:r>
      </w:hyperlink>
    </w:p>
    <w:p w14:paraId="37E7F2B4" w14:textId="1D18E2F9" w:rsidR="00C969B5" w:rsidRDefault="00F52548">
      <w:pPr>
        <w:pStyle w:val="TOC2"/>
        <w:rPr>
          <w:rFonts w:asciiTheme="minorHAnsi" w:eastAsiaTheme="minorEastAsia" w:hAnsiTheme="minorHAnsi" w:cstheme="minorBidi"/>
          <w:snapToGrid/>
          <w:sz w:val="22"/>
          <w:szCs w:val="22"/>
          <w:lang w:eastAsia="en-GB"/>
        </w:rPr>
      </w:pPr>
      <w:hyperlink w:anchor="_Toc31382633" w:history="1">
        <w:r w:rsidR="00C969B5" w:rsidRPr="00EA3F08">
          <w:rPr>
            <w:rStyle w:val="Hyperlink"/>
          </w:rPr>
          <w:t>7.2</w:t>
        </w:r>
        <w:r w:rsidR="00C969B5">
          <w:rPr>
            <w:rFonts w:asciiTheme="minorHAnsi" w:eastAsiaTheme="minorEastAsia" w:hAnsiTheme="minorHAnsi" w:cstheme="minorBidi"/>
            <w:snapToGrid/>
            <w:sz w:val="22"/>
            <w:szCs w:val="22"/>
            <w:lang w:eastAsia="en-GB"/>
          </w:rPr>
          <w:tab/>
        </w:r>
        <w:r w:rsidR="00C969B5" w:rsidRPr="00EA3F08">
          <w:rPr>
            <w:rStyle w:val="Hyperlink"/>
          </w:rPr>
          <w:t>ShareholdersIdentificationDisclosureRequestCancellationAdvice - seev.046.001.01</w:t>
        </w:r>
        <w:r w:rsidR="00C969B5">
          <w:rPr>
            <w:webHidden/>
          </w:rPr>
          <w:tab/>
        </w:r>
        <w:r w:rsidR="00C969B5">
          <w:rPr>
            <w:webHidden/>
          </w:rPr>
          <w:fldChar w:fldCharType="begin"/>
        </w:r>
        <w:r w:rsidR="00C969B5">
          <w:rPr>
            <w:webHidden/>
          </w:rPr>
          <w:instrText xml:space="preserve"> PAGEREF _Toc31382633 \h </w:instrText>
        </w:r>
        <w:r w:rsidR="00C969B5">
          <w:rPr>
            <w:webHidden/>
          </w:rPr>
        </w:r>
        <w:r w:rsidR="00C969B5">
          <w:rPr>
            <w:webHidden/>
          </w:rPr>
          <w:fldChar w:fldCharType="separate"/>
        </w:r>
        <w:r w:rsidR="00C969B5">
          <w:rPr>
            <w:webHidden/>
          </w:rPr>
          <w:t>20</w:t>
        </w:r>
        <w:r w:rsidR="00C969B5">
          <w:rPr>
            <w:webHidden/>
          </w:rPr>
          <w:fldChar w:fldCharType="end"/>
        </w:r>
      </w:hyperlink>
    </w:p>
    <w:p w14:paraId="5856C146" w14:textId="79DF9809" w:rsidR="00C969B5" w:rsidRDefault="00F52548">
      <w:pPr>
        <w:pStyle w:val="TOC2"/>
        <w:rPr>
          <w:rFonts w:asciiTheme="minorHAnsi" w:eastAsiaTheme="minorEastAsia" w:hAnsiTheme="minorHAnsi" w:cstheme="minorBidi"/>
          <w:snapToGrid/>
          <w:sz w:val="22"/>
          <w:szCs w:val="22"/>
          <w:lang w:eastAsia="en-GB"/>
        </w:rPr>
      </w:pPr>
      <w:hyperlink w:anchor="_Toc31382634" w:history="1">
        <w:r w:rsidR="00C969B5" w:rsidRPr="00EA3F08">
          <w:rPr>
            <w:rStyle w:val="Hyperlink"/>
          </w:rPr>
          <w:t>7.3</w:t>
        </w:r>
        <w:r w:rsidR="00C969B5">
          <w:rPr>
            <w:rFonts w:asciiTheme="minorHAnsi" w:eastAsiaTheme="minorEastAsia" w:hAnsiTheme="minorHAnsi" w:cstheme="minorBidi"/>
            <w:snapToGrid/>
            <w:sz w:val="22"/>
            <w:szCs w:val="22"/>
            <w:lang w:eastAsia="en-GB"/>
          </w:rPr>
          <w:tab/>
        </w:r>
        <w:r w:rsidR="00C969B5" w:rsidRPr="00EA3F08">
          <w:rPr>
            <w:rStyle w:val="Hyperlink"/>
          </w:rPr>
          <w:t>ShareholdersIdentificationDisclosureResponse - seev.047.001.01</w:t>
        </w:r>
        <w:r w:rsidR="00C969B5">
          <w:rPr>
            <w:webHidden/>
          </w:rPr>
          <w:tab/>
        </w:r>
        <w:r w:rsidR="00C969B5">
          <w:rPr>
            <w:webHidden/>
          </w:rPr>
          <w:fldChar w:fldCharType="begin"/>
        </w:r>
        <w:r w:rsidR="00C969B5">
          <w:rPr>
            <w:webHidden/>
          </w:rPr>
          <w:instrText xml:space="preserve"> PAGEREF _Toc31382634 \h </w:instrText>
        </w:r>
        <w:r w:rsidR="00C969B5">
          <w:rPr>
            <w:webHidden/>
          </w:rPr>
        </w:r>
        <w:r w:rsidR="00C969B5">
          <w:rPr>
            <w:webHidden/>
          </w:rPr>
          <w:fldChar w:fldCharType="separate"/>
        </w:r>
        <w:r w:rsidR="00C969B5">
          <w:rPr>
            <w:webHidden/>
          </w:rPr>
          <w:t>22</w:t>
        </w:r>
        <w:r w:rsidR="00C969B5">
          <w:rPr>
            <w:webHidden/>
          </w:rPr>
          <w:fldChar w:fldCharType="end"/>
        </w:r>
      </w:hyperlink>
    </w:p>
    <w:p w14:paraId="13418B20" w14:textId="7BFBFF6F" w:rsidR="00C969B5" w:rsidRDefault="00F52548">
      <w:pPr>
        <w:pStyle w:val="TOC2"/>
        <w:rPr>
          <w:rFonts w:asciiTheme="minorHAnsi" w:eastAsiaTheme="minorEastAsia" w:hAnsiTheme="minorHAnsi" w:cstheme="minorBidi"/>
          <w:snapToGrid/>
          <w:sz w:val="22"/>
          <w:szCs w:val="22"/>
          <w:lang w:eastAsia="en-GB"/>
        </w:rPr>
      </w:pPr>
      <w:hyperlink w:anchor="_Toc31382635" w:history="1">
        <w:r w:rsidR="00C969B5" w:rsidRPr="00EA3F08">
          <w:rPr>
            <w:rStyle w:val="Hyperlink"/>
          </w:rPr>
          <w:t>7.4</w:t>
        </w:r>
        <w:r w:rsidR="00C969B5">
          <w:rPr>
            <w:rFonts w:asciiTheme="minorHAnsi" w:eastAsiaTheme="minorEastAsia" w:hAnsiTheme="minorHAnsi" w:cstheme="minorBidi"/>
            <w:snapToGrid/>
            <w:sz w:val="22"/>
            <w:szCs w:val="22"/>
            <w:lang w:eastAsia="en-GB"/>
          </w:rPr>
          <w:tab/>
        </w:r>
        <w:r w:rsidR="00C969B5" w:rsidRPr="00EA3F08">
          <w:rPr>
            <w:rStyle w:val="Hyperlink"/>
          </w:rPr>
          <w:t>ShareholderIdentificationDisclosureResponseCancellationAdvice - seev.048.001.01</w:t>
        </w:r>
        <w:r w:rsidR="00C969B5">
          <w:rPr>
            <w:webHidden/>
          </w:rPr>
          <w:tab/>
        </w:r>
        <w:r w:rsidR="00C969B5">
          <w:rPr>
            <w:webHidden/>
          </w:rPr>
          <w:fldChar w:fldCharType="begin"/>
        </w:r>
        <w:r w:rsidR="00C969B5">
          <w:rPr>
            <w:webHidden/>
          </w:rPr>
          <w:instrText xml:space="preserve"> PAGEREF _Toc31382635 \h </w:instrText>
        </w:r>
        <w:r w:rsidR="00C969B5">
          <w:rPr>
            <w:webHidden/>
          </w:rPr>
        </w:r>
        <w:r w:rsidR="00C969B5">
          <w:rPr>
            <w:webHidden/>
          </w:rPr>
          <w:fldChar w:fldCharType="separate"/>
        </w:r>
        <w:r w:rsidR="00C969B5">
          <w:rPr>
            <w:webHidden/>
          </w:rPr>
          <w:t>29</w:t>
        </w:r>
        <w:r w:rsidR="00C969B5">
          <w:rPr>
            <w:webHidden/>
          </w:rPr>
          <w:fldChar w:fldCharType="end"/>
        </w:r>
      </w:hyperlink>
    </w:p>
    <w:p w14:paraId="5483054B" w14:textId="48BFC3A0" w:rsidR="00C969B5" w:rsidRDefault="00F52548">
      <w:pPr>
        <w:pStyle w:val="TOC2"/>
        <w:rPr>
          <w:rFonts w:asciiTheme="minorHAnsi" w:eastAsiaTheme="minorEastAsia" w:hAnsiTheme="minorHAnsi" w:cstheme="minorBidi"/>
          <w:snapToGrid/>
          <w:sz w:val="22"/>
          <w:szCs w:val="22"/>
          <w:lang w:eastAsia="en-GB"/>
        </w:rPr>
      </w:pPr>
      <w:hyperlink w:anchor="_Toc31382636" w:history="1">
        <w:r w:rsidR="00C969B5" w:rsidRPr="00EA3F08">
          <w:rPr>
            <w:rStyle w:val="Hyperlink"/>
          </w:rPr>
          <w:t>7.5</w:t>
        </w:r>
        <w:r w:rsidR="00C969B5">
          <w:rPr>
            <w:rFonts w:asciiTheme="minorHAnsi" w:eastAsiaTheme="minorEastAsia" w:hAnsiTheme="minorHAnsi" w:cstheme="minorBidi"/>
            <w:snapToGrid/>
            <w:sz w:val="22"/>
            <w:szCs w:val="22"/>
            <w:lang w:eastAsia="en-GB"/>
          </w:rPr>
          <w:tab/>
        </w:r>
        <w:r w:rsidR="00C969B5" w:rsidRPr="00EA3F08">
          <w:rPr>
            <w:rStyle w:val="Hyperlink"/>
          </w:rPr>
          <w:t>ShareholderIdentificationDisclosureResponseStatusAdvice - seev.049.001.01</w:t>
        </w:r>
        <w:r w:rsidR="00C969B5">
          <w:rPr>
            <w:webHidden/>
          </w:rPr>
          <w:tab/>
        </w:r>
        <w:r w:rsidR="00C969B5">
          <w:rPr>
            <w:webHidden/>
          </w:rPr>
          <w:fldChar w:fldCharType="begin"/>
        </w:r>
        <w:r w:rsidR="00C969B5">
          <w:rPr>
            <w:webHidden/>
          </w:rPr>
          <w:instrText xml:space="preserve"> PAGEREF _Toc31382636 \h </w:instrText>
        </w:r>
        <w:r w:rsidR="00C969B5">
          <w:rPr>
            <w:webHidden/>
          </w:rPr>
        </w:r>
        <w:r w:rsidR="00C969B5">
          <w:rPr>
            <w:webHidden/>
          </w:rPr>
          <w:fldChar w:fldCharType="separate"/>
        </w:r>
        <w:r w:rsidR="00C969B5">
          <w:rPr>
            <w:webHidden/>
          </w:rPr>
          <w:t>31</w:t>
        </w:r>
        <w:r w:rsidR="00C969B5">
          <w:rPr>
            <w:webHidden/>
          </w:rPr>
          <w:fldChar w:fldCharType="end"/>
        </w:r>
      </w:hyperlink>
    </w:p>
    <w:p w14:paraId="416EF0B4" w14:textId="0A2C98DA" w:rsidR="00C969B5" w:rsidRDefault="00F52548">
      <w:pPr>
        <w:pStyle w:val="TOC1"/>
        <w:rPr>
          <w:rFonts w:asciiTheme="minorHAnsi" w:eastAsiaTheme="minorEastAsia" w:hAnsiTheme="minorHAnsi" w:cstheme="minorBidi"/>
          <w:b w:val="0"/>
          <w:sz w:val="22"/>
          <w:szCs w:val="22"/>
          <w:lang w:eastAsia="en-GB"/>
        </w:rPr>
      </w:pPr>
      <w:hyperlink w:anchor="_Toc31382637" w:history="1">
        <w:r w:rsidR="00C969B5" w:rsidRPr="00EA3F08">
          <w:rPr>
            <w:rStyle w:val="Hyperlink"/>
          </w:rPr>
          <w:t>8</w:t>
        </w:r>
        <w:r w:rsidR="00C969B5">
          <w:rPr>
            <w:rFonts w:asciiTheme="minorHAnsi" w:eastAsiaTheme="minorEastAsia" w:hAnsiTheme="minorHAnsi" w:cstheme="minorBidi"/>
            <w:b w:val="0"/>
            <w:sz w:val="22"/>
            <w:szCs w:val="22"/>
            <w:lang w:eastAsia="en-GB"/>
          </w:rPr>
          <w:tab/>
        </w:r>
        <w:r w:rsidR="00C969B5" w:rsidRPr="00EA3F08">
          <w:rPr>
            <w:rStyle w:val="Hyperlink"/>
          </w:rPr>
          <w:t>Revision Record</w:t>
        </w:r>
        <w:r w:rsidR="00C969B5">
          <w:rPr>
            <w:webHidden/>
          </w:rPr>
          <w:tab/>
        </w:r>
        <w:r w:rsidR="00C969B5">
          <w:rPr>
            <w:webHidden/>
          </w:rPr>
          <w:fldChar w:fldCharType="begin"/>
        </w:r>
        <w:r w:rsidR="00C969B5">
          <w:rPr>
            <w:webHidden/>
          </w:rPr>
          <w:instrText xml:space="preserve"> PAGEREF _Toc31382637 \h </w:instrText>
        </w:r>
        <w:r w:rsidR="00C969B5">
          <w:rPr>
            <w:webHidden/>
          </w:rPr>
        </w:r>
        <w:r w:rsidR="00C969B5">
          <w:rPr>
            <w:webHidden/>
          </w:rPr>
          <w:fldChar w:fldCharType="separate"/>
        </w:r>
        <w:r w:rsidR="00C969B5">
          <w:rPr>
            <w:webHidden/>
          </w:rPr>
          <w:t>33</w:t>
        </w:r>
        <w:r w:rsidR="00C969B5">
          <w:rPr>
            <w:webHidden/>
          </w:rPr>
          <w:fldChar w:fldCharType="end"/>
        </w:r>
      </w:hyperlink>
    </w:p>
    <w:p w14:paraId="014931F7" w14:textId="7FAD8C1C" w:rsidR="00C969B5" w:rsidRDefault="00522923" w:rsidP="0078485D">
      <w:pPr>
        <w:pStyle w:val="PreliminaryNote"/>
      </w:pPr>
      <w:r w:rsidRPr="00516F3F">
        <w:fldChar w:fldCharType="end"/>
      </w:r>
    </w:p>
    <w:p w14:paraId="34FB37AD" w14:textId="77777777" w:rsidR="00C969B5" w:rsidRDefault="00C969B5" w:rsidP="0078485D">
      <w:pPr>
        <w:pStyle w:val="PreliminaryNote"/>
      </w:pPr>
    </w:p>
    <w:p w14:paraId="59CF8266" w14:textId="77777777" w:rsidR="00C969B5" w:rsidRDefault="00C969B5" w:rsidP="0078485D">
      <w:pPr>
        <w:pStyle w:val="PreliminaryNote"/>
      </w:pPr>
    </w:p>
    <w:p w14:paraId="71169E92" w14:textId="77777777" w:rsidR="00C969B5" w:rsidRDefault="00C969B5" w:rsidP="0078485D">
      <w:pPr>
        <w:pStyle w:val="PreliminaryNote"/>
        <w:rPr>
          <w:rStyle w:val="Italic"/>
        </w:rPr>
      </w:pPr>
    </w:p>
    <w:p w14:paraId="7C34B81A" w14:textId="76C4A5B9" w:rsidR="0078485D" w:rsidRPr="0078485D" w:rsidRDefault="0078485D" w:rsidP="0078485D">
      <w:pPr>
        <w:pStyle w:val="PreliminaryNote"/>
        <w:rPr>
          <w:rStyle w:val="Italic"/>
          <w:i w:val="0"/>
        </w:rPr>
      </w:pPr>
      <w:r w:rsidRPr="0078485D">
        <w:rPr>
          <w:rStyle w:val="Italic"/>
          <w:i w:val="0"/>
        </w:rPr>
        <w:t>Preliminary Note</w:t>
      </w:r>
    </w:p>
    <w:p w14:paraId="0D87A779" w14:textId="77777777" w:rsidR="0078485D" w:rsidRPr="00A15787" w:rsidRDefault="0078485D" w:rsidP="0078485D">
      <w:r w:rsidRPr="00A15787">
        <w:t>The Message Definition Report (MDR) is made of three parts:</w:t>
      </w:r>
    </w:p>
    <w:p w14:paraId="28308155" w14:textId="77777777" w:rsidR="0078485D" w:rsidRPr="00A15787" w:rsidRDefault="0078485D" w:rsidP="0078485D">
      <w:pPr>
        <w:pStyle w:val="BlockLabel"/>
      </w:pPr>
      <w:r w:rsidRPr="00A15787">
        <w:t>MDR part 1</w:t>
      </w:r>
    </w:p>
    <w:p w14:paraId="67DE7271" w14:textId="77777777" w:rsidR="0078485D" w:rsidRPr="00A15787" w:rsidRDefault="0078485D" w:rsidP="0078485D">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A15787">
          <w:rPr>
            <w:rStyle w:val="Hyperlink"/>
          </w:rPr>
          <w:t>www.iso20022.org</w:t>
        </w:r>
      </w:hyperlink>
      <w:r w:rsidRPr="00A15787">
        <w:t xml:space="preserve">. </w:t>
      </w:r>
    </w:p>
    <w:p w14:paraId="5BD94DB6" w14:textId="77777777" w:rsidR="0078485D" w:rsidRPr="00A15787" w:rsidRDefault="0078485D" w:rsidP="0078485D">
      <w:pPr>
        <w:pStyle w:val="BlockLabel"/>
      </w:pPr>
      <w:r w:rsidRPr="00A15787">
        <w:t>MDR part 2</w:t>
      </w:r>
    </w:p>
    <w:p w14:paraId="3A873834" w14:textId="77777777" w:rsidR="0078485D" w:rsidRPr="00A15787" w:rsidRDefault="0078485D" w:rsidP="0078485D">
      <w:r w:rsidRPr="00A15787">
        <w:t>This is the detailed description of each message definition of the message set. Part 2 is produced by the RA using the model developed by the submitting organisation.</w:t>
      </w:r>
    </w:p>
    <w:p w14:paraId="7083EABF" w14:textId="77777777" w:rsidR="0078485D" w:rsidRPr="00A15787" w:rsidRDefault="0078485D" w:rsidP="0078485D">
      <w:pPr>
        <w:pStyle w:val="BlockLabel"/>
      </w:pPr>
      <w:r w:rsidRPr="00A15787">
        <w:t>MDR part 3</w:t>
      </w:r>
    </w:p>
    <w:p w14:paraId="0FD182A6" w14:textId="77777777" w:rsidR="0078485D" w:rsidRPr="00516F3F" w:rsidRDefault="0078485D" w:rsidP="0078485D">
      <w:pPr>
        <w:rPr>
          <w:rStyle w:val="Italic"/>
        </w:rPr>
        <w:sectPr w:rsidR="0078485D" w:rsidRPr="00516F3F"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Excel document produced by the RA.</w:t>
      </w:r>
    </w:p>
    <w:p w14:paraId="4EF53900" w14:textId="77777777" w:rsidR="00FC66CD" w:rsidRPr="00516F3F" w:rsidRDefault="000E53BB" w:rsidP="00A8050C">
      <w:pPr>
        <w:pStyle w:val="Heading1"/>
      </w:pPr>
      <w:bookmarkStart w:id="4" w:name="_Toc31382612"/>
      <w:r w:rsidRPr="00516F3F">
        <w:lastRenderedPageBreak/>
        <w:t>Introduction</w:t>
      </w:r>
      <w:bookmarkEnd w:id="4"/>
    </w:p>
    <w:p w14:paraId="4EF53901" w14:textId="77777777" w:rsidR="00FC66CD" w:rsidRPr="00516F3F" w:rsidRDefault="000E53BB" w:rsidP="00A8050C">
      <w:pPr>
        <w:pStyle w:val="Heading2"/>
      </w:pPr>
      <w:bookmarkStart w:id="5" w:name="_Toc31382613"/>
      <w:bookmarkStart w:id="6" w:name="_Toc533501210"/>
      <w:r w:rsidRPr="00516F3F">
        <w:t>Terms and Definitions</w:t>
      </w:r>
      <w:bookmarkEnd w:id="5"/>
    </w:p>
    <w:p w14:paraId="4EF53902" w14:textId="77777777" w:rsidR="00236C6A" w:rsidRPr="00516F3F" w:rsidRDefault="0096292A" w:rsidP="0069044F">
      <w:pPr>
        <w:pStyle w:val="Normalbeforetable"/>
      </w:pPr>
      <w:r w:rsidRPr="00516F3F">
        <w:t>The following terms are reserved words defined in ISO 20022 Edition 2013 – Part1. When used in this document, the UpperCamelCase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4EF5390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EF53903" w14:textId="77777777" w:rsidR="0052733C" w:rsidRPr="00516F3F" w:rsidRDefault="0052733C" w:rsidP="0052733C">
            <w:pPr>
              <w:pStyle w:val="TableHeading"/>
            </w:pPr>
            <w:r w:rsidRPr="00516F3F">
              <w:t>Term</w:t>
            </w:r>
          </w:p>
        </w:tc>
        <w:tc>
          <w:tcPr>
            <w:tcW w:w="5988" w:type="dxa"/>
            <w:vAlign w:val="bottom"/>
          </w:tcPr>
          <w:p w14:paraId="4EF53904" w14:textId="77777777" w:rsidR="0052733C" w:rsidRPr="00516F3F" w:rsidRDefault="0052733C" w:rsidP="0052733C">
            <w:pPr>
              <w:pStyle w:val="TableHeading"/>
            </w:pPr>
            <w:r w:rsidRPr="00516F3F">
              <w:t>Definition</w:t>
            </w:r>
          </w:p>
        </w:tc>
      </w:tr>
      <w:tr w:rsidR="0052733C" w:rsidRPr="00516F3F" w14:paraId="4EF53908" w14:textId="77777777" w:rsidTr="0052733C">
        <w:tc>
          <w:tcPr>
            <w:tcW w:w="2376" w:type="dxa"/>
          </w:tcPr>
          <w:p w14:paraId="4EF53906" w14:textId="77777777" w:rsidR="0052733C" w:rsidRPr="00516F3F" w:rsidRDefault="0052733C" w:rsidP="0052733C">
            <w:pPr>
              <w:pStyle w:val="TableText"/>
              <w:rPr>
                <w:rStyle w:val="Italic"/>
                <w:i w:val="0"/>
              </w:rPr>
            </w:pPr>
            <w:r w:rsidRPr="00516F3F">
              <w:rPr>
                <w:rStyle w:val="Italic"/>
                <w:i w:val="0"/>
              </w:rPr>
              <w:t>BusinessRole</w:t>
            </w:r>
          </w:p>
        </w:tc>
        <w:tc>
          <w:tcPr>
            <w:tcW w:w="5988" w:type="dxa"/>
          </w:tcPr>
          <w:p w14:paraId="4EF53907" w14:textId="77777777" w:rsidR="0052733C" w:rsidRPr="00516F3F" w:rsidRDefault="0052733C" w:rsidP="0052733C">
            <w:pPr>
              <w:pStyle w:val="TableText"/>
            </w:pPr>
            <w:r w:rsidRPr="00516F3F">
              <w:t xml:space="preserve">Functional role played by a business actor in a particular </w:t>
            </w:r>
            <w:r w:rsidRPr="00516F3F">
              <w:rPr>
                <w:rStyle w:val="Italic"/>
                <w:i w:val="0"/>
              </w:rPr>
              <w:t>BusinessProcess</w:t>
            </w:r>
            <w:r w:rsidRPr="00516F3F">
              <w:t xml:space="preserve"> or </w:t>
            </w:r>
            <w:r w:rsidRPr="00516F3F">
              <w:rPr>
                <w:rStyle w:val="Italic"/>
                <w:i w:val="0"/>
              </w:rPr>
              <w:t>BusinessTransaction.</w:t>
            </w:r>
          </w:p>
        </w:tc>
      </w:tr>
      <w:tr w:rsidR="0052733C" w:rsidRPr="00516F3F" w14:paraId="4EF5390B" w14:textId="77777777" w:rsidTr="0052733C">
        <w:tc>
          <w:tcPr>
            <w:tcW w:w="2376" w:type="dxa"/>
          </w:tcPr>
          <w:p w14:paraId="4EF53909"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4EF5390A" w14:textId="77777777" w:rsidR="0052733C" w:rsidRPr="00516F3F" w:rsidRDefault="0052733C" w:rsidP="0052733C">
            <w:pPr>
              <w:pStyle w:val="TableText"/>
            </w:pPr>
            <w:r w:rsidRPr="00516F3F">
              <w:t xml:space="preserve">Involvement of a </w:t>
            </w:r>
            <w:r w:rsidRPr="00516F3F">
              <w:rPr>
                <w:rStyle w:val="Italic"/>
                <w:i w:val="0"/>
              </w:rPr>
              <w:t>BusinessRole</w:t>
            </w:r>
            <w:r w:rsidRPr="00516F3F">
              <w:t xml:space="preserve"> in a </w:t>
            </w:r>
            <w:r w:rsidRPr="00516F3F">
              <w:rPr>
                <w:rStyle w:val="Italic"/>
                <w:i w:val="0"/>
              </w:rPr>
              <w:t>BusinessTransaction.</w:t>
            </w:r>
          </w:p>
        </w:tc>
      </w:tr>
      <w:tr w:rsidR="0052733C" w:rsidRPr="00516F3F" w14:paraId="4EF5390E" w14:textId="77777777" w:rsidTr="0052733C">
        <w:tc>
          <w:tcPr>
            <w:tcW w:w="2376" w:type="dxa"/>
          </w:tcPr>
          <w:p w14:paraId="4EF5390C" w14:textId="77777777" w:rsidR="0052733C" w:rsidRPr="00516F3F" w:rsidRDefault="0052733C" w:rsidP="0052733C">
            <w:pPr>
              <w:pStyle w:val="TableText"/>
              <w:rPr>
                <w:rStyle w:val="Italic"/>
                <w:i w:val="0"/>
              </w:rPr>
            </w:pPr>
            <w:r w:rsidRPr="00516F3F">
              <w:rPr>
                <w:rStyle w:val="Italic"/>
                <w:i w:val="0"/>
              </w:rPr>
              <w:t>BusinessProcess</w:t>
            </w:r>
          </w:p>
        </w:tc>
        <w:tc>
          <w:tcPr>
            <w:tcW w:w="5988" w:type="dxa"/>
          </w:tcPr>
          <w:p w14:paraId="4EF5390D" w14:textId="77777777" w:rsidR="0052733C" w:rsidRPr="00516F3F" w:rsidRDefault="0052733C" w:rsidP="0052733C">
            <w:pPr>
              <w:pStyle w:val="TableText"/>
            </w:pPr>
            <w:r w:rsidRPr="00516F3F">
              <w:t xml:space="preserve">Definition of the business activities undertaken by </w:t>
            </w:r>
            <w:r w:rsidRPr="00516F3F">
              <w:rPr>
                <w:rStyle w:val="Italic"/>
                <w:i w:val="0"/>
              </w:rPr>
              <w:t>BusinessRoles</w:t>
            </w:r>
            <w:r w:rsidRPr="00516F3F">
              <w:t xml:space="preserve"> within a </w:t>
            </w:r>
            <w:r w:rsidRPr="00516F3F">
              <w:rPr>
                <w:rStyle w:val="Italic"/>
                <w:i w:val="0"/>
              </w:rPr>
              <w:t>BusinessArea</w:t>
            </w:r>
            <w:r w:rsidRPr="00516F3F">
              <w:t xml:space="preserve"> whereby each </w:t>
            </w:r>
            <w:r w:rsidRPr="00516F3F">
              <w:rPr>
                <w:rStyle w:val="Italic"/>
                <w:i w:val="0"/>
              </w:rPr>
              <w:t>BusinessProcess</w:t>
            </w:r>
            <w:r w:rsidRPr="00516F3F">
              <w:t xml:space="preserve"> fulfils one type of business activity and whereby a </w:t>
            </w:r>
            <w:r w:rsidRPr="00516F3F">
              <w:rPr>
                <w:rStyle w:val="Italic"/>
                <w:i w:val="0"/>
              </w:rPr>
              <w:t>BusinessProcess</w:t>
            </w:r>
            <w:r w:rsidRPr="00516F3F">
              <w:t xml:space="preserve"> may include and extend other </w:t>
            </w:r>
            <w:r w:rsidRPr="00516F3F">
              <w:rPr>
                <w:rStyle w:val="Italic"/>
                <w:i w:val="0"/>
              </w:rPr>
              <w:t>BusinessProcesses.</w:t>
            </w:r>
          </w:p>
        </w:tc>
      </w:tr>
      <w:tr w:rsidR="0052733C" w:rsidRPr="00516F3F" w14:paraId="4EF53911" w14:textId="77777777" w:rsidTr="0052733C">
        <w:tc>
          <w:tcPr>
            <w:tcW w:w="2376" w:type="dxa"/>
          </w:tcPr>
          <w:p w14:paraId="4EF5390F" w14:textId="77777777" w:rsidR="0052733C" w:rsidRPr="00516F3F" w:rsidRDefault="0052733C" w:rsidP="0052733C">
            <w:pPr>
              <w:pStyle w:val="TableText"/>
              <w:rPr>
                <w:rStyle w:val="Italic"/>
                <w:i w:val="0"/>
              </w:rPr>
            </w:pPr>
            <w:r w:rsidRPr="00516F3F">
              <w:rPr>
                <w:rStyle w:val="Italic"/>
                <w:i w:val="0"/>
              </w:rPr>
              <w:t>BusinessTransaction</w:t>
            </w:r>
          </w:p>
        </w:tc>
        <w:tc>
          <w:tcPr>
            <w:tcW w:w="5988" w:type="dxa"/>
          </w:tcPr>
          <w:p w14:paraId="4EF53910" w14:textId="77777777" w:rsidR="0052733C" w:rsidRPr="00516F3F" w:rsidRDefault="0052733C" w:rsidP="0052733C">
            <w:pPr>
              <w:pStyle w:val="TableText"/>
            </w:pPr>
            <w:r w:rsidRPr="00516F3F">
              <w:t xml:space="preserve">Particular solution that meets the communication requirements and the interaction requirements of a particular </w:t>
            </w:r>
            <w:r w:rsidRPr="00516F3F">
              <w:rPr>
                <w:rStyle w:val="Italic"/>
                <w:i w:val="0"/>
              </w:rPr>
              <w:t>BusinessProcess</w:t>
            </w:r>
            <w:r w:rsidRPr="00516F3F">
              <w:t xml:space="preserve"> and </w:t>
            </w:r>
            <w:r w:rsidRPr="00516F3F">
              <w:rPr>
                <w:rStyle w:val="Italic"/>
                <w:i w:val="0"/>
              </w:rPr>
              <w:t>BusinessArea.</w:t>
            </w:r>
          </w:p>
        </w:tc>
      </w:tr>
      <w:tr w:rsidR="0052733C" w:rsidRPr="00516F3F" w14:paraId="4EF53914" w14:textId="77777777" w:rsidTr="0052733C">
        <w:tc>
          <w:tcPr>
            <w:tcW w:w="2376" w:type="dxa"/>
          </w:tcPr>
          <w:p w14:paraId="4EF53912" w14:textId="77777777" w:rsidR="0052733C" w:rsidRPr="00516F3F" w:rsidRDefault="0052733C" w:rsidP="0052733C">
            <w:pPr>
              <w:pStyle w:val="TableText"/>
              <w:rPr>
                <w:rStyle w:val="Italic"/>
                <w:i w:val="0"/>
              </w:rPr>
            </w:pPr>
            <w:r w:rsidRPr="00516F3F">
              <w:rPr>
                <w:rStyle w:val="Italic"/>
                <w:i w:val="0"/>
              </w:rPr>
              <w:t>MessageDefinition</w:t>
            </w:r>
          </w:p>
        </w:tc>
        <w:tc>
          <w:tcPr>
            <w:tcW w:w="5988" w:type="dxa"/>
          </w:tcPr>
          <w:p w14:paraId="4EF53913" w14:textId="77777777" w:rsidR="0052733C" w:rsidRPr="00516F3F" w:rsidRDefault="0052733C" w:rsidP="0052733C">
            <w:pPr>
              <w:pStyle w:val="TableText"/>
            </w:pPr>
            <w:r w:rsidRPr="00516F3F">
              <w:t>Formal description of the structure of a message instance.</w:t>
            </w:r>
          </w:p>
        </w:tc>
      </w:tr>
    </w:tbl>
    <w:p w14:paraId="4EF53915" w14:textId="77777777" w:rsidR="006E21BF" w:rsidRPr="00516F3F" w:rsidRDefault="006E21BF" w:rsidP="006E21BF">
      <w:pPr>
        <w:pStyle w:val="Note"/>
      </w:pPr>
      <w:r w:rsidRPr="00516F3F">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4EF53916" w14:textId="77777777" w:rsidR="00FD654E" w:rsidRPr="00516F3F" w:rsidRDefault="00CD7997" w:rsidP="008F067F">
      <w:pPr>
        <w:pStyle w:val="Heading2"/>
      </w:pPr>
      <w:bookmarkStart w:id="7" w:name="_Toc31382614"/>
      <w:r w:rsidRPr="00516F3F">
        <w:t>Abbreviations and Acronyms</w:t>
      </w:r>
      <w:bookmarkEnd w:id="7"/>
    </w:p>
    <w:p w14:paraId="4EF53917" w14:textId="77777777" w:rsidR="003355DB" w:rsidRPr="00516F3F" w:rsidRDefault="003355DB" w:rsidP="003355DB">
      <w:pPr>
        <w:pStyle w:val="Normalbeforetable"/>
      </w:pPr>
      <w:r w:rsidRPr="00516F3F">
        <w:t xml:space="preserve">The following is a list of abbreviations and </w:t>
      </w:r>
      <w:r w:rsidR="009C3408" w:rsidRPr="00516F3F">
        <w:t>acronyms</w:t>
      </w:r>
      <w:r w:rsidRPr="00516F3F">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RPr="00516F3F" w14:paraId="4EF5391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4EF53918" w14:textId="77777777" w:rsidR="0052733C" w:rsidRPr="00516F3F" w:rsidRDefault="0052733C" w:rsidP="00DD3851">
            <w:pPr>
              <w:pStyle w:val="TableHeading"/>
            </w:pPr>
            <w:r w:rsidRPr="00516F3F">
              <w:t>Abbreviation/Acronyms</w:t>
            </w:r>
          </w:p>
        </w:tc>
        <w:tc>
          <w:tcPr>
            <w:tcW w:w="5989" w:type="dxa"/>
          </w:tcPr>
          <w:p w14:paraId="4EF53919" w14:textId="77777777" w:rsidR="0052733C" w:rsidRPr="00516F3F" w:rsidRDefault="0052733C" w:rsidP="00DD3851">
            <w:pPr>
              <w:pStyle w:val="TableHeading"/>
            </w:pPr>
            <w:r w:rsidRPr="00516F3F">
              <w:t>Definition</w:t>
            </w:r>
          </w:p>
        </w:tc>
      </w:tr>
      <w:tr w:rsidR="00BF29E5" w14:paraId="29B6BAD3" w14:textId="77777777" w:rsidTr="00A323CF">
        <w:tc>
          <w:tcPr>
            <w:tcW w:w="2376" w:type="dxa"/>
          </w:tcPr>
          <w:p w14:paraId="0BE40808" w14:textId="77777777" w:rsidR="00BF29E5" w:rsidRPr="00BF29E5" w:rsidRDefault="00BF29E5" w:rsidP="00BF29E5">
            <w:pPr>
              <w:pStyle w:val="TableText"/>
            </w:pPr>
            <w:r>
              <w:t>ACK</w:t>
            </w:r>
          </w:p>
        </w:tc>
        <w:tc>
          <w:tcPr>
            <w:tcW w:w="5989" w:type="dxa"/>
          </w:tcPr>
          <w:p w14:paraId="4614DEDE" w14:textId="77777777" w:rsidR="00BF29E5" w:rsidRPr="00BF29E5" w:rsidRDefault="00BF29E5" w:rsidP="00BF29E5">
            <w:pPr>
              <w:pStyle w:val="TableText"/>
            </w:pPr>
            <w:r w:rsidRPr="00CA3B47">
              <w:t>Acknowledgement</w:t>
            </w:r>
          </w:p>
        </w:tc>
      </w:tr>
      <w:tr w:rsidR="00BF29E5" w14:paraId="15D34FE3" w14:textId="77777777" w:rsidTr="00A323CF">
        <w:tc>
          <w:tcPr>
            <w:tcW w:w="2376" w:type="dxa"/>
          </w:tcPr>
          <w:p w14:paraId="6229F1C3" w14:textId="77777777" w:rsidR="00BF29E5" w:rsidRPr="00BF29E5" w:rsidRDefault="00BF29E5" w:rsidP="00BF29E5">
            <w:pPr>
              <w:pStyle w:val="TableText"/>
            </w:pPr>
            <w:r>
              <w:t>AML</w:t>
            </w:r>
          </w:p>
        </w:tc>
        <w:tc>
          <w:tcPr>
            <w:tcW w:w="5989" w:type="dxa"/>
          </w:tcPr>
          <w:p w14:paraId="7E2CC01F" w14:textId="77777777" w:rsidR="00BF29E5" w:rsidRPr="00BF29E5" w:rsidRDefault="00BF29E5" w:rsidP="00BF29E5">
            <w:pPr>
              <w:pStyle w:val="TableText"/>
            </w:pPr>
            <w:r>
              <w:t>Anti-Money Laundering</w:t>
            </w:r>
          </w:p>
        </w:tc>
      </w:tr>
      <w:tr w:rsidR="00BF29E5" w14:paraId="58145E6B" w14:textId="77777777" w:rsidTr="00A323CF">
        <w:tc>
          <w:tcPr>
            <w:tcW w:w="2376" w:type="dxa"/>
          </w:tcPr>
          <w:p w14:paraId="66AC7D39" w14:textId="77777777" w:rsidR="00BF29E5" w:rsidRPr="00BF29E5" w:rsidRDefault="00BF29E5" w:rsidP="00BF29E5">
            <w:pPr>
              <w:pStyle w:val="TableText"/>
            </w:pPr>
            <w:r>
              <w:t>BIC</w:t>
            </w:r>
          </w:p>
        </w:tc>
        <w:tc>
          <w:tcPr>
            <w:tcW w:w="5989" w:type="dxa"/>
          </w:tcPr>
          <w:p w14:paraId="024CD1AC" w14:textId="77777777" w:rsidR="00BF29E5" w:rsidRPr="00BF29E5" w:rsidRDefault="00BF29E5" w:rsidP="00BF29E5">
            <w:pPr>
              <w:pStyle w:val="TableText"/>
            </w:pPr>
            <w:r>
              <w:t>Business Identifier Code</w:t>
            </w:r>
          </w:p>
        </w:tc>
      </w:tr>
      <w:tr w:rsidR="00BF29E5" w14:paraId="6F3C2F95" w14:textId="77777777" w:rsidTr="00A323CF">
        <w:tc>
          <w:tcPr>
            <w:tcW w:w="2376" w:type="dxa"/>
          </w:tcPr>
          <w:p w14:paraId="20770BC9" w14:textId="77777777" w:rsidR="00BF29E5" w:rsidRPr="00BF29E5" w:rsidRDefault="00BF29E5" w:rsidP="00BF29E5">
            <w:pPr>
              <w:pStyle w:val="TableText"/>
            </w:pPr>
            <w:r w:rsidRPr="00584FAE">
              <w:t>CSD</w:t>
            </w:r>
          </w:p>
        </w:tc>
        <w:tc>
          <w:tcPr>
            <w:tcW w:w="5989" w:type="dxa"/>
          </w:tcPr>
          <w:p w14:paraId="120BF17E" w14:textId="77777777" w:rsidR="00BF29E5" w:rsidRPr="00BF29E5" w:rsidRDefault="00BF29E5" w:rsidP="00BF29E5">
            <w:pPr>
              <w:pStyle w:val="TableText"/>
            </w:pPr>
            <w:r w:rsidRPr="00584FAE">
              <w:t>Central Securities Depository</w:t>
            </w:r>
          </w:p>
        </w:tc>
      </w:tr>
      <w:tr w:rsidR="00BF29E5" w14:paraId="02EBAB06" w14:textId="77777777" w:rsidTr="00A323CF">
        <w:tc>
          <w:tcPr>
            <w:tcW w:w="2376" w:type="dxa"/>
          </w:tcPr>
          <w:p w14:paraId="72FA6BE6" w14:textId="77777777" w:rsidR="00BF29E5" w:rsidRPr="00BF29E5" w:rsidRDefault="00BF29E5" w:rsidP="00BF29E5">
            <w:pPr>
              <w:pStyle w:val="TableText"/>
            </w:pPr>
            <w:r>
              <w:t>CUG</w:t>
            </w:r>
          </w:p>
        </w:tc>
        <w:tc>
          <w:tcPr>
            <w:tcW w:w="5989" w:type="dxa"/>
          </w:tcPr>
          <w:p w14:paraId="0C0A51AA" w14:textId="77777777" w:rsidR="00BF29E5" w:rsidRPr="00BF29E5" w:rsidRDefault="00BF29E5" w:rsidP="00BF29E5">
            <w:pPr>
              <w:pStyle w:val="TableText"/>
            </w:pPr>
            <w:r>
              <w:t>Closed User Group</w:t>
            </w:r>
          </w:p>
        </w:tc>
      </w:tr>
      <w:tr w:rsidR="00BF29E5" w14:paraId="47806332" w14:textId="77777777" w:rsidTr="00A323CF">
        <w:tc>
          <w:tcPr>
            <w:tcW w:w="2376" w:type="dxa"/>
          </w:tcPr>
          <w:p w14:paraId="260CA480" w14:textId="77777777" w:rsidR="00BF29E5" w:rsidRPr="00BF29E5" w:rsidRDefault="00BF29E5" w:rsidP="00BF29E5">
            <w:pPr>
              <w:pStyle w:val="TableText"/>
            </w:pPr>
            <w:r>
              <w:t>IBAN</w:t>
            </w:r>
          </w:p>
        </w:tc>
        <w:tc>
          <w:tcPr>
            <w:tcW w:w="5989" w:type="dxa"/>
          </w:tcPr>
          <w:p w14:paraId="4E0F997E" w14:textId="77777777" w:rsidR="00BF29E5" w:rsidRPr="00BF29E5" w:rsidRDefault="00BF29E5" w:rsidP="00BF29E5">
            <w:pPr>
              <w:pStyle w:val="TableText"/>
            </w:pPr>
            <w:r>
              <w:t>International Bank Account Number</w:t>
            </w:r>
          </w:p>
        </w:tc>
      </w:tr>
      <w:tr w:rsidR="00BF29E5" w14:paraId="79FE28F3" w14:textId="77777777" w:rsidTr="00A323CF">
        <w:tc>
          <w:tcPr>
            <w:tcW w:w="2376" w:type="dxa"/>
          </w:tcPr>
          <w:p w14:paraId="236A48A3" w14:textId="77777777" w:rsidR="00BF29E5" w:rsidRPr="00BF29E5" w:rsidRDefault="00BF29E5" w:rsidP="00BF29E5">
            <w:pPr>
              <w:pStyle w:val="TableText"/>
            </w:pPr>
            <w:r w:rsidRPr="00584FAE">
              <w:t>ICSD</w:t>
            </w:r>
          </w:p>
        </w:tc>
        <w:tc>
          <w:tcPr>
            <w:tcW w:w="5989" w:type="dxa"/>
          </w:tcPr>
          <w:p w14:paraId="3F715607" w14:textId="77777777" w:rsidR="00BF29E5" w:rsidRPr="00BF29E5" w:rsidRDefault="00BF29E5" w:rsidP="00BF29E5">
            <w:pPr>
              <w:pStyle w:val="TableText"/>
            </w:pPr>
            <w:r w:rsidRPr="00584FAE">
              <w:t>International Central Securities Depository</w:t>
            </w:r>
          </w:p>
        </w:tc>
      </w:tr>
      <w:tr w:rsidR="00BF29E5" w14:paraId="22887DC1" w14:textId="77777777" w:rsidTr="00A323CF">
        <w:tc>
          <w:tcPr>
            <w:tcW w:w="2376" w:type="dxa"/>
          </w:tcPr>
          <w:p w14:paraId="2675ED63" w14:textId="77777777" w:rsidR="00BF29E5" w:rsidRPr="00BF29E5" w:rsidRDefault="00BF29E5" w:rsidP="00BF29E5">
            <w:pPr>
              <w:pStyle w:val="TableText"/>
            </w:pPr>
            <w:r>
              <w:t>KYC</w:t>
            </w:r>
          </w:p>
        </w:tc>
        <w:tc>
          <w:tcPr>
            <w:tcW w:w="5989" w:type="dxa"/>
          </w:tcPr>
          <w:p w14:paraId="1520B33A" w14:textId="77777777" w:rsidR="00BF29E5" w:rsidRPr="00BF29E5" w:rsidRDefault="00BF29E5" w:rsidP="00BF29E5">
            <w:pPr>
              <w:pStyle w:val="TableText"/>
            </w:pPr>
            <w:r>
              <w:t>Know Your Customer</w:t>
            </w:r>
          </w:p>
        </w:tc>
      </w:tr>
      <w:tr w:rsidR="00BF29E5" w14:paraId="6CB0D69B" w14:textId="77777777" w:rsidTr="00A323CF">
        <w:tc>
          <w:tcPr>
            <w:tcW w:w="2376" w:type="dxa"/>
          </w:tcPr>
          <w:p w14:paraId="694D2C1A" w14:textId="77777777" w:rsidR="00BF29E5" w:rsidRPr="00BF29E5" w:rsidRDefault="00BF29E5" w:rsidP="00BF29E5">
            <w:pPr>
              <w:pStyle w:val="TableText"/>
            </w:pPr>
            <w:r>
              <w:t>MCR</w:t>
            </w:r>
          </w:p>
        </w:tc>
        <w:tc>
          <w:tcPr>
            <w:tcW w:w="5989" w:type="dxa"/>
          </w:tcPr>
          <w:p w14:paraId="50A1DD3A" w14:textId="77777777" w:rsidR="00BF29E5" w:rsidRPr="00BF29E5" w:rsidRDefault="00BF29E5" w:rsidP="00BF29E5">
            <w:pPr>
              <w:pStyle w:val="TableText"/>
            </w:pPr>
            <w:r>
              <w:t>Message Change Request</w:t>
            </w:r>
          </w:p>
        </w:tc>
      </w:tr>
      <w:tr w:rsidR="00BF29E5" w14:paraId="26FB6E32" w14:textId="77777777" w:rsidTr="00A323CF">
        <w:tc>
          <w:tcPr>
            <w:tcW w:w="2376" w:type="dxa"/>
          </w:tcPr>
          <w:p w14:paraId="5725DEA9" w14:textId="77777777" w:rsidR="00BF29E5" w:rsidRPr="00BF29E5" w:rsidRDefault="00BF29E5" w:rsidP="00BF29E5">
            <w:pPr>
              <w:pStyle w:val="TableText"/>
            </w:pPr>
            <w:r>
              <w:t>MDR</w:t>
            </w:r>
          </w:p>
        </w:tc>
        <w:tc>
          <w:tcPr>
            <w:tcW w:w="5989" w:type="dxa"/>
          </w:tcPr>
          <w:p w14:paraId="62DBD807" w14:textId="77777777" w:rsidR="00BF29E5" w:rsidRPr="00BF29E5" w:rsidRDefault="00BF29E5" w:rsidP="00BF29E5">
            <w:pPr>
              <w:pStyle w:val="TableText"/>
            </w:pPr>
            <w:r>
              <w:t xml:space="preserve">Message </w:t>
            </w:r>
            <w:r w:rsidRPr="00BF29E5">
              <w:t>Definition Report</w:t>
            </w:r>
          </w:p>
        </w:tc>
      </w:tr>
      <w:tr w:rsidR="00BF29E5" w14:paraId="157EBE4D" w14:textId="77777777" w:rsidTr="00A323CF">
        <w:tc>
          <w:tcPr>
            <w:tcW w:w="2376" w:type="dxa"/>
          </w:tcPr>
          <w:p w14:paraId="16BF2BFD" w14:textId="77777777" w:rsidR="00BF29E5" w:rsidRPr="00BF29E5" w:rsidRDefault="00BF29E5" w:rsidP="00BF29E5">
            <w:pPr>
              <w:pStyle w:val="TableText"/>
            </w:pPr>
            <w:r>
              <w:t>NAK</w:t>
            </w:r>
          </w:p>
        </w:tc>
        <w:tc>
          <w:tcPr>
            <w:tcW w:w="5989" w:type="dxa"/>
          </w:tcPr>
          <w:p w14:paraId="3F0748C0" w14:textId="77777777" w:rsidR="00BF29E5" w:rsidRPr="00BF29E5" w:rsidRDefault="00BF29E5" w:rsidP="00BF29E5">
            <w:pPr>
              <w:pStyle w:val="TableText"/>
            </w:pPr>
            <w:r>
              <w:t>Negative acknowledge (reject)</w:t>
            </w:r>
          </w:p>
        </w:tc>
      </w:tr>
      <w:tr w:rsidR="00BF29E5" w14:paraId="2EC522D7" w14:textId="77777777" w:rsidTr="00A323CF">
        <w:tc>
          <w:tcPr>
            <w:tcW w:w="2376" w:type="dxa"/>
          </w:tcPr>
          <w:p w14:paraId="5F9AB038" w14:textId="77777777" w:rsidR="00BF29E5" w:rsidRPr="00BF29E5" w:rsidRDefault="00BF29E5" w:rsidP="00BF29E5">
            <w:pPr>
              <w:pStyle w:val="TableText"/>
            </w:pPr>
            <w:r w:rsidRPr="000C0DB2">
              <w:t>SEG</w:t>
            </w:r>
          </w:p>
        </w:tc>
        <w:tc>
          <w:tcPr>
            <w:tcW w:w="5989" w:type="dxa"/>
          </w:tcPr>
          <w:p w14:paraId="4C673766" w14:textId="77777777" w:rsidR="00BF29E5" w:rsidRPr="00BF29E5" w:rsidRDefault="00BF29E5" w:rsidP="00BF29E5">
            <w:pPr>
              <w:pStyle w:val="TableText"/>
            </w:pPr>
            <w:r w:rsidRPr="000C0DB2">
              <w:t>Standards Evaluation</w:t>
            </w:r>
            <w:r w:rsidRPr="00BF29E5">
              <w:t xml:space="preserve"> Group</w:t>
            </w:r>
          </w:p>
        </w:tc>
      </w:tr>
      <w:tr w:rsidR="00BF29E5" w14:paraId="78CD6674" w14:textId="77777777" w:rsidTr="00A323CF">
        <w:tc>
          <w:tcPr>
            <w:tcW w:w="2376" w:type="dxa"/>
          </w:tcPr>
          <w:p w14:paraId="5BD66354" w14:textId="77777777" w:rsidR="00BF29E5" w:rsidRPr="00BF29E5" w:rsidRDefault="00BF29E5" w:rsidP="00BF29E5">
            <w:pPr>
              <w:pStyle w:val="TableText"/>
            </w:pPr>
            <w:r>
              <w:t>SLA</w:t>
            </w:r>
          </w:p>
        </w:tc>
        <w:tc>
          <w:tcPr>
            <w:tcW w:w="5989" w:type="dxa"/>
          </w:tcPr>
          <w:p w14:paraId="4AAD6375" w14:textId="77777777" w:rsidR="00BF29E5" w:rsidRPr="00BF29E5" w:rsidRDefault="00BF29E5" w:rsidP="00BF29E5">
            <w:pPr>
              <w:pStyle w:val="TableText"/>
            </w:pPr>
            <w:r>
              <w:t>Service Level Agreement</w:t>
            </w:r>
          </w:p>
        </w:tc>
      </w:tr>
      <w:tr w:rsidR="00BF29E5" w14:paraId="24B26DC0" w14:textId="77777777" w:rsidTr="00A323CF">
        <w:tc>
          <w:tcPr>
            <w:tcW w:w="2376" w:type="dxa"/>
          </w:tcPr>
          <w:p w14:paraId="7AE06001" w14:textId="77777777" w:rsidR="00BF29E5" w:rsidRPr="00BF29E5" w:rsidRDefault="00BF29E5" w:rsidP="00BF29E5">
            <w:pPr>
              <w:pStyle w:val="TableText"/>
            </w:pPr>
            <w:r>
              <w:t>SMPG</w:t>
            </w:r>
          </w:p>
        </w:tc>
        <w:tc>
          <w:tcPr>
            <w:tcW w:w="5989" w:type="dxa"/>
          </w:tcPr>
          <w:p w14:paraId="0CD00DE9" w14:textId="77777777" w:rsidR="00BF29E5" w:rsidRPr="00BF29E5" w:rsidRDefault="00BF29E5" w:rsidP="00BF29E5">
            <w:pPr>
              <w:pStyle w:val="TableText"/>
            </w:pPr>
            <w:r>
              <w:t>Securities Market Practice Group (www.smpg.info)</w:t>
            </w:r>
          </w:p>
        </w:tc>
      </w:tr>
      <w:tr w:rsidR="00BF29E5" w14:paraId="084CC485" w14:textId="77777777" w:rsidTr="00A323CF">
        <w:tc>
          <w:tcPr>
            <w:tcW w:w="2376" w:type="dxa"/>
          </w:tcPr>
          <w:p w14:paraId="6C292AE0" w14:textId="77777777" w:rsidR="00BF29E5" w:rsidRPr="00BF29E5" w:rsidRDefault="00BF29E5" w:rsidP="00BF29E5">
            <w:pPr>
              <w:pStyle w:val="TableText"/>
            </w:pPr>
            <w:r>
              <w:lastRenderedPageBreak/>
              <w:t>XML</w:t>
            </w:r>
          </w:p>
        </w:tc>
        <w:tc>
          <w:tcPr>
            <w:tcW w:w="5989" w:type="dxa"/>
          </w:tcPr>
          <w:p w14:paraId="025EC233" w14:textId="77777777" w:rsidR="00BF29E5" w:rsidRPr="00BF29E5" w:rsidRDefault="00BF29E5" w:rsidP="00BF29E5">
            <w:pPr>
              <w:pStyle w:val="TableText"/>
            </w:pPr>
            <w:r>
              <w:t>eXtensible</w:t>
            </w:r>
            <w:r w:rsidRPr="00BF29E5">
              <w:t xml:space="preserve"> Mark-up Language</w:t>
            </w:r>
          </w:p>
        </w:tc>
      </w:tr>
    </w:tbl>
    <w:p w14:paraId="4EF53927" w14:textId="77777777" w:rsidR="00526C98" w:rsidRPr="00516F3F" w:rsidRDefault="000E53BB" w:rsidP="00A8050C">
      <w:pPr>
        <w:pStyle w:val="Heading2"/>
      </w:pPr>
      <w:bookmarkStart w:id="8" w:name="_Toc31382615"/>
      <w:r w:rsidRPr="00516F3F">
        <w:t>Document Scope and Objectives</w:t>
      </w:r>
      <w:bookmarkEnd w:id="8"/>
    </w:p>
    <w:p w14:paraId="4EF53928" w14:textId="6562E007" w:rsidR="00E20C03" w:rsidRPr="00516F3F" w:rsidRDefault="00E20C03" w:rsidP="0069044F">
      <w:r w:rsidRPr="00516F3F">
        <w:t xml:space="preserve">This document is the first part of the </w:t>
      </w:r>
      <w:r w:rsidR="00BF29E5">
        <w:t>Shareholder Identification Disclosure</w:t>
      </w:r>
      <w:r w:rsidR="00936F11" w:rsidRPr="00516F3F">
        <w:t xml:space="preserve"> </w:t>
      </w:r>
      <w:r w:rsidRPr="00516F3F">
        <w:t xml:space="preserve">Message Definition Report (MDR) that describes the BusinessTransactions and underlying message set. For the sake of completeness, the document may also describe BusinessActivities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EF53929" w14:textId="77777777" w:rsidR="00E20C03" w:rsidRPr="00516F3F" w:rsidRDefault="00E20C03" w:rsidP="00E20C03">
      <w:r w:rsidRPr="00516F3F">
        <w:t>This document describes the following:</w:t>
      </w:r>
    </w:p>
    <w:p w14:paraId="4EF5392A" w14:textId="77777777" w:rsidR="00E20C03" w:rsidRPr="00516F3F" w:rsidRDefault="002A331D" w:rsidP="00E20C03">
      <w:pPr>
        <w:pStyle w:val="ListBullet"/>
      </w:pPr>
      <w:r w:rsidRPr="00516F3F">
        <w:t>t</w:t>
      </w:r>
      <w:r w:rsidR="00E20C03" w:rsidRPr="00516F3F">
        <w:t xml:space="preserve">he BusinessProcess scope </w:t>
      </w:r>
    </w:p>
    <w:p w14:paraId="4EF5392B" w14:textId="77777777" w:rsidR="00E20C03" w:rsidRPr="00516F3F" w:rsidRDefault="002A331D" w:rsidP="00E20C03">
      <w:pPr>
        <w:pStyle w:val="ListBullet"/>
      </w:pPr>
      <w:r w:rsidRPr="00516F3F">
        <w:t>t</w:t>
      </w:r>
      <w:r w:rsidR="00E20C03" w:rsidRPr="00516F3F">
        <w:t>he BusinessRoles involved in these BusinessProcesses</w:t>
      </w:r>
    </w:p>
    <w:p w14:paraId="4EF5392C" w14:textId="77777777" w:rsidR="00E20C03" w:rsidRPr="00516F3F" w:rsidRDefault="00E20C03" w:rsidP="00E20C03">
      <w:r w:rsidRPr="00516F3F">
        <w:t>The main objectives of this document are as follows:</w:t>
      </w:r>
    </w:p>
    <w:p w14:paraId="4EF5392D"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4EF5392E" w14:textId="77777777" w:rsidR="00E20C03" w:rsidRPr="00516F3F" w:rsidRDefault="002A331D" w:rsidP="00E20C03">
      <w:pPr>
        <w:pStyle w:val="ListBullet"/>
      </w:pPr>
      <w:r w:rsidRPr="00516F3F">
        <w:t>t</w:t>
      </w:r>
      <w:r w:rsidR="00E20C03" w:rsidRPr="00516F3F">
        <w:t>o explain the BusinessProcesses and BusinessActivities these messages have addressed</w:t>
      </w:r>
    </w:p>
    <w:p w14:paraId="4EF5392F" w14:textId="77777777" w:rsidR="00E20C03" w:rsidRPr="00516F3F" w:rsidRDefault="002A331D" w:rsidP="00E20C03">
      <w:pPr>
        <w:pStyle w:val="ListBullet"/>
      </w:pPr>
      <w:r w:rsidRPr="00516F3F">
        <w:t>t</w:t>
      </w:r>
      <w:r w:rsidR="00E20C03" w:rsidRPr="00516F3F">
        <w:t>o give a high level description of BusinessProcesses and the associated BusinessRoles</w:t>
      </w:r>
    </w:p>
    <w:p w14:paraId="4EF53930" w14:textId="77777777" w:rsidR="00E20C03" w:rsidRPr="00516F3F" w:rsidRDefault="002A331D" w:rsidP="00E20C03">
      <w:pPr>
        <w:pStyle w:val="ListBullet"/>
      </w:pPr>
      <w:r w:rsidRPr="00516F3F">
        <w:t>t</w:t>
      </w:r>
      <w:r w:rsidR="00E20C03" w:rsidRPr="00516F3F">
        <w:t>o doc</w:t>
      </w:r>
      <w:r w:rsidR="00C82AF8" w:rsidRPr="00516F3F">
        <w:t>ument the BusinessTransactions</w:t>
      </w:r>
      <w:r w:rsidR="00E20C03" w:rsidRPr="00516F3F">
        <w:t xml:space="preserve"> </w:t>
      </w:r>
    </w:p>
    <w:p w14:paraId="4EF53931" w14:textId="77777777" w:rsidR="00E20C03" w:rsidRPr="00516F3F" w:rsidRDefault="002A331D" w:rsidP="00F84EE5">
      <w:pPr>
        <w:pStyle w:val="ListBullet"/>
      </w:pPr>
      <w:r w:rsidRPr="00516F3F">
        <w:t>t</w:t>
      </w:r>
      <w:r w:rsidR="00E20C03" w:rsidRPr="00516F3F">
        <w:t>o provide business examples</w:t>
      </w:r>
    </w:p>
    <w:p w14:paraId="4EF53932" w14:textId="563B566B" w:rsidR="000E53BB" w:rsidRPr="00516F3F" w:rsidRDefault="00E20C03" w:rsidP="00E632EE">
      <w:r w:rsidRPr="00516F3F">
        <w:t xml:space="preserve">The messages definitions are specified in </w:t>
      </w:r>
      <w:r w:rsidR="00C5764F">
        <w:t xml:space="preserve">the Corporate Actions </w:t>
      </w:r>
      <w:r w:rsidRPr="00516F3F">
        <w:t>Message Definition Report Part 2.</w:t>
      </w:r>
    </w:p>
    <w:p w14:paraId="4EF53933" w14:textId="77777777" w:rsidR="00D3211F" w:rsidRPr="00516F3F" w:rsidRDefault="00D3211F" w:rsidP="00D3211F">
      <w:pPr>
        <w:pStyle w:val="Heading2"/>
      </w:pPr>
      <w:bookmarkStart w:id="9" w:name="_Toc31382616"/>
      <w:r w:rsidRPr="00516F3F">
        <w:t>References</w:t>
      </w:r>
      <w:bookmarkEnd w:id="9"/>
    </w:p>
    <w:tbl>
      <w:tblPr>
        <w:tblStyle w:val="TableShaded1stRow"/>
        <w:tblW w:w="0" w:type="auto"/>
        <w:tblLook w:val="04A0" w:firstRow="1" w:lastRow="0" w:firstColumn="1" w:lastColumn="0" w:noHBand="0" w:noVBand="1"/>
      </w:tblPr>
      <w:tblGrid>
        <w:gridCol w:w="4986"/>
        <w:gridCol w:w="990"/>
        <w:gridCol w:w="1260"/>
        <w:gridCol w:w="1129"/>
      </w:tblGrid>
      <w:tr w:rsidR="00D3211F" w:rsidRPr="00516F3F" w14:paraId="4EF53938" w14:textId="77777777" w:rsidTr="00D46510">
        <w:trPr>
          <w:cnfStyle w:val="100000000000" w:firstRow="1" w:lastRow="0" w:firstColumn="0" w:lastColumn="0" w:oddVBand="0" w:evenVBand="0" w:oddHBand="0" w:evenHBand="0" w:firstRowFirstColumn="0" w:firstRowLastColumn="0" w:lastRowFirstColumn="0" w:lastRowLastColumn="0"/>
        </w:trPr>
        <w:tc>
          <w:tcPr>
            <w:tcW w:w="4986" w:type="dxa"/>
          </w:tcPr>
          <w:p w14:paraId="4EF53934" w14:textId="77777777" w:rsidR="00D3211F" w:rsidRPr="00516F3F" w:rsidRDefault="00D3211F" w:rsidP="00D3211F">
            <w:pPr>
              <w:pStyle w:val="TableHeading"/>
            </w:pPr>
            <w:r w:rsidRPr="00516F3F">
              <w:t>Document</w:t>
            </w:r>
          </w:p>
        </w:tc>
        <w:tc>
          <w:tcPr>
            <w:tcW w:w="990" w:type="dxa"/>
          </w:tcPr>
          <w:p w14:paraId="4EF53935" w14:textId="77777777" w:rsidR="00D3211F" w:rsidRPr="00516F3F" w:rsidRDefault="00D3211F" w:rsidP="00D3211F">
            <w:pPr>
              <w:pStyle w:val="TableHeading"/>
            </w:pPr>
            <w:r w:rsidRPr="00516F3F">
              <w:t>Version</w:t>
            </w:r>
          </w:p>
        </w:tc>
        <w:tc>
          <w:tcPr>
            <w:tcW w:w="1260" w:type="dxa"/>
          </w:tcPr>
          <w:p w14:paraId="4EF53936" w14:textId="77777777" w:rsidR="00D3211F" w:rsidRPr="00516F3F" w:rsidRDefault="00D3211F" w:rsidP="00D3211F">
            <w:pPr>
              <w:pStyle w:val="TableHeading"/>
            </w:pPr>
            <w:r w:rsidRPr="00516F3F">
              <w:t>Date</w:t>
            </w:r>
          </w:p>
        </w:tc>
        <w:tc>
          <w:tcPr>
            <w:tcW w:w="1129" w:type="dxa"/>
          </w:tcPr>
          <w:p w14:paraId="4EF53937" w14:textId="77777777" w:rsidR="00D3211F" w:rsidRPr="00516F3F" w:rsidRDefault="00D3211F" w:rsidP="00D3211F">
            <w:pPr>
              <w:pStyle w:val="TableHeading"/>
            </w:pPr>
            <w:r w:rsidRPr="00516F3F">
              <w:t>Author</w:t>
            </w:r>
          </w:p>
        </w:tc>
      </w:tr>
      <w:tr w:rsidR="00D46510" w:rsidRPr="00740BDD" w14:paraId="1125B7DD" w14:textId="77777777" w:rsidTr="00D46510">
        <w:trPr>
          <w:trHeight w:val="400"/>
        </w:trPr>
        <w:tc>
          <w:tcPr>
            <w:tcW w:w="4986" w:type="dxa"/>
          </w:tcPr>
          <w:p w14:paraId="7053E6A1" w14:textId="77777777" w:rsidR="00D46510" w:rsidRPr="00D46510" w:rsidRDefault="00D46510" w:rsidP="00D46510">
            <w:r w:rsidRPr="00D46510">
              <w:t>ISO20022MCR_GM_&amp;_SI_Fast TrackMaintenance_2019_2020</w:t>
            </w:r>
          </w:p>
        </w:tc>
        <w:tc>
          <w:tcPr>
            <w:tcW w:w="990" w:type="dxa"/>
          </w:tcPr>
          <w:p w14:paraId="5DC399A2" w14:textId="77777777" w:rsidR="00D46510" w:rsidRPr="00D46510" w:rsidRDefault="00D46510" w:rsidP="00D46510"/>
        </w:tc>
        <w:tc>
          <w:tcPr>
            <w:tcW w:w="1260" w:type="dxa"/>
          </w:tcPr>
          <w:p w14:paraId="33E9D277" w14:textId="77777777" w:rsidR="00D46510" w:rsidRPr="00D46510" w:rsidRDefault="00D46510" w:rsidP="00D46510">
            <w:r w:rsidRPr="00D46510">
              <w:t>December 12, 2019</w:t>
            </w:r>
          </w:p>
        </w:tc>
        <w:tc>
          <w:tcPr>
            <w:tcW w:w="1129" w:type="dxa"/>
          </w:tcPr>
          <w:p w14:paraId="2C3BE750" w14:textId="77777777" w:rsidR="00D46510" w:rsidRPr="00D46510" w:rsidRDefault="00D46510" w:rsidP="00D46510">
            <w:r w:rsidRPr="00D46510">
              <w:t>SWIFT</w:t>
            </w:r>
          </w:p>
        </w:tc>
      </w:tr>
      <w:tr w:rsidR="00D3211F" w:rsidRPr="00516F3F" w14:paraId="4EF5393D" w14:textId="77777777" w:rsidTr="00D46510">
        <w:tc>
          <w:tcPr>
            <w:tcW w:w="4986" w:type="dxa"/>
          </w:tcPr>
          <w:p w14:paraId="4EF53939" w14:textId="61BC98AD" w:rsidR="00D3211F" w:rsidRPr="00516F3F" w:rsidRDefault="00D3211F" w:rsidP="004A518B">
            <w:pPr>
              <w:pStyle w:val="TableText"/>
            </w:pPr>
            <w:r w:rsidRPr="00516F3F">
              <w:t>ISO</w:t>
            </w:r>
            <w:r w:rsidR="004A518B">
              <w:t xml:space="preserve"> 20022 Business Justification - Shareholder Identity Disclosure (BJ 142)</w:t>
            </w:r>
          </w:p>
        </w:tc>
        <w:tc>
          <w:tcPr>
            <w:tcW w:w="990" w:type="dxa"/>
          </w:tcPr>
          <w:p w14:paraId="4EF5393A" w14:textId="77777777" w:rsidR="00D3211F" w:rsidRPr="00516F3F" w:rsidRDefault="00D3211F" w:rsidP="00D3211F">
            <w:pPr>
              <w:pStyle w:val="TableText"/>
            </w:pPr>
          </w:p>
        </w:tc>
        <w:tc>
          <w:tcPr>
            <w:tcW w:w="1260" w:type="dxa"/>
          </w:tcPr>
          <w:p w14:paraId="4EF5393B" w14:textId="11099500" w:rsidR="00D3211F" w:rsidRPr="00516F3F" w:rsidRDefault="004A518B" w:rsidP="00D3211F">
            <w:pPr>
              <w:pStyle w:val="TableText"/>
            </w:pPr>
            <w:r>
              <w:t>2019-04-25</w:t>
            </w:r>
          </w:p>
        </w:tc>
        <w:tc>
          <w:tcPr>
            <w:tcW w:w="1129" w:type="dxa"/>
          </w:tcPr>
          <w:p w14:paraId="4EF5393C" w14:textId="37A5CB69" w:rsidR="00D3211F" w:rsidRPr="00516F3F" w:rsidRDefault="004A518B" w:rsidP="00D3211F">
            <w:pPr>
              <w:pStyle w:val="TableText"/>
            </w:pPr>
            <w:r>
              <w:t xml:space="preserve">SMPG &amp; </w:t>
            </w:r>
            <w:r w:rsidR="00D3211F" w:rsidRPr="00516F3F">
              <w:t>SWIFT</w:t>
            </w:r>
          </w:p>
        </w:tc>
      </w:tr>
      <w:tr w:rsidR="00D3211F" w:rsidRPr="00516F3F" w14:paraId="4EF53942" w14:textId="77777777" w:rsidTr="00D46510">
        <w:tc>
          <w:tcPr>
            <w:tcW w:w="4986" w:type="dxa"/>
          </w:tcPr>
          <w:p w14:paraId="4EF5393E" w14:textId="69F14CDD" w:rsidR="00D3211F" w:rsidRPr="00516F3F" w:rsidRDefault="00A83FE8" w:rsidP="00D3211F">
            <w:pPr>
              <w:pStyle w:val="TableText"/>
            </w:pPr>
            <w:r>
              <w:t>EU Implementing Regulation 2018/1212</w:t>
            </w:r>
          </w:p>
        </w:tc>
        <w:tc>
          <w:tcPr>
            <w:tcW w:w="990" w:type="dxa"/>
          </w:tcPr>
          <w:p w14:paraId="4EF5393F" w14:textId="6E2E158B" w:rsidR="00D3211F" w:rsidRPr="00516F3F" w:rsidRDefault="00D3211F" w:rsidP="00D3211F">
            <w:pPr>
              <w:pStyle w:val="TableText"/>
            </w:pPr>
          </w:p>
        </w:tc>
        <w:tc>
          <w:tcPr>
            <w:tcW w:w="1260" w:type="dxa"/>
          </w:tcPr>
          <w:p w14:paraId="4EF53940" w14:textId="691E97DE" w:rsidR="00D3211F" w:rsidRPr="00516F3F" w:rsidRDefault="00A83FE8" w:rsidP="00D3211F">
            <w:pPr>
              <w:pStyle w:val="TableText"/>
            </w:pPr>
            <w:r>
              <w:t>2018-09-03</w:t>
            </w:r>
          </w:p>
        </w:tc>
        <w:tc>
          <w:tcPr>
            <w:tcW w:w="1129" w:type="dxa"/>
          </w:tcPr>
          <w:p w14:paraId="4EF53941" w14:textId="55B51AD4" w:rsidR="00D3211F" w:rsidRPr="00516F3F" w:rsidRDefault="00A83FE8" w:rsidP="00D3211F">
            <w:pPr>
              <w:pStyle w:val="TableText"/>
            </w:pPr>
            <w:r>
              <w:t>EC</w:t>
            </w:r>
          </w:p>
        </w:tc>
      </w:tr>
      <w:tr w:rsidR="00D3211F" w:rsidRPr="00516F3F" w14:paraId="4EF53947" w14:textId="77777777" w:rsidTr="00D46510">
        <w:tc>
          <w:tcPr>
            <w:tcW w:w="4986" w:type="dxa"/>
          </w:tcPr>
          <w:p w14:paraId="4EF53943" w14:textId="1FD32889" w:rsidR="00D3211F" w:rsidRPr="00516F3F" w:rsidRDefault="00A83FE8" w:rsidP="00D3211F">
            <w:pPr>
              <w:pStyle w:val="TableText"/>
            </w:pPr>
            <w:r>
              <w:t>EU Directive 2017/828</w:t>
            </w:r>
          </w:p>
        </w:tc>
        <w:tc>
          <w:tcPr>
            <w:tcW w:w="990" w:type="dxa"/>
          </w:tcPr>
          <w:p w14:paraId="4EF53944" w14:textId="77777777" w:rsidR="00D3211F" w:rsidRPr="00516F3F" w:rsidRDefault="00D3211F" w:rsidP="00D3211F">
            <w:pPr>
              <w:pStyle w:val="TableText"/>
            </w:pPr>
          </w:p>
        </w:tc>
        <w:tc>
          <w:tcPr>
            <w:tcW w:w="1260" w:type="dxa"/>
          </w:tcPr>
          <w:p w14:paraId="4EF53945" w14:textId="02C6CA5E" w:rsidR="00D3211F" w:rsidRPr="00516F3F" w:rsidRDefault="00A83FE8" w:rsidP="00D3211F">
            <w:pPr>
              <w:pStyle w:val="TableText"/>
            </w:pPr>
            <w:r>
              <w:t>2017-05-17</w:t>
            </w:r>
          </w:p>
        </w:tc>
        <w:tc>
          <w:tcPr>
            <w:tcW w:w="1129" w:type="dxa"/>
          </w:tcPr>
          <w:p w14:paraId="4EF53946" w14:textId="1F4E2D46" w:rsidR="00D3211F" w:rsidRPr="00516F3F" w:rsidRDefault="00A83FE8" w:rsidP="00D3211F">
            <w:pPr>
              <w:pStyle w:val="TableText"/>
            </w:pPr>
            <w:r>
              <w:t>EC</w:t>
            </w:r>
          </w:p>
        </w:tc>
      </w:tr>
    </w:tbl>
    <w:p w14:paraId="4EF53948" w14:textId="77777777" w:rsidR="00D3211F" w:rsidRPr="00516F3F" w:rsidRDefault="00D3211F" w:rsidP="00F35701"/>
    <w:p w14:paraId="4EF53949" w14:textId="77777777" w:rsidR="00B5372E" w:rsidRPr="00516F3F" w:rsidRDefault="00B5372E" w:rsidP="00A8050C">
      <w:pPr>
        <w:pStyle w:val="Heading1"/>
      </w:pPr>
      <w:bookmarkStart w:id="10" w:name="_Toc31382617"/>
      <w:r w:rsidRPr="00516F3F">
        <w:lastRenderedPageBreak/>
        <w:t>Scope and Functionality</w:t>
      </w:r>
      <w:bookmarkEnd w:id="10"/>
    </w:p>
    <w:p w14:paraId="4EF5394A" w14:textId="77777777" w:rsidR="00B5372E" w:rsidRPr="00516F3F" w:rsidRDefault="00B5372E" w:rsidP="004D01EB">
      <w:pPr>
        <w:pStyle w:val="Heading2"/>
      </w:pPr>
      <w:bookmarkStart w:id="11" w:name="_Toc31382618"/>
      <w:r w:rsidRPr="00516F3F">
        <w:t>Background</w:t>
      </w:r>
      <w:bookmarkEnd w:id="11"/>
    </w:p>
    <w:p w14:paraId="60A215FD" w14:textId="5BD51250" w:rsidR="003E4D53" w:rsidRDefault="002070D4" w:rsidP="002070D4">
      <w:r w:rsidRPr="00516F3F">
        <w:t xml:space="preserve">This Message Definition Report covers </w:t>
      </w:r>
      <w:r w:rsidR="005D429E">
        <w:t>a</w:t>
      </w:r>
      <w:r w:rsidR="00F54B5F">
        <w:t xml:space="preserve"> set of </w:t>
      </w:r>
      <w:r w:rsidR="005D429E">
        <w:t>five</w:t>
      </w:r>
      <w:r w:rsidRPr="00516F3F">
        <w:t xml:space="preserve"> </w:t>
      </w:r>
      <w:r w:rsidR="00C5764F">
        <w:t xml:space="preserve">ISO 20022 </w:t>
      </w:r>
      <w:r w:rsidR="00516F3F">
        <w:t>message d</w:t>
      </w:r>
      <w:r w:rsidRPr="00516F3F">
        <w:t>efinition</w:t>
      </w:r>
      <w:r w:rsidR="00516F3F">
        <w:t>s</w:t>
      </w:r>
      <w:r w:rsidRPr="00516F3F">
        <w:t xml:space="preserve"> developed by SWIFT</w:t>
      </w:r>
      <w:r w:rsidR="005D429E">
        <w:t xml:space="preserve"> and the SMPG </w:t>
      </w:r>
      <w:r w:rsidRPr="00516F3F">
        <w:t xml:space="preserve">in close collaboration with </w:t>
      </w:r>
      <w:r w:rsidR="005D429E">
        <w:t xml:space="preserve">the </w:t>
      </w:r>
      <w:r w:rsidR="003E4D53">
        <w:t xml:space="preserve">participants to the European </w:t>
      </w:r>
      <w:r w:rsidR="005D429E">
        <w:t xml:space="preserve">Industry Group </w:t>
      </w:r>
      <w:r w:rsidR="003E4D53">
        <w:t xml:space="preserve">for shareholder identification, general meeting </w:t>
      </w:r>
      <w:r w:rsidR="00C5764F" w:rsidRPr="00C5764F">
        <w:t xml:space="preserve">and </w:t>
      </w:r>
      <w:r w:rsidR="003E4D53">
        <w:t>corporate action set up in 2019 with the objective to drive the implementation of communication solutions for the transmission of information in ISO 20022 in support of the EU Implementing Regulation 2018/1212</w:t>
      </w:r>
      <w:r w:rsidR="00556B7D">
        <w:t xml:space="preserve"> complementing the </w:t>
      </w:r>
      <w:r w:rsidR="000E1E40">
        <w:t xml:space="preserve">EU </w:t>
      </w:r>
      <w:r w:rsidR="00556B7D">
        <w:t>Shareholder Rights Directive II [Directive (EU) 2017/828].</w:t>
      </w:r>
      <w:r w:rsidR="003E4D53">
        <w:t xml:space="preserve"> </w:t>
      </w:r>
    </w:p>
    <w:p w14:paraId="4EF5394C" w14:textId="1B98BEA5" w:rsidR="002070D4" w:rsidRDefault="002070D4" w:rsidP="002070D4">
      <w:r w:rsidRPr="00516F3F">
        <w:t>These</w:t>
      </w:r>
      <w:r w:rsidR="00556B7D">
        <w:t xml:space="preserve"> five </w:t>
      </w:r>
      <w:r w:rsidRPr="00516F3F">
        <w:t xml:space="preserve">messages were specifically designed to </w:t>
      </w:r>
      <w:r w:rsidR="00556B7D">
        <w:t xml:space="preserve">provide a communication solution to </w:t>
      </w:r>
      <w:r w:rsidRPr="00516F3F">
        <w:t xml:space="preserve">support </w:t>
      </w:r>
      <w:r w:rsidR="005D429E">
        <w:t>the business processes and activities required</w:t>
      </w:r>
      <w:r w:rsidR="00556B7D">
        <w:t xml:space="preserve"> for the disclosure of shareholder identification in the context of the shareholder rights directive II. These five messages are designed so as to be fully compliant with the minimum requirements set out in the </w:t>
      </w:r>
      <w:r w:rsidR="000E1E40" w:rsidRPr="00A95274">
        <w:t xml:space="preserve">tables of the </w:t>
      </w:r>
      <w:r w:rsidR="000E1E40">
        <w:t>a</w:t>
      </w:r>
      <w:r w:rsidR="000E1E40" w:rsidRPr="00A95274">
        <w:t xml:space="preserve">nnex of </w:t>
      </w:r>
      <w:r w:rsidR="000E1E40">
        <w:t xml:space="preserve">the </w:t>
      </w:r>
      <w:r w:rsidR="00556B7D">
        <w:t>Implementing Regulation 2018/1212.</w:t>
      </w:r>
    </w:p>
    <w:p w14:paraId="4EF5395B" w14:textId="77777777" w:rsidR="00B5372E" w:rsidRPr="00516F3F" w:rsidRDefault="00B5372E" w:rsidP="004D01EB">
      <w:pPr>
        <w:pStyle w:val="Heading2"/>
      </w:pPr>
      <w:bookmarkStart w:id="12" w:name="_Toc31382619"/>
      <w:r w:rsidRPr="00516F3F">
        <w:t>Scope</w:t>
      </w:r>
      <w:bookmarkEnd w:id="12"/>
    </w:p>
    <w:p w14:paraId="5CED83ED" w14:textId="2244741E" w:rsidR="000E1E40" w:rsidRDefault="002070D4" w:rsidP="002070D4">
      <w:r w:rsidRPr="00516F3F">
        <w:t>As described in the ISO 20022 Business Justification,</w:t>
      </w:r>
      <w:r w:rsidR="000E1E40" w:rsidRPr="007A68D8">
        <w:t xml:space="preserve"> this set of </w:t>
      </w:r>
      <w:r w:rsidR="000E1E40">
        <w:t xml:space="preserve">Shareholder Identification Disclosure </w:t>
      </w:r>
      <w:r w:rsidR="000E1E40" w:rsidRPr="007A68D8">
        <w:t xml:space="preserve">messages covers the </w:t>
      </w:r>
      <w:r w:rsidR="000E1E40">
        <w:t xml:space="preserve">complete flow </w:t>
      </w:r>
      <w:r w:rsidR="002B2E13">
        <w:t xml:space="preserve">of information exchange between an </w:t>
      </w:r>
      <w:r w:rsidR="000E1E40">
        <w:t xml:space="preserve">Issuer or </w:t>
      </w:r>
      <w:r w:rsidR="002B2E13">
        <w:t xml:space="preserve">a </w:t>
      </w:r>
      <w:r w:rsidR="000E1E40">
        <w:t xml:space="preserve">third party nominated by </w:t>
      </w:r>
      <w:r w:rsidR="002B2E13">
        <w:t>an</w:t>
      </w:r>
      <w:r w:rsidR="000E1E40">
        <w:t xml:space="preserve"> issuer</w:t>
      </w:r>
      <w:r w:rsidR="002B2E13">
        <w:t xml:space="preserve"> and a chain of intermediaries (CSD, custodians, global custodians, asset managers</w:t>
      </w:r>
      <w:r w:rsidR="004424DC">
        <w:t>...</w:t>
      </w:r>
      <w:r w:rsidR="002B2E13">
        <w:t xml:space="preserve">) in order </w:t>
      </w:r>
      <w:r w:rsidR="006B45C4">
        <w:t xml:space="preserve">to </w:t>
      </w:r>
      <w:r w:rsidR="002B2E13">
        <w:t xml:space="preserve">report on the identity of the account holders / shareholders and </w:t>
      </w:r>
      <w:r w:rsidR="006B45C4">
        <w:t xml:space="preserve">on </w:t>
      </w:r>
      <w:r w:rsidR="002B2E13">
        <w:t xml:space="preserve">their holdings. </w:t>
      </w:r>
    </w:p>
    <w:p w14:paraId="4EF5395E" w14:textId="153714E4" w:rsidR="002070D4" w:rsidRDefault="006B45C4" w:rsidP="002070D4">
      <w:r>
        <w:t>The Shareholder Identification Disclosure messages are used by the Issuer or a third party nominated by an issuer to notify the request for disclosure and by the intermediaries to send back the shareholders / account holders identification and account holding information.</w:t>
      </w:r>
    </w:p>
    <w:p w14:paraId="1D517C7B" w14:textId="77777777" w:rsidR="005D763C" w:rsidRDefault="006B45C4" w:rsidP="002070D4">
      <w:r>
        <w:t xml:space="preserve">The disclosure request issued by the Issuer must be conveyed downwards through the chain of intermediaries from the first intermediary up to the </w:t>
      </w:r>
      <w:r w:rsidR="005D763C">
        <w:t>l</w:t>
      </w:r>
      <w:r>
        <w:t>ast intermediary</w:t>
      </w:r>
      <w:r w:rsidR="005D763C">
        <w:t xml:space="preserve">. The disclosure request may also be sent in exceptional cases directly to a particular intermediary in the chain.  </w:t>
      </w:r>
    </w:p>
    <w:p w14:paraId="7D293149" w14:textId="7186F805" w:rsidR="006B45C4" w:rsidRDefault="005D763C" w:rsidP="002070D4">
      <w:r>
        <w:t>The following illustration gives a high level view of the information flows between the issuer or the third party nominated by the Issuer and the chain of intermediaries.</w:t>
      </w:r>
    </w:p>
    <w:p w14:paraId="533C4B6A" w14:textId="3BA0B673" w:rsidR="006B1342" w:rsidRDefault="006B1342" w:rsidP="002070D4">
      <w:r>
        <w:rPr>
          <w:noProof/>
          <w:lang w:eastAsia="en-GB"/>
        </w:rPr>
        <w:drawing>
          <wp:inline distT="0" distB="0" distL="0" distR="0" wp14:anchorId="11F5E156" wp14:editId="104CD953">
            <wp:extent cx="6425692" cy="2657475"/>
            <wp:effectExtent l="0" t="0" r="0" b="0"/>
            <wp:docPr id="319" name="Picture 319" descr="C:\Users\jlittre\Work Folders\MyData\01. STANDARDS\01. STD DEVELOPMENT DOMAINS\1. Securities\03. SRD2_ShareholdersDisclosure\SR2020\9. Full Doc\MessageFl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littre\Work Folders\MyData\01. STANDARDS\01. STD DEVELOPMENT DOMAINS\1. Securities\03. SRD2_ShareholdersDisclosure\SR2020\9. Full Doc\MessageFlow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25692" cy="2657475"/>
                    </a:xfrm>
                    <a:prstGeom prst="rect">
                      <a:avLst/>
                    </a:prstGeom>
                    <a:noFill/>
                    <a:ln>
                      <a:noFill/>
                    </a:ln>
                  </pic:spPr>
                </pic:pic>
              </a:graphicData>
            </a:graphic>
          </wp:inline>
        </w:drawing>
      </w:r>
    </w:p>
    <w:p w14:paraId="6CB6F555" w14:textId="0C172852" w:rsidR="005D763C" w:rsidRDefault="00245307" w:rsidP="002070D4">
      <w:r>
        <w:lastRenderedPageBreak/>
        <w:t>The following illustration gives a more detailed view of the messages exchanged between</w:t>
      </w:r>
      <w:r w:rsidR="00A323CF">
        <w:t xml:space="preserve"> an intermediary and the other intermediaries</w:t>
      </w:r>
      <w:r>
        <w:t xml:space="preserve"> </w:t>
      </w:r>
      <w:r w:rsidR="00A323CF">
        <w:t xml:space="preserve">in the chain and between an intermediary </w:t>
      </w:r>
      <w:r>
        <w:t>and the Issuer or third party nominated by the Issuer.</w:t>
      </w:r>
    </w:p>
    <w:p w14:paraId="2DD96DC4" w14:textId="7F2E3537" w:rsidR="00A323CF" w:rsidRDefault="00200AD6" w:rsidP="002070D4">
      <w:r>
        <w:t xml:space="preserve">1. </w:t>
      </w:r>
      <w:r w:rsidR="00A323CF">
        <w:t xml:space="preserve">An intermediary receives a disclosure request message from other intermediaries located </w:t>
      </w:r>
      <w:r w:rsidR="00510A1D">
        <w:t xml:space="preserve">upstream </w:t>
      </w:r>
      <w:r w:rsidR="00A323CF">
        <w:t xml:space="preserve">in the chain with which the intermediary has an account and holdings in the specified financial instrument. </w:t>
      </w:r>
    </w:p>
    <w:p w14:paraId="04687CDB" w14:textId="2ABC8434" w:rsidR="00245307" w:rsidRDefault="00A323CF" w:rsidP="002070D4">
      <w:r>
        <w:t xml:space="preserve">The intermediary then forwards </w:t>
      </w:r>
      <w:r w:rsidR="00510A1D">
        <w:t xml:space="preserve">without delay </w:t>
      </w:r>
      <w:r>
        <w:t xml:space="preserve">the request </w:t>
      </w:r>
      <w:r w:rsidR="00510A1D">
        <w:t>downstream</w:t>
      </w:r>
      <w:r>
        <w:t xml:space="preserve"> to all intermediaries having an account </w:t>
      </w:r>
      <w:r w:rsidR="00510A1D">
        <w:t>and holdings in the specified financial instrument.</w:t>
      </w:r>
    </w:p>
    <w:p w14:paraId="3FA713C9" w14:textId="307B40E3" w:rsidR="00200AD6" w:rsidRDefault="00200AD6" w:rsidP="00200AD6">
      <w:r>
        <w:t xml:space="preserve">2. An intermediary may also receive a disclosure request cancellation advice message from other intermediaries located upstream in the chain with which the intermediary has an account and holdings in the specified financial instrument. </w:t>
      </w:r>
    </w:p>
    <w:p w14:paraId="07AED84B" w14:textId="03750B34" w:rsidR="00200AD6" w:rsidRPr="00516F3F" w:rsidRDefault="00200AD6" w:rsidP="00200AD6">
      <w:r>
        <w:t>The intermediary then forwards without delay the disclosure request cancellation advice downstream to all intermediaries having an account and holdings in the specified financial instrument.</w:t>
      </w:r>
    </w:p>
    <w:p w14:paraId="4EF5395F" w14:textId="519541E6" w:rsidR="002070D4" w:rsidRDefault="009E55B3" w:rsidP="006B1342">
      <w:pPr>
        <w:pStyle w:val="Graphic"/>
        <w:jc w:val="left"/>
      </w:pPr>
      <w:r>
        <w:rPr>
          <w:noProof/>
          <w:lang w:eastAsia="en-GB"/>
        </w:rPr>
        <w:drawing>
          <wp:inline distT="0" distB="0" distL="0" distR="0" wp14:anchorId="6934C5E7" wp14:editId="447A06CC">
            <wp:extent cx="5695950" cy="4308711"/>
            <wp:effectExtent l="0" t="0" r="0" b="0"/>
            <wp:docPr id="129" name="Picture 129" descr="C:\Users\jlittre\Work Folders\MyData\01. STANDARDS\01. STD DEVELOPMENT DOMAINS\1. Securities\03. SRD2_ShareholdersDisclosure\SR2020\9. Full Doc\MessageFl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jlittre\Work Folders\MyData\01. STANDARDS\01. STD DEVELOPMENT DOMAINS\1. Securities\03. SRD2_ShareholdersDisclosure\SR2020\9. Full Doc\MessageFlow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95950" cy="4308711"/>
                    </a:xfrm>
                    <a:prstGeom prst="rect">
                      <a:avLst/>
                    </a:prstGeom>
                    <a:noFill/>
                    <a:ln>
                      <a:noFill/>
                    </a:ln>
                  </pic:spPr>
                </pic:pic>
              </a:graphicData>
            </a:graphic>
          </wp:inline>
        </w:drawing>
      </w:r>
    </w:p>
    <w:p w14:paraId="6EA2466E" w14:textId="77777777" w:rsidR="00777C09" w:rsidRDefault="00200AD6" w:rsidP="006B1342">
      <w:r>
        <w:t xml:space="preserve">3. </w:t>
      </w:r>
      <w:r w:rsidR="00510A1D">
        <w:t xml:space="preserve">The intermediary then sends a disclosure response to the issuer or third party nominated by the issuer </w:t>
      </w:r>
      <w:r w:rsidRPr="007A68D8">
        <w:t xml:space="preserve">with </w:t>
      </w:r>
      <w:r w:rsidR="00777C09">
        <w:t xml:space="preserve">identity information of all account holders having holdings in the specified instrument and </w:t>
      </w:r>
      <w:r>
        <w:t>a detailed break-down</w:t>
      </w:r>
      <w:r w:rsidRPr="007A68D8">
        <w:t xml:space="preserve"> of holdings</w:t>
      </w:r>
      <w:r>
        <w:t xml:space="preserve"> per account</w:t>
      </w:r>
      <w:r w:rsidR="00777C09">
        <w:t>.</w:t>
      </w:r>
    </w:p>
    <w:p w14:paraId="6F3A115A" w14:textId="2A81ED9C" w:rsidR="006B1342" w:rsidRDefault="00777C09" w:rsidP="006B1342">
      <w:r>
        <w:t xml:space="preserve">4. The intermediary may also send a disclosure response cancellation advice </w:t>
      </w:r>
      <w:r w:rsidR="002B7389">
        <w:t>to the issuer or third party nominated by the issuer in order to notify that the previously sent disclosure response is invalid and must be discarded and will likely be replaced with another disclosure response.</w:t>
      </w:r>
    </w:p>
    <w:p w14:paraId="4243CEBA" w14:textId="4E54D446" w:rsidR="00510A1D" w:rsidRDefault="002B7389" w:rsidP="006B1342">
      <w:r>
        <w:t xml:space="preserve">5. </w:t>
      </w:r>
      <w:r w:rsidR="00E62653">
        <w:t>The issuer or third party nominated by the issuer sends a disclosure response status advice message to notify to the intermediary that a received disclosure response is accepted or rejected.</w:t>
      </w:r>
    </w:p>
    <w:p w14:paraId="21B89F7C" w14:textId="77777777" w:rsidR="006B1342" w:rsidRPr="006B1342" w:rsidRDefault="006B1342" w:rsidP="006B1342"/>
    <w:p w14:paraId="4EF53960" w14:textId="77777777" w:rsidR="000851E4" w:rsidRPr="00516F3F" w:rsidRDefault="000851E4" w:rsidP="00A72CAE">
      <w:pPr>
        <w:pStyle w:val="Heading2"/>
      </w:pPr>
      <w:bookmarkStart w:id="13" w:name="_Toc31382620"/>
      <w:r w:rsidRPr="00516F3F">
        <w:t>Groups of MessageDefinitions and Functionality</w:t>
      </w:r>
      <w:bookmarkEnd w:id="13"/>
    </w:p>
    <w:p w14:paraId="4EF53961"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4EF53962" w14:textId="77777777" w:rsidR="00715699" w:rsidRDefault="00715699" w:rsidP="00F2179B">
      <w:pPr>
        <w:pStyle w:val="Heading3"/>
      </w:pPr>
      <w:r w:rsidRPr="00516F3F">
        <w:t>Groups</w:t>
      </w:r>
    </w:p>
    <w:p w14:paraId="03A04E7A" w14:textId="2B7FF995" w:rsidR="007365EA" w:rsidRDefault="007365EA" w:rsidP="007365EA">
      <w:r>
        <w:t>The following tables show the message names, their mnemonic 4-characters abbreviated name and the message identifiers.</w:t>
      </w:r>
    </w:p>
    <w:p w14:paraId="5AEEEE32" w14:textId="781B6DE3" w:rsidR="007365EA" w:rsidRDefault="007365EA" w:rsidP="007365EA">
      <w:r>
        <w:t>Two group</w:t>
      </w:r>
      <w:r w:rsidR="00227D5F">
        <w:t>s</w:t>
      </w:r>
      <w:r>
        <w:t xml:space="preserve"> of flows can be distinguished:</w:t>
      </w:r>
    </w:p>
    <w:p w14:paraId="08B426C1" w14:textId="77777777" w:rsidR="007365EA" w:rsidRPr="007365EA" w:rsidRDefault="007365EA" w:rsidP="007365EA"/>
    <w:p w14:paraId="4EF53963" w14:textId="213B30E3" w:rsidR="002070D4" w:rsidRPr="00516F3F" w:rsidRDefault="007365EA" w:rsidP="002070D4">
      <w:pPr>
        <w:pStyle w:val="Heading4"/>
      </w:pPr>
      <w:r>
        <w:t xml:space="preserve">Identification Disclosure Request </w:t>
      </w:r>
      <w:r w:rsidR="002070D4" w:rsidRPr="00516F3F">
        <w:t>and Cancellation</w:t>
      </w:r>
    </w:p>
    <w:tbl>
      <w:tblPr>
        <w:tblStyle w:val="TableShaded1stRow"/>
        <w:tblW w:w="0" w:type="auto"/>
        <w:tblInd w:w="675" w:type="dxa"/>
        <w:tblLook w:val="04A0" w:firstRow="1" w:lastRow="0" w:firstColumn="1" w:lastColumn="0" w:noHBand="0" w:noVBand="1"/>
      </w:tblPr>
      <w:tblGrid>
        <w:gridCol w:w="6093"/>
        <w:gridCol w:w="1440"/>
        <w:gridCol w:w="1309"/>
      </w:tblGrid>
      <w:tr w:rsidR="00C0540F" w:rsidRPr="00516F3F" w14:paraId="4EF53967"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4EF53964" w14:textId="77777777" w:rsidR="00C0540F" w:rsidRPr="00516F3F" w:rsidRDefault="00C0540F" w:rsidP="00C0540F">
            <w:pPr>
              <w:pStyle w:val="TableHeading"/>
              <w:rPr>
                <w:lang w:eastAsia="en-US"/>
              </w:rPr>
            </w:pPr>
            <w:r w:rsidRPr="00516F3F">
              <w:t>MessageDefinition</w:t>
            </w:r>
          </w:p>
        </w:tc>
        <w:tc>
          <w:tcPr>
            <w:tcW w:w="1440" w:type="dxa"/>
            <w:hideMark/>
          </w:tcPr>
          <w:p w14:paraId="4EF53965" w14:textId="77777777" w:rsidR="00C0540F" w:rsidRPr="00516F3F" w:rsidRDefault="00C0540F" w:rsidP="00C0540F">
            <w:pPr>
              <w:pStyle w:val="TableHeading"/>
              <w:rPr>
                <w:lang w:eastAsia="en-US"/>
              </w:rPr>
            </w:pPr>
            <w:r w:rsidRPr="00516F3F">
              <w:t>Abbreviated Name</w:t>
            </w:r>
          </w:p>
        </w:tc>
        <w:tc>
          <w:tcPr>
            <w:tcW w:w="1309" w:type="dxa"/>
            <w:hideMark/>
          </w:tcPr>
          <w:p w14:paraId="4EF53966" w14:textId="77777777" w:rsidR="00C0540F" w:rsidRPr="00516F3F" w:rsidRDefault="00C0540F" w:rsidP="00C0540F">
            <w:pPr>
              <w:pStyle w:val="TableHeading"/>
              <w:rPr>
                <w:lang w:eastAsia="en-US"/>
              </w:rPr>
            </w:pPr>
            <w:r w:rsidRPr="00516F3F">
              <w:t>Message Identifier</w:t>
            </w:r>
          </w:p>
        </w:tc>
      </w:tr>
      <w:tr w:rsidR="00C0540F" w:rsidRPr="00516F3F" w14:paraId="4EF5396B"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68" w14:textId="35BB26DE" w:rsidR="00C0540F" w:rsidRPr="00516F3F" w:rsidRDefault="007365EA" w:rsidP="007365EA">
            <w:pPr>
              <w:pStyle w:val="TableText"/>
            </w:pPr>
            <w:r w:rsidRPr="007365EA">
              <w:t>Shareholder</w:t>
            </w:r>
            <w:r w:rsidR="00520C74">
              <w:t>s</w:t>
            </w:r>
            <w:r w:rsidRPr="007365EA">
              <w:t>IdentificationDisclosureRequest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9" w14:textId="3D3A0EF1" w:rsidR="00C0540F" w:rsidRPr="00516F3F" w:rsidRDefault="007365EA" w:rsidP="007365EA">
            <w:pPr>
              <w:pStyle w:val="TableText"/>
            </w:pPr>
            <w:r>
              <w:t>SIDR</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A" w14:textId="3178E2F0" w:rsidR="00C0540F" w:rsidRPr="00516F3F" w:rsidRDefault="007365EA" w:rsidP="00C0540F">
            <w:pPr>
              <w:pStyle w:val="TableText"/>
            </w:pPr>
            <w:r>
              <w:t>seev.045</w:t>
            </w:r>
          </w:p>
        </w:tc>
      </w:tr>
      <w:tr w:rsidR="00C0540F" w:rsidRPr="00516F3F" w14:paraId="4EF5396F"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6C" w14:textId="67CEE12C" w:rsidR="00C0540F" w:rsidRPr="00516F3F" w:rsidRDefault="007365EA" w:rsidP="007365EA">
            <w:pPr>
              <w:pStyle w:val="TableText"/>
            </w:pPr>
            <w:r w:rsidRPr="007365EA">
              <w:t>Shareholder</w:t>
            </w:r>
            <w:r w:rsidR="00520C74">
              <w:t>s</w:t>
            </w:r>
            <w:r w:rsidRPr="007365EA">
              <w:t>IdentificationDisclosureRequestCancellationAdvice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D" w14:textId="50AFF5C9" w:rsidR="00C0540F" w:rsidRPr="00516F3F" w:rsidRDefault="007365EA" w:rsidP="00C1057F">
            <w:pPr>
              <w:pStyle w:val="TableText"/>
            </w:pPr>
            <w:r>
              <w:t>SI</w:t>
            </w:r>
            <w:r w:rsidR="00C1057F">
              <w:t>DC</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E" w14:textId="09B0B784" w:rsidR="00C0540F" w:rsidRPr="00516F3F" w:rsidRDefault="007365EA" w:rsidP="00C0540F">
            <w:pPr>
              <w:pStyle w:val="TableText"/>
            </w:pPr>
            <w:r>
              <w:t>seev.046</w:t>
            </w:r>
          </w:p>
        </w:tc>
      </w:tr>
    </w:tbl>
    <w:p w14:paraId="4EF53974" w14:textId="603156E1" w:rsidR="002070D4" w:rsidRPr="00516F3F" w:rsidRDefault="007365EA" w:rsidP="002070D4">
      <w:pPr>
        <w:pStyle w:val="Heading4"/>
      </w:pPr>
      <w:r>
        <w:t xml:space="preserve">Identification Disclosure Response, Status and </w:t>
      </w:r>
      <w:r w:rsidR="00024DD6">
        <w:t xml:space="preserve">Response </w:t>
      </w:r>
      <w:r>
        <w:t>Cancellation</w:t>
      </w:r>
    </w:p>
    <w:tbl>
      <w:tblPr>
        <w:tblStyle w:val="TableShaded1stRow"/>
        <w:tblW w:w="0" w:type="auto"/>
        <w:tblInd w:w="675" w:type="dxa"/>
        <w:tblLayout w:type="fixed"/>
        <w:tblLook w:val="04A0" w:firstRow="1" w:lastRow="0" w:firstColumn="1" w:lastColumn="0" w:noHBand="0" w:noVBand="1"/>
      </w:tblPr>
      <w:tblGrid>
        <w:gridCol w:w="6093"/>
        <w:gridCol w:w="1440"/>
        <w:gridCol w:w="1309"/>
      </w:tblGrid>
      <w:tr w:rsidR="00C0540F" w:rsidRPr="00516F3F" w14:paraId="4EF53978"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4EF53975" w14:textId="77777777" w:rsidR="00C0540F" w:rsidRPr="00516F3F" w:rsidRDefault="00C0540F" w:rsidP="00C0540F">
            <w:pPr>
              <w:pStyle w:val="TableHeading"/>
              <w:rPr>
                <w:lang w:eastAsia="en-US"/>
              </w:rPr>
            </w:pPr>
            <w:r w:rsidRPr="00516F3F">
              <w:t>MessageDefinition</w:t>
            </w:r>
          </w:p>
        </w:tc>
        <w:tc>
          <w:tcPr>
            <w:tcW w:w="1440" w:type="dxa"/>
            <w:hideMark/>
          </w:tcPr>
          <w:p w14:paraId="4EF53976" w14:textId="77777777" w:rsidR="00C0540F" w:rsidRPr="00516F3F" w:rsidRDefault="00C0540F" w:rsidP="00C0540F">
            <w:pPr>
              <w:pStyle w:val="TableHeading"/>
              <w:rPr>
                <w:lang w:eastAsia="en-US"/>
              </w:rPr>
            </w:pPr>
            <w:r w:rsidRPr="00516F3F">
              <w:t>Abbreviated Name</w:t>
            </w:r>
          </w:p>
        </w:tc>
        <w:tc>
          <w:tcPr>
            <w:tcW w:w="1309" w:type="dxa"/>
            <w:hideMark/>
          </w:tcPr>
          <w:p w14:paraId="4EF53977" w14:textId="77777777" w:rsidR="00C0540F" w:rsidRPr="00516F3F" w:rsidRDefault="00C0540F" w:rsidP="00C0540F">
            <w:pPr>
              <w:pStyle w:val="TableHeading"/>
              <w:rPr>
                <w:lang w:eastAsia="en-US"/>
              </w:rPr>
            </w:pPr>
            <w:r w:rsidRPr="00516F3F">
              <w:t>Message Identifier</w:t>
            </w:r>
          </w:p>
        </w:tc>
      </w:tr>
      <w:tr w:rsidR="00C0540F" w:rsidRPr="00516F3F" w14:paraId="4EF5397C"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79" w14:textId="06A13C9D" w:rsidR="00C0540F" w:rsidRPr="00516F3F" w:rsidRDefault="00C1057F" w:rsidP="00C0540F">
            <w:pPr>
              <w:pStyle w:val="TableText"/>
            </w:pPr>
            <w:r w:rsidRPr="00C1057F">
              <w:t>Shareh</w:t>
            </w:r>
            <w:r>
              <w:t>older</w:t>
            </w:r>
            <w:r w:rsidR="00520C74">
              <w:t>s</w:t>
            </w:r>
            <w:r>
              <w:t>IdentificationDisclosure</w:t>
            </w:r>
            <w:r w:rsidRPr="00C1057F">
              <w:t>Response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7A" w14:textId="7DE29338" w:rsidR="00C0540F" w:rsidRPr="00516F3F" w:rsidRDefault="00C1057F" w:rsidP="00C0540F">
            <w:pPr>
              <w:pStyle w:val="TableText"/>
            </w:pPr>
            <w:r>
              <w:t>SIRE</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7B" w14:textId="4A7E71A9" w:rsidR="00C0540F" w:rsidRPr="00516F3F" w:rsidRDefault="00C1057F" w:rsidP="00C0540F">
            <w:pPr>
              <w:pStyle w:val="TableText"/>
            </w:pPr>
            <w:r>
              <w:t>seev.047</w:t>
            </w:r>
          </w:p>
        </w:tc>
      </w:tr>
      <w:tr w:rsidR="00C0540F" w:rsidRPr="00516F3F" w14:paraId="4EF53980"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7D" w14:textId="38612414" w:rsidR="00C0540F" w:rsidRPr="00516F3F" w:rsidRDefault="00C1057F" w:rsidP="00C1057F">
            <w:pPr>
              <w:pStyle w:val="TableText"/>
            </w:pPr>
            <w:r w:rsidRPr="00C1057F">
              <w:t>ShareholderIdentificationDisclosureResponse</w:t>
            </w:r>
            <w:r>
              <w:t>Cancellation</w:t>
            </w:r>
            <w:r w:rsidRPr="00C1057F">
              <w:t>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7E" w14:textId="3EEBE18A" w:rsidR="00C0540F" w:rsidRPr="00516F3F" w:rsidRDefault="00C1057F" w:rsidP="00C0540F">
            <w:pPr>
              <w:pStyle w:val="TableText"/>
            </w:pPr>
            <w:r>
              <w:t>SIRC</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7F" w14:textId="21243EF2" w:rsidR="00C0540F" w:rsidRPr="00516F3F" w:rsidRDefault="00C1057F" w:rsidP="00C0540F">
            <w:pPr>
              <w:pStyle w:val="TableText"/>
            </w:pPr>
            <w:r>
              <w:t>seev.048</w:t>
            </w:r>
          </w:p>
        </w:tc>
      </w:tr>
      <w:tr w:rsidR="00C0540F" w:rsidRPr="00516F3F" w14:paraId="4EF53984"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81" w14:textId="3E96FB4C" w:rsidR="00C0540F" w:rsidRPr="00516F3F" w:rsidRDefault="00C1057F" w:rsidP="00C1057F">
            <w:pPr>
              <w:pStyle w:val="TableText"/>
            </w:pPr>
            <w:r w:rsidRPr="00C1057F">
              <w:t>ShareholderIdentificationDisclosureResponseStatusAdvice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82" w14:textId="2361339F" w:rsidR="00C0540F" w:rsidRPr="00516F3F" w:rsidRDefault="00C1057F" w:rsidP="00C0540F">
            <w:pPr>
              <w:pStyle w:val="TableText"/>
            </w:pPr>
            <w:r>
              <w:t>SIRS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83" w14:textId="6F3CDD72" w:rsidR="00C0540F" w:rsidRPr="00516F3F" w:rsidRDefault="00C1057F" w:rsidP="00C0540F">
            <w:pPr>
              <w:pStyle w:val="TableText"/>
            </w:pPr>
            <w:r>
              <w:t>seev.049</w:t>
            </w:r>
          </w:p>
        </w:tc>
      </w:tr>
    </w:tbl>
    <w:p w14:paraId="4EF539AB" w14:textId="77777777" w:rsidR="00715699" w:rsidRPr="00516F3F" w:rsidRDefault="00715699" w:rsidP="00715699">
      <w:pPr>
        <w:pStyle w:val="Heading3"/>
      </w:pPr>
      <w:r w:rsidRPr="00516F3F">
        <w:t>Functionality</w:t>
      </w:r>
    </w:p>
    <w:p w14:paraId="4EF539AC"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4EF539AD" w14:textId="77777777" w:rsidR="00B5372E" w:rsidRPr="00516F3F" w:rsidRDefault="00B5372E" w:rsidP="00765D5B">
      <w:pPr>
        <w:pStyle w:val="Heading1"/>
      </w:pPr>
      <w:bookmarkStart w:id="14" w:name="_Toc31382621"/>
      <w:r w:rsidRPr="00516F3F">
        <w:lastRenderedPageBreak/>
        <w:t>BusinessRoles and Participants</w:t>
      </w:r>
      <w:bookmarkEnd w:id="14"/>
    </w:p>
    <w:p w14:paraId="4EF539AE" w14:textId="77777777" w:rsidR="00665B53" w:rsidRPr="00516F3F" w:rsidRDefault="00665B53" w:rsidP="00BB6A32">
      <w:r w:rsidRPr="00516F3F">
        <w:t>A BusinessRole represents an entity (or a class of entities) of the real world, physical or legal, a person, a group of persons, a corporation. Examples of BusinessRoles: “Financial Institution”, “Automated Clearing House”, “Central Securities Depository”.</w:t>
      </w:r>
    </w:p>
    <w:p w14:paraId="4EF539AF" w14:textId="77777777" w:rsidR="00665B53" w:rsidRPr="00516F3F" w:rsidRDefault="00665B53" w:rsidP="00BB6A32">
      <w:r w:rsidRPr="00516F3F">
        <w:t>A Participant is a functional role performed by a BusinessRole in a particular BusinessProcess or BusinessTransaction</w:t>
      </w:r>
      <w:r w:rsidR="0094587D" w:rsidRPr="00516F3F">
        <w:t xml:space="preserve">. Examples of Participants: </w:t>
      </w:r>
      <w:r w:rsidRPr="00516F3F">
        <w:t>the “user” of a system, “deb</w:t>
      </w:r>
      <w:r w:rsidR="0094587D" w:rsidRPr="00516F3F">
        <w:t>tor”, “creditor”, “investor”</w:t>
      </w:r>
      <w:r w:rsidRPr="00516F3F">
        <w:t xml:space="preserve">. </w:t>
      </w:r>
    </w:p>
    <w:p w14:paraId="4EF539B0" w14:textId="1CC72D88" w:rsidR="00665B53" w:rsidRPr="00516F3F" w:rsidRDefault="00665B53" w:rsidP="00BB6A32">
      <w:r w:rsidRPr="00516F3F">
        <w:t>The relationship between BusinessRoles and Participants is many-to-many. One BusinessRole</w:t>
      </w:r>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s of BusinessRoles:</w:t>
      </w:r>
      <w:r w:rsidR="00516F3F" w:rsidRPr="00516F3F">
        <w:t xml:space="preserve"> </w:t>
      </w:r>
      <w:r w:rsidRPr="00516F3F">
        <w:t>"user", "debt</w:t>
      </w:r>
      <w:r w:rsidR="0094587D" w:rsidRPr="00516F3F">
        <w:t>or”, "creditor", "investor"</w:t>
      </w:r>
      <w:r w:rsidRPr="00516F3F">
        <w:t>. Different BusinessRoles can be involved as the same Participant.</w:t>
      </w:r>
    </w:p>
    <w:p w14:paraId="4EF539B1" w14:textId="45582752" w:rsidR="00665B53" w:rsidRPr="00516F3F" w:rsidRDefault="00665B53" w:rsidP="00EF6DAD">
      <w:r w:rsidRPr="00516F3F">
        <w:t xml:space="preserve">In the context </w:t>
      </w:r>
      <w:r w:rsidR="002070D4" w:rsidRPr="00516F3F">
        <w:t xml:space="preserve">of </w:t>
      </w:r>
      <w:r w:rsidR="00A902D9">
        <w:t>Shereholder Identification Disclosure,</w:t>
      </w:r>
      <w:r w:rsidR="00EF6DAD" w:rsidRPr="00516F3F">
        <w:t xml:space="preserve"> </w:t>
      </w:r>
      <w:r w:rsidRPr="00516F3F">
        <w:t>the high-level BusinessRoles and typical Participants</w:t>
      </w:r>
      <w:r w:rsidR="00B5567F" w:rsidRPr="00516F3F">
        <w:t xml:space="preserve"> </w:t>
      </w:r>
      <w:r w:rsidR="009A2032">
        <w:t>are defined</w:t>
      </w:r>
      <w:r w:rsidR="00B5567F" w:rsidRPr="00516F3F">
        <w:t xml:space="preserve"> as follows:</w:t>
      </w:r>
    </w:p>
    <w:p w14:paraId="4EF539B3" w14:textId="77777777" w:rsidR="00714DA9" w:rsidRPr="00516F3F" w:rsidRDefault="00714DA9" w:rsidP="00F80208">
      <w:pPr>
        <w:pStyle w:val="Heading2"/>
      </w:pPr>
      <w:bookmarkStart w:id="15" w:name="_Toc31382622"/>
      <w:r w:rsidRPr="00516F3F">
        <w:t>Participants and BusinessRoles Definitions</w:t>
      </w:r>
      <w:bookmarkEnd w:id="15"/>
    </w:p>
    <w:p w14:paraId="4EF539B4" w14:textId="77777777" w:rsidR="002070D4" w:rsidRPr="00516F3F" w:rsidRDefault="002070D4" w:rsidP="002070D4">
      <w:pPr>
        <w:pStyle w:val="BlockLabelBeforeTable"/>
      </w:pPr>
      <w:r w:rsidRPr="00516F3F">
        <w:t>Participants</w:t>
      </w:r>
    </w:p>
    <w:tbl>
      <w:tblPr>
        <w:tblStyle w:val="TableShaded1stRow"/>
        <w:tblW w:w="0" w:type="auto"/>
        <w:tblLook w:val="04A0" w:firstRow="1" w:lastRow="0" w:firstColumn="1" w:lastColumn="0" w:noHBand="0" w:noVBand="1"/>
      </w:tblPr>
      <w:tblGrid>
        <w:gridCol w:w="2466"/>
        <w:gridCol w:w="5899"/>
      </w:tblGrid>
      <w:tr w:rsidR="002070D4" w:rsidRPr="00516F3F" w14:paraId="4EF539B7" w14:textId="77777777" w:rsidTr="00BE076B">
        <w:trPr>
          <w:cnfStyle w:val="100000000000" w:firstRow="1" w:lastRow="0" w:firstColumn="0" w:lastColumn="0" w:oddVBand="0" w:evenVBand="0" w:oddHBand="0" w:evenHBand="0" w:firstRowFirstColumn="0" w:firstRowLastColumn="0" w:lastRowFirstColumn="0" w:lastRowLastColumn="0"/>
        </w:trPr>
        <w:tc>
          <w:tcPr>
            <w:tcW w:w="2466" w:type="dxa"/>
          </w:tcPr>
          <w:p w14:paraId="4EF539B5" w14:textId="77777777" w:rsidR="002070D4" w:rsidRPr="00516F3F" w:rsidRDefault="002070D4" w:rsidP="002070D4">
            <w:pPr>
              <w:pStyle w:val="TableHeading"/>
            </w:pPr>
            <w:r w:rsidRPr="00516F3F">
              <w:t>Description</w:t>
            </w:r>
          </w:p>
        </w:tc>
        <w:tc>
          <w:tcPr>
            <w:tcW w:w="5899" w:type="dxa"/>
          </w:tcPr>
          <w:p w14:paraId="4EF539B6" w14:textId="77777777" w:rsidR="002070D4" w:rsidRPr="00516F3F" w:rsidRDefault="002070D4" w:rsidP="002070D4">
            <w:pPr>
              <w:pStyle w:val="TableHeading"/>
            </w:pPr>
            <w:r w:rsidRPr="00516F3F">
              <w:t>Definition</w:t>
            </w:r>
          </w:p>
        </w:tc>
      </w:tr>
      <w:tr w:rsidR="00A15256" w:rsidRPr="00516F3F" w14:paraId="28F148F3" w14:textId="77777777" w:rsidTr="00BE076B">
        <w:tc>
          <w:tcPr>
            <w:tcW w:w="2466" w:type="dxa"/>
          </w:tcPr>
          <w:p w14:paraId="65D6F996" w14:textId="27F0F51A" w:rsidR="00A15256" w:rsidRDefault="00A15256" w:rsidP="00A15256">
            <w:pPr>
              <w:pStyle w:val="TableText"/>
            </w:pPr>
            <w:r>
              <w:t>Shareholder Identification Requesting Party</w:t>
            </w:r>
          </w:p>
        </w:tc>
        <w:tc>
          <w:tcPr>
            <w:tcW w:w="5899" w:type="dxa"/>
          </w:tcPr>
          <w:p w14:paraId="0331CF7B" w14:textId="7FAD4458" w:rsidR="00A15256" w:rsidRDefault="00A15256" w:rsidP="0031124A">
            <w:pPr>
              <w:pStyle w:val="TableText"/>
            </w:pPr>
            <w:r>
              <w:t>Legal entity (corprorate) who wants to collect</w:t>
            </w:r>
            <w:r w:rsidR="0031124A">
              <w:t xml:space="preserve"> and aggregate </w:t>
            </w:r>
            <w:r>
              <w:t>identification information on their shareholders based on a specific record date</w:t>
            </w:r>
            <w:r w:rsidR="0031124A">
              <w:t xml:space="preserve"> and financial instrument</w:t>
            </w:r>
            <w:r>
              <w:t>.</w:t>
            </w:r>
          </w:p>
        </w:tc>
      </w:tr>
      <w:tr w:rsidR="00C11730" w:rsidRPr="00516F3F" w14:paraId="2D3A8C51" w14:textId="77777777" w:rsidTr="00BE076B">
        <w:tc>
          <w:tcPr>
            <w:tcW w:w="2466" w:type="dxa"/>
          </w:tcPr>
          <w:p w14:paraId="30D6CE63" w14:textId="412CBB77" w:rsidR="00C11730" w:rsidRPr="00253D9C" w:rsidRDefault="00C11730" w:rsidP="00391B65">
            <w:pPr>
              <w:pStyle w:val="TableText"/>
            </w:pPr>
            <w:r>
              <w:t xml:space="preserve">Disclosure </w:t>
            </w:r>
            <w:r w:rsidR="00391B65">
              <w:t xml:space="preserve">Response </w:t>
            </w:r>
            <w:r>
              <w:t>Recipient</w:t>
            </w:r>
          </w:p>
        </w:tc>
        <w:tc>
          <w:tcPr>
            <w:tcW w:w="5899" w:type="dxa"/>
          </w:tcPr>
          <w:p w14:paraId="3BB86D01" w14:textId="4974D364" w:rsidR="00C11730" w:rsidRPr="00253D9C" w:rsidRDefault="00E5578F" w:rsidP="00D748F1">
            <w:pPr>
              <w:pStyle w:val="TableText"/>
            </w:pPr>
            <w:r>
              <w:t xml:space="preserve">Issuer or </w:t>
            </w:r>
            <w:r w:rsidR="00C11730">
              <w:t xml:space="preserve">Legal Entity (third party) appointed by the Issuer to </w:t>
            </w:r>
            <w:r w:rsidR="00391B65">
              <w:t xml:space="preserve">collect shareholder Identifications reponses from the intermediaries. </w:t>
            </w:r>
          </w:p>
        </w:tc>
      </w:tr>
      <w:tr w:rsidR="00253D9C" w:rsidRPr="00516F3F" w14:paraId="1F5AFAF6" w14:textId="77777777" w:rsidTr="00BE076B">
        <w:tc>
          <w:tcPr>
            <w:tcW w:w="2466" w:type="dxa"/>
          </w:tcPr>
          <w:p w14:paraId="78183667" w14:textId="74D48F6C" w:rsidR="00253D9C" w:rsidRPr="00253D9C" w:rsidRDefault="00253D9C" w:rsidP="00253D9C">
            <w:pPr>
              <w:pStyle w:val="TableText"/>
            </w:pPr>
            <w:r w:rsidRPr="00253D9C">
              <w:t>Intermediary</w:t>
            </w:r>
          </w:p>
        </w:tc>
        <w:tc>
          <w:tcPr>
            <w:tcW w:w="5899" w:type="dxa"/>
          </w:tcPr>
          <w:p w14:paraId="53EBFD23" w14:textId="45C832AA" w:rsidR="00253D9C" w:rsidRPr="00253D9C" w:rsidRDefault="00253D9C" w:rsidP="0056101C">
            <w:pPr>
              <w:pStyle w:val="TableText"/>
            </w:pPr>
            <w:r w:rsidRPr="00253D9C">
              <w:t xml:space="preserve">Financial institutions providing </w:t>
            </w:r>
            <w:r w:rsidR="0056101C">
              <w:t>securities</w:t>
            </w:r>
            <w:r w:rsidRPr="00253D9C">
              <w:t xml:space="preserve"> </w:t>
            </w:r>
            <w:r w:rsidR="0056101C">
              <w:t xml:space="preserve">asset </w:t>
            </w:r>
            <w:r w:rsidRPr="00253D9C">
              <w:t>servi</w:t>
            </w:r>
            <w:r w:rsidR="0056101C">
              <w:t>ces to other institutions as account owner or account servicer.</w:t>
            </w:r>
          </w:p>
        </w:tc>
      </w:tr>
      <w:tr w:rsidR="0031124A" w:rsidRPr="00516F3F" w14:paraId="687EA1FC" w14:textId="77777777" w:rsidTr="00BE076B">
        <w:tc>
          <w:tcPr>
            <w:tcW w:w="2466" w:type="dxa"/>
          </w:tcPr>
          <w:p w14:paraId="48BE1A36" w14:textId="46E5423B" w:rsidR="0031124A" w:rsidRDefault="0031124A" w:rsidP="00253D9C">
            <w:pPr>
              <w:pStyle w:val="TableText"/>
            </w:pPr>
            <w:r>
              <w:t>End Investor</w:t>
            </w:r>
          </w:p>
        </w:tc>
        <w:tc>
          <w:tcPr>
            <w:tcW w:w="5899" w:type="dxa"/>
          </w:tcPr>
          <w:p w14:paraId="400059B7" w14:textId="3F1FD1A7" w:rsidR="0031124A" w:rsidRPr="00516F3F" w:rsidRDefault="0031124A" w:rsidP="0031124A">
            <w:pPr>
              <w:pStyle w:val="TableText"/>
            </w:pPr>
            <w:r>
              <w:t>N</w:t>
            </w:r>
            <w:r w:rsidRPr="0031124A">
              <w:t>atural or legal person that holds the shares for its own account and therefore</w:t>
            </w:r>
            <w:r>
              <w:t xml:space="preserve"> </w:t>
            </w:r>
            <w:r w:rsidRPr="0031124A">
              <w:t>ultimately enjoys the</w:t>
            </w:r>
            <w:r>
              <w:t xml:space="preserve"> benefits of owning the shares.</w:t>
            </w:r>
          </w:p>
        </w:tc>
      </w:tr>
    </w:tbl>
    <w:p w14:paraId="4EF539BE"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106"/>
        <w:gridCol w:w="6259"/>
      </w:tblGrid>
      <w:tr w:rsidR="002070D4" w:rsidRPr="00516F3F" w14:paraId="4EF539C1"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4EF539BF" w14:textId="77777777" w:rsidR="002070D4" w:rsidRPr="00516F3F" w:rsidRDefault="002070D4" w:rsidP="002070D4">
            <w:pPr>
              <w:pStyle w:val="TableHeading"/>
            </w:pPr>
            <w:r w:rsidRPr="00516F3F">
              <w:t>Description</w:t>
            </w:r>
          </w:p>
        </w:tc>
        <w:tc>
          <w:tcPr>
            <w:tcW w:w="6259" w:type="dxa"/>
          </w:tcPr>
          <w:p w14:paraId="4EF539C0" w14:textId="77777777" w:rsidR="002070D4" w:rsidRPr="00516F3F" w:rsidRDefault="002070D4" w:rsidP="002070D4">
            <w:pPr>
              <w:pStyle w:val="TableHeading"/>
            </w:pPr>
            <w:r w:rsidRPr="00516F3F">
              <w:t>Definition</w:t>
            </w:r>
          </w:p>
        </w:tc>
      </w:tr>
      <w:tr w:rsidR="00A15256" w:rsidRPr="00516F3F" w14:paraId="0D5A8531" w14:textId="77777777" w:rsidTr="00A15256">
        <w:tc>
          <w:tcPr>
            <w:tcW w:w="2106" w:type="dxa"/>
          </w:tcPr>
          <w:p w14:paraId="464DB810" w14:textId="77777777" w:rsidR="00A15256" w:rsidRPr="00253D9C" w:rsidRDefault="00A15256" w:rsidP="00A15256">
            <w:pPr>
              <w:pStyle w:val="TableText"/>
            </w:pPr>
            <w:r w:rsidRPr="00253D9C">
              <w:t>Issuer / Issuer Agent</w:t>
            </w:r>
          </w:p>
        </w:tc>
        <w:tc>
          <w:tcPr>
            <w:tcW w:w="6259" w:type="dxa"/>
          </w:tcPr>
          <w:p w14:paraId="2E9B0D50" w14:textId="77777777" w:rsidR="00A15256" w:rsidRPr="00A15256" w:rsidRDefault="00A15256" w:rsidP="00A15256">
            <w:pPr>
              <w:pStyle w:val="TableText"/>
            </w:pPr>
            <w:r w:rsidRPr="00253D9C">
              <w:t xml:space="preserve">Legal Entity that has the right to issue securities or organisation appointed by the issuer for the purposes of administration of a security issue or processing of a corporate </w:t>
            </w:r>
            <w:r w:rsidRPr="00A15256">
              <w:t>or meeting event or a shareholder Identification disclosure event. In some cases, the issuer acts as its own agent.</w:t>
            </w:r>
          </w:p>
        </w:tc>
      </w:tr>
      <w:tr w:rsidR="00772699" w:rsidRPr="00516F3F" w14:paraId="30DA9FCA" w14:textId="77777777" w:rsidTr="00BE076B">
        <w:tc>
          <w:tcPr>
            <w:tcW w:w="2106" w:type="dxa"/>
          </w:tcPr>
          <w:p w14:paraId="0FD9A828" w14:textId="31DA50CA" w:rsidR="00772699" w:rsidRPr="00516F3F" w:rsidRDefault="00772699" w:rsidP="002070D4">
            <w:pPr>
              <w:pStyle w:val="TableText"/>
            </w:pPr>
            <w:r>
              <w:t>Third Party Agent</w:t>
            </w:r>
          </w:p>
        </w:tc>
        <w:tc>
          <w:tcPr>
            <w:tcW w:w="6259" w:type="dxa"/>
          </w:tcPr>
          <w:p w14:paraId="2C14B118" w14:textId="1253178B" w:rsidR="00772699" w:rsidRPr="00516F3F" w:rsidRDefault="00C002F9" w:rsidP="00C002F9">
            <w:pPr>
              <w:pStyle w:val="TableText"/>
            </w:pPr>
            <w:r>
              <w:t>A</w:t>
            </w:r>
            <w:r w:rsidRPr="00C002F9">
              <w:t xml:space="preserve"> party nominated by </w:t>
            </w:r>
            <w:r>
              <w:t>an issuer</w:t>
            </w:r>
            <w:r w:rsidRPr="00C002F9">
              <w:t xml:space="preserve"> </w:t>
            </w:r>
            <w:r>
              <w:t xml:space="preserve">for initiating a shareholder identification disclosure process, collect and reconciliate disclosure responses from received from the intermediaries for the account of the Issuer. </w:t>
            </w:r>
          </w:p>
        </w:tc>
      </w:tr>
      <w:tr w:rsidR="002070D4" w:rsidRPr="00516F3F" w14:paraId="4EF539C4" w14:textId="77777777" w:rsidTr="00BE076B">
        <w:tc>
          <w:tcPr>
            <w:tcW w:w="2106" w:type="dxa"/>
          </w:tcPr>
          <w:p w14:paraId="4EF539C2" w14:textId="77777777" w:rsidR="002070D4" w:rsidRPr="00516F3F" w:rsidRDefault="002070D4" w:rsidP="002070D4">
            <w:pPr>
              <w:pStyle w:val="TableText"/>
            </w:pPr>
            <w:r w:rsidRPr="00516F3F">
              <w:t>Global Custodian</w:t>
            </w:r>
          </w:p>
        </w:tc>
        <w:tc>
          <w:tcPr>
            <w:tcW w:w="6259" w:type="dxa"/>
          </w:tcPr>
          <w:p w14:paraId="4EF539C3" w14:textId="77777777" w:rsidR="002070D4" w:rsidRPr="00516F3F" w:rsidRDefault="002070D4" w:rsidP="002070D4">
            <w:pPr>
              <w:pStyle w:val="TableText"/>
            </w:pPr>
            <w:r w:rsidRPr="00516F3F">
              <w:t>Party that safekeeps and administers assets on behalf of the owner and that has a network of sub-custodians.</w:t>
            </w:r>
          </w:p>
        </w:tc>
      </w:tr>
      <w:tr w:rsidR="002070D4" w:rsidRPr="00516F3F" w14:paraId="4EF539C7" w14:textId="77777777" w:rsidTr="00BE076B">
        <w:tc>
          <w:tcPr>
            <w:tcW w:w="2106" w:type="dxa"/>
          </w:tcPr>
          <w:p w14:paraId="4EF539C5" w14:textId="77777777" w:rsidR="002070D4" w:rsidRPr="00516F3F" w:rsidRDefault="002070D4" w:rsidP="002070D4">
            <w:pPr>
              <w:pStyle w:val="TableText"/>
            </w:pPr>
            <w:r w:rsidRPr="00516F3F">
              <w:t>Sub-Custodian</w:t>
            </w:r>
          </w:p>
        </w:tc>
        <w:tc>
          <w:tcPr>
            <w:tcW w:w="6259" w:type="dxa"/>
          </w:tcPr>
          <w:p w14:paraId="4EF539C6" w14:textId="77777777" w:rsidR="002070D4" w:rsidRPr="00516F3F" w:rsidRDefault="002070D4" w:rsidP="002070D4">
            <w:pPr>
              <w:pStyle w:val="TableText"/>
            </w:pPr>
            <w:r w:rsidRPr="00516F3F">
              <w:t xml:space="preserve">Party that safekeeps and administers assets on behalf of the owner </w:t>
            </w:r>
          </w:p>
        </w:tc>
      </w:tr>
      <w:tr w:rsidR="00F843EE" w:rsidRPr="00516F3F" w14:paraId="43FB9F66" w14:textId="77777777" w:rsidTr="00BE076B">
        <w:tc>
          <w:tcPr>
            <w:tcW w:w="2106" w:type="dxa"/>
          </w:tcPr>
          <w:p w14:paraId="6DA74804" w14:textId="0C68CEA4" w:rsidR="00F843EE" w:rsidRPr="00F843EE" w:rsidRDefault="00F843EE" w:rsidP="00F843EE">
            <w:pPr>
              <w:pStyle w:val="TableText"/>
            </w:pPr>
            <w:r w:rsidRPr="00F843EE">
              <w:t>CSD</w:t>
            </w:r>
          </w:p>
        </w:tc>
        <w:tc>
          <w:tcPr>
            <w:tcW w:w="6259" w:type="dxa"/>
          </w:tcPr>
          <w:p w14:paraId="4582BF8F" w14:textId="2BCC2D3D" w:rsidR="00F843EE" w:rsidRPr="00F843EE" w:rsidRDefault="00F843EE" w:rsidP="00F843EE">
            <w:pPr>
              <w:pStyle w:val="TableText"/>
            </w:pPr>
            <w:r w:rsidRPr="00F843EE">
              <w:t xml:space="preserve">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 </w:t>
            </w:r>
          </w:p>
        </w:tc>
      </w:tr>
      <w:tr w:rsidR="00F843EE" w:rsidRPr="00516F3F" w14:paraId="4EF539D3" w14:textId="77777777" w:rsidTr="00BE076B">
        <w:tc>
          <w:tcPr>
            <w:tcW w:w="2106" w:type="dxa"/>
          </w:tcPr>
          <w:p w14:paraId="4EF539D1" w14:textId="52F057D3" w:rsidR="00F843EE" w:rsidRPr="00F843EE" w:rsidRDefault="00F843EE" w:rsidP="00F843EE">
            <w:pPr>
              <w:pStyle w:val="TableText"/>
            </w:pPr>
            <w:r w:rsidRPr="00F843EE">
              <w:lastRenderedPageBreak/>
              <w:t>ICSD</w:t>
            </w:r>
          </w:p>
        </w:tc>
        <w:tc>
          <w:tcPr>
            <w:tcW w:w="6259" w:type="dxa"/>
          </w:tcPr>
          <w:p w14:paraId="4EF539D2" w14:textId="69660B3F" w:rsidR="00F843EE" w:rsidRPr="00F843EE" w:rsidRDefault="00F843EE" w:rsidP="00F843EE">
            <w:pPr>
              <w:pStyle w:val="TableText"/>
            </w:pPr>
            <w:r w:rsidRPr="00F843EE">
              <w:t>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that is, Euroclear and Clearstream, which settle Eurobond instruments and have direct or indirect links with specific CSDs owner (from Issuer (Agent).</w:t>
            </w:r>
          </w:p>
        </w:tc>
      </w:tr>
      <w:tr w:rsidR="002070D4" w:rsidRPr="00516F3F" w14:paraId="4EF539D9" w14:textId="77777777" w:rsidTr="00BE076B">
        <w:tc>
          <w:tcPr>
            <w:tcW w:w="2106" w:type="dxa"/>
          </w:tcPr>
          <w:p w14:paraId="4EF539D7" w14:textId="77777777" w:rsidR="002070D4" w:rsidRPr="00516F3F" w:rsidRDefault="002070D4" w:rsidP="002070D4">
            <w:pPr>
              <w:pStyle w:val="TableText"/>
            </w:pPr>
            <w:r w:rsidRPr="00516F3F">
              <w:t>Institutional Investor</w:t>
            </w:r>
          </w:p>
        </w:tc>
        <w:tc>
          <w:tcPr>
            <w:tcW w:w="6259" w:type="dxa"/>
          </w:tcPr>
          <w:p w14:paraId="4EF539D8" w14:textId="77777777" w:rsidR="002070D4" w:rsidRPr="00516F3F" w:rsidRDefault="002070D4" w:rsidP="002070D4">
            <w:pPr>
              <w:pStyle w:val="TableText"/>
            </w:pPr>
            <w:r w:rsidRPr="00516F3F">
              <w:t xml:space="preserve">Organisation whose primary purpose is to invest its own assets or those held in trust by it for others. Includes </w:t>
            </w:r>
            <w:hyperlink r:id="rId25" w:history="1">
              <w:r w:rsidRPr="00516F3F">
                <w:t>investment companies</w:t>
              </w:r>
            </w:hyperlink>
            <w:r w:rsidRPr="00516F3F">
              <w:t xml:space="preserve">, </w:t>
            </w:r>
            <w:hyperlink r:id="rId26" w:history="1">
              <w:r w:rsidRPr="00516F3F">
                <w:t>mutual funds</w:t>
              </w:r>
            </w:hyperlink>
            <w:r w:rsidRPr="00516F3F">
              <w:t xml:space="preserve">, </w:t>
            </w:r>
            <w:hyperlink r:id="rId27" w:history="1">
              <w:r w:rsidRPr="00516F3F">
                <w:t>brokerages</w:t>
              </w:r>
            </w:hyperlink>
            <w:r w:rsidRPr="00516F3F">
              <w:t xml:space="preserve">, </w:t>
            </w:r>
            <w:hyperlink r:id="rId28" w:history="1">
              <w:r w:rsidRPr="00516F3F">
                <w:t>insurance companies</w:t>
              </w:r>
            </w:hyperlink>
            <w:r w:rsidRPr="00516F3F">
              <w:t xml:space="preserve">, </w:t>
            </w:r>
            <w:hyperlink r:id="rId29" w:history="1">
              <w:r w:rsidRPr="00516F3F">
                <w:t>pension funds</w:t>
              </w:r>
            </w:hyperlink>
            <w:r w:rsidRPr="00516F3F">
              <w:t xml:space="preserve">, </w:t>
            </w:r>
            <w:hyperlink r:id="rId30" w:history="1">
              <w:r w:rsidRPr="00516F3F">
                <w:t>investment banks</w:t>
              </w:r>
            </w:hyperlink>
            <w:r w:rsidRPr="00516F3F">
              <w:t>.</w:t>
            </w:r>
          </w:p>
        </w:tc>
      </w:tr>
      <w:tr w:rsidR="002070D4" w:rsidRPr="00516F3F" w14:paraId="4EF539DC" w14:textId="77777777" w:rsidTr="00BE076B">
        <w:tc>
          <w:tcPr>
            <w:tcW w:w="2106" w:type="dxa"/>
          </w:tcPr>
          <w:p w14:paraId="4EF539DA" w14:textId="77777777" w:rsidR="002070D4" w:rsidRPr="00516F3F" w:rsidRDefault="002070D4" w:rsidP="002070D4">
            <w:pPr>
              <w:pStyle w:val="TableText"/>
            </w:pPr>
            <w:r w:rsidRPr="00516F3F">
              <w:t>Fund Manager</w:t>
            </w:r>
          </w:p>
        </w:tc>
        <w:tc>
          <w:tcPr>
            <w:tcW w:w="6259" w:type="dxa"/>
          </w:tcPr>
          <w:p w14:paraId="4EF539DB" w14:textId="77777777" w:rsidR="002070D4" w:rsidRPr="00516F3F" w:rsidRDefault="002070D4" w:rsidP="002070D4">
            <w:pPr>
              <w:pStyle w:val="TableText"/>
            </w:pPr>
            <w:r w:rsidRPr="00516F3F">
              <w:t>Entity that implements the investment strategy, that is, selects portfolio investments in accordance with the objectives and strategy in the fund's prospectus, and places orders to effect or liquidate selected investments in accordance with net flow of capital into or out of the fund.</w:t>
            </w:r>
          </w:p>
        </w:tc>
      </w:tr>
      <w:tr w:rsidR="002070D4" w:rsidRPr="00516F3F" w14:paraId="4EF539DF" w14:textId="77777777" w:rsidTr="00BE076B">
        <w:tc>
          <w:tcPr>
            <w:tcW w:w="2106" w:type="dxa"/>
          </w:tcPr>
          <w:p w14:paraId="4EF539DD" w14:textId="77777777" w:rsidR="002070D4" w:rsidRPr="00516F3F" w:rsidRDefault="002070D4" w:rsidP="002070D4">
            <w:pPr>
              <w:pStyle w:val="TableText"/>
            </w:pPr>
            <w:r w:rsidRPr="00516F3F">
              <w:t>Broker</w:t>
            </w:r>
          </w:p>
        </w:tc>
        <w:tc>
          <w:tcPr>
            <w:tcW w:w="6259" w:type="dxa"/>
          </w:tcPr>
          <w:p w14:paraId="4EF539DE" w14:textId="77777777" w:rsidR="002070D4" w:rsidRPr="00516F3F" w:rsidRDefault="002070D4" w:rsidP="002070D4">
            <w:pPr>
              <w:pStyle w:val="TableText"/>
            </w:pPr>
            <w:r w:rsidRPr="00516F3F">
              <w:t>Party that provides services to its members for the settlement of transactions and holding of assets.</w:t>
            </w:r>
          </w:p>
        </w:tc>
      </w:tr>
      <w:tr w:rsidR="0031124A" w:rsidRPr="00516F3F" w14:paraId="76747A40" w14:textId="77777777" w:rsidTr="00BE076B">
        <w:tc>
          <w:tcPr>
            <w:tcW w:w="2106" w:type="dxa"/>
          </w:tcPr>
          <w:p w14:paraId="7B8F0E9D" w14:textId="4E40A722" w:rsidR="0031124A" w:rsidRPr="00516F3F" w:rsidRDefault="0031124A" w:rsidP="002070D4">
            <w:pPr>
              <w:pStyle w:val="TableText"/>
            </w:pPr>
            <w:r>
              <w:t>Beneficial Owner</w:t>
            </w:r>
          </w:p>
        </w:tc>
        <w:tc>
          <w:tcPr>
            <w:tcW w:w="6259" w:type="dxa"/>
          </w:tcPr>
          <w:p w14:paraId="680B7A9D" w14:textId="77777777" w:rsidR="0031124A" w:rsidRPr="0031124A" w:rsidRDefault="0031124A" w:rsidP="0031124A">
            <w:pPr>
              <w:pStyle w:val="TableText"/>
            </w:pPr>
            <w:r w:rsidRPr="0031124A">
              <w:t xml:space="preserve">Person(s) or entity entitled to the benefits of ownership even through another party such as a broker or bank (the nominal owner) and has actually possession and title to the security. </w:t>
            </w:r>
          </w:p>
          <w:p w14:paraId="3A309FF0" w14:textId="4F00C506" w:rsidR="0031124A" w:rsidRPr="00516F3F" w:rsidRDefault="0031124A" w:rsidP="0031124A">
            <w:pPr>
              <w:pStyle w:val="TableText"/>
            </w:pPr>
            <w:r w:rsidRPr="0031124A">
              <w:t>In this context, also defined as the ultimate beneficial owner of equity or debt instruments managed by an intermediary and that has for instance voting rights in general meetings.</w:t>
            </w:r>
          </w:p>
        </w:tc>
      </w:tr>
    </w:tbl>
    <w:p w14:paraId="4EF539E3" w14:textId="77777777" w:rsidR="002070D4" w:rsidRDefault="002070D4" w:rsidP="002070D4">
      <w:pPr>
        <w:pStyle w:val="Heading2"/>
      </w:pPr>
      <w:bookmarkStart w:id="16" w:name="_Toc426706637"/>
      <w:bookmarkStart w:id="17" w:name="_Toc31382623"/>
      <w:r w:rsidRPr="00516F3F">
        <w:t>BusinessRoles</w:t>
      </w:r>
      <w:r w:rsidR="00522923" w:rsidRPr="00516F3F">
        <w:t xml:space="preserve"> and </w:t>
      </w:r>
      <w:r w:rsidRPr="00516F3F">
        <w:t>Participants Table</w:t>
      </w:r>
      <w:bookmarkEnd w:id="16"/>
      <w:bookmarkEnd w:id="17"/>
    </w:p>
    <w:p w14:paraId="7547F604" w14:textId="77777777" w:rsidR="00132FF7" w:rsidRPr="00132FF7" w:rsidRDefault="00132FF7" w:rsidP="00132FF7"/>
    <w:tbl>
      <w:tblPr>
        <w:tblStyle w:val="TableShaded1stRow"/>
        <w:tblW w:w="0" w:type="auto"/>
        <w:tblLayout w:type="fixed"/>
        <w:tblLook w:val="04A0" w:firstRow="1" w:lastRow="0" w:firstColumn="1" w:lastColumn="0" w:noHBand="0" w:noVBand="1"/>
      </w:tblPr>
      <w:tblGrid>
        <w:gridCol w:w="1919"/>
        <w:gridCol w:w="1731"/>
        <w:gridCol w:w="1563"/>
        <w:gridCol w:w="1576"/>
        <w:gridCol w:w="1576"/>
      </w:tblGrid>
      <w:tr w:rsidR="00132FF7" w:rsidRPr="00516F3F" w14:paraId="4EF539E9" w14:textId="4B47AA33" w:rsidTr="00132FF7">
        <w:trPr>
          <w:cnfStyle w:val="100000000000" w:firstRow="1" w:lastRow="0" w:firstColumn="0" w:lastColumn="0" w:oddVBand="0" w:evenVBand="0" w:oddHBand="0" w:evenHBand="0" w:firstRowFirstColumn="0" w:firstRowLastColumn="0" w:lastRowFirstColumn="0" w:lastRowLastColumn="0"/>
        </w:trPr>
        <w:tc>
          <w:tcPr>
            <w:tcW w:w="1919" w:type="dxa"/>
          </w:tcPr>
          <w:p w14:paraId="71DE2BEC" w14:textId="77777777" w:rsidR="00132FF7" w:rsidRDefault="00132FF7" w:rsidP="002070D4">
            <w:pPr>
              <w:pStyle w:val="TableHeading"/>
            </w:pPr>
            <w:r w:rsidRPr="00516F3F">
              <w:t>Business</w:t>
            </w:r>
          </w:p>
          <w:p w14:paraId="4EF539E4" w14:textId="2C23F07C" w:rsidR="00132FF7" w:rsidRPr="00516F3F" w:rsidRDefault="00132FF7" w:rsidP="002070D4">
            <w:pPr>
              <w:pStyle w:val="TableHeading"/>
            </w:pPr>
            <w:r w:rsidRPr="00516F3F">
              <w:t>Role</w:t>
            </w:r>
            <w:r>
              <w:t>s</w:t>
            </w:r>
          </w:p>
        </w:tc>
        <w:tc>
          <w:tcPr>
            <w:tcW w:w="1731" w:type="dxa"/>
          </w:tcPr>
          <w:p w14:paraId="4EF539E6" w14:textId="6F7479D9" w:rsidR="00132FF7" w:rsidRPr="00516F3F" w:rsidRDefault="00132FF7" w:rsidP="00132FF7">
            <w:pPr>
              <w:pStyle w:val="TableHeadingCentre"/>
            </w:pPr>
            <w:r>
              <w:t>Disclosure Request Initiator</w:t>
            </w:r>
          </w:p>
        </w:tc>
        <w:tc>
          <w:tcPr>
            <w:tcW w:w="1563" w:type="dxa"/>
          </w:tcPr>
          <w:p w14:paraId="5C6E52F0" w14:textId="77777777" w:rsidR="000332E6" w:rsidRDefault="00132FF7" w:rsidP="000332E6">
            <w:pPr>
              <w:pStyle w:val="TableHeadingCentre"/>
            </w:pPr>
            <w:r>
              <w:t>Intermediary</w:t>
            </w:r>
          </w:p>
          <w:p w14:paraId="556165C5" w14:textId="760974F1" w:rsidR="000332E6" w:rsidRPr="000332E6" w:rsidRDefault="000332E6" w:rsidP="000332E6">
            <w:pPr>
              <w:rPr>
                <w:lang w:eastAsia="en-GB"/>
              </w:rPr>
            </w:pPr>
            <w:r>
              <w:t>(Account Servicer / Owner)</w:t>
            </w:r>
          </w:p>
        </w:tc>
        <w:tc>
          <w:tcPr>
            <w:tcW w:w="1576" w:type="dxa"/>
          </w:tcPr>
          <w:p w14:paraId="4EF539E8" w14:textId="3868C0B7" w:rsidR="00132FF7" w:rsidRPr="00516F3F" w:rsidRDefault="00132FF7" w:rsidP="002070D4">
            <w:pPr>
              <w:pStyle w:val="TableHeadingCentre"/>
            </w:pPr>
            <w:r>
              <w:t>Disclosure Response Recipient</w:t>
            </w:r>
          </w:p>
        </w:tc>
        <w:tc>
          <w:tcPr>
            <w:tcW w:w="1576" w:type="dxa"/>
          </w:tcPr>
          <w:p w14:paraId="175954F9" w14:textId="58E71039" w:rsidR="00132FF7" w:rsidRDefault="00132FF7" w:rsidP="002070D4">
            <w:pPr>
              <w:pStyle w:val="TableHeadingCentre"/>
            </w:pPr>
            <w:r>
              <w:t>End Investor</w:t>
            </w:r>
          </w:p>
        </w:tc>
      </w:tr>
      <w:tr w:rsidR="00132FF7" w:rsidRPr="00516F3F" w14:paraId="4EF539ED" w14:textId="591DA441" w:rsidTr="00132FF7">
        <w:tc>
          <w:tcPr>
            <w:tcW w:w="1919" w:type="dxa"/>
          </w:tcPr>
          <w:p w14:paraId="4EF539EA" w14:textId="77777777" w:rsidR="00132FF7" w:rsidRPr="00516F3F" w:rsidRDefault="00132FF7" w:rsidP="002070D4">
            <w:pPr>
              <w:pStyle w:val="TableText"/>
            </w:pPr>
            <w:r w:rsidRPr="00516F3F">
              <w:t>Global Custodian</w:t>
            </w:r>
          </w:p>
        </w:tc>
        <w:tc>
          <w:tcPr>
            <w:tcW w:w="1731" w:type="dxa"/>
            <w:vAlign w:val="center"/>
          </w:tcPr>
          <w:p w14:paraId="4EF539EB" w14:textId="21E1364E" w:rsidR="00132FF7" w:rsidRPr="00516F3F" w:rsidRDefault="00132FF7" w:rsidP="00522923">
            <w:pPr>
              <w:pStyle w:val="TableTextCentre"/>
            </w:pPr>
          </w:p>
        </w:tc>
        <w:tc>
          <w:tcPr>
            <w:tcW w:w="1563" w:type="dxa"/>
          </w:tcPr>
          <w:p w14:paraId="11398539" w14:textId="2DF59961" w:rsidR="00132FF7" w:rsidRPr="00516F3F" w:rsidRDefault="00132FF7" w:rsidP="00522923">
            <w:pPr>
              <w:pStyle w:val="TableTextCentre"/>
            </w:pPr>
            <w:r>
              <w:t>X</w:t>
            </w:r>
          </w:p>
        </w:tc>
        <w:tc>
          <w:tcPr>
            <w:tcW w:w="1576" w:type="dxa"/>
            <w:vAlign w:val="center"/>
          </w:tcPr>
          <w:p w14:paraId="4EF539EC" w14:textId="1F15E4E4" w:rsidR="00132FF7" w:rsidRPr="00516F3F" w:rsidRDefault="00132FF7" w:rsidP="00522923">
            <w:pPr>
              <w:pStyle w:val="TableTextCentre"/>
            </w:pPr>
          </w:p>
        </w:tc>
        <w:tc>
          <w:tcPr>
            <w:tcW w:w="1576" w:type="dxa"/>
          </w:tcPr>
          <w:p w14:paraId="61333C9C" w14:textId="77777777" w:rsidR="00132FF7" w:rsidRPr="00516F3F" w:rsidRDefault="00132FF7" w:rsidP="00522923">
            <w:pPr>
              <w:pStyle w:val="TableTextCentre"/>
            </w:pPr>
          </w:p>
        </w:tc>
      </w:tr>
      <w:tr w:rsidR="00132FF7" w:rsidRPr="00516F3F" w14:paraId="4EF539F1" w14:textId="05A91533" w:rsidTr="00132FF7">
        <w:tc>
          <w:tcPr>
            <w:tcW w:w="1919" w:type="dxa"/>
          </w:tcPr>
          <w:p w14:paraId="4EF539EE" w14:textId="77777777" w:rsidR="00132FF7" w:rsidRPr="00516F3F" w:rsidRDefault="00132FF7" w:rsidP="002070D4">
            <w:pPr>
              <w:pStyle w:val="TableText"/>
            </w:pPr>
            <w:r w:rsidRPr="00516F3F">
              <w:t>Sub-Custodian</w:t>
            </w:r>
          </w:p>
        </w:tc>
        <w:tc>
          <w:tcPr>
            <w:tcW w:w="1731" w:type="dxa"/>
            <w:vAlign w:val="center"/>
          </w:tcPr>
          <w:p w14:paraId="4EF539EF" w14:textId="57ED0C9A" w:rsidR="00132FF7" w:rsidRPr="00516F3F" w:rsidRDefault="00132FF7" w:rsidP="00522923">
            <w:pPr>
              <w:pStyle w:val="TableTextCentre"/>
            </w:pPr>
          </w:p>
        </w:tc>
        <w:tc>
          <w:tcPr>
            <w:tcW w:w="1563" w:type="dxa"/>
          </w:tcPr>
          <w:p w14:paraId="5070FA39" w14:textId="4209EB91" w:rsidR="00132FF7" w:rsidRPr="00516F3F" w:rsidRDefault="00132FF7" w:rsidP="00522923">
            <w:pPr>
              <w:pStyle w:val="TableTextCentre"/>
            </w:pPr>
            <w:r>
              <w:t>X</w:t>
            </w:r>
          </w:p>
        </w:tc>
        <w:tc>
          <w:tcPr>
            <w:tcW w:w="1576" w:type="dxa"/>
            <w:vAlign w:val="center"/>
          </w:tcPr>
          <w:p w14:paraId="4EF539F0" w14:textId="25FAC0C4" w:rsidR="00132FF7" w:rsidRPr="00516F3F" w:rsidRDefault="00132FF7" w:rsidP="00522923">
            <w:pPr>
              <w:pStyle w:val="TableTextCentre"/>
            </w:pPr>
          </w:p>
        </w:tc>
        <w:tc>
          <w:tcPr>
            <w:tcW w:w="1576" w:type="dxa"/>
          </w:tcPr>
          <w:p w14:paraId="429F07EA" w14:textId="77777777" w:rsidR="00132FF7" w:rsidRPr="00516F3F" w:rsidRDefault="00132FF7" w:rsidP="00522923">
            <w:pPr>
              <w:pStyle w:val="TableTextCentre"/>
            </w:pPr>
          </w:p>
        </w:tc>
      </w:tr>
      <w:tr w:rsidR="00132FF7" w:rsidRPr="00516F3F" w14:paraId="4EF539FD" w14:textId="69FF734C" w:rsidTr="00132FF7">
        <w:tc>
          <w:tcPr>
            <w:tcW w:w="1919" w:type="dxa"/>
          </w:tcPr>
          <w:p w14:paraId="4EF539FA" w14:textId="77777777" w:rsidR="00132FF7" w:rsidRPr="00516F3F" w:rsidRDefault="00132FF7" w:rsidP="002070D4">
            <w:pPr>
              <w:pStyle w:val="TableText"/>
            </w:pPr>
            <w:r w:rsidRPr="00516F3F">
              <w:t>ICSD</w:t>
            </w:r>
          </w:p>
        </w:tc>
        <w:tc>
          <w:tcPr>
            <w:tcW w:w="1731" w:type="dxa"/>
            <w:vAlign w:val="center"/>
          </w:tcPr>
          <w:p w14:paraId="4EF539FB" w14:textId="3C09479D" w:rsidR="00132FF7" w:rsidRPr="00516F3F" w:rsidRDefault="00132FF7" w:rsidP="00522923">
            <w:pPr>
              <w:pStyle w:val="TableTextCentre"/>
            </w:pPr>
          </w:p>
        </w:tc>
        <w:tc>
          <w:tcPr>
            <w:tcW w:w="1563" w:type="dxa"/>
          </w:tcPr>
          <w:p w14:paraId="19CDB67E" w14:textId="119EDE8A" w:rsidR="00132FF7" w:rsidRPr="00516F3F" w:rsidRDefault="00132FF7" w:rsidP="00522923">
            <w:pPr>
              <w:pStyle w:val="TableTextCentre"/>
            </w:pPr>
            <w:r>
              <w:t>X</w:t>
            </w:r>
          </w:p>
        </w:tc>
        <w:tc>
          <w:tcPr>
            <w:tcW w:w="1576" w:type="dxa"/>
            <w:vAlign w:val="center"/>
          </w:tcPr>
          <w:p w14:paraId="4EF539FC" w14:textId="46FC284B" w:rsidR="00132FF7" w:rsidRPr="00516F3F" w:rsidRDefault="00132FF7" w:rsidP="00522923">
            <w:pPr>
              <w:pStyle w:val="TableTextCentre"/>
            </w:pPr>
            <w:r>
              <w:t>X</w:t>
            </w:r>
          </w:p>
        </w:tc>
        <w:tc>
          <w:tcPr>
            <w:tcW w:w="1576" w:type="dxa"/>
          </w:tcPr>
          <w:p w14:paraId="07F71BE8" w14:textId="77777777" w:rsidR="00132FF7" w:rsidRDefault="00132FF7" w:rsidP="00522923">
            <w:pPr>
              <w:pStyle w:val="TableTextCentre"/>
            </w:pPr>
          </w:p>
        </w:tc>
      </w:tr>
      <w:tr w:rsidR="00132FF7" w:rsidRPr="00516F3F" w14:paraId="4EF53A01" w14:textId="2DF638F9" w:rsidTr="00132FF7">
        <w:tc>
          <w:tcPr>
            <w:tcW w:w="1919" w:type="dxa"/>
          </w:tcPr>
          <w:p w14:paraId="4EF539FE" w14:textId="77777777" w:rsidR="00132FF7" w:rsidRPr="00516F3F" w:rsidRDefault="00132FF7" w:rsidP="002070D4">
            <w:pPr>
              <w:pStyle w:val="TableText"/>
            </w:pPr>
            <w:r w:rsidRPr="00516F3F">
              <w:t>CSD</w:t>
            </w:r>
          </w:p>
        </w:tc>
        <w:tc>
          <w:tcPr>
            <w:tcW w:w="1731" w:type="dxa"/>
            <w:vAlign w:val="center"/>
          </w:tcPr>
          <w:p w14:paraId="4EF539FF" w14:textId="4B0D1971" w:rsidR="00132FF7" w:rsidRPr="00516F3F" w:rsidRDefault="00132FF7" w:rsidP="00522923">
            <w:pPr>
              <w:pStyle w:val="TableTextCentre"/>
            </w:pPr>
          </w:p>
        </w:tc>
        <w:tc>
          <w:tcPr>
            <w:tcW w:w="1563" w:type="dxa"/>
          </w:tcPr>
          <w:p w14:paraId="13F9741F" w14:textId="16CC04D7" w:rsidR="00132FF7" w:rsidRPr="00516F3F" w:rsidRDefault="00132FF7" w:rsidP="00522923">
            <w:pPr>
              <w:pStyle w:val="TableTextCentre"/>
            </w:pPr>
            <w:r>
              <w:t>X</w:t>
            </w:r>
          </w:p>
        </w:tc>
        <w:tc>
          <w:tcPr>
            <w:tcW w:w="1576" w:type="dxa"/>
            <w:vAlign w:val="center"/>
          </w:tcPr>
          <w:p w14:paraId="4EF53A00" w14:textId="52A2A0E2" w:rsidR="00132FF7" w:rsidRPr="00516F3F" w:rsidRDefault="00132FF7" w:rsidP="00522923">
            <w:pPr>
              <w:pStyle w:val="TableTextCentre"/>
            </w:pPr>
            <w:r>
              <w:t>X</w:t>
            </w:r>
          </w:p>
        </w:tc>
        <w:tc>
          <w:tcPr>
            <w:tcW w:w="1576" w:type="dxa"/>
          </w:tcPr>
          <w:p w14:paraId="59F469F1" w14:textId="77777777" w:rsidR="00132FF7" w:rsidRDefault="00132FF7" w:rsidP="00522923">
            <w:pPr>
              <w:pStyle w:val="TableTextCentre"/>
            </w:pPr>
          </w:p>
        </w:tc>
      </w:tr>
      <w:tr w:rsidR="00132FF7" w:rsidRPr="00516F3F" w14:paraId="4EF53A09" w14:textId="10913951" w:rsidTr="00132FF7">
        <w:tc>
          <w:tcPr>
            <w:tcW w:w="1919" w:type="dxa"/>
          </w:tcPr>
          <w:p w14:paraId="4EF53A06" w14:textId="77777777" w:rsidR="00132FF7" w:rsidRPr="00516F3F" w:rsidRDefault="00132FF7" w:rsidP="002070D4">
            <w:pPr>
              <w:pStyle w:val="TableText"/>
            </w:pPr>
            <w:r w:rsidRPr="00516F3F">
              <w:t>Institutional Investor</w:t>
            </w:r>
          </w:p>
        </w:tc>
        <w:tc>
          <w:tcPr>
            <w:tcW w:w="1731" w:type="dxa"/>
            <w:vAlign w:val="center"/>
          </w:tcPr>
          <w:p w14:paraId="4EF53A07" w14:textId="77777777" w:rsidR="00132FF7" w:rsidRPr="00516F3F" w:rsidRDefault="00132FF7" w:rsidP="00522923">
            <w:pPr>
              <w:pStyle w:val="TableTextCentre"/>
            </w:pPr>
          </w:p>
        </w:tc>
        <w:tc>
          <w:tcPr>
            <w:tcW w:w="1563" w:type="dxa"/>
          </w:tcPr>
          <w:p w14:paraId="618D1823" w14:textId="40372868" w:rsidR="00132FF7" w:rsidRPr="00516F3F" w:rsidRDefault="00132FF7" w:rsidP="00522923">
            <w:pPr>
              <w:pStyle w:val="TableTextCentre"/>
            </w:pPr>
            <w:r>
              <w:t>X</w:t>
            </w:r>
          </w:p>
        </w:tc>
        <w:tc>
          <w:tcPr>
            <w:tcW w:w="1576" w:type="dxa"/>
            <w:vAlign w:val="center"/>
          </w:tcPr>
          <w:p w14:paraId="4EF53A08" w14:textId="0A321E43" w:rsidR="00132FF7" w:rsidRPr="00516F3F" w:rsidRDefault="00132FF7" w:rsidP="00522923">
            <w:pPr>
              <w:pStyle w:val="TableTextCentre"/>
            </w:pPr>
          </w:p>
        </w:tc>
        <w:tc>
          <w:tcPr>
            <w:tcW w:w="1576" w:type="dxa"/>
          </w:tcPr>
          <w:p w14:paraId="2E508815" w14:textId="77777777" w:rsidR="00132FF7" w:rsidRPr="00516F3F" w:rsidRDefault="00132FF7" w:rsidP="00522923">
            <w:pPr>
              <w:pStyle w:val="TableTextCentre"/>
            </w:pPr>
          </w:p>
        </w:tc>
      </w:tr>
      <w:tr w:rsidR="00132FF7" w:rsidRPr="00516F3F" w14:paraId="4EF53A0D" w14:textId="6281552F" w:rsidTr="00132FF7">
        <w:tc>
          <w:tcPr>
            <w:tcW w:w="1919" w:type="dxa"/>
          </w:tcPr>
          <w:p w14:paraId="4EF53A0A" w14:textId="77777777" w:rsidR="00132FF7" w:rsidRPr="00516F3F" w:rsidRDefault="00132FF7" w:rsidP="002070D4">
            <w:pPr>
              <w:pStyle w:val="TableText"/>
            </w:pPr>
            <w:r w:rsidRPr="00516F3F">
              <w:t>Fund Manager</w:t>
            </w:r>
          </w:p>
        </w:tc>
        <w:tc>
          <w:tcPr>
            <w:tcW w:w="1731" w:type="dxa"/>
            <w:vAlign w:val="center"/>
          </w:tcPr>
          <w:p w14:paraId="4EF53A0B" w14:textId="77777777" w:rsidR="00132FF7" w:rsidRPr="00516F3F" w:rsidRDefault="00132FF7" w:rsidP="00522923">
            <w:pPr>
              <w:pStyle w:val="TableTextCentre"/>
            </w:pPr>
          </w:p>
        </w:tc>
        <w:tc>
          <w:tcPr>
            <w:tcW w:w="1563" w:type="dxa"/>
          </w:tcPr>
          <w:p w14:paraId="4EB2BBFE" w14:textId="2BE26221" w:rsidR="00132FF7" w:rsidRPr="00516F3F" w:rsidRDefault="00132FF7" w:rsidP="00522923">
            <w:pPr>
              <w:pStyle w:val="TableTextCentre"/>
            </w:pPr>
            <w:r>
              <w:t>X</w:t>
            </w:r>
          </w:p>
        </w:tc>
        <w:tc>
          <w:tcPr>
            <w:tcW w:w="1576" w:type="dxa"/>
            <w:vAlign w:val="center"/>
          </w:tcPr>
          <w:p w14:paraId="4EF53A0C" w14:textId="3FBFA0AB" w:rsidR="00132FF7" w:rsidRPr="00516F3F" w:rsidRDefault="00132FF7" w:rsidP="00522923">
            <w:pPr>
              <w:pStyle w:val="TableTextCentre"/>
            </w:pPr>
          </w:p>
        </w:tc>
        <w:tc>
          <w:tcPr>
            <w:tcW w:w="1576" w:type="dxa"/>
          </w:tcPr>
          <w:p w14:paraId="16ADD7D3" w14:textId="77777777" w:rsidR="00132FF7" w:rsidRPr="00516F3F" w:rsidRDefault="00132FF7" w:rsidP="00522923">
            <w:pPr>
              <w:pStyle w:val="TableTextCentre"/>
            </w:pPr>
          </w:p>
        </w:tc>
      </w:tr>
      <w:tr w:rsidR="00132FF7" w:rsidRPr="00516F3F" w14:paraId="4EF53A11" w14:textId="263D74C6" w:rsidTr="00132FF7">
        <w:tc>
          <w:tcPr>
            <w:tcW w:w="1919" w:type="dxa"/>
          </w:tcPr>
          <w:p w14:paraId="4EF53A0E" w14:textId="77777777" w:rsidR="00132FF7" w:rsidRPr="00516F3F" w:rsidRDefault="00132FF7" w:rsidP="002070D4">
            <w:pPr>
              <w:pStyle w:val="TableText"/>
            </w:pPr>
            <w:r w:rsidRPr="00516F3F">
              <w:t>Broker</w:t>
            </w:r>
          </w:p>
        </w:tc>
        <w:tc>
          <w:tcPr>
            <w:tcW w:w="1731" w:type="dxa"/>
            <w:vAlign w:val="center"/>
          </w:tcPr>
          <w:p w14:paraId="4EF53A0F" w14:textId="21069EA6" w:rsidR="00132FF7" w:rsidRPr="00516F3F" w:rsidRDefault="00132FF7" w:rsidP="00522923">
            <w:pPr>
              <w:pStyle w:val="TableTextCentre"/>
            </w:pPr>
          </w:p>
        </w:tc>
        <w:tc>
          <w:tcPr>
            <w:tcW w:w="1563" w:type="dxa"/>
          </w:tcPr>
          <w:p w14:paraId="50EEE557" w14:textId="26DB6468" w:rsidR="00132FF7" w:rsidRPr="00516F3F" w:rsidRDefault="00132FF7" w:rsidP="00522923">
            <w:pPr>
              <w:pStyle w:val="TableTextCentre"/>
            </w:pPr>
            <w:r>
              <w:t>X</w:t>
            </w:r>
          </w:p>
        </w:tc>
        <w:tc>
          <w:tcPr>
            <w:tcW w:w="1576" w:type="dxa"/>
            <w:vAlign w:val="center"/>
          </w:tcPr>
          <w:p w14:paraId="4EF53A10" w14:textId="3583A008" w:rsidR="00132FF7" w:rsidRPr="00516F3F" w:rsidRDefault="00132FF7" w:rsidP="00522923">
            <w:pPr>
              <w:pStyle w:val="TableTextCentre"/>
            </w:pPr>
          </w:p>
        </w:tc>
        <w:tc>
          <w:tcPr>
            <w:tcW w:w="1576" w:type="dxa"/>
          </w:tcPr>
          <w:p w14:paraId="1EB58F79" w14:textId="77777777" w:rsidR="00132FF7" w:rsidRPr="00516F3F" w:rsidRDefault="00132FF7" w:rsidP="00522923">
            <w:pPr>
              <w:pStyle w:val="TableTextCentre"/>
            </w:pPr>
          </w:p>
        </w:tc>
      </w:tr>
      <w:tr w:rsidR="00132FF7" w:rsidRPr="00516F3F" w14:paraId="70C6475D" w14:textId="364DC9A2" w:rsidTr="00132FF7">
        <w:tc>
          <w:tcPr>
            <w:tcW w:w="1919" w:type="dxa"/>
          </w:tcPr>
          <w:p w14:paraId="6044F355" w14:textId="01ACA470" w:rsidR="00132FF7" w:rsidRPr="00516F3F" w:rsidRDefault="00132FF7" w:rsidP="002070D4">
            <w:pPr>
              <w:pStyle w:val="TableText"/>
            </w:pPr>
            <w:r>
              <w:t>Issuer / Agent</w:t>
            </w:r>
          </w:p>
        </w:tc>
        <w:tc>
          <w:tcPr>
            <w:tcW w:w="1731" w:type="dxa"/>
            <w:vAlign w:val="center"/>
          </w:tcPr>
          <w:p w14:paraId="5037F804" w14:textId="572D14A8" w:rsidR="00132FF7" w:rsidRPr="00516F3F" w:rsidRDefault="00132FF7" w:rsidP="00522923">
            <w:pPr>
              <w:pStyle w:val="TableTextCentre"/>
            </w:pPr>
            <w:r>
              <w:t>X</w:t>
            </w:r>
          </w:p>
        </w:tc>
        <w:tc>
          <w:tcPr>
            <w:tcW w:w="1563" w:type="dxa"/>
          </w:tcPr>
          <w:p w14:paraId="0E32A020" w14:textId="77777777" w:rsidR="00132FF7" w:rsidRPr="00516F3F" w:rsidRDefault="00132FF7" w:rsidP="00522923">
            <w:pPr>
              <w:pStyle w:val="TableTextCentre"/>
            </w:pPr>
          </w:p>
        </w:tc>
        <w:tc>
          <w:tcPr>
            <w:tcW w:w="1576" w:type="dxa"/>
            <w:vAlign w:val="center"/>
          </w:tcPr>
          <w:p w14:paraId="4735A9F7" w14:textId="777E652B" w:rsidR="00132FF7" w:rsidRPr="00516F3F" w:rsidRDefault="00132FF7" w:rsidP="00522923">
            <w:pPr>
              <w:pStyle w:val="TableTextCentre"/>
            </w:pPr>
            <w:r>
              <w:t>X</w:t>
            </w:r>
          </w:p>
        </w:tc>
        <w:tc>
          <w:tcPr>
            <w:tcW w:w="1576" w:type="dxa"/>
          </w:tcPr>
          <w:p w14:paraId="613D19ED" w14:textId="77777777" w:rsidR="00132FF7" w:rsidRDefault="00132FF7" w:rsidP="00522923">
            <w:pPr>
              <w:pStyle w:val="TableTextCentre"/>
            </w:pPr>
          </w:p>
        </w:tc>
      </w:tr>
      <w:tr w:rsidR="00772699" w:rsidRPr="00516F3F" w14:paraId="715AE485" w14:textId="77777777" w:rsidTr="00132FF7">
        <w:tc>
          <w:tcPr>
            <w:tcW w:w="1919" w:type="dxa"/>
          </w:tcPr>
          <w:p w14:paraId="130D2EE3" w14:textId="369FF72D" w:rsidR="00772699" w:rsidRPr="00516F3F" w:rsidRDefault="00772699" w:rsidP="002070D4">
            <w:pPr>
              <w:pStyle w:val="TableText"/>
            </w:pPr>
            <w:r>
              <w:t>Third Party Agent</w:t>
            </w:r>
          </w:p>
        </w:tc>
        <w:tc>
          <w:tcPr>
            <w:tcW w:w="1731" w:type="dxa"/>
            <w:vAlign w:val="center"/>
          </w:tcPr>
          <w:p w14:paraId="7BCC817E" w14:textId="3F580565" w:rsidR="00772699" w:rsidRPr="00516F3F" w:rsidRDefault="00C002F9" w:rsidP="00522923">
            <w:pPr>
              <w:pStyle w:val="TableTextCentre"/>
            </w:pPr>
            <w:r>
              <w:t>X</w:t>
            </w:r>
          </w:p>
        </w:tc>
        <w:tc>
          <w:tcPr>
            <w:tcW w:w="1563" w:type="dxa"/>
          </w:tcPr>
          <w:p w14:paraId="6F90C677" w14:textId="77777777" w:rsidR="00772699" w:rsidRPr="00516F3F" w:rsidRDefault="00772699" w:rsidP="00522923">
            <w:pPr>
              <w:pStyle w:val="TableTextCentre"/>
            </w:pPr>
          </w:p>
        </w:tc>
        <w:tc>
          <w:tcPr>
            <w:tcW w:w="1576" w:type="dxa"/>
            <w:vAlign w:val="center"/>
          </w:tcPr>
          <w:p w14:paraId="201AC1A3" w14:textId="2ED3D7F3" w:rsidR="00772699" w:rsidRPr="00516F3F" w:rsidRDefault="00C002F9" w:rsidP="00522923">
            <w:pPr>
              <w:pStyle w:val="TableTextCentre"/>
            </w:pPr>
            <w:r>
              <w:t>X</w:t>
            </w:r>
          </w:p>
        </w:tc>
        <w:tc>
          <w:tcPr>
            <w:tcW w:w="1576" w:type="dxa"/>
          </w:tcPr>
          <w:p w14:paraId="3D834E2D" w14:textId="77777777" w:rsidR="00772699" w:rsidRDefault="00772699" w:rsidP="00522923">
            <w:pPr>
              <w:pStyle w:val="TableTextCentre"/>
            </w:pPr>
          </w:p>
        </w:tc>
      </w:tr>
      <w:tr w:rsidR="00132FF7" w:rsidRPr="00516F3F" w14:paraId="4EF53A15" w14:textId="00187D48" w:rsidTr="00132FF7">
        <w:tc>
          <w:tcPr>
            <w:tcW w:w="1919" w:type="dxa"/>
          </w:tcPr>
          <w:p w14:paraId="4EF53A12" w14:textId="77777777" w:rsidR="00132FF7" w:rsidRPr="00516F3F" w:rsidRDefault="00132FF7" w:rsidP="002070D4">
            <w:pPr>
              <w:pStyle w:val="TableText"/>
            </w:pPr>
            <w:r w:rsidRPr="00516F3F">
              <w:t>Beneficial Owner</w:t>
            </w:r>
          </w:p>
        </w:tc>
        <w:tc>
          <w:tcPr>
            <w:tcW w:w="1731" w:type="dxa"/>
            <w:vAlign w:val="center"/>
          </w:tcPr>
          <w:p w14:paraId="4EF53A13" w14:textId="77777777" w:rsidR="00132FF7" w:rsidRPr="00516F3F" w:rsidRDefault="00132FF7" w:rsidP="00522923">
            <w:pPr>
              <w:pStyle w:val="TableTextCentre"/>
            </w:pPr>
          </w:p>
        </w:tc>
        <w:tc>
          <w:tcPr>
            <w:tcW w:w="1563" w:type="dxa"/>
          </w:tcPr>
          <w:p w14:paraId="13BFC9B9" w14:textId="77777777" w:rsidR="00132FF7" w:rsidRPr="00516F3F" w:rsidRDefault="00132FF7" w:rsidP="00522923">
            <w:pPr>
              <w:pStyle w:val="TableTextCentre"/>
            </w:pPr>
          </w:p>
        </w:tc>
        <w:tc>
          <w:tcPr>
            <w:tcW w:w="1576" w:type="dxa"/>
            <w:vAlign w:val="center"/>
          </w:tcPr>
          <w:p w14:paraId="4EF53A14" w14:textId="159F1991" w:rsidR="00132FF7" w:rsidRPr="00516F3F" w:rsidRDefault="00132FF7" w:rsidP="00522923">
            <w:pPr>
              <w:pStyle w:val="TableTextCentre"/>
            </w:pPr>
          </w:p>
        </w:tc>
        <w:tc>
          <w:tcPr>
            <w:tcW w:w="1576" w:type="dxa"/>
          </w:tcPr>
          <w:p w14:paraId="468AE103" w14:textId="336643E8" w:rsidR="00132FF7" w:rsidRPr="00516F3F" w:rsidRDefault="00132FF7" w:rsidP="00522923">
            <w:pPr>
              <w:pStyle w:val="TableTextCentre"/>
            </w:pPr>
            <w:r>
              <w:t>X</w:t>
            </w:r>
          </w:p>
        </w:tc>
      </w:tr>
    </w:tbl>
    <w:p w14:paraId="4EF53A16" w14:textId="77777777" w:rsidR="002070D4" w:rsidRPr="00516F3F" w:rsidRDefault="002070D4" w:rsidP="002070D4"/>
    <w:p w14:paraId="4EF53A17" w14:textId="77777777" w:rsidR="00B5372E" w:rsidRPr="00516F3F" w:rsidRDefault="00B5372E" w:rsidP="00A8050C">
      <w:pPr>
        <w:pStyle w:val="Heading1"/>
      </w:pPr>
      <w:bookmarkStart w:id="18" w:name="_Toc31382624"/>
      <w:r w:rsidRPr="00516F3F">
        <w:lastRenderedPageBreak/>
        <w:t>BusinessProcess Description</w:t>
      </w:r>
      <w:bookmarkEnd w:id="18"/>
    </w:p>
    <w:p w14:paraId="489BA453" w14:textId="5FA9D928" w:rsidR="001E0F49" w:rsidRDefault="001E0F49" w:rsidP="00F26E21">
      <w:r>
        <w:t xml:space="preserve">The business process concerned by this new message set is </w:t>
      </w:r>
      <w:r w:rsidR="00095EC5">
        <w:t xml:space="preserve">a subset of the </w:t>
      </w:r>
      <w:r>
        <w:t>Holdings Reporting process in the Securities Reconciliation domain</w:t>
      </w:r>
      <w:r w:rsidR="00095EC5">
        <w:t>. We will refer to that process as the Shareholder Identification Disclosure process in the rest of this document</w:t>
      </w:r>
      <w:r>
        <w:t>.</w:t>
      </w:r>
    </w:p>
    <w:p w14:paraId="4EF53A18" w14:textId="77777777" w:rsidR="004D01EB" w:rsidRDefault="00F116CC" w:rsidP="00F26E21">
      <w:r w:rsidRPr="00516F3F">
        <w:t xml:space="preserve">This diagram represents the high level BusinessProcesses. </w:t>
      </w:r>
    </w:p>
    <w:p w14:paraId="0271C72F" w14:textId="77777777" w:rsidR="00B761CD" w:rsidRDefault="00B761CD" w:rsidP="00B761CD">
      <w:pPr>
        <w:pStyle w:val="Graphic"/>
      </w:pPr>
      <w:r w:rsidRPr="002A0037">
        <w:object w:dxaOrig="7995" w:dyaOrig="3105" w14:anchorId="045190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1pt;height:155.1pt" o:ole="">
            <v:imagedata r:id="rId31" o:title=""/>
          </v:shape>
          <o:OLEObject Type="Embed" ProgID="Visio.Drawing.11" ShapeID="_x0000_i1025" DrawAspect="Content" ObjectID="_1642234015" r:id="rId32"/>
        </w:object>
      </w:r>
    </w:p>
    <w:p w14:paraId="4E8405AE" w14:textId="7C3D93C9" w:rsidR="00A15256" w:rsidRPr="00A15256" w:rsidRDefault="00A15256" w:rsidP="00A15256"/>
    <w:p w14:paraId="61F303C7" w14:textId="7B0B690F" w:rsidR="00B761CD" w:rsidRDefault="00095EC5" w:rsidP="00B761CD">
      <w:pPr>
        <w:pStyle w:val="BlockLabelBeforeTable"/>
      </w:pPr>
      <w:r w:rsidRPr="00095EC5">
        <w:t>Shareholders Identification Disclosure</w:t>
      </w:r>
      <w:r>
        <w:t xml:space="preserve"> Process</w:t>
      </w:r>
    </w:p>
    <w:tbl>
      <w:tblPr>
        <w:tblStyle w:val="TableShaded1stRow"/>
        <w:tblW w:w="8364" w:type="dxa"/>
        <w:tblLook w:val="04A0" w:firstRow="1" w:lastRow="0" w:firstColumn="1" w:lastColumn="0" w:noHBand="0" w:noVBand="1"/>
      </w:tblPr>
      <w:tblGrid>
        <w:gridCol w:w="1566"/>
        <w:gridCol w:w="6798"/>
      </w:tblGrid>
      <w:tr w:rsidR="00B761CD" w14:paraId="2017EC0A" w14:textId="77777777" w:rsidTr="001E0F49">
        <w:trPr>
          <w:cnfStyle w:val="100000000000" w:firstRow="1" w:lastRow="0" w:firstColumn="0" w:lastColumn="0" w:oddVBand="0" w:evenVBand="0" w:oddHBand="0" w:evenHBand="0" w:firstRowFirstColumn="0" w:firstRowLastColumn="0" w:lastRowFirstColumn="0" w:lastRowLastColumn="0"/>
        </w:trPr>
        <w:tc>
          <w:tcPr>
            <w:tcW w:w="1566" w:type="dxa"/>
          </w:tcPr>
          <w:p w14:paraId="42E4E1DB" w14:textId="77777777" w:rsidR="00B761CD" w:rsidRPr="00B761CD" w:rsidRDefault="00B761CD" w:rsidP="00B761CD">
            <w:pPr>
              <w:pStyle w:val="TableHeading"/>
            </w:pPr>
            <w:r>
              <w:t>Item</w:t>
            </w:r>
          </w:p>
        </w:tc>
        <w:tc>
          <w:tcPr>
            <w:tcW w:w="6798" w:type="dxa"/>
          </w:tcPr>
          <w:p w14:paraId="61B96300" w14:textId="77777777" w:rsidR="00B761CD" w:rsidRPr="00B761CD" w:rsidRDefault="00B761CD" w:rsidP="00B761CD">
            <w:pPr>
              <w:pStyle w:val="TableHeading"/>
            </w:pPr>
            <w:r>
              <w:t>Description</w:t>
            </w:r>
          </w:p>
        </w:tc>
      </w:tr>
      <w:tr w:rsidR="00B761CD" w14:paraId="703DDF25" w14:textId="77777777" w:rsidTr="001E0F49">
        <w:tc>
          <w:tcPr>
            <w:tcW w:w="1566" w:type="dxa"/>
          </w:tcPr>
          <w:p w14:paraId="50C70AD5" w14:textId="77777777" w:rsidR="00B761CD" w:rsidRPr="00B761CD" w:rsidRDefault="00B761CD" w:rsidP="00B761CD">
            <w:pPr>
              <w:pStyle w:val="TableText"/>
            </w:pPr>
            <w:r w:rsidRPr="002A0037">
              <w:t>Definition</w:t>
            </w:r>
          </w:p>
        </w:tc>
        <w:tc>
          <w:tcPr>
            <w:tcW w:w="6798" w:type="dxa"/>
          </w:tcPr>
          <w:p w14:paraId="42EBEF08" w14:textId="69E342BC" w:rsidR="00B761CD" w:rsidRPr="00B761CD" w:rsidRDefault="00B761CD" w:rsidP="00A15256">
            <w:pPr>
              <w:pStyle w:val="TableBullet"/>
              <w:numPr>
                <w:ilvl w:val="0"/>
                <w:numId w:val="0"/>
              </w:numPr>
              <w:ind w:left="284"/>
            </w:pPr>
            <w:r>
              <w:t>Shareh</w:t>
            </w:r>
            <w:r w:rsidR="00A15256">
              <w:t>olders</w:t>
            </w:r>
            <w:r w:rsidRPr="002A0037">
              <w:t xml:space="preserve"> </w:t>
            </w:r>
            <w:r w:rsidR="00A15256">
              <w:t>Identification Disclosure</w:t>
            </w:r>
            <w:r w:rsidRPr="002A0037">
              <w:t xml:space="preserve">: provides transparency and the breakdown structure of the underlying </w:t>
            </w:r>
            <w:r>
              <w:t>shareho</w:t>
            </w:r>
            <w:r w:rsidRPr="002A0037">
              <w:t xml:space="preserve">ldings </w:t>
            </w:r>
            <w:r>
              <w:t xml:space="preserve">(shares and bonds) </w:t>
            </w:r>
            <w:r w:rsidR="00A12446">
              <w:t>for a financial instrument</w:t>
            </w:r>
            <w:r w:rsidR="00A12446" w:rsidRPr="00A12446">
              <w:t xml:space="preserve"> </w:t>
            </w:r>
            <w:r w:rsidR="00A12446">
              <w:t xml:space="preserve">held on the accounts of each intermediary in </w:t>
            </w:r>
            <w:r w:rsidRPr="002A0037">
              <w:t xml:space="preserve">a chain of </w:t>
            </w:r>
            <w:r w:rsidR="00A12446">
              <w:t>intermediaries and based on a specific record date chosen by the issuer</w:t>
            </w:r>
            <w:r>
              <w:t xml:space="preserve">. </w:t>
            </w:r>
            <w:r w:rsidR="00A12446">
              <w:t xml:space="preserve"> </w:t>
            </w:r>
          </w:p>
        </w:tc>
      </w:tr>
      <w:tr w:rsidR="00B761CD" w14:paraId="0E7FBF67" w14:textId="77777777" w:rsidTr="001E0F49">
        <w:tc>
          <w:tcPr>
            <w:tcW w:w="1566" w:type="dxa"/>
          </w:tcPr>
          <w:p w14:paraId="10A67519" w14:textId="77777777" w:rsidR="00B761CD" w:rsidRPr="00B761CD" w:rsidRDefault="00B761CD" w:rsidP="00B761CD">
            <w:pPr>
              <w:pStyle w:val="TableText"/>
            </w:pPr>
            <w:r w:rsidRPr="002A0037">
              <w:t>Trigger:</w:t>
            </w:r>
          </w:p>
        </w:tc>
        <w:tc>
          <w:tcPr>
            <w:tcW w:w="6798" w:type="dxa"/>
          </w:tcPr>
          <w:p w14:paraId="0D2CE5FC" w14:textId="6B2C2C8B" w:rsidR="00B761CD" w:rsidRPr="00B761CD" w:rsidRDefault="00B761CD" w:rsidP="00A12446">
            <w:pPr>
              <w:pStyle w:val="TableBullet"/>
            </w:pPr>
            <w:r w:rsidRPr="002A0037">
              <w:t xml:space="preserve">On </w:t>
            </w:r>
            <w:r>
              <w:t xml:space="preserve">explicit </w:t>
            </w:r>
            <w:r w:rsidRPr="002A0037">
              <w:t>request</w:t>
            </w:r>
            <w:r w:rsidRPr="00B761CD">
              <w:t xml:space="preserve"> by </w:t>
            </w:r>
            <w:r>
              <w:t>an</w:t>
            </w:r>
            <w:r w:rsidRPr="00B761CD">
              <w:t xml:space="preserve"> issuer. </w:t>
            </w:r>
            <w:r>
              <w:t xml:space="preserve"> </w:t>
            </w:r>
          </w:p>
        </w:tc>
      </w:tr>
      <w:tr w:rsidR="00B761CD" w14:paraId="23E3F2FC" w14:textId="77777777" w:rsidTr="001E0F49">
        <w:tc>
          <w:tcPr>
            <w:tcW w:w="1566" w:type="dxa"/>
          </w:tcPr>
          <w:p w14:paraId="55DE9780" w14:textId="77777777" w:rsidR="00B761CD" w:rsidRPr="00B761CD" w:rsidRDefault="00B761CD" w:rsidP="00B761CD">
            <w:pPr>
              <w:pStyle w:val="TableText"/>
            </w:pPr>
            <w:r w:rsidRPr="002A0037">
              <w:t>Pre-conditions</w:t>
            </w:r>
          </w:p>
        </w:tc>
        <w:tc>
          <w:tcPr>
            <w:tcW w:w="6798" w:type="dxa"/>
          </w:tcPr>
          <w:p w14:paraId="5766F578" w14:textId="255CBDB8" w:rsidR="00B761CD" w:rsidRPr="00B761CD" w:rsidRDefault="00B761CD" w:rsidP="00A12446">
            <w:pPr>
              <w:pStyle w:val="TableText"/>
            </w:pPr>
            <w:r>
              <w:t>Intermediaries manage securities account</w:t>
            </w:r>
            <w:r w:rsidR="001E0F49">
              <w:t>s</w:t>
            </w:r>
            <w:r>
              <w:t xml:space="preserve"> with holdings in the specified instrument for their own account or for other account owners</w:t>
            </w:r>
            <w:r w:rsidR="00A12446">
              <w:t xml:space="preserve">, rights holders </w:t>
            </w:r>
            <w:r w:rsidR="001E0F49">
              <w:t xml:space="preserve">or </w:t>
            </w:r>
            <w:r w:rsidR="005C1A2A">
              <w:t>beneficial</w:t>
            </w:r>
            <w:r w:rsidR="00A12446">
              <w:t xml:space="preserve"> owners.</w:t>
            </w:r>
          </w:p>
        </w:tc>
      </w:tr>
      <w:tr w:rsidR="00B761CD" w14:paraId="6337812C" w14:textId="77777777" w:rsidTr="001E0F49">
        <w:tc>
          <w:tcPr>
            <w:tcW w:w="1566" w:type="dxa"/>
          </w:tcPr>
          <w:p w14:paraId="7AED60B8" w14:textId="77777777" w:rsidR="00B761CD" w:rsidRPr="00B761CD" w:rsidRDefault="00B761CD" w:rsidP="00B761CD">
            <w:pPr>
              <w:pStyle w:val="TableText"/>
            </w:pPr>
            <w:r w:rsidRPr="002A0037">
              <w:t>Post-conditions</w:t>
            </w:r>
          </w:p>
        </w:tc>
        <w:tc>
          <w:tcPr>
            <w:tcW w:w="6798" w:type="dxa"/>
          </w:tcPr>
          <w:p w14:paraId="7FA4755E" w14:textId="48D1F020" w:rsidR="00B761CD" w:rsidRPr="00B761CD" w:rsidRDefault="00095EC5" w:rsidP="00095EC5">
            <w:pPr>
              <w:pStyle w:val="TableText"/>
            </w:pPr>
            <w:r>
              <w:t>Shareholders identification d</w:t>
            </w:r>
            <w:r w:rsidR="009E6A93">
              <w:t xml:space="preserve">isclosure </w:t>
            </w:r>
            <w:r>
              <w:t>r</w:t>
            </w:r>
            <w:r w:rsidR="00A12446">
              <w:t>eporting</w:t>
            </w:r>
            <w:r>
              <w:t xml:space="preserve"> completed</w:t>
            </w:r>
            <w:r w:rsidR="00A12446">
              <w:t xml:space="preserve"> </w:t>
            </w:r>
          </w:p>
        </w:tc>
      </w:tr>
      <w:tr w:rsidR="00B761CD" w14:paraId="49B92E3B" w14:textId="77777777" w:rsidTr="001E0F49">
        <w:tc>
          <w:tcPr>
            <w:tcW w:w="1566" w:type="dxa"/>
          </w:tcPr>
          <w:p w14:paraId="63634FB8" w14:textId="6BB2E22C" w:rsidR="00B761CD" w:rsidRPr="00B761CD" w:rsidRDefault="001E0F49" w:rsidP="00B761CD">
            <w:pPr>
              <w:pStyle w:val="TableText"/>
            </w:pPr>
            <w:r>
              <w:t>Participants</w:t>
            </w:r>
          </w:p>
        </w:tc>
        <w:tc>
          <w:tcPr>
            <w:tcW w:w="6798" w:type="dxa"/>
          </w:tcPr>
          <w:p w14:paraId="73F644C5" w14:textId="0B5784C0" w:rsidR="00B761CD" w:rsidRPr="00B761CD" w:rsidRDefault="00C83D52" w:rsidP="00B761CD">
            <w:pPr>
              <w:pStyle w:val="TableText"/>
            </w:pPr>
            <w:r>
              <w:t>Disclosure request initiator, Intermediaries, Disclosure response recipient</w:t>
            </w:r>
            <w:r w:rsidR="00927942">
              <w:t>.</w:t>
            </w:r>
          </w:p>
        </w:tc>
      </w:tr>
    </w:tbl>
    <w:p w14:paraId="602F603A" w14:textId="77777777" w:rsidR="00B761CD" w:rsidRPr="007F3117" w:rsidRDefault="00B761CD" w:rsidP="00B761CD"/>
    <w:p w14:paraId="289557AF" w14:textId="77777777" w:rsidR="00B761CD" w:rsidRPr="00516F3F" w:rsidRDefault="00B761CD" w:rsidP="00F26E21"/>
    <w:p w14:paraId="4EF53ADA" w14:textId="77777777" w:rsidR="00B5372E" w:rsidRPr="00516F3F" w:rsidRDefault="00B5372E" w:rsidP="008937F9">
      <w:pPr>
        <w:pStyle w:val="Heading1"/>
      </w:pPr>
      <w:bookmarkStart w:id="19" w:name="_Toc31382625"/>
      <w:r w:rsidRPr="00516F3F">
        <w:lastRenderedPageBreak/>
        <w:t>Description of BusinessActivities</w:t>
      </w:r>
      <w:bookmarkEnd w:id="19"/>
    </w:p>
    <w:p w14:paraId="4EF53ADB" w14:textId="77777777" w:rsidR="00E03189" w:rsidRPr="00516F3F" w:rsidRDefault="00A35A86" w:rsidP="00A35A86">
      <w:r w:rsidRPr="00516F3F">
        <w:t xml:space="preserve">This section presents the different BusinessActivities within each BusinessProcess. </w:t>
      </w:r>
      <w:r w:rsidR="00AD74B9" w:rsidRPr="00516F3F">
        <w:t xml:space="preserve">The </w:t>
      </w:r>
      <w:r w:rsidRPr="00516F3F">
        <w:t xml:space="preserve">BusinessActivities of a process are described </w:t>
      </w:r>
      <w:r w:rsidR="00AD74B9" w:rsidRPr="00516F3F">
        <w:t xml:space="preserve">with </w:t>
      </w:r>
      <w:r w:rsidRPr="00516F3F">
        <w:t>activity diagrams.</w:t>
      </w:r>
    </w:p>
    <w:p w14:paraId="4EF53ADC" w14:textId="77777777" w:rsidR="00A35A86" w:rsidRPr="00516F3F" w:rsidRDefault="00A35A86" w:rsidP="00B001DE">
      <w:pPr>
        <w:pStyle w:val="BlockLabelBeforeTable"/>
      </w:pPr>
      <w:r w:rsidRPr="00516F3F">
        <w:t>Legend</w:t>
      </w:r>
    </w:p>
    <w:tbl>
      <w:tblPr>
        <w:tblStyle w:val="TableShaded1stRow"/>
        <w:tblW w:w="8364" w:type="dxa"/>
        <w:tblLook w:val="04A0" w:firstRow="1" w:lastRow="0" w:firstColumn="1" w:lastColumn="0" w:noHBand="0" w:noVBand="1"/>
      </w:tblPr>
      <w:tblGrid>
        <w:gridCol w:w="1296"/>
        <w:gridCol w:w="2250"/>
        <w:gridCol w:w="4818"/>
      </w:tblGrid>
      <w:tr w:rsidR="00803705" w:rsidRPr="00516F3F" w14:paraId="4EF53AE0"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4EF53ADD" w14:textId="77777777" w:rsidR="00803705" w:rsidRPr="00516F3F" w:rsidRDefault="00803705" w:rsidP="00DD3851">
            <w:pPr>
              <w:pStyle w:val="TableHeading"/>
            </w:pPr>
            <w:r w:rsidRPr="00516F3F">
              <w:t>Symbol</w:t>
            </w:r>
          </w:p>
        </w:tc>
        <w:tc>
          <w:tcPr>
            <w:tcW w:w="2250" w:type="dxa"/>
          </w:tcPr>
          <w:p w14:paraId="4EF53ADE" w14:textId="77777777" w:rsidR="00803705" w:rsidRPr="00516F3F" w:rsidRDefault="00803705" w:rsidP="00DD3851">
            <w:pPr>
              <w:pStyle w:val="TableHeading"/>
            </w:pPr>
            <w:r w:rsidRPr="00516F3F">
              <w:t>Name</w:t>
            </w:r>
          </w:p>
        </w:tc>
        <w:tc>
          <w:tcPr>
            <w:tcW w:w="4818" w:type="dxa"/>
          </w:tcPr>
          <w:p w14:paraId="4EF53ADF" w14:textId="77777777" w:rsidR="00803705" w:rsidRPr="00516F3F" w:rsidRDefault="00803705" w:rsidP="00DD3851">
            <w:pPr>
              <w:pStyle w:val="TableHeading"/>
            </w:pPr>
            <w:r w:rsidRPr="00516F3F">
              <w:t>Definition</w:t>
            </w:r>
          </w:p>
        </w:tc>
      </w:tr>
      <w:tr w:rsidR="00803705" w:rsidRPr="00516F3F" w14:paraId="4EF53AE4" w14:textId="77777777" w:rsidTr="00803705">
        <w:tc>
          <w:tcPr>
            <w:tcW w:w="1296" w:type="dxa"/>
          </w:tcPr>
          <w:p w14:paraId="4EF53AE1" w14:textId="77777777" w:rsidR="00803705" w:rsidRPr="00516F3F" w:rsidRDefault="00803705" w:rsidP="00DD3851">
            <w:r w:rsidRPr="00516F3F">
              <w:object w:dxaOrig="135" w:dyaOrig="180" w14:anchorId="4EF541F5">
                <v:shape id="_x0000_i1026" type="#_x0000_t75" style="width:6.9pt;height:9.55pt" o:ole="">
                  <v:imagedata r:id="rId33" o:title=""/>
                </v:shape>
                <o:OLEObject Type="Embed" ProgID="PBrush" ShapeID="_x0000_i1026" DrawAspect="Content" ObjectID="_1642234016" r:id="rId34"/>
              </w:object>
            </w:r>
          </w:p>
        </w:tc>
        <w:tc>
          <w:tcPr>
            <w:tcW w:w="2250" w:type="dxa"/>
          </w:tcPr>
          <w:p w14:paraId="4EF53AE2" w14:textId="77777777" w:rsidR="00803705" w:rsidRPr="00516F3F" w:rsidRDefault="00803705" w:rsidP="00DD3851">
            <w:pPr>
              <w:pStyle w:val="TableText"/>
            </w:pPr>
            <w:r w:rsidRPr="00516F3F">
              <w:t>Start Point</w:t>
            </w:r>
          </w:p>
        </w:tc>
        <w:tc>
          <w:tcPr>
            <w:tcW w:w="4818" w:type="dxa"/>
          </w:tcPr>
          <w:p w14:paraId="4EF53AE3" w14:textId="77777777" w:rsidR="00803705" w:rsidRPr="00516F3F" w:rsidRDefault="00803705" w:rsidP="00DD3851">
            <w:pPr>
              <w:pStyle w:val="TableText"/>
            </w:pPr>
            <w:r w:rsidRPr="00516F3F">
              <w:t>Shows where the lifecycle of the business process commences.</w:t>
            </w:r>
          </w:p>
        </w:tc>
      </w:tr>
      <w:tr w:rsidR="00803705" w:rsidRPr="00516F3F" w14:paraId="4EF53AE8" w14:textId="77777777" w:rsidTr="00803705">
        <w:tc>
          <w:tcPr>
            <w:tcW w:w="1296" w:type="dxa"/>
          </w:tcPr>
          <w:p w14:paraId="4EF53AE5" w14:textId="77777777" w:rsidR="00803705" w:rsidRPr="00516F3F" w:rsidRDefault="00803705" w:rsidP="00DD3851">
            <w:r w:rsidRPr="00516F3F">
              <w:object w:dxaOrig="330" w:dyaOrig="315" w14:anchorId="4EF541F6">
                <v:shape id="_x0000_i1027" type="#_x0000_t75" style="width:17.45pt;height:15.9pt" o:ole="">
                  <v:imagedata r:id="rId35" o:title=""/>
                </v:shape>
                <o:OLEObject Type="Embed" ProgID="PBrush" ShapeID="_x0000_i1027" DrawAspect="Content" ObjectID="_1642234017" r:id="rId36"/>
              </w:object>
            </w:r>
          </w:p>
        </w:tc>
        <w:tc>
          <w:tcPr>
            <w:tcW w:w="2250" w:type="dxa"/>
          </w:tcPr>
          <w:p w14:paraId="4EF53AE6" w14:textId="77777777" w:rsidR="00803705" w:rsidRPr="00516F3F" w:rsidRDefault="00803705" w:rsidP="00DD3851">
            <w:pPr>
              <w:pStyle w:val="TableText"/>
            </w:pPr>
            <w:r w:rsidRPr="00516F3F">
              <w:t>End Point</w:t>
            </w:r>
          </w:p>
        </w:tc>
        <w:tc>
          <w:tcPr>
            <w:tcW w:w="4818" w:type="dxa"/>
          </w:tcPr>
          <w:p w14:paraId="4EF53AE7" w14:textId="1B60D3C1" w:rsidR="00803705" w:rsidRPr="00516F3F" w:rsidRDefault="00803705" w:rsidP="00DD3851">
            <w:pPr>
              <w:pStyle w:val="TableText"/>
            </w:pPr>
            <w:r w:rsidRPr="00516F3F">
              <w:t>Shows</w:t>
            </w:r>
            <w:r w:rsidR="00516F3F" w:rsidRPr="00516F3F">
              <w:t xml:space="preserve"> </w:t>
            </w:r>
            <w:r w:rsidRPr="00516F3F">
              <w:t>where the lifecycle of the business process may ends.</w:t>
            </w:r>
          </w:p>
        </w:tc>
      </w:tr>
      <w:tr w:rsidR="00803705" w:rsidRPr="00516F3F" w14:paraId="4EF53AEC" w14:textId="77777777" w:rsidTr="00803705">
        <w:tc>
          <w:tcPr>
            <w:tcW w:w="1296" w:type="dxa"/>
          </w:tcPr>
          <w:p w14:paraId="4EF53AE9" w14:textId="77777777" w:rsidR="00803705" w:rsidRPr="00516F3F" w:rsidRDefault="00803705" w:rsidP="00DD3851">
            <w:r w:rsidRPr="00516F3F">
              <w:object w:dxaOrig="255" w:dyaOrig="315" w14:anchorId="4EF541F7">
                <v:shape id="_x0000_i1028" type="#_x0000_t75" style="width:13.75pt;height:15.9pt" o:ole="">
                  <v:imagedata r:id="rId37" o:title=""/>
                </v:shape>
                <o:OLEObject Type="Embed" ProgID="PBrush" ShapeID="_x0000_i1028" DrawAspect="Content" ObjectID="_1642234018" r:id="rId38"/>
              </w:object>
            </w:r>
          </w:p>
        </w:tc>
        <w:tc>
          <w:tcPr>
            <w:tcW w:w="2250" w:type="dxa"/>
          </w:tcPr>
          <w:p w14:paraId="4EF53AEA" w14:textId="77777777" w:rsidR="00803705" w:rsidRPr="00516F3F" w:rsidRDefault="00803705" w:rsidP="00DD3851">
            <w:pPr>
              <w:pStyle w:val="TableText"/>
            </w:pPr>
            <w:r w:rsidRPr="00516F3F">
              <w:t>Lozenge (or diamond)</w:t>
            </w:r>
          </w:p>
        </w:tc>
        <w:tc>
          <w:tcPr>
            <w:tcW w:w="4818" w:type="dxa"/>
          </w:tcPr>
          <w:p w14:paraId="4EF53AEB" w14:textId="77777777" w:rsidR="00803705" w:rsidRPr="00516F3F" w:rsidRDefault="00803705" w:rsidP="00DD3851">
            <w:pPr>
              <w:pStyle w:val="TableText"/>
            </w:pPr>
            <w:r w:rsidRPr="00516F3F">
              <w:t>Indicates that a choice between several actions can be made.</w:t>
            </w:r>
          </w:p>
        </w:tc>
      </w:tr>
      <w:tr w:rsidR="00803705" w:rsidRPr="00516F3F" w14:paraId="4EF53AF0" w14:textId="77777777" w:rsidTr="00803705">
        <w:tc>
          <w:tcPr>
            <w:tcW w:w="1296" w:type="dxa"/>
          </w:tcPr>
          <w:p w14:paraId="4EF53AED" w14:textId="77777777" w:rsidR="00803705" w:rsidRPr="00516F3F" w:rsidRDefault="00803705" w:rsidP="00DD3851">
            <w:r w:rsidRPr="00516F3F">
              <w:object w:dxaOrig="780" w:dyaOrig="225" w14:anchorId="4EF541F8">
                <v:shape id="_x0000_i1029" type="#_x0000_t75" style="width:39.7pt;height:11.1pt" o:ole="">
                  <v:imagedata r:id="rId39" o:title=""/>
                </v:shape>
                <o:OLEObject Type="Embed" ProgID="PBrush" ShapeID="_x0000_i1029" DrawAspect="Content" ObjectID="_1642234019" r:id="rId40"/>
              </w:object>
            </w:r>
          </w:p>
        </w:tc>
        <w:tc>
          <w:tcPr>
            <w:tcW w:w="2250" w:type="dxa"/>
          </w:tcPr>
          <w:p w14:paraId="4EF53AEE" w14:textId="77777777" w:rsidR="00803705" w:rsidRPr="00516F3F" w:rsidRDefault="00803705" w:rsidP="00DD3851">
            <w:pPr>
              <w:pStyle w:val="TableText"/>
            </w:pPr>
            <w:r w:rsidRPr="00516F3F">
              <w:t>Bar</w:t>
            </w:r>
          </w:p>
        </w:tc>
        <w:tc>
          <w:tcPr>
            <w:tcW w:w="4818" w:type="dxa"/>
          </w:tcPr>
          <w:p w14:paraId="4EF53AEF" w14:textId="77777777" w:rsidR="00803705" w:rsidRPr="00516F3F" w:rsidRDefault="00803705" w:rsidP="00DD3851">
            <w:pPr>
              <w:pStyle w:val="TableText"/>
            </w:pPr>
            <w:r w:rsidRPr="00516F3F">
              <w:t>Indicates that several actions are initiated in parallel.</w:t>
            </w:r>
          </w:p>
        </w:tc>
      </w:tr>
    </w:tbl>
    <w:p w14:paraId="4EF53AF1" w14:textId="5ED32638" w:rsidR="002070D4" w:rsidRPr="00516F3F" w:rsidRDefault="00A15256" w:rsidP="002070D4">
      <w:pPr>
        <w:pStyle w:val="Heading2"/>
      </w:pPr>
      <w:bookmarkStart w:id="20" w:name="_Toc411521221"/>
      <w:bookmarkStart w:id="21" w:name="_Toc426706640"/>
      <w:bookmarkStart w:id="22" w:name="_Toc31382626"/>
      <w:r>
        <w:t>Shareholders Identification</w:t>
      </w:r>
      <w:r w:rsidR="00407A28">
        <w:t xml:space="preserve"> </w:t>
      </w:r>
      <w:bookmarkEnd w:id="20"/>
      <w:bookmarkEnd w:id="21"/>
      <w:r>
        <w:t>Disclosure</w:t>
      </w:r>
      <w:bookmarkEnd w:id="22"/>
    </w:p>
    <w:p w14:paraId="4EF53BBB" w14:textId="77777777" w:rsidR="00CA6696" w:rsidRDefault="00CA6696" w:rsidP="00A35A86"/>
    <w:p w14:paraId="4DD1EE16" w14:textId="77777777" w:rsidR="00AE14D3" w:rsidRDefault="00AE14D3" w:rsidP="00A35A86"/>
    <w:p w14:paraId="09A7A2A7" w14:textId="77777777" w:rsidR="00AE14D3" w:rsidRDefault="00AE14D3" w:rsidP="00A35A86"/>
    <w:p w14:paraId="12DC71D6" w14:textId="64B8C670" w:rsidR="00AE14D3" w:rsidRPr="00516F3F" w:rsidRDefault="00677677" w:rsidP="00A35A86">
      <w:r w:rsidRPr="00677677">
        <w:rPr>
          <w:noProof/>
          <w:lang w:eastAsia="en-GB"/>
        </w:rPr>
        <w:lastRenderedPageBreak/>
        <mc:AlternateContent>
          <mc:Choice Requires="wpg">
            <w:drawing>
              <wp:inline distT="0" distB="0" distL="0" distR="0" wp14:anchorId="1DB48970" wp14:editId="51AB3BAF">
                <wp:extent cx="5688632" cy="4896544"/>
                <wp:effectExtent l="19050" t="19050" r="26670" b="18415"/>
                <wp:docPr id="408" name="Group 131"/>
                <wp:cNvGraphicFramePr/>
                <a:graphic xmlns:a="http://schemas.openxmlformats.org/drawingml/2006/main">
                  <a:graphicData uri="http://schemas.microsoft.com/office/word/2010/wordprocessingGroup">
                    <wpg:wgp>
                      <wpg:cNvGrpSpPr/>
                      <wpg:grpSpPr>
                        <a:xfrm>
                          <a:off x="0" y="0"/>
                          <a:ext cx="5688632" cy="4896544"/>
                          <a:chOff x="0" y="0"/>
                          <a:chExt cx="5688632" cy="4896544"/>
                        </a:xfrm>
                      </wpg:grpSpPr>
                      <wps:wsp>
                        <wps:cNvPr id="409" name="TextBox 129"/>
                        <wps:cNvSpPr txBox="1"/>
                        <wps:spPr>
                          <a:xfrm>
                            <a:off x="0" y="57199"/>
                            <a:ext cx="2832735" cy="222885"/>
                          </a:xfrm>
                          <a:prstGeom prst="rect">
                            <a:avLst/>
                          </a:prstGeom>
                          <a:solidFill>
                            <a:schemeClr val="bg1"/>
                          </a:solidFill>
                          <a:ln>
                            <a:noFill/>
                          </a:ln>
                        </wps:spPr>
                        <wps:txbx>
                          <w:txbxContent>
                            <w:p w14:paraId="36A6E82F" w14:textId="311D7BE5" w:rsidR="004B3FD9" w:rsidRDefault="004B3FD9"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wps:txbx>
                        <wps:bodyPr wrap="square" rtlCol="0">
                          <a:spAutoFit/>
                        </wps:bodyPr>
                      </wps:wsp>
                      <wps:wsp>
                        <wps:cNvPr id="410" name="TextBox 78"/>
                        <wps:cNvSpPr txBox="1"/>
                        <wps:spPr>
                          <a:xfrm>
                            <a:off x="4313755" y="288029"/>
                            <a:ext cx="1345565" cy="354330"/>
                          </a:xfrm>
                          <a:prstGeom prst="rect">
                            <a:avLst/>
                          </a:prstGeom>
                          <a:solidFill>
                            <a:schemeClr val="bg1"/>
                          </a:solidFill>
                          <a:ln>
                            <a:noFill/>
                          </a:ln>
                        </wps:spPr>
                        <wps:txbx>
                          <w:txbxContent>
                            <w:p w14:paraId="3C262B1E"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wps:txbx>
                        <wps:bodyPr wrap="none" rtlCol="0">
                          <a:spAutoFit/>
                        </wps:bodyPr>
                      </wps:wsp>
                      <wps:wsp>
                        <wps:cNvPr id="411" name="TextBox 75"/>
                        <wps:cNvSpPr txBox="1"/>
                        <wps:spPr>
                          <a:xfrm>
                            <a:off x="193918" y="278737"/>
                            <a:ext cx="1250315" cy="354330"/>
                          </a:xfrm>
                          <a:prstGeom prst="rect">
                            <a:avLst/>
                          </a:prstGeom>
                          <a:solidFill>
                            <a:schemeClr val="bg1"/>
                          </a:solidFill>
                          <a:ln>
                            <a:noFill/>
                          </a:ln>
                        </wps:spPr>
                        <wps:txbx>
                          <w:txbxContent>
                            <w:p w14:paraId="7CF2A539"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wps:txbx>
                        <wps:bodyPr wrap="none" rtlCol="0">
                          <a:spAutoFit/>
                        </wps:bodyPr>
                      </wps:wsp>
                      <wps:wsp>
                        <wps:cNvPr id="412" name="TextBox 4"/>
                        <wps:cNvSpPr txBox="1"/>
                        <wps:spPr>
                          <a:xfrm>
                            <a:off x="443249" y="1238324"/>
                            <a:ext cx="1026160" cy="410845"/>
                          </a:xfrm>
                          <a:prstGeom prst="rect">
                            <a:avLst/>
                          </a:prstGeom>
                          <a:solidFill>
                            <a:srgbClr val="CCFFFF"/>
                          </a:solidFill>
                          <a:ln w="12700">
                            <a:solidFill>
                              <a:schemeClr val="tx1"/>
                            </a:solidFill>
                          </a:ln>
                        </wps:spPr>
                        <wps:txbx>
                          <w:txbxContent>
                            <w:p w14:paraId="7ABCEEE1"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wps:txbx>
                        <wps:bodyPr wrap="none" rtlCol="0">
                          <a:spAutoFit/>
                        </wps:bodyPr>
                      </wps:wsp>
                      <wps:wsp>
                        <wps:cNvPr id="413" name="TextBox 5"/>
                        <wps:cNvSpPr txBox="1"/>
                        <wps:spPr>
                          <a:xfrm>
                            <a:off x="1736993" y="2300481"/>
                            <a:ext cx="1095173" cy="415498"/>
                          </a:xfrm>
                          <a:prstGeom prst="rect">
                            <a:avLst/>
                          </a:prstGeom>
                          <a:solidFill>
                            <a:srgbClr val="CCFFFF"/>
                          </a:solidFill>
                          <a:ln w="12700">
                            <a:solidFill>
                              <a:schemeClr val="tx1"/>
                            </a:solidFill>
                          </a:ln>
                        </wps:spPr>
                        <wps:txbx>
                          <w:txbxContent>
                            <w:p w14:paraId="767B9C2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14" name="TextBox 6"/>
                        <wps:cNvSpPr txBox="1"/>
                        <wps:spPr>
                          <a:xfrm>
                            <a:off x="1854814" y="1238338"/>
                            <a:ext cx="859531" cy="415498"/>
                          </a:xfrm>
                          <a:prstGeom prst="rect">
                            <a:avLst/>
                          </a:prstGeom>
                          <a:solidFill>
                            <a:srgbClr val="CCFFFF"/>
                          </a:solidFill>
                          <a:ln w="12700">
                            <a:solidFill>
                              <a:schemeClr val="tx1"/>
                            </a:solidFill>
                          </a:ln>
                        </wps:spPr>
                        <wps:txbx>
                          <w:txbxContent>
                            <w:p w14:paraId="16520B5A"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15" name="TextBox 7"/>
                        <wps:cNvSpPr txBox="1"/>
                        <wps:spPr>
                          <a:xfrm>
                            <a:off x="493745" y="2283649"/>
                            <a:ext cx="946785" cy="410845"/>
                          </a:xfrm>
                          <a:prstGeom prst="rect">
                            <a:avLst/>
                          </a:prstGeom>
                          <a:solidFill>
                            <a:srgbClr val="CCFFFF"/>
                          </a:solidFill>
                          <a:ln w="12700">
                            <a:solidFill>
                              <a:schemeClr val="tx1"/>
                            </a:solidFill>
                          </a:ln>
                        </wps:spPr>
                        <wps:txbx>
                          <w:txbxContent>
                            <w:p w14:paraId="19912D2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wps:txbx>
                        <wps:bodyPr wrap="none" rtlCol="0">
                          <a:spAutoFit/>
                        </wps:bodyPr>
                      </wps:wsp>
                      <wps:wsp>
                        <wps:cNvPr id="416" name="Straight Arrow Connector 416"/>
                        <wps:cNvCnPr>
                          <a:stCxn id="414" idx="2"/>
                          <a:endCxn id="413" idx="0"/>
                        </wps:cNvCnPr>
                        <wps:spPr bwMode="auto">
                          <a:xfrm>
                            <a:off x="2284580" y="1653836"/>
                            <a:ext cx="0" cy="64664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7" name="Straight Arrow Connector 417"/>
                        <wps:cNvCnPr>
                          <a:stCxn id="412" idx="2"/>
                          <a:endCxn id="415" idx="0"/>
                        </wps:cNvCnPr>
                        <wps:spPr bwMode="auto">
                          <a:xfrm>
                            <a:off x="966815" y="1653837"/>
                            <a:ext cx="3" cy="62984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8" name="Elbow Connector 418"/>
                        <wps:cNvCnPr>
                          <a:stCxn id="415" idx="3"/>
                          <a:endCxn id="414" idx="1"/>
                        </wps:cNvCnPr>
                        <wps:spPr bwMode="auto">
                          <a:xfrm flipV="1">
                            <a:off x="1439864" y="1446087"/>
                            <a:ext cx="414950" cy="1045339"/>
                          </a:xfrm>
                          <a:prstGeom prst="bentConnector3">
                            <a:avLst/>
                          </a:prstGeom>
                          <a:solidFill>
                            <a:schemeClr val="accent1"/>
                          </a:solidFill>
                          <a:ln w="12700" cap="flat" cmpd="sng" algn="ctr">
                            <a:solidFill>
                              <a:schemeClr val="tx1"/>
                            </a:solidFill>
                            <a:prstDash val="solid"/>
                            <a:round/>
                            <a:headEnd type="none" w="med" len="med"/>
                            <a:tailEnd type="arrow"/>
                          </a:ln>
                          <a:effectLst/>
                        </wps:spPr>
                        <wps:bodyPr/>
                      </wps:wsp>
                      <wps:wsp>
                        <wps:cNvPr id="419" name="Straight Arrow Connector 419"/>
                        <wps:cNvCnPr>
                          <a:stCxn id="414" idx="3"/>
                          <a:endCxn id="420" idx="1"/>
                        </wps:cNvCnPr>
                        <wps:spPr bwMode="auto">
                          <a:xfrm flipV="1">
                            <a:off x="2714345" y="1446086"/>
                            <a:ext cx="359919" cy="1"/>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0" name="TextBox 22"/>
                        <wps:cNvSpPr txBox="1"/>
                        <wps:spPr>
                          <a:xfrm>
                            <a:off x="3074264" y="1238337"/>
                            <a:ext cx="859531" cy="415498"/>
                          </a:xfrm>
                          <a:prstGeom prst="rect">
                            <a:avLst/>
                          </a:prstGeom>
                          <a:solidFill>
                            <a:srgbClr val="CCFFFF"/>
                          </a:solidFill>
                          <a:ln w="12700">
                            <a:solidFill>
                              <a:schemeClr val="tx1"/>
                            </a:solidFill>
                          </a:ln>
                        </wps:spPr>
                        <wps:txbx>
                          <w:txbxContent>
                            <w:p w14:paraId="64EB9BC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21" name="TextBox 25"/>
                        <wps:cNvSpPr txBox="1"/>
                        <wps:spPr>
                          <a:xfrm>
                            <a:off x="2956286" y="2300163"/>
                            <a:ext cx="1099820" cy="410845"/>
                          </a:xfrm>
                          <a:prstGeom prst="rect">
                            <a:avLst/>
                          </a:prstGeom>
                          <a:solidFill>
                            <a:srgbClr val="CCFFFF"/>
                          </a:solidFill>
                          <a:ln w="12700">
                            <a:solidFill>
                              <a:schemeClr val="tx1"/>
                            </a:solidFill>
                          </a:ln>
                        </wps:spPr>
                        <wps:txbx>
                          <w:txbxContent>
                            <w:p w14:paraId="2E9D2BED"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22" name="Straight Arrow Connector 422"/>
                        <wps:cNvCnPr>
                          <a:stCxn id="420" idx="2"/>
                          <a:endCxn id="421" idx="0"/>
                        </wps:cNvCnPr>
                        <wps:spPr bwMode="auto">
                          <a:xfrm>
                            <a:off x="3504030" y="1653835"/>
                            <a:ext cx="0" cy="64635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3" name="Straight Arrow Connector 423"/>
                        <wps:cNvCnPr/>
                        <wps:spPr bwMode="auto">
                          <a:xfrm>
                            <a:off x="3895410" y="1492252"/>
                            <a:ext cx="145282"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4" name="TextBox 31"/>
                        <wps:cNvSpPr txBox="1"/>
                        <wps:spPr>
                          <a:xfrm>
                            <a:off x="4738302" y="4023108"/>
                            <a:ext cx="916940" cy="308610"/>
                          </a:xfrm>
                          <a:prstGeom prst="rect">
                            <a:avLst/>
                          </a:prstGeom>
                          <a:solidFill>
                            <a:srgbClr val="CCFFFF"/>
                          </a:solidFill>
                          <a:ln w="12700">
                            <a:solidFill>
                              <a:schemeClr val="tx1"/>
                            </a:solidFill>
                          </a:ln>
                        </wps:spPr>
                        <wps:txbx>
                          <w:txbxContent>
                            <w:p w14:paraId="07595433"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5" name="TextBox 32"/>
                        <wps:cNvSpPr txBox="1"/>
                        <wps:spPr>
                          <a:xfrm>
                            <a:off x="4201669" y="3240321"/>
                            <a:ext cx="916940" cy="308610"/>
                          </a:xfrm>
                          <a:prstGeom prst="rect">
                            <a:avLst/>
                          </a:prstGeom>
                          <a:solidFill>
                            <a:srgbClr val="CCFFFF"/>
                          </a:solidFill>
                          <a:ln w="12700">
                            <a:solidFill>
                              <a:schemeClr val="tx1"/>
                            </a:solidFill>
                          </a:ln>
                        </wps:spPr>
                        <wps:txbx>
                          <w:txbxContent>
                            <w:p w14:paraId="59B0AF28"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6" name="Elbow Connector 426"/>
                        <wps:cNvCnPr>
                          <a:stCxn id="421" idx="2"/>
                          <a:endCxn id="425" idx="2"/>
                        </wps:cNvCnPr>
                        <wps:spPr bwMode="auto">
                          <a:xfrm rot="16200000" flipH="1">
                            <a:off x="3664444" y="2555275"/>
                            <a:ext cx="832448" cy="1153276"/>
                          </a:xfrm>
                          <a:prstGeom prst="bentConnector3">
                            <a:avLst>
                              <a:gd name="adj1" fmla="val 127461"/>
                            </a:avLst>
                          </a:prstGeom>
                          <a:solidFill>
                            <a:schemeClr val="accent1"/>
                          </a:solidFill>
                          <a:ln w="12700" cap="flat" cmpd="sng" algn="ctr">
                            <a:solidFill>
                              <a:schemeClr val="tx1"/>
                            </a:solidFill>
                            <a:prstDash val="solid"/>
                            <a:round/>
                            <a:headEnd type="none" w="med" len="med"/>
                            <a:tailEnd type="arrow"/>
                          </a:ln>
                          <a:effectLst/>
                        </wps:spPr>
                        <wps:bodyPr/>
                      </wps:wsp>
                      <wps:wsp>
                        <wps:cNvPr id="427" name="Elbow Connector 427"/>
                        <wps:cNvCnPr>
                          <a:stCxn id="413" idx="2"/>
                          <a:endCxn id="424" idx="2"/>
                        </wps:cNvCnPr>
                        <wps:spPr bwMode="auto">
                          <a:xfrm rot="16200000" flipH="1">
                            <a:off x="2931797" y="2068762"/>
                            <a:ext cx="1614954" cy="2909388"/>
                          </a:xfrm>
                          <a:prstGeom prst="bentConnector3">
                            <a:avLst>
                              <a:gd name="adj1" fmla="val 114155"/>
                            </a:avLst>
                          </a:prstGeom>
                          <a:solidFill>
                            <a:schemeClr val="accent1"/>
                          </a:solidFill>
                          <a:ln w="12700" cap="flat" cmpd="sng" algn="ctr">
                            <a:solidFill>
                              <a:schemeClr val="tx1"/>
                            </a:solidFill>
                            <a:prstDash val="solid"/>
                            <a:round/>
                            <a:headEnd type="none" w="med" len="med"/>
                            <a:tailEnd type="arrow"/>
                          </a:ln>
                          <a:effectLst/>
                        </wps:spPr>
                        <wps:bodyPr/>
                      </wps:wsp>
                      <wps:wsp>
                        <wps:cNvPr id="428" name="Straight Connector 428"/>
                        <wps:cNvCnPr/>
                        <wps:spPr bwMode="auto">
                          <a:xfrm>
                            <a:off x="4484639" y="2554396"/>
                            <a:ext cx="804995" cy="0"/>
                          </a:xfrm>
                          <a:prstGeom prst="line">
                            <a:avLst/>
                          </a:prstGeom>
                          <a:solidFill>
                            <a:schemeClr val="accent1"/>
                          </a:solidFill>
                          <a:ln w="38100" cap="flat" cmpd="sng" algn="ctr">
                            <a:solidFill>
                              <a:schemeClr val="tx1"/>
                            </a:solidFill>
                            <a:prstDash val="solid"/>
                            <a:round/>
                            <a:headEnd type="none" w="med" len="med"/>
                            <a:tailEnd type="none" w="med" len="med"/>
                          </a:ln>
                          <a:effectLst/>
                        </wps:spPr>
                        <wps:bodyPr/>
                      </wps:wsp>
                      <wps:wsp>
                        <wps:cNvPr id="429" name="Straight Arrow Connector 429"/>
                        <wps:cNvCnPr>
                          <a:stCxn id="425" idx="0"/>
                        </wps:cNvCnPr>
                        <wps:spPr bwMode="auto">
                          <a:xfrm flipH="1" flipV="1">
                            <a:off x="4657305" y="2554396"/>
                            <a:ext cx="1" cy="685964"/>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0" name="Straight Arrow Connector 430"/>
                        <wps:cNvCnPr>
                          <a:stCxn id="424" idx="0"/>
                        </wps:cNvCnPr>
                        <wps:spPr bwMode="auto">
                          <a:xfrm flipV="1">
                            <a:off x="5193968" y="2554396"/>
                            <a:ext cx="1" cy="146876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1" name="TextBox 49"/>
                        <wps:cNvSpPr txBox="1"/>
                        <wps:spPr>
                          <a:xfrm>
                            <a:off x="4219908" y="1238321"/>
                            <a:ext cx="1297305" cy="410845"/>
                          </a:xfrm>
                          <a:prstGeom prst="rect">
                            <a:avLst/>
                          </a:prstGeom>
                          <a:solidFill>
                            <a:srgbClr val="CCFFFF"/>
                          </a:solidFill>
                          <a:ln w="12700">
                            <a:solidFill>
                              <a:schemeClr val="tx1"/>
                            </a:solidFill>
                          </a:ln>
                        </wps:spPr>
                        <wps:txbx>
                          <w:txbxContent>
                            <w:p w14:paraId="2C3D5E2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wps:txbx>
                        <wps:bodyPr wrap="none" rtlCol="0">
                          <a:spAutoFit/>
                        </wps:bodyPr>
                      </wps:wsp>
                      <wps:wsp>
                        <wps:cNvPr id="432" name="Straight Arrow Connector 432"/>
                        <wps:cNvCnPr>
                          <a:endCxn id="431" idx="2"/>
                        </wps:cNvCnPr>
                        <wps:spPr bwMode="auto">
                          <a:xfrm flipV="1">
                            <a:off x="4887137" y="1653834"/>
                            <a:ext cx="5" cy="90056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g:grpSp>
                        <wpg:cNvPr id="433" name="Group 433"/>
                        <wpg:cNvGrpSpPr/>
                        <wpg:grpSpPr>
                          <a:xfrm>
                            <a:off x="4752971" y="776220"/>
                            <a:ext cx="268332" cy="270030"/>
                            <a:chOff x="4752971" y="776220"/>
                            <a:chExt cx="360040" cy="360040"/>
                          </a:xfrm>
                        </wpg:grpSpPr>
                        <wps:wsp>
                          <wps:cNvPr id="434" name="Oval 434"/>
                          <wps:cNvSpPr/>
                          <wps:spPr bwMode="auto">
                            <a:xfrm>
                              <a:off x="4752971" y="776220"/>
                              <a:ext cx="360040" cy="360040"/>
                            </a:xfrm>
                            <a:prstGeom prst="ellipse">
                              <a:avLst/>
                            </a:prstGeom>
                            <a:solidFill>
                              <a:schemeClr val="bg1"/>
                            </a:solidFill>
                            <a:ln w="952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5" name="Oval 435"/>
                          <wps:cNvSpPr/>
                          <wps:spPr bwMode="auto">
                            <a:xfrm>
                              <a:off x="4842981" y="866230"/>
                              <a:ext cx="180020" cy="180020"/>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g:grpSp>
                      <wps:wsp>
                        <wps:cNvPr id="436" name="Straight Arrow Connector 436"/>
                        <wps:cNvCnPr>
                          <a:stCxn id="431" idx="0"/>
                          <a:endCxn id="434" idx="4"/>
                        </wps:cNvCnPr>
                        <wps:spPr bwMode="auto">
                          <a:xfrm flipH="1" flipV="1">
                            <a:off x="4887137" y="1046250"/>
                            <a:ext cx="5" cy="19208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7" name="Oval 437"/>
                        <wps:cNvSpPr/>
                        <wps:spPr bwMode="auto">
                          <a:xfrm>
                            <a:off x="96667" y="1368998"/>
                            <a:ext cx="160999" cy="154179"/>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8" name="Straight Arrow Connector 438"/>
                        <wps:cNvCnPr>
                          <a:stCxn id="437" idx="6"/>
                          <a:endCxn id="412" idx="1"/>
                        </wps:cNvCnPr>
                        <wps:spPr bwMode="auto">
                          <a:xfrm>
                            <a:off x="257666" y="1446088"/>
                            <a:ext cx="185607"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9" name="Straight Connector 439"/>
                        <wps:cNvCnPr/>
                        <wps:spPr bwMode="auto">
                          <a:xfrm flipH="1">
                            <a:off x="2870451" y="288032"/>
                            <a:ext cx="23853"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0" name="Straight Connector 440"/>
                        <wps:cNvCnPr/>
                        <wps:spPr bwMode="auto">
                          <a:xfrm>
                            <a:off x="4132308"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1" name="Straight Connector 441"/>
                        <wps:cNvCnPr/>
                        <wps:spPr bwMode="auto">
                          <a:xfrm>
                            <a:off x="1556324"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2" name="Rectangle 442"/>
                        <wps:cNvSpPr/>
                        <wps:spPr bwMode="auto">
                          <a:xfrm>
                            <a:off x="0" y="0"/>
                            <a:ext cx="5688632" cy="4896544"/>
                          </a:xfrm>
                          <a:prstGeom prst="rect">
                            <a:avLst/>
                          </a:prstGeom>
                          <a:noFill/>
                          <a:ln w="2857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43" name="Straight Connector 443"/>
                        <wps:cNvCnPr/>
                        <wps:spPr bwMode="auto">
                          <a:xfrm>
                            <a:off x="0" y="28803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4" name="Straight Connector 444"/>
                        <wps:cNvCnPr/>
                        <wps:spPr bwMode="auto">
                          <a:xfrm>
                            <a:off x="0" y="64807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5" name="TextBox 76"/>
                        <wps:cNvSpPr txBox="1"/>
                        <wps:spPr>
                          <a:xfrm>
                            <a:off x="1850086" y="345220"/>
                            <a:ext cx="869315" cy="222885"/>
                          </a:xfrm>
                          <a:prstGeom prst="rect">
                            <a:avLst/>
                          </a:prstGeom>
                          <a:solidFill>
                            <a:schemeClr val="bg1"/>
                          </a:solidFill>
                          <a:ln>
                            <a:noFill/>
                          </a:ln>
                        </wps:spPr>
                        <wps:txbx>
                          <w:txbxContent>
                            <w:p w14:paraId="2F1CC710" w14:textId="7870D8E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wps:txbx>
                        <wps:bodyPr wrap="none" rtlCol="0">
                          <a:spAutoFit/>
                        </wps:bodyPr>
                      </wps:wsp>
                      <wps:wsp>
                        <wps:cNvPr id="446" name="TextBox 77"/>
                        <wps:cNvSpPr txBox="1"/>
                        <wps:spPr>
                          <a:xfrm>
                            <a:off x="2935066" y="347986"/>
                            <a:ext cx="1094740" cy="222885"/>
                          </a:xfrm>
                          <a:prstGeom prst="rect">
                            <a:avLst/>
                          </a:prstGeom>
                          <a:solidFill>
                            <a:schemeClr val="bg1"/>
                          </a:solidFill>
                          <a:ln>
                            <a:noFill/>
                          </a:ln>
                        </wps:spPr>
                        <wps:txbx>
                          <w:txbxContent>
                            <w:p w14:paraId="7E0D7119"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wps:txbx>
                        <wps:bodyPr wrap="none" rtlCol="0">
                          <a:spAutoFit/>
                        </wps:bodyPr>
                      </wps:wsp>
                    </wpg:wgp>
                  </a:graphicData>
                </a:graphic>
              </wp:inline>
            </w:drawing>
          </mc:Choice>
          <mc:Fallback>
            <w:pict>
              <v:group w14:anchorId="1DB48970" id="Group 131" o:spid="_x0000_s1026" style="width:447.9pt;height:385.55pt;mso-position-horizontal-relative:char;mso-position-vertical-relative:line" coordsize="56886,48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">
                <v:shapetype id="_x0000_t202" coordsize="21600,21600" o:spt="202" path="m,l,21600r21600,l21600,xe">
                  <v:stroke joinstyle="miter"/>
                  <v:path gradientshapeok="t" o:connecttype="rect"/>
                </v:shapetype>
                <v:shape id="TextBox 129" o:spid="_x0000_s1027" type="#_x0000_t202" style="position:absolute;top:571;width:28327;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14:paraId="36A6E82F" w14:textId="311D7BE5" w:rsidR="004B3FD9" w:rsidRDefault="004B3FD9"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v:textbox>
                </v:shape>
                <v:shape id="TextBox 78" o:spid="_x0000_s1028" type="#_x0000_t202" style="position:absolute;left:43137;top:2880;width:13456;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" fillcolor="white [3212]" stroked="f">
                  <v:textbox style="mso-fit-shape-to-text:t">
                    <w:txbxContent>
                      <w:p w14:paraId="3C262B1E"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v:textbox>
                </v:shape>
                <v:shape id="TextBox 75" o:spid="_x0000_s1029" type="#_x0000_t202" style="position:absolute;left:1939;top:2787;width:12503;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" fillcolor="white [3212]" stroked="f">
                  <v:textbox style="mso-fit-shape-to-text:t">
                    <w:txbxContent>
                      <w:p w14:paraId="7CF2A539"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v:textbox>
                </v:shape>
                <v:shape id="TextBox 4" o:spid="_x0000_s1030" type="#_x0000_t202" style="position:absolute;left:4432;top:12383;width:10262;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" fillcolor="#cff" strokecolor="black [3213]" strokeweight="1pt">
                  <v:textbox style="mso-fit-shape-to-text:t">
                    <w:txbxContent>
                      <w:p w14:paraId="7ABCEEE1"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v:textbox>
                </v:shape>
                <v:shape id="TextBox 5" o:spid="_x0000_s1031" type="#_x0000_t202" style="position:absolute;left:17369;top:23004;width:10952;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" fillcolor="#cff" strokecolor="black [3213]" strokeweight="1pt">
                  <v:textbox style="mso-fit-shape-to-text:t">
                    <w:txbxContent>
                      <w:p w14:paraId="767B9C2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TextBox 6" o:spid="_x0000_s1032" type="#_x0000_t202" style="position:absolute;left:18548;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" fillcolor="#cff" strokecolor="black [3213]" strokeweight="1pt">
                  <v:textbox style="mso-fit-shape-to-text:t">
                    <w:txbxContent>
                      <w:p w14:paraId="16520B5A"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7" o:spid="_x0000_s1033" type="#_x0000_t202" style="position:absolute;left:4937;top:22836;width:9468;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" fillcolor="#cff" strokecolor="black [3213]" strokeweight="1pt">
                  <v:textbox style="mso-fit-shape-to-text:t">
                    <w:txbxContent>
                      <w:p w14:paraId="19912D2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v:textbox>
                </v:shape>
                <v:shapetype id="_x0000_t32" coordsize="21600,21600" o:spt="32" o:oned="t" path="m,l21600,21600e" filled="f">
                  <v:path arrowok="t" fillok="f" o:connecttype="none"/>
                  <o:lock v:ext="edit" shapetype="t"/>
                </v:shapetype>
                <v:shape id="Straight Arrow Connector 416" o:spid="_x0000_s1034" type="#_x0000_t32" style="position:absolute;left:22845;top:16538;width:0;height:64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" filled="t" fillcolor="#4f81bd [3204]" strokecolor="black [3213]" strokeweight="1pt">
                  <v:stroke endarrow="open"/>
                </v:shape>
                <v:shape id="Straight Arrow Connector 417" o:spid="_x0000_s1035" type="#_x0000_t32" style="position:absolute;left:9668;top:16538;width:0;height:62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" filled="t" fillcolor="#4f81bd [3204]" strokecolor="black [3213]" strokeweight="1pt">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18" o:spid="_x0000_s1036" type="#_x0000_t34" style="position:absolute;left:14398;top:14460;width:4150;height:1045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" filled="t" fillcolor="#4f81bd [3204]" strokecolor="black [3213]" strokeweight="1pt">
                  <v:stroke endarrow="open" joinstyle="round"/>
                </v:shape>
                <v:shape id="Straight Arrow Connector 419" o:spid="_x0000_s1037" type="#_x0000_t32" style="position:absolute;left:27143;top:14460;width:359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" filled="t" fillcolor="#4f81bd [3204]" strokecolor="black [3213]" strokeweight="1pt">
                  <v:stroke endarrow="open"/>
                </v:shape>
                <v:shape id="TextBox 22" o:spid="_x0000_s1038" type="#_x0000_t202" style="position:absolute;left:30742;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" fillcolor="#cff" strokecolor="black [3213]" strokeweight="1pt">
                  <v:textbox style="mso-fit-shape-to-text:t">
                    <w:txbxContent>
                      <w:p w14:paraId="64EB9BC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25" o:spid="_x0000_s1039" type="#_x0000_t202" style="position:absolute;left:29562;top:23001;width:10999;height:41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" fillcolor="#cff" strokecolor="black [3213]" strokeweight="1pt">
                  <v:textbox style="mso-fit-shape-to-text:t">
                    <w:txbxContent>
                      <w:p w14:paraId="2E9D2BED"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Straight Arrow Connector 422" o:spid="_x0000_s1040" type="#_x0000_t32" style="position:absolute;left:35040;top:16538;width:0;height:64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" filled="t" fillcolor="#4f81bd [3204]" strokecolor="black [3213]" strokeweight="1pt">
                  <v:stroke endarrow="open"/>
                </v:shape>
                <v:shape id="Straight Arrow Connector 423" o:spid="_x0000_s1041" type="#_x0000_t32" style="position:absolute;left:38954;top:14922;width:14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" filled="t" fillcolor="#4f81bd [3204]" strokecolor="black [3213]" strokeweight="1pt">
                  <v:stroke endarrow="open"/>
                </v:shape>
                <v:shape id="TextBox 31" o:spid="_x0000_s1042" type="#_x0000_t202" style="position:absolute;left:47383;top:40231;width:9169;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" fillcolor="#cff" strokecolor="black [3213]" strokeweight="1pt">
                  <v:textbox style="mso-fit-shape-to-text:t">
                    <w:txbxContent>
                      <w:p w14:paraId="07595433"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TextBox 32" o:spid="_x0000_s1043" type="#_x0000_t202" style="position:absolute;left:42016;top:32403;width:9170;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" fillcolor="#cff" strokecolor="black [3213]" strokeweight="1pt">
                  <v:textbox style="mso-fit-shape-to-text:t">
                    <w:txbxContent>
                      <w:p w14:paraId="59B0AF28"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Elbow Connector 426" o:spid="_x0000_s1044" type="#_x0000_t34" style="position:absolute;left:36644;top:25552;width:8325;height:1153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" adj="27532" filled="t" fillcolor="#4f81bd [3204]" strokecolor="black [3213]" strokeweight="1pt">
                  <v:stroke endarrow="open" joinstyle="round"/>
                </v:shape>
                <v:shape id="Elbow Connector 427" o:spid="_x0000_s1045" type="#_x0000_t34" style="position:absolute;left:29317;top:20687;width:16150;height:290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" adj="24657" filled="t" fillcolor="#4f81bd [3204]" strokecolor="black [3213]" strokeweight="1pt">
                  <v:stroke endarrow="open" joinstyle="round"/>
                </v:shape>
                <v:line id="Straight Connector 428" o:spid="_x0000_s1046" style="position:absolute;visibility:visible;mso-wrap-style:square" from="44846,25543" to="52896,2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" filled="t" fillcolor="#4f81bd [3204]" strokecolor="black [3213]" strokeweight="3pt"/>
                <v:shape id="Straight Arrow Connector 429" o:spid="_x0000_s1047" type="#_x0000_t32" style="position:absolute;left:46573;top:25543;width:0;height:686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" filled="t" fillcolor="#4f81bd [3204]" strokecolor="black [3213]" strokeweight="1pt">
                  <v:stroke endarrow="open"/>
                </v:shape>
                <v:shape id="Straight Arrow Connector 430" o:spid="_x0000_s1048" type="#_x0000_t32" style="position:absolute;left:51939;top:25543;width:0;height:14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" filled="t" fillcolor="#4f81bd [3204]" strokecolor="black [3213]" strokeweight="1pt">
                  <v:stroke endarrow="open"/>
                </v:shape>
                <v:shape id="TextBox 49" o:spid="_x0000_s1049" type="#_x0000_t202" style="position:absolute;left:42199;top:12383;width:12973;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" fillcolor="#cff" strokecolor="black [3213]" strokeweight="1pt">
                  <v:textbox style="mso-fit-shape-to-text:t">
                    <w:txbxContent>
                      <w:p w14:paraId="2C3D5E2F"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v:textbox>
                </v:shape>
                <v:shape id="Straight Arrow Connector 432" o:spid="_x0000_s1050" type="#_x0000_t32" style="position:absolute;left:48871;top:16538;width:0;height:90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" filled="t" fillcolor="#4f81bd [3204]" strokecolor="black [3213]" strokeweight="1pt">
                  <v:stroke endarrow="open"/>
                </v:shape>
                <v:group id="Group 433" o:spid="_x0000_s1051" style="position:absolute;left:47529;top:7762;width:2684;height:2700" coordorigin="47529,7762" coordsize="3600,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oval id="Oval 434" o:spid="_x0000_s1052" style="position:absolute;left:47529;top:7762;width:36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" fillcolor="white [3212]" strokecolor="black [3213]"/>
                  <v:oval id="Oval 435" o:spid="_x0000_s1053" style="position:absolute;left:48429;top:8662;width:1801;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" fillcolor="black [3213]" stroked="f"/>
                </v:group>
                <v:shape id="Straight Arrow Connector 436" o:spid="_x0000_s1054" type="#_x0000_t32" style="position:absolute;left:48871;top:10462;width:0;height:192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" filled="t" fillcolor="#4f81bd [3204]" strokecolor="black [3213]" strokeweight="1pt">
                  <v:stroke endarrow="open"/>
                </v:shape>
                <v:oval id="Oval 437" o:spid="_x0000_s1055" style="position:absolute;left:966;top:13689;width:1610;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" fillcolor="black [3213]" stroked="f"/>
                <v:shape id="Straight Arrow Connector 438" o:spid="_x0000_s1056" type="#_x0000_t32" style="position:absolute;left:2576;top:14460;width:18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" filled="t" fillcolor="#4f81bd [3204]" strokecolor="black [3213]" strokeweight="1pt">
                  <v:stroke endarrow="open"/>
                </v:shape>
                <v:line id="Straight Connector 439" o:spid="_x0000_s1057" style="position:absolute;flip:x;visibility:visible;mso-wrap-style:square" from="28704,2880" to="2894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" filled="t" fillcolor="#4f81bd [3204]" strokecolor="black [3213]" strokeweight="2.25pt"/>
                <v:line id="Straight Connector 440" o:spid="_x0000_s1058" style="position:absolute;visibility:visible;mso-wrap-style:square" from="41323,2880" to="4132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" filled="t" fillcolor="#4f81bd [3204]" strokecolor="black [3213]" strokeweight="2.25pt"/>
                <v:line id="Straight Connector 441" o:spid="_x0000_s1059" style="position:absolute;visibility:visible;mso-wrap-style:square" from="15563,2880" to="1556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" filled="t" fillcolor="#4f81bd [3204]" strokecolor="black [3213]" strokeweight="2.25pt"/>
                <v:rect id="Rectangle 442" o:spid="_x0000_s1060" style="position:absolute;width:56886;height:48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" filled="f" strokecolor="black [3213]" strokeweight="2.25pt">
                  <v:stroke joinstyle="round"/>
                </v:rect>
                <v:line id="Straight Connector 443" o:spid="_x0000_s1061" style="position:absolute;visibility:visible;mso-wrap-style:square" from="0,2880" to="56886,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" filled="t" fillcolor="#4f81bd [3204]" strokecolor="black [3213]" strokeweight="2.25pt"/>
                <v:line id="Straight Connector 444" o:spid="_x0000_s1062" style="position:absolute;visibility:visible;mso-wrap-style:square" from="0,6480" to="56886,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" filled="t" fillcolor="#4f81bd [3204]" strokecolor="black [3213]" strokeweight="2.25pt"/>
                <v:shape id="TextBox 76" o:spid="_x0000_s1063" type="#_x0000_t202" style="position:absolute;left:18500;top:3452;width:8694;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" fillcolor="white [3212]" stroked="f">
                  <v:textbox style="mso-fit-shape-to-text:t">
                    <w:txbxContent>
                      <w:p w14:paraId="2F1CC710" w14:textId="7870D8E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v:textbox>
                </v:shape>
                <v:shape id="TextBox 77" o:spid="_x0000_s1064" type="#_x0000_t202" style="position:absolute;left:29350;top:3479;width:10948;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" fillcolor="white [3212]" stroked="f">
                  <v:textbox style="mso-fit-shape-to-text:t">
                    <w:txbxContent>
                      <w:p w14:paraId="7E0D7119" w14:textId="77777777" w:rsidR="004B3FD9" w:rsidRDefault="004B3FD9"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v:textbox>
                </v:shape>
                <w10:anchorlock/>
              </v:group>
            </w:pict>
          </mc:Fallback>
        </mc:AlternateContent>
      </w:r>
    </w:p>
    <w:p w14:paraId="4EF53BBC" w14:textId="77777777" w:rsidR="00B5372E" w:rsidRPr="00516F3F" w:rsidRDefault="00B5372E" w:rsidP="00A8050C">
      <w:pPr>
        <w:pStyle w:val="Heading1"/>
      </w:pPr>
      <w:bookmarkStart w:id="23" w:name="_Toc31382627"/>
      <w:r w:rsidRPr="00516F3F">
        <w:lastRenderedPageBreak/>
        <w:t>BusinessTransactions</w:t>
      </w:r>
      <w:bookmarkEnd w:id="23"/>
    </w:p>
    <w:p w14:paraId="1CF0E06C" w14:textId="06FE44D6" w:rsidR="00207934" w:rsidRPr="009D0675" w:rsidRDefault="00740C79" w:rsidP="00207934">
      <w:r w:rsidRPr="00516F3F">
        <w:t xml:space="preserve">This section describes the message flows based on the activity diagrams documented above. </w:t>
      </w:r>
      <w:r w:rsidR="00207F00">
        <w:t>It</w:t>
      </w:r>
      <w:r w:rsidR="00207934" w:rsidRPr="009D0675">
        <w:t xml:space="preserve"> illustrates the </w:t>
      </w:r>
      <w:r w:rsidR="00207934">
        <w:t>flows</w:t>
      </w:r>
      <w:r w:rsidR="00207934" w:rsidRPr="009D0675">
        <w:t xml:space="preserve"> of the </w:t>
      </w:r>
      <w:r w:rsidR="00207934">
        <w:t xml:space="preserve">shareholder identification disclosure </w:t>
      </w:r>
      <w:r w:rsidR="00207934" w:rsidRPr="009D0675">
        <w:t>messages</w:t>
      </w:r>
      <w:r w:rsidR="00207934">
        <w:t xml:space="preserve"> </w:t>
      </w:r>
      <w:r w:rsidR="00207934" w:rsidRPr="009D0675">
        <w:t>in typical me</w:t>
      </w:r>
      <w:r w:rsidR="00207934">
        <w:t xml:space="preserve">ssage sequencing scenarios. These </w:t>
      </w:r>
      <w:r w:rsidR="00207934" w:rsidRPr="009D0675">
        <w:t>messages</w:t>
      </w:r>
      <w:r w:rsidR="00207934">
        <w:t xml:space="preserve"> </w:t>
      </w:r>
      <w:r w:rsidR="00207934" w:rsidRPr="009D0675">
        <w:t>are exchang</w:t>
      </w:r>
      <w:r w:rsidR="00207934">
        <w:t xml:space="preserve">ed between an issuer or its agent or a third party </w:t>
      </w:r>
      <w:r w:rsidR="00015569">
        <w:t>nominated</w:t>
      </w:r>
      <w:r w:rsidR="00207934">
        <w:t xml:space="preserve"> by an issuer or its agent and </w:t>
      </w:r>
      <w:r w:rsidR="00207934" w:rsidRPr="009D0675">
        <w:t>one or more intermediaries</w:t>
      </w:r>
      <w:r w:rsidR="00207934">
        <w:t xml:space="preserve"> and the recipient of the shareholder identification disclosure responses sent by all intermediaries</w:t>
      </w:r>
      <w:r w:rsidR="00207934" w:rsidRPr="009D0675">
        <w:t xml:space="preserve">. </w:t>
      </w:r>
    </w:p>
    <w:p w14:paraId="62C05CFC" w14:textId="0DC33D31" w:rsidR="00FB1889" w:rsidRDefault="00E83402" w:rsidP="00FB1889">
      <w:pPr>
        <w:pStyle w:val="Heading2"/>
      </w:pPr>
      <w:bookmarkStart w:id="24" w:name="_Toc31382628"/>
      <w:r>
        <w:t>Disclosure Request Scenario</w:t>
      </w:r>
      <w:bookmarkEnd w:id="24"/>
    </w:p>
    <w:p w14:paraId="719EEBAB" w14:textId="6FFA8CAB" w:rsidR="00015569" w:rsidRDefault="00015569" w:rsidP="00FB1889">
      <w:r>
        <w:t xml:space="preserve">The issuer or its agent or the third party nominated by the issuer sends a ShareholderIdentificationDisclosureRequest message to the first intermediary or to any of the intermediaries in a custody chain. If specified in the request, the intermediary should forward </w:t>
      </w:r>
      <w:r w:rsidR="001A1EE0">
        <w:t xml:space="preserve">without delay </w:t>
      </w:r>
      <w:r>
        <w:t>the message to the next intermediaries in the chain having an account with the forwarding intermediary for the concerned financial instrument.</w:t>
      </w:r>
    </w:p>
    <w:p w14:paraId="59FDA97D" w14:textId="2F782326" w:rsidR="00FB1889" w:rsidRDefault="00BE4A2B" w:rsidP="00FB1889">
      <w:r>
        <w:t xml:space="preserve">Once the request has been received, the intermediaries </w:t>
      </w:r>
      <w:r w:rsidR="00CB2D18">
        <w:t>should</w:t>
      </w:r>
      <w:r>
        <w:t xml:space="preserve"> send to the disclosure response recipient </w:t>
      </w:r>
      <w:r w:rsidR="00CB2D18">
        <w:t>designated by the issuer or its agent, a ShareholderIdentificationDisclosureResponse message containing the detailed information about the identification of the account owners whether rights holders or beneficial owners and about the quantity of the holdings being owned for the specified financial instrument.</w:t>
      </w:r>
    </w:p>
    <w:p w14:paraId="2EE9445E" w14:textId="3002299E" w:rsidR="00CB2D18" w:rsidRDefault="001A1EE0" w:rsidP="00FB1889">
      <w:r>
        <w:t>Once the response has been received by the disclosure response recipient, t</w:t>
      </w:r>
      <w:r w:rsidR="00CB2D18">
        <w:t>he disclosure response recipient</w:t>
      </w:r>
      <w:r>
        <w:t xml:space="preserve"> should send back to the sender a ShareholderIdentificationDisclosureResponseStatusAdvice to indicate that the response is received or rejected. </w:t>
      </w:r>
    </w:p>
    <w:p w14:paraId="735C1692" w14:textId="5D3CEEB3" w:rsidR="00FB1889" w:rsidRDefault="00E40C87" w:rsidP="00FB1889">
      <w:r w:rsidRPr="00E40C87">
        <w:rPr>
          <w:noProof/>
          <w:lang w:eastAsia="en-GB"/>
        </w:rPr>
        <mc:AlternateContent>
          <mc:Choice Requires="wpg">
            <w:drawing>
              <wp:inline distT="0" distB="0" distL="0" distR="0" wp14:anchorId="159170E4" wp14:editId="202F6B7E">
                <wp:extent cx="6514089" cy="4062138"/>
                <wp:effectExtent l="0" t="0" r="0" b="33655"/>
                <wp:docPr id="1" name="Group 102"/>
                <wp:cNvGraphicFramePr/>
                <a:graphic xmlns:a="http://schemas.openxmlformats.org/drawingml/2006/main">
                  <a:graphicData uri="http://schemas.microsoft.com/office/word/2010/wordprocessingGroup">
                    <wpg:wgp>
                      <wpg:cNvGrpSpPr/>
                      <wpg:grpSpPr>
                        <a:xfrm>
                          <a:off x="0" y="0"/>
                          <a:ext cx="6514089" cy="4062138"/>
                          <a:chOff x="0" y="0"/>
                          <a:chExt cx="6514089" cy="4062138"/>
                        </a:xfrm>
                      </wpg:grpSpPr>
                      <wps:wsp>
                        <wps:cNvPr id="32" name="Straight Connector 32"/>
                        <wps:cNvCnPr>
                          <a:endCxn id="63" idx="0"/>
                        </wps:cNvCnPr>
                        <wps:spPr bwMode="auto">
                          <a:xfrm flipH="1">
                            <a:off x="4208822" y="1190775"/>
                            <a:ext cx="16612" cy="89240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3" name="Picture 33" descr="Bank_cmyk_warmgray_10"/>
                          <pic:cNvPicPr/>
                        </pic:nvPicPr>
                        <pic:blipFill>
                          <a:blip r:embed="rId41" cstate="print"/>
                          <a:srcRect/>
                          <a:stretch>
                            <a:fillRect/>
                          </a:stretch>
                        </pic:blipFill>
                        <pic:spPr bwMode="auto">
                          <a:xfrm>
                            <a:off x="733046" y="573065"/>
                            <a:ext cx="449580" cy="490220"/>
                          </a:xfrm>
                          <a:prstGeom prst="rect">
                            <a:avLst/>
                          </a:prstGeom>
                          <a:noFill/>
                        </pic:spPr>
                      </pic:pic>
                      <wps:wsp>
                        <wps:cNvPr id="34" name="Straight Connector 3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5" name="Straight Connector 35"/>
                        <wps:cNvCnPr/>
                        <wps:spPr bwMode="auto">
                          <a:xfrm>
                            <a:off x="2685688" y="1157880"/>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6" name="TextBox 13"/>
                        <wps:cNvSpPr txBox="1"/>
                        <wps:spPr>
                          <a:xfrm>
                            <a:off x="0" y="0"/>
                            <a:ext cx="1800225" cy="529590"/>
                          </a:xfrm>
                          <a:prstGeom prst="rect">
                            <a:avLst/>
                          </a:prstGeom>
                          <a:noFill/>
                        </wps:spPr>
                        <wps:txbx>
                          <w:txbxContent>
                            <w:p w14:paraId="754BCFBD"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7" name="TextBox 14"/>
                        <wps:cNvSpPr txBox="1"/>
                        <wps:spPr>
                          <a:xfrm>
                            <a:off x="3477295" y="173704"/>
                            <a:ext cx="1504315" cy="237490"/>
                          </a:xfrm>
                          <a:prstGeom prst="rect">
                            <a:avLst/>
                          </a:prstGeom>
                          <a:noFill/>
                        </wps:spPr>
                        <wps:txbx>
                          <w:txbxContent>
                            <w:p w14:paraId="5AA7FAC8"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8" name="TextBox 15"/>
                        <wps:cNvSpPr txBox="1"/>
                        <wps:spPr>
                          <a:xfrm>
                            <a:off x="1848903" y="173704"/>
                            <a:ext cx="1503680" cy="237490"/>
                          </a:xfrm>
                          <a:prstGeom prst="rect">
                            <a:avLst/>
                          </a:prstGeom>
                          <a:noFill/>
                        </wps:spPr>
                        <wps:txbx>
                          <w:txbxContent>
                            <w:p w14:paraId="794CA3D1"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9" name="Straight Connector 39"/>
                        <wps:cNvCnPr/>
                        <wps:spPr bwMode="auto">
                          <a:xfrm>
                            <a:off x="5845614" y="1192370"/>
                            <a:ext cx="0" cy="2869768"/>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40" name="TextBox 17"/>
                        <wps:cNvSpPr txBox="1"/>
                        <wps:spPr>
                          <a:xfrm>
                            <a:off x="5009774" y="186985"/>
                            <a:ext cx="1504315" cy="383540"/>
                          </a:xfrm>
                          <a:prstGeom prst="rect">
                            <a:avLst/>
                          </a:prstGeom>
                          <a:noFill/>
                        </wps:spPr>
                        <wps:txbx>
                          <w:txbxContent>
                            <w:p w14:paraId="0C358EFA"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41" name="Picture 41" descr="Bank_cmyk_warmgray_10"/>
                          <pic:cNvPicPr/>
                        </pic:nvPicPr>
                        <pic:blipFill>
                          <a:blip r:embed="rId41"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42" name="Picture 42" descr="Bank_cmyk_warmgray_10"/>
                          <pic:cNvPicPr/>
                        </pic:nvPicPr>
                        <pic:blipFill>
                          <a:blip r:embed="rId41"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43" name="Picture 43" descr="Bank_cmyk_warmgray_10"/>
                          <pic:cNvPicPr/>
                        </pic:nvPicPr>
                        <pic:blipFill>
                          <a:blip r:embed="rId41"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44" name="Picture 44" descr="Bank_cmyk_warmgray_10"/>
                          <pic:cNvPicPr/>
                        </pic:nvPicPr>
                        <pic:blipFill>
                          <a:blip r:embed="rId41" cstate="print"/>
                          <a:srcRect/>
                          <a:stretch>
                            <a:fillRect/>
                          </a:stretch>
                        </pic:blipFill>
                        <pic:spPr bwMode="auto">
                          <a:xfrm>
                            <a:off x="5629590" y="585936"/>
                            <a:ext cx="449580" cy="490220"/>
                          </a:xfrm>
                          <a:prstGeom prst="rect">
                            <a:avLst/>
                          </a:prstGeom>
                          <a:noFill/>
                        </pic:spPr>
                      </pic:pic>
                      <wps:wsp>
                        <wps:cNvPr id="45" name="Straight Arrow Connector 45"/>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0" name="Straight Arrow Connector 50"/>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1" name="Straight Arrow Connector 51"/>
                        <wps:cNvCnPr/>
                        <wps:spPr bwMode="auto">
                          <a:xfrm>
                            <a:off x="4252672" y="3455864"/>
                            <a:ext cx="160170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2" name="TextBox 26"/>
                        <wps:cNvSpPr txBox="1"/>
                        <wps:spPr>
                          <a:xfrm>
                            <a:off x="1176761" y="1109798"/>
                            <a:ext cx="1191260" cy="295910"/>
                          </a:xfrm>
                          <a:prstGeom prst="rect">
                            <a:avLst/>
                          </a:prstGeom>
                          <a:noFill/>
                        </wps:spPr>
                        <wps:txbx>
                          <w:txbxContent>
                            <w:p w14:paraId="7DBABEA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3" name="TextBox 27"/>
                        <wps:cNvSpPr txBox="1"/>
                        <wps:spPr>
                          <a:xfrm>
                            <a:off x="2677210" y="1325820"/>
                            <a:ext cx="1191260" cy="295910"/>
                          </a:xfrm>
                          <a:prstGeom prst="rect">
                            <a:avLst/>
                          </a:prstGeom>
                          <a:noFill/>
                        </wps:spPr>
                        <wps:txbx>
                          <w:txbxContent>
                            <w:p w14:paraId="68148AF3"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6" name="TextBox 28"/>
                        <wps:cNvSpPr txBox="1"/>
                        <wps:spPr>
                          <a:xfrm>
                            <a:off x="4428534" y="3178263"/>
                            <a:ext cx="1191260" cy="295910"/>
                          </a:xfrm>
                          <a:prstGeom prst="rect">
                            <a:avLst/>
                          </a:prstGeom>
                          <a:noFill/>
                        </wps:spPr>
                        <wps:txbx>
                          <w:txbxContent>
                            <w:p w14:paraId="26D76D04"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spAutoFit/>
                        </wps:bodyPr>
                      </wps:wsp>
                      <wps:wsp>
                        <wps:cNvPr id="60" name="Straight Arrow Connector 60"/>
                        <wps:cNvCnPr/>
                        <wps:spPr bwMode="auto">
                          <a:xfrm flipH="1">
                            <a:off x="4252672" y="3846114"/>
                            <a:ext cx="1594163"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1" name="TextBox 35"/>
                        <wps:cNvSpPr txBox="1"/>
                        <wps:spPr>
                          <a:xfrm>
                            <a:off x="4214120" y="3486037"/>
                            <a:ext cx="1632585" cy="295910"/>
                          </a:xfrm>
                          <a:prstGeom prst="rect">
                            <a:avLst/>
                          </a:prstGeom>
                          <a:noFill/>
                        </wps:spPr>
                        <wps:txbx>
                          <w:txbxContent>
                            <w:p w14:paraId="47D35726"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square" rtlCol="0">
                          <a:spAutoFit/>
                        </wps:bodyPr>
                      </wps:wsp>
                      <wps:wsp>
                        <wps:cNvPr id="62" name="Straight Arrow Connector 62"/>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3" name="TextBox 38"/>
                        <wps:cNvSpPr txBox="1"/>
                        <wps:spPr>
                          <a:xfrm>
                            <a:off x="3613215" y="2083180"/>
                            <a:ext cx="1191260" cy="337630"/>
                          </a:xfrm>
                          <a:prstGeom prst="rect">
                            <a:avLst/>
                          </a:prstGeom>
                          <a:solidFill>
                            <a:schemeClr val="bg1"/>
                          </a:solidFill>
                        </wps:spPr>
                        <wps:txbx>
                          <w:txbxContent>
                            <w:p w14:paraId="051BEBB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88" name="Straight Arrow Connector 288"/>
                        <wps:cNvCnPr/>
                        <wps:spPr bwMode="auto">
                          <a:xfrm flipH="1">
                            <a:off x="2684808" y="2906195"/>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9" name="TextBox 41"/>
                        <wps:cNvSpPr txBox="1"/>
                        <wps:spPr>
                          <a:xfrm>
                            <a:off x="3483363" y="2549943"/>
                            <a:ext cx="1591310" cy="295910"/>
                          </a:xfrm>
                          <a:prstGeom prst="rect">
                            <a:avLst/>
                          </a:prstGeom>
                          <a:solidFill>
                            <a:schemeClr val="bg1"/>
                          </a:solidFill>
                        </wps:spPr>
                        <wps:txbx>
                          <w:txbxContent>
                            <w:p w14:paraId="6D71086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90" name="Straight Connector 290"/>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1" name="Straight Connector 291"/>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2" name="Straight Arrow Connector 292"/>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3" name="Straight Arrow Connector 293"/>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4" name="TextBox 72"/>
                        <wps:cNvSpPr txBox="1"/>
                        <wps:spPr>
                          <a:xfrm>
                            <a:off x="4237219" y="1325820"/>
                            <a:ext cx="1191260" cy="398145"/>
                          </a:xfrm>
                          <a:prstGeom prst="rect">
                            <a:avLst/>
                          </a:prstGeom>
                          <a:noFill/>
                        </wps:spPr>
                        <wps:txbx>
                          <w:txbxContent>
                            <w:p w14:paraId="30A150E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5" name="Straight Connector 295"/>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296" name="Straight Connector 296"/>
                        <wps:cNvCnPr/>
                        <wps:spPr bwMode="auto">
                          <a:xfrm flipH="1">
                            <a:off x="4214201" y="3169685"/>
                            <a:ext cx="11732" cy="89245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g:wgp>
                  </a:graphicData>
                </a:graphic>
              </wp:inline>
            </w:drawing>
          </mc:Choice>
          <mc:Fallback>
            <w:pict>
              <v:group w14:anchorId="159170E4" id="Group 102" o:spid="_x0000_s1065" style="width:512.9pt;height:319.85pt;mso-position-horizontal-relative:char;mso-position-vertical-relative:line" coordsize="65140,4062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">
                <v:line id="Straight Connector 32" o:spid="_x0000_s1066" style="position:absolute;flip:x;visibility:visible;mso-wrap-style:square" from="42088,11907" to="42254,2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" filled="t" fillcolor="#4f81bd [3204]" strokecolor="black [3213]" strokeweight="1.5pt">
                  <v:stroke dashstyle="3 1"/>
                </v:line>
                <v:shape id="Picture 33" o:spid="_x0000_s1067"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LLjxAAAANsAAAAPAAAAZHJzL2Rvd25yZXYueG1sRI9Ba8JA&#10;FITvgv9heYVepG6qID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O5EsuPEAAAA2wAAAA8A&#10;AAAAAAAAAAAAAAAABwIAAGRycy9kb3ducmV2LnhtbFBLBQYAAAAAAwADALcAAAD4AgAAAAA=&#10;">
                  <v:imagedata r:id="rId42" o:title="Bank_cmyk_warmgray_10"/>
                </v:shape>
                <v:line id="Straight Connector 34" o:spid="_x0000_s1068"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R5wwAAANsAAAAPAAAAZHJzL2Rvd25yZXYueG1sRI/RasJA&#10;FETfhf7Dcgu+6aYq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GgkEecMAAADbAAAADwAA&#10;AAAAAAAAAAAAAAAHAgAAZHJzL2Rvd25yZXYueG1sUEsFBgAAAAADAAMAtwAAAPcCAAAAAA==&#10;" filled="t" fillcolor="#4f81bd [3204]" strokecolor="black [3213]" strokeweight="1.5pt">
                  <v:stroke dashstyle="3 1"/>
                </v:line>
                <v:line id="Straight Connector 35" o:spid="_x0000_s1069" style="position:absolute;visibility:visible;mso-wrap-style:square" from="26856,11578" to="26856,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aHiwwAAANsAAAAPAAAAZHJzL2Rvd25yZXYueG1sRI/RasJA&#10;FETfhf7Dcgu+6aaK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dUWh4sMAAADbAAAADwAA&#10;AAAAAAAAAAAAAAAHAgAAZHJzL2Rvd25yZXYueG1sUEsFBgAAAAADAAMAtwAAAPcCAAAAAA==&#10;" filled="t" fillcolor="#4f81bd [3204]" strokecolor="black [3213]" strokeweight="1.5pt">
                  <v:stroke dashstyle="3 1"/>
                </v:line>
                <v:shape id="TextBox 13" o:spid="_x0000_s1070"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14:paraId="754BCFBD"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14" o:spid="_x0000_s1071"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6MswgAAANsAAAAPAAAAZHJzL2Rvd25yZXYueG1sRI9Ba8JA&#10;FITvBf/D8oTe6kal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AO36MswgAAANsAAAAPAAAA&#10;AAAAAAAAAAAAAAcCAABkcnMvZG93bnJldi54bWxQSwUGAAAAAAMAAwC3AAAA9gIAAAAA&#10;" filled="f" stroked="f">
                  <v:textbox style="mso-fit-shape-to-text:t">
                    <w:txbxContent>
                      <w:p w14:paraId="5AA7FAC8"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15" o:spid="_x0000_s1072"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14:paraId="794CA3D1"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9" o:spid="_x0000_s1073" style="position:absolute;visibility:visible;mso-wrap-style:square" from="58456,11923" to="58456,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" filled="t" fillcolor="#4f81bd [3204]" strokecolor="black [3213]" strokeweight="1.5pt">
                  <v:stroke dashstyle="3 1"/>
                </v:line>
                <v:shape id="TextBox 17" o:spid="_x0000_s1074"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14:paraId="0C358EFA"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41" o:spid="_x0000_s1075"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">
                  <v:imagedata r:id="rId42" o:title="Bank_cmyk_warmgray_10"/>
                </v:shape>
                <v:shape id="Picture 42" o:spid="_x0000_s1076"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">
                  <v:imagedata r:id="rId42" o:title="Bank_cmyk_warmgray_10"/>
                </v:shape>
                <v:shape id="Picture 43" o:spid="_x0000_s1077"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">
                  <v:imagedata r:id="rId42" o:title="Bank_cmyk_warmgray_10"/>
                </v:shape>
                <v:shape id="Picture 44" o:spid="_x0000_s1078"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1nqxAAAANsAAAAPAAAAZHJzL2Rvd25yZXYueG1sRI9Ba8JA&#10;FITvgv9heYVepG4qIj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DmrWerEAAAA2wAAAA8A&#10;AAAAAAAAAAAAAAAABwIAAGRycy9kb3ducmV2LnhtbFBLBQYAAAAAAwADALcAAAD4AgAAAAA=&#10;">
                  <v:imagedata r:id="rId42" o:title="Bank_cmyk_warmgray_10"/>
                </v:shape>
                <v:shape id="Straight Arrow Connector 45" o:spid="_x0000_s1079"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" filled="t" fillcolor="#4f81bd [3204]" strokecolor="black [3213]" strokeweight="1.5pt">
                  <v:stroke endarrow="open"/>
                </v:shape>
                <v:shape id="Straight Arrow Connector 50" o:spid="_x0000_s1080"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" filled="t" fillcolor="#4f81bd [3204]" strokecolor="black [3213]" strokeweight="1.5pt">
                  <v:stroke endarrow="open"/>
                </v:shape>
                <v:shape id="Straight Arrow Connector 51" o:spid="_x0000_s1081" type="#_x0000_t32" style="position:absolute;left:42526;top:34558;width:160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" filled="t" fillcolor="#4f81bd [3204]" strokecolor="black [3213]" strokeweight="1.5pt">
                  <v:stroke endarrow="open"/>
                </v:shape>
                <v:shape id="TextBox 26" o:spid="_x0000_s1082" type="#_x0000_t202" style="position:absolute;left:11767;top:11097;width:11913;height:29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" filled="f" stroked="f">
                  <v:textbox style="mso-fit-shape-to-text:t">
                    <w:txbxContent>
                      <w:p w14:paraId="7DBABEA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7" o:spid="_x0000_s1083" type="#_x0000_t202" style="position:absolute;left:26772;top:1325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68148AF3"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8" o:spid="_x0000_s1084" type="#_x0000_t202" style="position:absolute;left:44285;top:31782;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26D76D04"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60" o:spid="_x0000_s1085" type="#_x0000_t32" style="position:absolute;left:42526;top:38461;width:159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" filled="t" fillcolor="#4f81bd [3204]" strokecolor="black [3213]" strokeweight="1.5pt">
                  <v:stroke endarrow="open"/>
                </v:shape>
                <v:shape id="TextBox 35" o:spid="_x0000_s1086" type="#_x0000_t202" style="position:absolute;left:42141;top:34860;width:16326;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" filled="f" stroked="f">
                  <v:textbox style="mso-fit-shape-to-text:t">
                    <w:txbxContent>
                      <w:p w14:paraId="47D35726"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shape id="Straight Arrow Connector 62" o:spid="_x0000_s1087"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" filled="t" fillcolor="#4f81bd [3204]" strokecolor="black [3213]" strokeweight="1.5pt">
                  <v:stroke endarrow="open"/>
                </v:shape>
                <v:shape id="TextBox 38" o:spid="_x0000_s1088" type="#_x0000_t202" style="position:absolute;left:36132;top:20831;width:11912;height:33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" fillcolor="white [3212]" stroked="f">
                  <v:textbox>
                    <w:txbxContent>
                      <w:p w14:paraId="051BEBB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88" o:spid="_x0000_s1089" type="#_x0000_t32" style="position:absolute;left:26848;top:29061;width:31608;height: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" filled="t" fillcolor="#4f81bd [3204]" strokecolor="black [3213]" strokeweight="1.5pt">
                  <v:stroke endarrow="open"/>
                </v:shape>
                <v:shape id="TextBox 41" o:spid="_x0000_s1090" type="#_x0000_t202" style="position:absolute;left:34833;top:25499;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" fillcolor="white [3212]" stroked="f">
                  <v:textbox style="mso-fit-shape-to-text:t">
                    <w:txbxContent>
                      <w:p w14:paraId="6D71086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90" o:spid="_x0000_s1091"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" filled="t" fillcolor="#4f81bd [3204]" strokecolor="black [3213]" strokeweight=".25pt"/>
                <v:line id="Straight Connector 291" o:spid="_x0000_s1092"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" filled="t" fillcolor="#4f81bd [3204]" strokecolor="black [3213]" strokeweight=".25pt"/>
                <v:shape id="Straight Arrow Connector 292" o:spid="_x0000_s1093"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" filled="t" fillcolor="#4f81bd [3204]" strokecolor="black [3213]" strokeweight="1.5pt">
                  <v:stroke endarrow="open"/>
                </v:shape>
                <v:shape id="Straight Arrow Connector 293" o:spid="_x0000_s1094"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" filled="t" fillcolor="#4f81bd [3204]" strokecolor="black [3213]" strokeweight="1.5pt">
                  <v:stroke endarrow="open"/>
                </v:shape>
                <v:shape id="TextBox 72" o:spid="_x0000_s1095" type="#_x0000_t202" style="position:absolute;left:42372;top:13258;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" filled="f" stroked="f">
                  <v:textbox style="mso-fit-shape-to-text:t">
                    <w:txbxContent>
                      <w:p w14:paraId="30A150E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5" o:spid="_x0000_s1096"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" filled="t" fillcolor="#4f81bd [3204]" strokecolor="black [3213]" strokeweight="1.5pt">
                  <v:stroke dashstyle="3 1"/>
                </v:line>
                <v:line id="Straight Connector 296" o:spid="_x0000_s1097" style="position:absolute;flip:x;visibility:visible;mso-wrap-style:square" from="42142,31696" to="42259,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" filled="t" fillcolor="#4f81bd [3204]" strokecolor="black [3213]" strokeweight="1.5pt">
                  <v:stroke dashstyle="3 1"/>
                </v:line>
                <w10:anchorlock/>
              </v:group>
            </w:pict>
          </mc:Fallback>
        </mc:AlternateContent>
      </w:r>
    </w:p>
    <w:p w14:paraId="5319996B" w14:textId="62522293" w:rsidR="00FB1889" w:rsidRDefault="00FB1889" w:rsidP="00FB1889">
      <w:pPr>
        <w:pStyle w:val="Heading2"/>
      </w:pPr>
      <w:bookmarkStart w:id="25" w:name="_Toc31382629"/>
      <w:r>
        <w:lastRenderedPageBreak/>
        <w:t xml:space="preserve">Disclosure </w:t>
      </w:r>
      <w:r w:rsidR="00A24CBE">
        <w:t>Cancellation</w:t>
      </w:r>
      <w:r w:rsidR="00E83402">
        <w:t xml:space="preserve"> Scenario</w:t>
      </w:r>
      <w:bookmarkEnd w:id="25"/>
    </w:p>
    <w:p w14:paraId="0387B180" w14:textId="321B1C79" w:rsidR="00317B6B" w:rsidRDefault="00317B6B" w:rsidP="00317B6B">
      <w:r>
        <w:t xml:space="preserve">If after an issuer or its agent or a third party nominated by the issuer has sent a ShareholderIdentificationDisclosureRequest message to the first intermediary or to any of the intermediaries in a custody chain, the request must be cancelled, the issuer or its agent or a third party nominated by the issuer may send a ShareholderIdentificationDisclosureRequestCancellationAdvice to  inform the intermediary </w:t>
      </w:r>
      <w:r w:rsidR="004C762B">
        <w:t>about the cancellation of the request</w:t>
      </w:r>
      <w:r>
        <w:t>.</w:t>
      </w:r>
    </w:p>
    <w:p w14:paraId="552024DF" w14:textId="6C73B7C0" w:rsidR="004C762B" w:rsidRDefault="004C762B" w:rsidP="00317B6B">
      <w:r>
        <w:t xml:space="preserve">The issuer or its agent or a third party nominated by the issuer may also send the cancellation advice message directly to the disclosure response recipient to inform him too that the request is no longer valid. </w:t>
      </w:r>
    </w:p>
    <w:p w14:paraId="1C8E3C5D" w14:textId="680AB7D8" w:rsidR="00317B6B" w:rsidRDefault="00317B6B" w:rsidP="00317B6B">
      <w:r>
        <w:t>If the disclosure request had been forwarded to the next intermediaries in the chain having an account with the forwarding intermediary for the concerned financial instrument, the intermediary should also forward without delay the ShareholderIdentificationDisclosureRequestCancellationAdvice message to those intermediaries.</w:t>
      </w:r>
    </w:p>
    <w:p w14:paraId="2EDACA0A" w14:textId="5A01C2B6" w:rsidR="00FB1889" w:rsidRDefault="00317B6B" w:rsidP="00FB1889">
      <w:r>
        <w:t xml:space="preserve">If the shareholder identification disclosure request is cancelled by the Issuer or its agent, the cancellation reason "withdrawal" should be provided in the message. An intermediary may also cancel a shareholder identification disclosure request with the cancellation reason "processing" </w:t>
      </w:r>
      <w:r w:rsidR="004C762B">
        <w:t>in case the request was wrongly sent to this intermediary.</w:t>
      </w:r>
    </w:p>
    <w:p w14:paraId="3D280546" w14:textId="59F163CB" w:rsidR="00CA7555" w:rsidRDefault="00317B6B" w:rsidP="00317B6B">
      <w:pPr>
        <w:tabs>
          <w:tab w:val="left" w:pos="1905"/>
        </w:tabs>
      </w:pPr>
      <w:r>
        <w:tab/>
      </w:r>
    </w:p>
    <w:p w14:paraId="435F141D" w14:textId="56B00E94" w:rsidR="00CA7555" w:rsidRDefault="00E40C87" w:rsidP="00FB1889">
      <w:r w:rsidRPr="00E40C87">
        <w:rPr>
          <w:noProof/>
          <w:lang w:eastAsia="en-GB"/>
        </w:rPr>
        <mc:AlternateContent>
          <mc:Choice Requires="wpg">
            <w:drawing>
              <wp:inline distT="0" distB="0" distL="0" distR="0" wp14:anchorId="07C002F3" wp14:editId="3723C87C">
                <wp:extent cx="6514089" cy="3295035"/>
                <wp:effectExtent l="0" t="0" r="0" b="19685"/>
                <wp:docPr id="297" name="Group 119"/>
                <wp:cNvGraphicFramePr/>
                <a:graphic xmlns:a="http://schemas.openxmlformats.org/drawingml/2006/main">
                  <a:graphicData uri="http://schemas.microsoft.com/office/word/2010/wordprocessingGroup">
                    <wpg:wgp>
                      <wpg:cNvGrpSpPr/>
                      <wpg:grpSpPr>
                        <a:xfrm>
                          <a:off x="0" y="0"/>
                          <a:ext cx="6514089" cy="3295035"/>
                          <a:chOff x="0" y="0"/>
                          <a:chExt cx="6514089" cy="3295035"/>
                        </a:xfrm>
                      </wpg:grpSpPr>
                      <wps:wsp>
                        <wps:cNvPr id="298" name="Straight Connector 298"/>
                        <wps:cNvCnPr/>
                        <wps:spPr bwMode="auto">
                          <a:xfrm flipH="1">
                            <a:off x="4214202" y="1130376"/>
                            <a:ext cx="11732" cy="191986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299" name="Picture 299" descr="Bank_cmyk_warmgray_10"/>
                          <pic:cNvPicPr/>
                        </pic:nvPicPr>
                        <pic:blipFill>
                          <a:blip r:embed="rId41" cstate="print"/>
                          <a:srcRect/>
                          <a:stretch>
                            <a:fillRect/>
                          </a:stretch>
                        </pic:blipFill>
                        <pic:spPr bwMode="auto">
                          <a:xfrm>
                            <a:off x="733046" y="573065"/>
                            <a:ext cx="449580" cy="490220"/>
                          </a:xfrm>
                          <a:prstGeom prst="rect">
                            <a:avLst/>
                          </a:prstGeom>
                          <a:noFill/>
                        </pic:spPr>
                      </pic:pic>
                      <wps:wsp>
                        <wps:cNvPr id="300" name="Straight Connector 300"/>
                        <wps:cNvCnPr/>
                        <wps:spPr bwMode="auto">
                          <a:xfrm>
                            <a:off x="1025367" y="1130376"/>
                            <a:ext cx="0" cy="1828557"/>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1" name="Straight Connector 301"/>
                        <wps:cNvCnPr/>
                        <wps:spPr bwMode="auto">
                          <a:xfrm>
                            <a:off x="2685688" y="1062787"/>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2" name="TextBox 74"/>
                        <wps:cNvSpPr txBox="1"/>
                        <wps:spPr>
                          <a:xfrm>
                            <a:off x="0" y="0"/>
                            <a:ext cx="1800225" cy="529590"/>
                          </a:xfrm>
                          <a:prstGeom prst="rect">
                            <a:avLst/>
                          </a:prstGeom>
                          <a:noFill/>
                        </wps:spPr>
                        <wps:txbx>
                          <w:txbxContent>
                            <w:p w14:paraId="7E530EB1"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03" name="TextBox 75"/>
                        <wps:cNvSpPr txBox="1"/>
                        <wps:spPr>
                          <a:xfrm>
                            <a:off x="3477295" y="173705"/>
                            <a:ext cx="1504315" cy="237490"/>
                          </a:xfrm>
                          <a:prstGeom prst="rect">
                            <a:avLst/>
                          </a:prstGeom>
                          <a:noFill/>
                        </wps:spPr>
                        <wps:txbx>
                          <w:txbxContent>
                            <w:p w14:paraId="41D5310A"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04" name="TextBox 76"/>
                        <wps:cNvSpPr txBox="1"/>
                        <wps:spPr>
                          <a:xfrm>
                            <a:off x="1848903" y="173705"/>
                            <a:ext cx="1503680" cy="237490"/>
                          </a:xfrm>
                          <a:prstGeom prst="rect">
                            <a:avLst/>
                          </a:prstGeom>
                          <a:noFill/>
                        </wps:spPr>
                        <wps:txbx>
                          <w:txbxContent>
                            <w:p w14:paraId="2AC72E6A"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05" name="Straight Connector 305"/>
                        <wps:cNvCnPr/>
                        <wps:spPr bwMode="auto">
                          <a:xfrm>
                            <a:off x="5841290" y="1145604"/>
                            <a:ext cx="0" cy="214943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6" name="TextBox 78"/>
                        <wps:cNvSpPr txBox="1"/>
                        <wps:spPr>
                          <a:xfrm>
                            <a:off x="5009774" y="186986"/>
                            <a:ext cx="1504315" cy="383540"/>
                          </a:xfrm>
                          <a:prstGeom prst="rect">
                            <a:avLst/>
                          </a:prstGeom>
                          <a:noFill/>
                        </wps:spPr>
                        <wps:txbx>
                          <w:txbxContent>
                            <w:p w14:paraId="364C73EC"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307" name="Picture 307" descr="Bank_cmyk_warmgray_10"/>
                          <pic:cNvPicPr/>
                        </pic:nvPicPr>
                        <pic:blipFill>
                          <a:blip r:embed="rId41"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310" name="Picture 310" descr="Bank_cmyk_warmgray_10"/>
                          <pic:cNvPicPr/>
                        </pic:nvPicPr>
                        <pic:blipFill>
                          <a:blip r:embed="rId41"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311" name="Picture 311" descr="Bank_cmyk_warmgray_10"/>
                          <pic:cNvPicPr/>
                        </pic:nvPicPr>
                        <pic:blipFill>
                          <a:blip r:embed="rId41"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72" name="Picture 72" descr="Bank_cmyk_warmgray_10"/>
                          <pic:cNvPicPr/>
                        </pic:nvPicPr>
                        <pic:blipFill>
                          <a:blip r:embed="rId41" cstate="print"/>
                          <a:srcRect/>
                          <a:stretch>
                            <a:fillRect/>
                          </a:stretch>
                        </pic:blipFill>
                        <pic:spPr bwMode="auto">
                          <a:xfrm>
                            <a:off x="5629590" y="585936"/>
                            <a:ext cx="449580" cy="490220"/>
                          </a:xfrm>
                          <a:prstGeom prst="rect">
                            <a:avLst/>
                          </a:prstGeom>
                          <a:noFill/>
                        </pic:spPr>
                      </pic:pic>
                      <wps:wsp>
                        <wps:cNvPr id="149" name="Straight Arrow Connector 149"/>
                        <wps:cNvCnPr/>
                        <wps:spPr bwMode="auto">
                          <a:xfrm>
                            <a:off x="1025367"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0" name="Straight Arrow Connector 150"/>
                        <wps:cNvCnPr/>
                        <wps:spPr bwMode="auto">
                          <a:xfrm>
                            <a:off x="2677262" y="1576036"/>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1" name="TextBox 86"/>
                        <wps:cNvSpPr txBox="1"/>
                        <wps:spPr>
                          <a:xfrm>
                            <a:off x="1176761" y="999966"/>
                            <a:ext cx="1191260" cy="295910"/>
                          </a:xfrm>
                          <a:prstGeom prst="rect">
                            <a:avLst/>
                          </a:prstGeom>
                          <a:noFill/>
                        </wps:spPr>
                        <wps:txbx>
                          <w:txbxContent>
                            <w:p w14:paraId="2E07EF4A"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2" name="TextBox 87"/>
                        <wps:cNvSpPr txBox="1"/>
                        <wps:spPr>
                          <a:xfrm>
                            <a:off x="2677210" y="1215989"/>
                            <a:ext cx="1191260" cy="295910"/>
                          </a:xfrm>
                          <a:prstGeom prst="rect">
                            <a:avLst/>
                          </a:prstGeom>
                          <a:noFill/>
                        </wps:spPr>
                        <wps:txbx>
                          <w:txbxContent>
                            <w:p w14:paraId="4F9E939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3" name="Straight Connector 153"/>
                        <wps:cNvCnPr/>
                        <wps:spPr bwMode="auto">
                          <a:xfrm>
                            <a:off x="1817643" y="1350819"/>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4" name="Straight Connector 154"/>
                        <wps:cNvCnPr/>
                        <wps:spPr bwMode="auto">
                          <a:xfrm>
                            <a:off x="1885174" y="1350819"/>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5" name="Straight Arrow Connector 155"/>
                        <wps:cNvCnPr/>
                        <wps:spPr bwMode="auto">
                          <a:xfrm>
                            <a:off x="1901153"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6" name="Straight Arrow Connector 156"/>
                        <wps:cNvCnPr/>
                        <wps:spPr bwMode="auto">
                          <a:xfrm>
                            <a:off x="4229475" y="172005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7" name="TextBox 99"/>
                        <wps:cNvSpPr txBox="1"/>
                        <wps:spPr>
                          <a:xfrm>
                            <a:off x="4237219" y="1215989"/>
                            <a:ext cx="1191260" cy="398145"/>
                          </a:xfrm>
                          <a:prstGeom prst="rect">
                            <a:avLst/>
                          </a:prstGeom>
                          <a:noFill/>
                        </wps:spPr>
                        <wps:txbx>
                          <w:txbxContent>
                            <w:p w14:paraId="07FCB5E7"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158" name="Straight Connector 158"/>
                        <wps:cNvCnPr/>
                        <wps:spPr bwMode="auto">
                          <a:xfrm>
                            <a:off x="4837502" y="1648044"/>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59" name="TextBox 102"/>
                        <wps:cNvSpPr txBox="1"/>
                        <wps:spPr>
                          <a:xfrm>
                            <a:off x="1267155" y="2159444"/>
                            <a:ext cx="1191260" cy="398145"/>
                          </a:xfrm>
                          <a:prstGeom prst="rect">
                            <a:avLst/>
                          </a:prstGeom>
                          <a:noFill/>
                        </wps:spPr>
                        <wps:txbx>
                          <w:txbxContent>
                            <w:p w14:paraId="14C58F2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0" name="Straight Arrow Connector 320"/>
                        <wps:cNvCnPr/>
                        <wps:spPr bwMode="auto">
                          <a:xfrm>
                            <a:off x="1012312" y="2662484"/>
                            <a:ext cx="76736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1" name="Straight Arrow Connector 321"/>
                        <wps:cNvCnPr/>
                        <wps:spPr bwMode="auto">
                          <a:xfrm>
                            <a:off x="2688952" y="2825157"/>
                            <a:ext cx="15369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2" name="Straight Connector 322"/>
                        <wps:cNvCnPr/>
                        <wps:spPr bwMode="auto">
                          <a:xfrm>
                            <a:off x="1784156" y="2574955"/>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3" name="Straight Connector 323"/>
                        <wps:cNvCnPr/>
                        <wps:spPr bwMode="auto">
                          <a:xfrm>
                            <a:off x="1851687" y="2574955"/>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4" name="Straight Arrow Connector 324"/>
                        <wps:cNvCnPr/>
                        <wps:spPr bwMode="auto">
                          <a:xfrm>
                            <a:off x="1867666" y="2662484"/>
                            <a:ext cx="81802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5" name="Straight Arrow Connector 325"/>
                        <wps:cNvCnPr/>
                        <wps:spPr bwMode="auto">
                          <a:xfrm>
                            <a:off x="4214202" y="297841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6" name="Straight Connector 326"/>
                        <wps:cNvCnPr/>
                        <wps:spPr bwMode="auto">
                          <a:xfrm>
                            <a:off x="4822229" y="2877456"/>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27" name="TextBox 110"/>
                        <wps:cNvSpPr txBox="1"/>
                        <wps:spPr>
                          <a:xfrm>
                            <a:off x="2815191" y="2430924"/>
                            <a:ext cx="1191260" cy="398145"/>
                          </a:xfrm>
                          <a:prstGeom prst="rect">
                            <a:avLst/>
                          </a:prstGeom>
                          <a:noFill/>
                        </wps:spPr>
                        <wps:txbx>
                          <w:txbxContent>
                            <w:p w14:paraId="6354289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8" name="TextBox 111"/>
                        <wps:cNvSpPr txBox="1"/>
                        <wps:spPr>
                          <a:xfrm>
                            <a:off x="4275533" y="2393094"/>
                            <a:ext cx="1191260" cy="500380"/>
                          </a:xfrm>
                          <a:prstGeom prst="rect">
                            <a:avLst/>
                          </a:prstGeom>
                          <a:noFill/>
                        </wps:spPr>
                        <wps:txbx>
                          <w:txbxContent>
                            <w:p w14:paraId="76BFDE2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wps:txbx>
                        <wps:bodyPr wrap="none" rtlCol="0">
                          <a:spAutoFit/>
                        </wps:bodyPr>
                      </wps:wsp>
                      <wps:wsp>
                        <wps:cNvPr id="329" name="Straight Arrow Connector 329"/>
                        <wps:cNvCnPr/>
                        <wps:spPr bwMode="auto">
                          <a:xfrm>
                            <a:off x="1032082" y="2137631"/>
                            <a:ext cx="482229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30" name="TextBox 115"/>
                        <wps:cNvSpPr txBox="1"/>
                        <wps:spPr>
                          <a:xfrm>
                            <a:off x="1231046" y="1727399"/>
                            <a:ext cx="1191260" cy="398145"/>
                          </a:xfrm>
                          <a:prstGeom prst="rect">
                            <a:avLst/>
                          </a:prstGeom>
                          <a:noFill/>
                        </wps:spPr>
                        <wps:txbx>
                          <w:txbxContent>
                            <w:p w14:paraId="5E22143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g:wgp>
                  </a:graphicData>
                </a:graphic>
              </wp:inline>
            </w:drawing>
          </mc:Choice>
          <mc:Fallback>
            <w:pict>
              <v:group w14:anchorId="07C002F3" id="Group 119" o:spid="_x0000_s1098" style="width:512.9pt;height:259.45pt;mso-position-horizontal-relative:char;mso-position-vertical-relative:line" coordsize="65140,3295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">
                <v:line id="Straight Connector 298" o:spid="_x0000_s1099" style="position:absolute;flip:x;visibility:visible;mso-wrap-style:square" from="42142,11303" to="42259,30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" filled="t" fillcolor="#4f81bd [3204]" strokecolor="black [3213]" strokeweight="1.5pt">
                  <v:stroke dashstyle="3 1"/>
                </v:line>
                <v:shape id="Picture 299" o:spid="_x0000_s1100"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">
                  <v:imagedata r:id="rId42" o:title="Bank_cmyk_warmgray_10"/>
                </v:shape>
                <v:line id="Straight Connector 300" o:spid="_x0000_s1101" style="position:absolute;visibility:visible;mso-wrap-style:square" from="10253,11303" to="10253,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" filled="t" fillcolor="#4f81bd [3204]" strokecolor="black [3213]" strokeweight="1.5pt">
                  <v:stroke dashstyle="3 1"/>
                </v:line>
                <v:line id="Straight Connector 301" o:spid="_x0000_s1102" style="position:absolute;visibility:visible;mso-wrap-style:square" from="26856,10627" to="26856,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" filled="t" fillcolor="#4f81bd [3204]" strokecolor="black [3213]" strokeweight="1.5pt">
                  <v:stroke dashstyle="3 1"/>
                </v:line>
                <v:shape id="TextBox 74" o:spid="_x0000_s1103"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" filled="f" stroked="f">
                  <v:textbox style="mso-fit-shape-to-text:t">
                    <w:txbxContent>
                      <w:p w14:paraId="7E530EB1"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75" o:spid="_x0000_s1104"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kJvwgAAANwAAAAPAAAAZHJzL2Rvd25yZXYueG1sRI9BawIx&#10;FITvhf6H8Aq91USl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DDwkJvwgAAANwAAAAPAAAA&#10;AAAAAAAAAAAAAAcCAABkcnMvZG93bnJldi54bWxQSwUGAAAAAAMAAwC3AAAA9gIAAAAA&#10;" filled="f" stroked="f">
                  <v:textbox style="mso-fit-shape-to-text:t">
                    <w:txbxContent>
                      <w:p w14:paraId="41D5310A"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76" o:spid="_x0000_s1105"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" filled="f" stroked="f">
                  <v:textbox style="mso-fit-shape-to-text:t">
                    <w:txbxContent>
                      <w:p w14:paraId="2AC72E6A"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05" o:spid="_x0000_s1106" style="position:absolute;visibility:visible;mso-wrap-style:square" from="58412,11456" to="58412,32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" filled="t" fillcolor="#4f81bd [3204]" strokecolor="black [3213]" strokeweight="1.5pt">
                  <v:stroke dashstyle="3 1"/>
                </v:line>
                <v:shape id="TextBox 78" o:spid="_x0000_s1107"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H3wgAAANwAAAAPAAAAZHJzL2Rvd25yZXYueG1sRI9BawIx&#10;FITvBf9DeAVvNbFS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DTteH3wgAAANwAAAAPAAAA&#10;AAAAAAAAAAAAAAcCAABkcnMvZG93bnJldi54bWxQSwUGAAAAAAMAAwC3AAAA9gIAAAAA&#10;" filled="f" stroked="f">
                  <v:textbox style="mso-fit-shape-to-text:t">
                    <w:txbxContent>
                      <w:p w14:paraId="364C73EC"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307" o:spid="_x0000_s1108"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">
                  <v:imagedata r:id="rId42" o:title="Bank_cmyk_warmgray_10"/>
                </v:shape>
                <v:shape id="Picture 310" o:spid="_x0000_s1109"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">
                  <v:imagedata r:id="rId42" o:title="Bank_cmyk_warmgray_10"/>
                </v:shape>
                <v:shape id="Picture 311" o:spid="_x0000_s1110"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">
                  <v:imagedata r:id="rId42" o:title="Bank_cmyk_warmgray_10"/>
                </v:shape>
                <v:shape id="Picture 72" o:spid="_x0000_s1111"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">
                  <v:imagedata r:id="rId42" o:title="Bank_cmyk_warmgray_10"/>
                </v:shape>
                <v:shape id="Straight Arrow Connector 149" o:spid="_x0000_s1112" type="#_x0000_t32" style="position:absolute;left:10253;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" filled="t" fillcolor="#4f81bd [3204]" strokecolor="black [3213]" strokeweight="1.5pt">
                  <v:stroke endarrow="open"/>
                </v:shape>
                <v:shape id="Straight Arrow Connector 150" o:spid="_x0000_s1113" type="#_x0000_t32" style="position:absolute;left:26772;top:15760;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" filled="t" fillcolor="#4f81bd [3204]" strokecolor="black [3213]" strokeweight="1.5pt">
                  <v:stroke endarrow="open"/>
                </v:shape>
                <v:shape id="TextBox 86" o:spid="_x0000_s1114" type="#_x0000_t202" style="position:absolute;left:11767;top:9999;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" filled="f" stroked="f">
                  <v:textbox style="mso-fit-shape-to-text:t">
                    <w:txbxContent>
                      <w:p w14:paraId="2E07EF4A"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87" o:spid="_x0000_s1115" type="#_x0000_t202" style="position:absolute;left:26772;top:12159;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" filled="f" stroked="f">
                  <v:textbox style="mso-fit-shape-to-text:t">
                    <w:txbxContent>
                      <w:p w14:paraId="4F9E939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line id="Straight Connector 153" o:spid="_x0000_s1116" style="position:absolute;visibility:visible;mso-wrap-style:square" from="18176,13508" to="1822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" filled="t" fillcolor="#4f81bd [3204]" strokecolor="black [3213]" strokeweight=".25pt"/>
                <v:line id="Straight Connector 154" o:spid="_x0000_s1117" style="position:absolute;visibility:visible;mso-wrap-style:square" from="18851,13508" to="1885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" filled="t" fillcolor="#4f81bd [3204]" strokecolor="black [3213]" strokeweight=".25pt"/>
                <v:shape id="Straight Arrow Connector 155" o:spid="_x0000_s1118" type="#_x0000_t32" style="position:absolute;left:19011;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" filled="t" fillcolor="#4f81bd [3204]" strokecolor="black [3213]" strokeweight="1.5pt">
                  <v:stroke endarrow="open"/>
                </v:shape>
                <v:shape id="Straight Arrow Connector 156" o:spid="_x0000_s1119" type="#_x0000_t32" style="position:absolute;left:42294;top:17200;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" filled="t" fillcolor="#4f81bd [3204]" strokecolor="black [3213]" strokeweight="1.5pt">
                  <v:stroke endarrow="open"/>
                </v:shape>
                <v:shape id="TextBox 99" o:spid="_x0000_s1120" type="#_x0000_t202" style="position:absolute;left:42372;top:12159;width:11912;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" filled="f" stroked="f">
                  <v:textbox style="mso-fit-shape-to-text:t">
                    <w:txbxContent>
                      <w:p w14:paraId="07FCB5E7"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158" o:spid="_x0000_s1121" style="position:absolute;visibility:visible;mso-wrap-style:square" from="48375,16480" to="48375,19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" filled="t" fillcolor="#4f81bd [3204]" strokecolor="black [3213]" strokeweight="1.5pt">
                  <v:stroke dashstyle="3 1"/>
                </v:line>
                <v:shape id="TextBox 102" o:spid="_x0000_s1122" type="#_x0000_t202" style="position:absolute;left:12671;top:21594;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" filled="f" stroked="f">
                  <v:textbox style="mso-fit-shape-to-text:t">
                    <w:txbxContent>
                      <w:p w14:paraId="14C58F2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Straight Arrow Connector 320" o:spid="_x0000_s1123" type="#_x0000_t32" style="position:absolute;left:10123;top:26624;width:76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" filled="t" fillcolor="#4f81bd [3204]" strokecolor="black [3213]" strokeweight="1.5pt">
                  <v:stroke endarrow="open"/>
                </v:shape>
                <v:shape id="Straight Arrow Connector 321" o:spid="_x0000_s1124" type="#_x0000_t32" style="position:absolute;left:26889;top:28251;width:153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" filled="t" fillcolor="#4f81bd [3204]" strokecolor="black [3213]" strokeweight="1.5pt">
                  <v:stroke endarrow="open"/>
                </v:shape>
                <v:line id="Straight Connector 322" o:spid="_x0000_s1125" style="position:absolute;visibility:visible;mso-wrap-style:square" from="17841,25749" to="1788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" filled="t" fillcolor="#4f81bd [3204]" strokecolor="black [3213]" strokeweight=".25pt"/>
                <v:line id="Straight Connector 323" o:spid="_x0000_s1126" style="position:absolute;visibility:visible;mso-wrap-style:square" from="18516,25749" to="1851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" filled="t" fillcolor="#4f81bd [3204]" strokecolor="black [3213]" strokeweight=".25pt"/>
                <v:shape id="Straight Arrow Connector 324" o:spid="_x0000_s1127" type="#_x0000_t32" style="position:absolute;left:18676;top:26624;width:81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" filled="t" fillcolor="#4f81bd [3204]" strokecolor="black [3213]" strokeweight="1.5pt">
                  <v:stroke endarrow="open"/>
                </v:shape>
                <v:shape id="Straight Arrow Connector 325" o:spid="_x0000_s1128" type="#_x0000_t32" style="position:absolute;left:42142;top:29784;width:60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" filled="t" fillcolor="#4f81bd [3204]" strokecolor="black [3213]" strokeweight="1.5pt">
                  <v:stroke endarrow="open"/>
                </v:shape>
                <v:line id="Straight Connector 326" o:spid="_x0000_s1129" style="position:absolute;visibility:visible;mso-wrap-style:square" from="48222,28774" to="48222,3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" filled="t" fillcolor="#4f81bd [3204]" strokecolor="black [3213]" strokeweight="1.5pt">
                  <v:stroke dashstyle="3 1"/>
                </v:line>
                <v:shape id="TextBox 110" o:spid="_x0000_s1130" type="#_x0000_t202" style="position:absolute;left:28151;top:24309;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" filled="f" stroked="f">
                  <v:textbox style="mso-fit-shape-to-text:t">
                    <w:txbxContent>
                      <w:p w14:paraId="6354289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TextBox 111" o:spid="_x0000_s1131" type="#_x0000_t202" style="position:absolute;left:42755;top:23930;width:11912;height:50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" filled="f" stroked="f">
                  <v:textbox style="mso-fit-shape-to-text:t">
                    <w:txbxContent>
                      <w:p w14:paraId="76BFDE2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v:textbox>
                </v:shape>
                <v:shape id="Straight Arrow Connector 329" o:spid="_x0000_s1132" type="#_x0000_t32" style="position:absolute;left:10320;top:21376;width:482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" filled="t" fillcolor="#4f81bd [3204]" strokecolor="black [3213]" strokeweight="1.5pt">
                  <v:stroke endarrow="open"/>
                </v:shape>
                <v:shape id="TextBox 115" o:spid="_x0000_s1133" type="#_x0000_t202" style="position:absolute;left:12310;top:17273;width:11913;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" filled="f" stroked="f">
                  <v:textbox style="mso-fit-shape-to-text:t">
                    <w:txbxContent>
                      <w:p w14:paraId="5E22143D"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w10:anchorlock/>
              </v:group>
            </w:pict>
          </mc:Fallback>
        </mc:AlternateContent>
      </w:r>
    </w:p>
    <w:p w14:paraId="6D08EA03" w14:textId="69DABD8D" w:rsidR="00CA7555" w:rsidRDefault="00CA7555" w:rsidP="00CA7555">
      <w:pPr>
        <w:pStyle w:val="Heading2"/>
      </w:pPr>
      <w:bookmarkStart w:id="26" w:name="_Toc31382630"/>
      <w:r>
        <w:t>Disclosure Response Cancellation Scenario</w:t>
      </w:r>
      <w:bookmarkEnd w:id="26"/>
    </w:p>
    <w:p w14:paraId="576B98CA" w14:textId="431A068D" w:rsidR="004D6A61" w:rsidRPr="004D6A61" w:rsidRDefault="000660F4" w:rsidP="004D6A61">
      <w:r>
        <w:t>Any intermediary in the custody chain having sent previously a ShareholderIdentificationDisclosureResponse</w:t>
      </w:r>
      <w:r w:rsidR="00BB25CC">
        <w:t xml:space="preserve"> message to the disclosure response recipient designated by the Issuer or its agent or a third party nominate by the issuer, may cancel its disclosure response message by sending a ShareholderIdentificationDisclosureResponseCancellationAdvice.</w:t>
      </w:r>
    </w:p>
    <w:p w14:paraId="0A066124" w14:textId="77777777" w:rsidR="00CA7555" w:rsidRDefault="00CA7555" w:rsidP="00CA7555"/>
    <w:p w14:paraId="31C952DC" w14:textId="18091BB4" w:rsidR="00CA7555" w:rsidRPr="00FB1889" w:rsidRDefault="00E40C87" w:rsidP="00CA7555">
      <w:r w:rsidRPr="00E40C87">
        <w:rPr>
          <w:noProof/>
          <w:lang w:eastAsia="en-GB"/>
        </w:rPr>
        <w:lastRenderedPageBreak/>
        <mc:AlternateContent>
          <mc:Choice Requires="wpg">
            <w:drawing>
              <wp:inline distT="0" distB="0" distL="0" distR="0" wp14:anchorId="78B1E2F7" wp14:editId="15700A9C">
                <wp:extent cx="6514089" cy="3528392"/>
                <wp:effectExtent l="0" t="0" r="0" b="34290"/>
                <wp:docPr id="8" name="Group 7"/>
                <wp:cNvGraphicFramePr/>
                <a:graphic xmlns:a="http://schemas.openxmlformats.org/drawingml/2006/main">
                  <a:graphicData uri="http://schemas.microsoft.com/office/word/2010/wordprocessingGroup">
                    <wpg:wgp>
                      <wpg:cNvGrpSpPr/>
                      <wpg:grpSpPr>
                        <a:xfrm>
                          <a:off x="0" y="0"/>
                          <a:ext cx="6514089" cy="3528392"/>
                          <a:chOff x="0" y="0"/>
                          <a:chExt cx="6514089" cy="3528392"/>
                        </a:xfrm>
                      </wpg:grpSpPr>
                      <wps:wsp>
                        <wps:cNvPr id="2" name="Straight Connector 2"/>
                        <wps:cNvCnPr>
                          <a:endCxn id="21" idx="0"/>
                        </wps:cNvCnPr>
                        <wps:spPr bwMode="auto">
                          <a:xfrm flipH="1">
                            <a:off x="4209110" y="1267668"/>
                            <a:ext cx="16656" cy="89216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 name="Picture 3" descr="Bank_cmyk_warmgray_10"/>
                          <pic:cNvPicPr/>
                        </pic:nvPicPr>
                        <pic:blipFill>
                          <a:blip r:embed="rId41" cstate="print"/>
                          <a:srcRect/>
                          <a:stretch>
                            <a:fillRect/>
                          </a:stretch>
                        </pic:blipFill>
                        <pic:spPr bwMode="auto">
                          <a:xfrm>
                            <a:off x="733046" y="573065"/>
                            <a:ext cx="449580" cy="490220"/>
                          </a:xfrm>
                          <a:prstGeom prst="rect">
                            <a:avLst/>
                          </a:prstGeom>
                          <a:noFill/>
                        </pic:spPr>
                      </pic:pic>
                      <wps:wsp>
                        <wps:cNvPr id="4" name="Straight Connector 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5" name="Straight Connector 5"/>
                        <wps:cNvCnPr/>
                        <wps:spPr bwMode="auto">
                          <a:xfrm>
                            <a:off x="2685688" y="1157880"/>
                            <a:ext cx="0" cy="237051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6" name="TextBox 34"/>
                        <wps:cNvSpPr txBox="1"/>
                        <wps:spPr>
                          <a:xfrm>
                            <a:off x="0" y="0"/>
                            <a:ext cx="1800225" cy="529590"/>
                          </a:xfrm>
                          <a:prstGeom prst="rect">
                            <a:avLst/>
                          </a:prstGeom>
                          <a:noFill/>
                        </wps:spPr>
                        <wps:txbx>
                          <w:txbxContent>
                            <w:p w14:paraId="48A02E13"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7" name="TextBox 35"/>
                        <wps:cNvSpPr txBox="1"/>
                        <wps:spPr>
                          <a:xfrm>
                            <a:off x="3477295" y="173690"/>
                            <a:ext cx="1504315" cy="237490"/>
                          </a:xfrm>
                          <a:prstGeom prst="rect">
                            <a:avLst/>
                          </a:prstGeom>
                          <a:noFill/>
                        </wps:spPr>
                        <wps:txbx>
                          <w:txbxContent>
                            <w:p w14:paraId="1F82CDC1"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9" name="TextBox 36"/>
                        <wps:cNvSpPr txBox="1"/>
                        <wps:spPr>
                          <a:xfrm>
                            <a:off x="1848903" y="173690"/>
                            <a:ext cx="1503680" cy="237490"/>
                          </a:xfrm>
                          <a:prstGeom prst="rect">
                            <a:avLst/>
                          </a:prstGeom>
                          <a:noFill/>
                        </wps:spPr>
                        <wps:txbx>
                          <w:txbxContent>
                            <w:p w14:paraId="781C319D"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10" name="Straight Connector 10"/>
                        <wps:cNvCnPr/>
                        <wps:spPr bwMode="auto">
                          <a:xfrm>
                            <a:off x="5845614" y="1192370"/>
                            <a:ext cx="0" cy="233602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1" name="TextBox 42"/>
                        <wps:cNvSpPr txBox="1"/>
                        <wps:spPr>
                          <a:xfrm>
                            <a:off x="5009774" y="186969"/>
                            <a:ext cx="1504315" cy="383540"/>
                          </a:xfrm>
                          <a:prstGeom prst="rect">
                            <a:avLst/>
                          </a:prstGeom>
                          <a:noFill/>
                        </wps:spPr>
                        <wps:txbx>
                          <w:txbxContent>
                            <w:p w14:paraId="6CA83F54"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12" name="Picture 12" descr="Bank_cmyk_warmgray_10"/>
                          <pic:cNvPicPr/>
                        </pic:nvPicPr>
                        <pic:blipFill>
                          <a:blip r:embed="rId41"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13" name="Picture 13" descr="Bank_cmyk_warmgray_10"/>
                          <pic:cNvPicPr/>
                        </pic:nvPicPr>
                        <pic:blipFill>
                          <a:blip r:embed="rId41"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14" name="Picture 14" descr="Bank_cmyk_warmgray_10"/>
                          <pic:cNvPicPr/>
                        </pic:nvPicPr>
                        <pic:blipFill>
                          <a:blip r:embed="rId41"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15" name="Picture 15" descr="Bank_cmyk_warmgray_10"/>
                          <pic:cNvPicPr/>
                        </pic:nvPicPr>
                        <pic:blipFill>
                          <a:blip r:embed="rId41" cstate="print"/>
                          <a:srcRect/>
                          <a:stretch>
                            <a:fillRect/>
                          </a:stretch>
                        </pic:blipFill>
                        <pic:spPr bwMode="auto">
                          <a:xfrm>
                            <a:off x="5629590" y="585936"/>
                            <a:ext cx="449580" cy="490220"/>
                          </a:xfrm>
                          <a:prstGeom prst="rect">
                            <a:avLst/>
                          </a:prstGeom>
                          <a:noFill/>
                        </pic:spPr>
                      </pic:pic>
                      <wps:wsp>
                        <wps:cNvPr id="16" name="Straight Arrow Connector 16"/>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7" name="Straight Arrow Connector 17"/>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8" name="TextBox 50"/>
                        <wps:cNvSpPr txBox="1"/>
                        <wps:spPr>
                          <a:xfrm>
                            <a:off x="1176761" y="1109706"/>
                            <a:ext cx="1191260" cy="295910"/>
                          </a:xfrm>
                          <a:prstGeom prst="rect">
                            <a:avLst/>
                          </a:prstGeom>
                          <a:noFill/>
                        </wps:spPr>
                        <wps:txbx>
                          <w:txbxContent>
                            <w:p w14:paraId="0D927DE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9" name="TextBox 51"/>
                        <wps:cNvSpPr txBox="1"/>
                        <wps:spPr>
                          <a:xfrm>
                            <a:off x="2677210" y="1325709"/>
                            <a:ext cx="1191260" cy="295910"/>
                          </a:xfrm>
                          <a:prstGeom prst="rect">
                            <a:avLst/>
                          </a:prstGeom>
                          <a:noFill/>
                        </wps:spPr>
                        <wps:txbx>
                          <w:txbxContent>
                            <w:p w14:paraId="2965001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20" name="Straight Arrow Connector 20"/>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1" name="TextBox 56"/>
                        <wps:cNvSpPr txBox="1"/>
                        <wps:spPr>
                          <a:xfrm>
                            <a:off x="3613503" y="2159834"/>
                            <a:ext cx="1191260" cy="295910"/>
                          </a:xfrm>
                          <a:prstGeom prst="rect">
                            <a:avLst/>
                          </a:prstGeom>
                          <a:noFill/>
                        </wps:spPr>
                        <wps:txbx>
                          <w:txbxContent>
                            <w:p w14:paraId="6D5E22C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2" name="Straight Arrow Connector 22"/>
                        <wps:cNvCnPr/>
                        <wps:spPr bwMode="auto">
                          <a:xfrm flipH="1">
                            <a:off x="2684808" y="2808312"/>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3" name="TextBox 58"/>
                        <wps:cNvSpPr txBox="1"/>
                        <wps:spPr>
                          <a:xfrm>
                            <a:off x="3483363" y="2520043"/>
                            <a:ext cx="1591310" cy="295910"/>
                          </a:xfrm>
                          <a:prstGeom prst="rect">
                            <a:avLst/>
                          </a:prstGeom>
                          <a:noFill/>
                        </wps:spPr>
                        <wps:txbx>
                          <w:txbxContent>
                            <w:p w14:paraId="138EB6D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4" name="Straight Connector 24"/>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5" name="Straight Connector 25"/>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6" name="Straight Arrow Connector 26"/>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7" name="Straight Arrow Connector 27"/>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 name="TextBox 63"/>
                        <wps:cNvSpPr txBox="1"/>
                        <wps:spPr>
                          <a:xfrm>
                            <a:off x="4237219" y="1325709"/>
                            <a:ext cx="1191260" cy="398145"/>
                          </a:xfrm>
                          <a:prstGeom prst="rect">
                            <a:avLst/>
                          </a:prstGeom>
                          <a:noFill/>
                        </wps:spPr>
                        <wps:txbx>
                          <w:txbxContent>
                            <w:p w14:paraId="347CECA3"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 name="Straight Connector 29"/>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 name="Straight Arrow Connector 30"/>
                        <wps:cNvCnPr/>
                        <wps:spPr bwMode="auto">
                          <a:xfrm>
                            <a:off x="2697533" y="3371849"/>
                            <a:ext cx="31480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1" name="TextBox 67"/>
                        <wps:cNvSpPr txBox="1"/>
                        <wps:spPr>
                          <a:xfrm>
                            <a:off x="3314928" y="3076310"/>
                            <a:ext cx="1828800" cy="295910"/>
                          </a:xfrm>
                          <a:prstGeom prst="rect">
                            <a:avLst/>
                          </a:prstGeom>
                          <a:noFill/>
                        </wps:spPr>
                        <wps:txbx>
                          <w:txbxContent>
                            <w:p w14:paraId="5F14F89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wps:txbx>
                        <wps:bodyPr wrap="none" rtlCol="0">
                          <a:spAutoFit/>
                        </wps:bodyPr>
                      </wps:wsp>
                    </wpg:wgp>
                  </a:graphicData>
                </a:graphic>
              </wp:inline>
            </w:drawing>
          </mc:Choice>
          <mc:Fallback>
            <w:pict>
              <v:group w14:anchorId="78B1E2F7" id="Group 7" o:spid="_x0000_s1134" style="width:512.9pt;height:277.85pt;mso-position-horizontal-relative:char;mso-position-vertical-relative:line" coordsize="65140,3528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">
                <v:line id="Straight Connector 2" o:spid="_x0000_s1135" style="position:absolute;flip:x;visibility:visible;mso-wrap-style:square" from="42091,12676" to="42257,2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" filled="t" fillcolor="#4f81bd [3204]" strokecolor="black [3213]" strokeweight="1.5pt">
                  <v:stroke dashstyle="3 1"/>
                </v:line>
                <v:shape id="Picture 3" o:spid="_x0000_s1136"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">
                  <v:imagedata r:id="rId42" o:title="Bank_cmyk_warmgray_10"/>
                </v:shape>
                <v:line id="Straight Connector 4" o:spid="_x0000_s1137"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pwvwwAAANoAAAAPAAAAZHJzL2Rvd25yZXYueG1sRI/RasJA&#10;FETfC/7DcoW+1Y2lFE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UlacL8MAAADaAAAADwAA&#10;AAAAAAAAAAAAAAAHAgAAZHJzL2Rvd25yZXYueG1sUEsFBgAAAAADAAMAtwAAAPcCAAAAAA==&#10;" filled="t" fillcolor="#4f81bd [3204]" strokecolor="black [3213]" strokeweight="1.5pt">
                  <v:stroke dashstyle="3 1"/>
                </v:line>
                <v:line id="Straight Connector 5" o:spid="_x0000_s1138" style="position:absolute;visibility:visible;mso-wrap-style:square" from="26856,11578" to="268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jm0wwAAANoAAAAPAAAAZHJzL2Rvd25yZXYueG1sRI/RasJA&#10;FETfC/7DcoW+1Y2FFk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PRo5tMMAAADaAAAADwAA&#10;AAAAAAAAAAAAAAAHAgAAZHJzL2Rvd25yZXYueG1sUEsFBgAAAAADAAMAtwAAAPcCAAAAAA==&#10;" filled="t" fillcolor="#4f81bd [3204]" strokecolor="black [3213]" strokeweight="1.5pt">
                  <v:stroke dashstyle="3 1"/>
                </v:line>
                <v:shape id="TextBox 34" o:spid="_x0000_s1139"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14:paraId="48A02E13"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35" o:spid="_x0000_s1140" type="#_x0000_t202" style="position:absolute;left:34772;top:1736;width:1504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1F82CDC1"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36" o:spid="_x0000_s1141" type="#_x0000_t202" style="position:absolute;left:18489;top:1736;width:1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781C319D"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10" o:spid="_x0000_s1142" style="position:absolute;visibility:visible;mso-wrap-style:square" from="58456,11923" to="584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" filled="t" fillcolor="#4f81bd [3204]" strokecolor="black [3213]" strokeweight="1.5pt">
                  <v:stroke dashstyle="3 1"/>
                </v:line>
                <v:shape id="TextBox 42" o:spid="_x0000_s1143"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14:paraId="6CA83F54" w14:textId="77777777" w:rsidR="004B3FD9" w:rsidRDefault="004B3FD9"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12" o:spid="_x0000_s1144"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">
                  <v:imagedata r:id="rId42" o:title="Bank_cmyk_warmgray_10"/>
                </v:shape>
                <v:shape id="Picture 13" o:spid="_x0000_s1145"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e6DwQAAANsAAAAPAAAAZHJzL2Rvd25yZXYueG1sRE9Ni8Iw&#10;EL0v+B/CCF5E03VB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KXx7oPBAAAA2wAAAA8AAAAA&#10;AAAAAAAAAAAABwIAAGRycy9kb3ducmV2LnhtbFBLBQYAAAAAAwADALcAAAD1AgAAAAA=&#10;">
                  <v:imagedata r:id="rId42" o:title="Bank_cmyk_warmgray_10"/>
                </v:shape>
                <v:shape id="Picture 14" o:spid="_x0000_s1146"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Hb3wQAAANsAAAAPAAAAZHJzL2Rvd25yZXYueG1sRE9Ni8Iw&#10;EL0v+B/CCF5E05VF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CoYdvfBAAAA2wAAAA8AAAAA&#10;AAAAAAAAAAAABwIAAGRycy9kb3ducmV2LnhtbFBLBQYAAAAAAwADALcAAAD1AgAAAAA=&#10;">
                  <v:imagedata r:id="rId42" o:title="Bank_cmyk_warmgray_10"/>
                </v:shape>
                <v:shape id="Picture 15" o:spid="_x0000_s1147"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NNswQAAANsAAAAPAAAAZHJzL2Rvd25yZXYueG1sRE9Ni8Iw&#10;EL0v+B/CCF5E0xVW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EVU02zBAAAA2wAAAA8AAAAA&#10;AAAAAAAAAAAABwIAAGRycy9kb3ducmV2LnhtbFBLBQYAAAAAAwADALcAAAD1AgAAAAA=&#10;">
                  <v:imagedata r:id="rId42" o:title="Bank_cmyk_warmgray_10"/>
                </v:shape>
                <v:shape id="Straight Arrow Connector 16" o:spid="_x0000_s1148"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" filled="t" fillcolor="#4f81bd [3204]" strokecolor="black [3213]" strokeweight="1.5pt">
                  <v:stroke endarrow="open"/>
                </v:shape>
                <v:shape id="Straight Arrow Connector 17" o:spid="_x0000_s1149"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" filled="t" fillcolor="#4f81bd [3204]" strokecolor="black [3213]" strokeweight="1.5pt">
                  <v:stroke endarrow="open"/>
                </v:shape>
                <v:shape id="TextBox 50" o:spid="_x0000_s1150" type="#_x0000_t202" style="position:absolute;left:11767;top:11097;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" filled="f" stroked="f">
                  <v:textbox style="mso-fit-shape-to-text:t">
                    <w:txbxContent>
                      <w:p w14:paraId="0D927DEB"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51" o:spid="_x0000_s1151" type="#_x0000_t202" style="position:absolute;left:26772;top:13257;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" filled="f" stroked="f">
                  <v:textbox style="mso-fit-shape-to-text:t">
                    <w:txbxContent>
                      <w:p w14:paraId="2965001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Straight Arrow Connector 20" o:spid="_x0000_s1152"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" filled="t" fillcolor="#4f81bd [3204]" strokecolor="black [3213]" strokeweight="1.5pt">
                  <v:stroke endarrow="open"/>
                </v:shape>
                <v:shape id="TextBox 56" o:spid="_x0000_s1153" type="#_x0000_t202" style="position:absolute;left:36135;top:2159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" filled="f" stroked="f">
                  <v:textbox>
                    <w:txbxContent>
                      <w:p w14:paraId="6D5E22C8"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2" o:spid="_x0000_s1154" type="#_x0000_t32" style="position:absolute;left:26848;top:28083;width:31608;height: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" filled="t" fillcolor="#4f81bd [3204]" strokecolor="black [3213]" strokeweight="1.5pt">
                  <v:stroke endarrow="open"/>
                </v:shape>
                <v:shape id="TextBox 58" o:spid="_x0000_s1155" type="#_x0000_t202" style="position:absolute;left:34833;top:25200;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" filled="f" stroked="f">
                  <v:textbox style="mso-fit-shape-to-text:t">
                    <w:txbxContent>
                      <w:p w14:paraId="138EB6D9"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4" o:spid="_x0000_s1156"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" filled="t" fillcolor="#4f81bd [3204]" strokecolor="black [3213]" strokeweight=".25pt"/>
                <v:line id="Straight Connector 25" o:spid="_x0000_s1157"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" filled="t" fillcolor="#4f81bd [3204]" strokecolor="black [3213]" strokeweight=".25pt"/>
                <v:shape id="Straight Arrow Connector 26" o:spid="_x0000_s1158"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" filled="t" fillcolor="#4f81bd [3204]" strokecolor="black [3213]" strokeweight="1.5pt">
                  <v:stroke endarrow="open"/>
                </v:shape>
                <v:shape id="Straight Arrow Connector 27" o:spid="_x0000_s1159"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" filled="t" fillcolor="#4f81bd [3204]" strokecolor="black [3213]" strokeweight="1.5pt">
                  <v:stroke endarrow="open"/>
                </v:shape>
                <v:shape id="TextBox 63" o:spid="_x0000_s1160" type="#_x0000_t202" style="position:absolute;left:42372;top:13257;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" filled="f" stroked="f">
                  <v:textbox style="mso-fit-shape-to-text:t">
                    <w:txbxContent>
                      <w:p w14:paraId="347CECA3"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 o:spid="_x0000_s1161"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" filled="t" fillcolor="#4f81bd [3204]" strokecolor="black [3213]" strokeweight="1.5pt">
                  <v:stroke dashstyle="3 1"/>
                </v:line>
                <v:shape id="Straight Arrow Connector 30" o:spid="_x0000_s1162" type="#_x0000_t32" style="position:absolute;left:26975;top:33718;width:31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" filled="t" fillcolor="#4f81bd [3204]" strokecolor="black [3213]" strokeweight="1.5pt">
                  <v:stroke endarrow="open"/>
                </v:shape>
                <v:shape id="TextBox 67" o:spid="_x0000_s1163" type="#_x0000_t202" style="position:absolute;left:33149;top:30763;width:18288;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" filled="f" stroked="f">
                  <v:textbox style="mso-fit-shape-to-text:t">
                    <w:txbxContent>
                      <w:p w14:paraId="5F14F89F"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4B3FD9" w:rsidRDefault="004B3FD9"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v:textbox>
                </v:shape>
                <w10:anchorlock/>
              </v:group>
            </w:pict>
          </mc:Fallback>
        </mc:AlternateContent>
      </w:r>
    </w:p>
    <w:p w14:paraId="6E78A696" w14:textId="77777777" w:rsidR="00CA7555" w:rsidRPr="00FB1889" w:rsidRDefault="00CA7555" w:rsidP="00FB1889"/>
    <w:p w14:paraId="4EF53CCD" w14:textId="77777777" w:rsidR="000E53BB" w:rsidRPr="00516F3F" w:rsidRDefault="00B5372E" w:rsidP="00A8050C">
      <w:pPr>
        <w:pStyle w:val="Heading1"/>
      </w:pPr>
      <w:bookmarkStart w:id="27" w:name="_Toc31382631"/>
      <w:r w:rsidRPr="00516F3F">
        <w:lastRenderedPageBreak/>
        <w:t>Business Examples</w:t>
      </w:r>
      <w:bookmarkEnd w:id="27"/>
    </w:p>
    <w:p w14:paraId="4EF53CCE" w14:textId="6133C1CD" w:rsidR="002E1CB1" w:rsidRDefault="002E1CB1" w:rsidP="002E1CB1">
      <w:r w:rsidRPr="00516F3F">
        <w:t>This section describes busin</w:t>
      </w:r>
      <w:r w:rsidR="00E12414">
        <w:t>ess examples of the use of the</w:t>
      </w:r>
      <w:r w:rsidRPr="00516F3F">
        <w:t xml:space="preserve"> MessageDefinitions.</w:t>
      </w:r>
    </w:p>
    <w:p w14:paraId="12E62399" w14:textId="77777777" w:rsidR="00146CCB" w:rsidRDefault="00146CCB" w:rsidP="002E1CB1"/>
    <w:p w14:paraId="1EE359CB" w14:textId="3A6519CF" w:rsidR="00D33A3F" w:rsidRDefault="00D33A3F" w:rsidP="00560EA5">
      <w:pPr>
        <w:pStyle w:val="Heading2"/>
      </w:pPr>
      <w:bookmarkStart w:id="28" w:name="_Toc31382632"/>
      <w:r w:rsidRPr="004F2BDC">
        <w:t>Shareholder</w:t>
      </w:r>
      <w:r w:rsidR="00150B5D">
        <w:t>s</w:t>
      </w:r>
      <w:r w:rsidRPr="004F2BDC">
        <w:t>IdentificationDisclosureRequest</w:t>
      </w:r>
      <w:r>
        <w:t xml:space="preserve"> - seev.045.001.0</w:t>
      </w:r>
      <w:r w:rsidR="0020472B">
        <w:t>2</w:t>
      </w:r>
      <w:bookmarkEnd w:id="28"/>
    </w:p>
    <w:p w14:paraId="12F88B27" w14:textId="77777777" w:rsidR="00D33A3F" w:rsidRDefault="00D33A3F" w:rsidP="00D33A3F"/>
    <w:p w14:paraId="63FF18CE" w14:textId="77777777" w:rsidR="00D33A3F" w:rsidRPr="00020231" w:rsidRDefault="00D33A3F" w:rsidP="00D33A3F">
      <w:pPr>
        <w:rPr>
          <w:rStyle w:val="Strong"/>
        </w:rPr>
      </w:pPr>
      <w:r w:rsidRPr="00020231">
        <w:rPr>
          <w:rStyle w:val="Strong"/>
        </w:rPr>
        <w:t>Example 1: Scenario Description</w:t>
      </w:r>
    </w:p>
    <w:p w14:paraId="4C67752C" w14:textId="77777777" w:rsidR="00D33A3F" w:rsidRPr="00D33A3F" w:rsidRDefault="00D33A3F" w:rsidP="00D33A3F">
      <w:r>
        <w:t>On 15</w:t>
      </w:r>
      <w:r w:rsidRPr="00D33A3F">
        <w:t>th</w:t>
      </w:r>
      <w:r>
        <w:t xml:space="preserve"> of October 2019 at 9:30 AM, an issuer agent (ISUABEBBXXX) sends to a first intermediary (INTAFRPP666) a new request to disclosure shareholders identification and holdings for the shares of the company having the ISIN reference </w:t>
      </w:r>
      <w:r w:rsidRPr="00D33A3F">
        <w:rPr>
          <w:highlight w:val="white"/>
        </w:rPr>
        <w:t>BE7876543087</w:t>
      </w:r>
      <w:r w:rsidRPr="00D33A3F">
        <w:t>.</w:t>
      </w:r>
    </w:p>
    <w:p w14:paraId="3806E6C3" w14:textId="77777777" w:rsidR="00D33A3F" w:rsidRDefault="00D33A3F" w:rsidP="00D33A3F">
      <w:r>
        <w:t>The shareholding information must be communicated for the record date which is set on 30</w:t>
      </w:r>
      <w:r w:rsidRPr="00D33A3F">
        <w:t>th</w:t>
      </w:r>
      <w:r>
        <w:t xml:space="preserve"> of October 2019.</w:t>
      </w:r>
    </w:p>
    <w:p w14:paraId="7BCF8F24" w14:textId="77777777" w:rsidR="00D33A3F" w:rsidRDefault="00D33A3F" w:rsidP="00D33A3F">
      <w:r>
        <w:t>The request must be forwarded though the chain of intermediaries whilst the responses from intermediaries must be sent directly to the response recipient indicated by the Issuer i.e. Discloser Recipient Inc. at one of the 4 indicated addresses.</w:t>
      </w:r>
    </w:p>
    <w:p w14:paraId="64B36325" w14:textId="77777777" w:rsidR="00D33A3F" w:rsidRDefault="00D33A3F" w:rsidP="00D33A3F">
      <w:r>
        <w:t>The response deadline set by the issuer to send the responses to the disclosure recipient is on the 7</w:t>
      </w:r>
      <w:r w:rsidRPr="00D33A3F">
        <w:t>th</w:t>
      </w:r>
      <w:r>
        <w:t xml:space="preserve"> of November 2019.</w:t>
      </w:r>
    </w:p>
    <w:p w14:paraId="50EF6113" w14:textId="77777777" w:rsidR="00D33A3F" w:rsidRPr="00020231" w:rsidRDefault="00D33A3F" w:rsidP="00D33A3F">
      <w:pPr>
        <w:rPr>
          <w:rStyle w:val="Strong"/>
        </w:rPr>
      </w:pPr>
      <w:r w:rsidRPr="00020231">
        <w:rPr>
          <w:rStyle w:val="Strong"/>
        </w:rPr>
        <w:t>Message Instance (with application header)</w:t>
      </w:r>
    </w:p>
    <w:p w14:paraId="0A6BFF8E" w14:textId="77777777" w:rsidR="00D33A3F" w:rsidRPr="00D33A3F" w:rsidRDefault="00D33A3F" w:rsidP="00D33A3F"/>
    <w:p w14:paraId="6C37A268" w14:textId="717B7947" w:rsidR="00D33A3F" w:rsidRPr="00D33A3F" w:rsidRDefault="00D33A3F" w:rsidP="00D33A3F">
      <w:pPr>
        <w:pStyle w:val="XMLCode"/>
        <w:rPr>
          <w:highlight w:val="white"/>
        </w:rPr>
      </w:pPr>
      <w:r w:rsidRPr="00D33A3F">
        <w:rPr>
          <w:highlight w:val="white"/>
        </w:rPr>
        <w:t>&lt;AppHdr xmlns="urn:iso:std:is</w:t>
      </w:r>
      <w:r w:rsidR="0020472B">
        <w:rPr>
          <w:highlight w:val="white"/>
        </w:rPr>
        <w:t>o:20022:tech:xsd:head.001.001.02</w:t>
      </w:r>
      <w:r w:rsidRPr="00D33A3F">
        <w:rPr>
          <w:highlight w:val="white"/>
        </w:rPr>
        <w:t>" xmlns:n1="http://www.w3.org/2000/09/xmldsig#"&gt;</w:t>
      </w:r>
    </w:p>
    <w:p w14:paraId="2D5E55FC" w14:textId="77777777" w:rsidR="00D33A3F" w:rsidRPr="00D33A3F" w:rsidRDefault="00D33A3F" w:rsidP="00D33A3F">
      <w:pPr>
        <w:pStyle w:val="XMLCode"/>
        <w:rPr>
          <w:highlight w:val="white"/>
        </w:rPr>
      </w:pPr>
      <w:r w:rsidRPr="00D33A3F">
        <w:rPr>
          <w:highlight w:val="white"/>
        </w:rPr>
        <w:tab/>
        <w:t>&lt;Fr&gt;</w:t>
      </w:r>
    </w:p>
    <w:p w14:paraId="17157519"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D39FDA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4C595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AF8326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EB200C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D44241" w14:textId="77777777" w:rsidR="00D33A3F" w:rsidRPr="00D33A3F" w:rsidRDefault="00D33A3F" w:rsidP="00D33A3F">
      <w:pPr>
        <w:pStyle w:val="XMLCode"/>
        <w:rPr>
          <w:highlight w:val="white"/>
        </w:rPr>
      </w:pPr>
      <w:r w:rsidRPr="00D33A3F">
        <w:rPr>
          <w:highlight w:val="white"/>
        </w:rPr>
        <w:tab/>
        <w:t>&lt;/Fr&gt;</w:t>
      </w:r>
    </w:p>
    <w:p w14:paraId="52FEBCC3" w14:textId="77777777" w:rsidR="00D33A3F" w:rsidRPr="00D33A3F" w:rsidRDefault="00D33A3F" w:rsidP="00D33A3F">
      <w:pPr>
        <w:pStyle w:val="XMLCode"/>
        <w:rPr>
          <w:highlight w:val="white"/>
        </w:rPr>
      </w:pPr>
      <w:r w:rsidRPr="00D33A3F">
        <w:rPr>
          <w:highlight w:val="white"/>
        </w:rPr>
        <w:tab/>
        <w:t>&lt;To&gt;</w:t>
      </w:r>
    </w:p>
    <w:p w14:paraId="119C562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5A159A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9F831F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11A14DE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35B4AF"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B6198C2" w14:textId="77777777" w:rsidR="00D33A3F" w:rsidRPr="00D33A3F" w:rsidRDefault="00D33A3F" w:rsidP="00D33A3F">
      <w:pPr>
        <w:pStyle w:val="XMLCode"/>
        <w:rPr>
          <w:highlight w:val="white"/>
        </w:rPr>
      </w:pPr>
      <w:r w:rsidRPr="00D33A3F">
        <w:rPr>
          <w:highlight w:val="white"/>
        </w:rPr>
        <w:tab/>
        <w:t>&lt;/To&gt;</w:t>
      </w:r>
    </w:p>
    <w:p w14:paraId="7A2E15A0" w14:textId="77777777" w:rsidR="00D33A3F" w:rsidRPr="00D33A3F" w:rsidRDefault="00D33A3F" w:rsidP="00D33A3F">
      <w:pPr>
        <w:pStyle w:val="XMLCode"/>
        <w:rPr>
          <w:highlight w:val="white"/>
        </w:rPr>
      </w:pPr>
      <w:r w:rsidRPr="00D33A3F">
        <w:rPr>
          <w:highlight w:val="white"/>
        </w:rPr>
        <w:tab/>
        <w:t>&lt;BizMsgIdr&gt;ISUABE000000001&lt;/BizMsgIdr&gt;</w:t>
      </w:r>
    </w:p>
    <w:p w14:paraId="5500A272" w14:textId="77777777" w:rsidR="00D33A3F" w:rsidRPr="00D33A3F" w:rsidRDefault="00D33A3F" w:rsidP="00D33A3F">
      <w:pPr>
        <w:pStyle w:val="XMLCode"/>
        <w:rPr>
          <w:highlight w:val="white"/>
        </w:rPr>
      </w:pPr>
      <w:r w:rsidRPr="00D33A3F">
        <w:rPr>
          <w:highlight w:val="white"/>
        </w:rPr>
        <w:tab/>
        <w:t>&lt;MsgDefIdr&gt;seev.045.001.01&lt;/MsgDefIdr&gt;</w:t>
      </w:r>
    </w:p>
    <w:p w14:paraId="1464CB0E" w14:textId="77777777" w:rsidR="00D33A3F" w:rsidRPr="00D33A3F" w:rsidRDefault="00D33A3F" w:rsidP="00D33A3F">
      <w:pPr>
        <w:pStyle w:val="XMLCode"/>
        <w:rPr>
          <w:highlight w:val="white"/>
        </w:rPr>
      </w:pPr>
      <w:r w:rsidRPr="00D33A3F">
        <w:rPr>
          <w:highlight w:val="white"/>
        </w:rPr>
        <w:lastRenderedPageBreak/>
        <w:tab/>
        <w:t>&lt;CreDt&gt;2019-10-15T09:30:00Z&lt;/CreDt&gt;</w:t>
      </w:r>
    </w:p>
    <w:p w14:paraId="79CE912E" w14:textId="77777777" w:rsidR="00D33A3F" w:rsidRPr="00D33A3F" w:rsidRDefault="00D33A3F" w:rsidP="00D33A3F">
      <w:pPr>
        <w:pStyle w:val="XMLCode"/>
      </w:pPr>
      <w:r w:rsidRPr="00D33A3F">
        <w:rPr>
          <w:highlight w:val="white"/>
        </w:rPr>
        <w:t>&lt;/AppHdr&gt;</w:t>
      </w:r>
    </w:p>
    <w:p w14:paraId="04A47B4A" w14:textId="124C121F" w:rsidR="00D33A3F" w:rsidRPr="00D33A3F" w:rsidRDefault="00D33A3F" w:rsidP="00D33A3F">
      <w:pPr>
        <w:pStyle w:val="XMLCode"/>
        <w:rPr>
          <w:highlight w:val="white"/>
        </w:rPr>
      </w:pPr>
      <w:r w:rsidRPr="00D33A3F">
        <w:rPr>
          <w:highlight w:val="white"/>
        </w:rPr>
        <w:t>&lt;Document xmlns="urn:i</w:t>
      </w:r>
      <w:r w:rsidR="00C969B5">
        <w:rPr>
          <w:highlight w:val="white"/>
        </w:rPr>
        <w:t>so:std:iso:20022:tech:xsd:</w:t>
      </w:r>
      <w:r w:rsidRPr="00D33A3F">
        <w:rPr>
          <w:highlight w:val="white"/>
        </w:rPr>
        <w:t>seev.045.001.0</w:t>
      </w:r>
      <w:r w:rsidR="0020472B">
        <w:rPr>
          <w:highlight w:val="white"/>
        </w:rPr>
        <w:t>2</w:t>
      </w:r>
      <w:r w:rsidRPr="00D33A3F">
        <w:rPr>
          <w:highlight w:val="white"/>
        </w:rPr>
        <w:t>" xmlns:xsi="http://www.w3.org/2001/XMLSchema-instance"&gt;</w:t>
      </w:r>
    </w:p>
    <w:p w14:paraId="351A76D0" w14:textId="77777777" w:rsidR="00D33A3F" w:rsidRPr="00D33A3F" w:rsidRDefault="00D33A3F" w:rsidP="00D33A3F">
      <w:pPr>
        <w:pStyle w:val="XMLCode"/>
        <w:rPr>
          <w:highlight w:val="white"/>
        </w:rPr>
      </w:pPr>
      <w:r w:rsidRPr="00D33A3F">
        <w:rPr>
          <w:highlight w:val="white"/>
        </w:rPr>
        <w:tab/>
        <w:t>&lt;ShrhldrsIdDsclsrReq&gt;</w:t>
      </w:r>
    </w:p>
    <w:p w14:paraId="7532D380" w14:textId="104F2C64" w:rsidR="00D33A3F" w:rsidRPr="00D33A3F" w:rsidRDefault="00D33A3F" w:rsidP="00D33A3F">
      <w:pPr>
        <w:pStyle w:val="XMLCode"/>
        <w:rPr>
          <w:highlight w:val="white"/>
        </w:rPr>
      </w:pPr>
      <w:r w:rsidRPr="00D33A3F">
        <w:rPr>
          <w:highlight w:val="white"/>
        </w:rPr>
        <w:tab/>
      </w:r>
      <w:r w:rsidRPr="00D33A3F">
        <w:rPr>
          <w:highlight w:val="white"/>
        </w:rPr>
        <w:tab/>
        <w:t>&lt;IssrDsclsrReqId&gt;</w:t>
      </w:r>
      <w:r w:rsidR="00390DE2">
        <w:rPr>
          <w:highlight w:val="white"/>
        </w:rPr>
        <w:t>ISUA-DISCL-2019-0001</w:t>
      </w:r>
      <w:r w:rsidRPr="00D33A3F">
        <w:rPr>
          <w:highlight w:val="white"/>
        </w:rPr>
        <w:t>&lt;/IssrDsclsrReqId&gt;</w:t>
      </w:r>
    </w:p>
    <w:p w14:paraId="39E8CC43" w14:textId="77777777" w:rsidR="00D33A3F" w:rsidRPr="00D33A3F" w:rsidRDefault="00D33A3F" w:rsidP="00D33A3F">
      <w:pPr>
        <w:pStyle w:val="XMLCode"/>
        <w:rPr>
          <w:highlight w:val="white"/>
        </w:rPr>
      </w:pPr>
      <w:r w:rsidRPr="00D33A3F">
        <w:rPr>
          <w:highlight w:val="white"/>
        </w:rPr>
        <w:tab/>
      </w:r>
      <w:r w:rsidRPr="00D33A3F">
        <w:rPr>
          <w:highlight w:val="white"/>
        </w:rPr>
        <w:tab/>
        <w:t>&lt;DsclsrReqTp&gt;NEWM&lt;/DsclsrReqTp&gt;</w:t>
      </w:r>
    </w:p>
    <w:p w14:paraId="32F0FC6F" w14:textId="77777777" w:rsidR="00D33A3F" w:rsidRPr="00D33A3F" w:rsidRDefault="00D33A3F" w:rsidP="00D33A3F">
      <w:pPr>
        <w:pStyle w:val="XMLCode"/>
        <w:rPr>
          <w:highlight w:val="white"/>
        </w:rPr>
      </w:pPr>
      <w:r w:rsidRPr="00D33A3F">
        <w:rPr>
          <w:highlight w:val="white"/>
        </w:rPr>
        <w:tab/>
      </w:r>
      <w:r w:rsidRPr="00D33A3F">
        <w:rPr>
          <w:highlight w:val="white"/>
        </w:rPr>
        <w:tab/>
        <w:t>&lt;FwdReqInd&gt;true&lt;/FwdReqInd&gt;</w:t>
      </w:r>
    </w:p>
    <w:p w14:paraId="4FD706DC" w14:textId="52D5E256" w:rsidR="00A4069F" w:rsidRDefault="00D33A3F" w:rsidP="00D33A3F">
      <w:pPr>
        <w:pStyle w:val="XMLCode"/>
        <w:rPr>
          <w:highlight w:val="white"/>
        </w:rPr>
      </w:pPr>
      <w:r w:rsidRPr="00D33A3F">
        <w:rPr>
          <w:highlight w:val="white"/>
        </w:rPr>
        <w:tab/>
      </w:r>
      <w:r w:rsidRPr="00D33A3F">
        <w:rPr>
          <w:highlight w:val="white"/>
        </w:rPr>
        <w:tab/>
        <w:t>&lt;RspnThrghChainInd&gt;false&lt;/RspnThrghChainInd&gt;</w:t>
      </w:r>
    </w:p>
    <w:p w14:paraId="7258E444" w14:textId="2949FA02" w:rsidR="00A4069F" w:rsidRPr="00D33A3F" w:rsidRDefault="00A4069F" w:rsidP="00D33A3F">
      <w:pPr>
        <w:pStyle w:val="XMLCode"/>
        <w:rPr>
          <w:highlight w:val="white"/>
        </w:rPr>
      </w:pPr>
      <w:r>
        <w:rPr>
          <w:highlight w:val="white"/>
        </w:rPr>
        <w:tab/>
      </w:r>
      <w:r>
        <w:rPr>
          <w:highlight w:val="white"/>
        </w:rPr>
        <w:tab/>
        <w:t>&lt;</w:t>
      </w:r>
      <w:r>
        <w:t>S</w:t>
      </w:r>
      <w:r w:rsidRPr="00A4069F">
        <w:t>hrhldrRghtsDrctvInd&gt;</w:t>
      </w:r>
      <w:r>
        <w:t>true</w:t>
      </w:r>
      <w:r w:rsidRPr="00A4069F">
        <w:t xml:space="preserve"> &lt;</w:t>
      </w:r>
      <w:r>
        <w:t>/</w:t>
      </w:r>
      <w:r w:rsidRPr="00A4069F">
        <w:t>ShrhldrRghtsDrctvInd&gt;</w:t>
      </w:r>
    </w:p>
    <w:p w14:paraId="40C0F875"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4608825C"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&lt;ISIN&gt;BE7876543087&lt;/ISIN&gt;</w:t>
      </w:r>
    </w:p>
    <w:p w14:paraId="4F7DE5CD"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2BE5D645"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2B59E50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32B39D0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&lt;Dt&gt;2019-10-30&lt;/Dt&gt;</w:t>
      </w:r>
    </w:p>
    <w:p w14:paraId="2F9BCF7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772CB5F"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59F0A565" w14:textId="77777777" w:rsidR="00D33A3F" w:rsidRPr="00D33A3F" w:rsidRDefault="00D33A3F" w:rsidP="00D33A3F">
      <w:pPr>
        <w:pStyle w:val="XMLCode"/>
        <w:rPr>
          <w:highlight w:val="white"/>
        </w:rPr>
      </w:pPr>
      <w:r w:rsidRPr="00D33A3F">
        <w:rPr>
          <w:highlight w:val="white"/>
        </w:rPr>
        <w:tab/>
      </w:r>
      <w:r w:rsidRPr="00D33A3F">
        <w:rPr>
          <w:highlight w:val="white"/>
        </w:rPr>
        <w:tab/>
        <w:t>&lt;ShrsQtyThrshld&gt;10000&lt;/ShrsQtyThrshld&gt;</w:t>
      </w:r>
    </w:p>
    <w:p w14:paraId="00060224"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018CC88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&lt;DtClctnMtd&gt;FIFO&lt;/DtClctnMtd&gt;</w:t>
      </w:r>
    </w:p>
    <w:p w14:paraId="10F53498"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29EF54AC" w14:textId="77777777" w:rsidR="00D33A3F" w:rsidRPr="00D33A3F" w:rsidRDefault="00D33A3F" w:rsidP="00D33A3F">
      <w:pPr>
        <w:pStyle w:val="XMLCode"/>
        <w:rPr>
          <w:highlight w:val="white"/>
        </w:rPr>
      </w:pPr>
      <w:r w:rsidRPr="00D33A3F">
        <w:rPr>
          <w:highlight w:val="white"/>
        </w:rPr>
        <w:tab/>
      </w:r>
      <w:r w:rsidRPr="00D33A3F">
        <w:rPr>
          <w:highlight w:val="white"/>
        </w:rPr>
        <w:tab/>
        <w:t>&lt;DsclsrRspnRcpt&gt;</w:t>
      </w:r>
    </w:p>
    <w:p w14:paraId="5D90222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7D7A41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&lt;LEI&gt;RECIP0000GTUTRE45089&lt;/LEI&gt;</w:t>
      </w:r>
    </w:p>
    <w:p w14:paraId="563477B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35E139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&lt;RcptNm&gt;Disclosure Recipient Inc.&lt;/RcptNm&gt;</w:t>
      </w:r>
    </w:p>
    <w:p w14:paraId="1C74B3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&lt;RspnRcptAdr&gt;</w:t>
      </w:r>
    </w:p>
    <w:p w14:paraId="4424049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&lt;AnyBIC&gt;RECPBEBBZZZ&lt;/AnyBIC&gt;</w:t>
      </w:r>
    </w:p>
    <w:p w14:paraId="34CFF0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28544A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&lt;AdrTp&gt;ADDR&lt;/AdrTp&gt;</w:t>
      </w:r>
    </w:p>
    <w:p w14:paraId="44BF912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&lt;StrtNm&gt;Receiver street&lt;/StrtNm&gt;</w:t>
      </w:r>
    </w:p>
    <w:p w14:paraId="043135E8"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&lt;PstBx&gt;1&lt;/PstBx&gt;</w:t>
      </w:r>
    </w:p>
    <w:p w14:paraId="6EEDAE7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&lt;PstCd&gt;1234&lt;/PstCd&gt;</w:t>
      </w:r>
    </w:p>
    <w:p w14:paraId="2F4BEDD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&lt;TwnNm&gt;Antwerp&lt;/TwnNm&gt;</w:t>
      </w:r>
    </w:p>
    <w:p w14:paraId="0EF12C4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&lt;Ctry&gt;BE&lt;/Ctry&gt;</w:t>
      </w:r>
    </w:p>
    <w:p w14:paraId="553B5B7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61315B6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&lt;EmailAdr&gt;HoldingRegistration@disclosurerecipient.com&lt;/EmailAdr&gt;</w:t>
      </w:r>
    </w:p>
    <w:p w14:paraId="3D8CFAA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&lt;URLAdr&gt;https://www.disclosurerecipient.com/Holding_Registration&lt;/URLAdr&gt;</w:t>
      </w:r>
    </w:p>
    <w:p w14:paraId="6477B566" w14:textId="77777777" w:rsidR="00D33A3F" w:rsidRPr="00D33A3F" w:rsidRDefault="00D33A3F" w:rsidP="00D33A3F">
      <w:pPr>
        <w:pStyle w:val="XMLCode"/>
        <w:rPr>
          <w:highlight w:val="white"/>
        </w:rPr>
      </w:pPr>
      <w:r w:rsidRPr="00D33A3F">
        <w:rPr>
          <w:highlight w:val="white"/>
        </w:rPr>
        <w:lastRenderedPageBreak/>
        <w:tab/>
      </w:r>
      <w:r w:rsidRPr="00D33A3F">
        <w:rPr>
          <w:highlight w:val="white"/>
        </w:rPr>
        <w:tab/>
      </w:r>
      <w:r w:rsidRPr="00D33A3F">
        <w:rPr>
          <w:highlight w:val="white"/>
        </w:rPr>
        <w:tab/>
        <w:t>&lt;/RspnRcptAdr&gt;</w:t>
      </w:r>
    </w:p>
    <w:p w14:paraId="5F76EBC2" w14:textId="77777777" w:rsidR="00D33A3F" w:rsidRPr="00D33A3F" w:rsidRDefault="00D33A3F" w:rsidP="00D33A3F">
      <w:pPr>
        <w:pStyle w:val="XMLCode"/>
        <w:rPr>
          <w:highlight w:val="white"/>
        </w:rPr>
      </w:pPr>
      <w:r w:rsidRPr="00D33A3F">
        <w:rPr>
          <w:highlight w:val="white"/>
        </w:rPr>
        <w:tab/>
      </w:r>
      <w:r w:rsidRPr="00D33A3F">
        <w:rPr>
          <w:highlight w:val="white"/>
        </w:rPr>
        <w:tab/>
        <w:t>&lt;/DsclsrRspnRcpt&gt;</w:t>
      </w:r>
    </w:p>
    <w:p w14:paraId="703F6C4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4C29FB32"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1967C8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&lt;Dt&gt;2019-11-07&lt;/Dt&gt;</w:t>
      </w:r>
    </w:p>
    <w:p w14:paraId="0533952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26ED60F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7BADD5BA"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56ED33F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64F0A3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&lt;Nm&gt;Electronic Industrial Inc.&lt;/Nm&gt;</w:t>
      </w:r>
    </w:p>
    <w:p w14:paraId="7EC75FC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41B263BB"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73A8E24F" w14:textId="77777777" w:rsidR="00D33A3F" w:rsidRPr="00D33A3F" w:rsidRDefault="00D33A3F" w:rsidP="00D33A3F">
      <w:pPr>
        <w:pStyle w:val="XMLCode"/>
        <w:rPr>
          <w:highlight w:val="white"/>
        </w:rPr>
      </w:pPr>
      <w:r w:rsidRPr="00D33A3F">
        <w:rPr>
          <w:highlight w:val="white"/>
        </w:rPr>
        <w:tab/>
        <w:t>&lt;/ShrhldrsIdDsclsrReq&gt;</w:t>
      </w:r>
    </w:p>
    <w:p w14:paraId="30FEE7B0" w14:textId="77777777" w:rsidR="00D33A3F" w:rsidRPr="00D33A3F" w:rsidRDefault="00D33A3F" w:rsidP="00D33A3F">
      <w:pPr>
        <w:pStyle w:val="XMLCode"/>
      </w:pPr>
      <w:r w:rsidRPr="00D33A3F">
        <w:rPr>
          <w:highlight w:val="white"/>
        </w:rPr>
        <w:t>&lt;/Document&gt;</w:t>
      </w:r>
    </w:p>
    <w:p w14:paraId="3E0B0F7F" w14:textId="77777777" w:rsidR="00D33A3F" w:rsidRPr="00EC3FF0" w:rsidRDefault="00D33A3F" w:rsidP="00D33A3F"/>
    <w:p w14:paraId="17C32303" w14:textId="77777777" w:rsidR="00020231" w:rsidRDefault="00020231">
      <w:pPr>
        <w:suppressAutoHyphens w:val="0"/>
        <w:spacing w:before="0"/>
        <w:rPr>
          <w:b/>
          <w:kern w:val="28"/>
          <w:sz w:val="28"/>
        </w:rPr>
      </w:pPr>
      <w:r>
        <w:br w:type="page"/>
      </w:r>
    </w:p>
    <w:p w14:paraId="495E5CB1" w14:textId="6D658505" w:rsidR="00D33A3F" w:rsidRDefault="00D33A3F" w:rsidP="00560EA5">
      <w:pPr>
        <w:pStyle w:val="Heading2"/>
      </w:pPr>
      <w:bookmarkStart w:id="29" w:name="_Toc31382633"/>
      <w:r w:rsidRPr="004F2BDC">
        <w:lastRenderedPageBreak/>
        <w:t>Shareholder</w:t>
      </w:r>
      <w:r w:rsidR="00150B5D">
        <w:t>s</w:t>
      </w:r>
      <w:r w:rsidRPr="004F2BDC">
        <w:t>IdentificationDisclosureRequestCancellationAdvice</w:t>
      </w:r>
      <w:r>
        <w:t xml:space="preserve"> - seev.046.001.01</w:t>
      </w:r>
      <w:bookmarkEnd w:id="29"/>
    </w:p>
    <w:p w14:paraId="4416DF2C" w14:textId="77777777" w:rsidR="00D33A3F" w:rsidRDefault="00D33A3F" w:rsidP="00D33A3F"/>
    <w:p w14:paraId="3C7C71E7" w14:textId="77777777" w:rsidR="00D33A3F" w:rsidRPr="00020231" w:rsidRDefault="00D33A3F" w:rsidP="00D33A3F">
      <w:pPr>
        <w:rPr>
          <w:rStyle w:val="Strong"/>
        </w:rPr>
      </w:pPr>
      <w:r w:rsidRPr="00020231">
        <w:rPr>
          <w:rStyle w:val="Strong"/>
        </w:rPr>
        <w:t>Example 1: Scenario Description</w:t>
      </w:r>
    </w:p>
    <w:p w14:paraId="0D2A795F" w14:textId="77777777" w:rsidR="00D33A3F" w:rsidRDefault="00D33A3F" w:rsidP="00D33A3F">
      <w:r>
        <w:t>On 17</w:t>
      </w:r>
      <w:r w:rsidRPr="00D33A3F">
        <w:t>th</w:t>
      </w:r>
      <w:r>
        <w:t xml:space="preserve"> of October 2019 at 9:00 AM, the issuer agent (ISUABEBBXXX) sends to the first intermediary (INTAFRPP666) a cancellation advice message in order to withdraw the shareholders identification disclosure request that was sent 2 days earlier since the general meeting that was scheduled in November has been postponed</w:t>
      </w:r>
      <w:r w:rsidRPr="00D33A3F">
        <w:t>.</w:t>
      </w:r>
    </w:p>
    <w:p w14:paraId="3422EEBA" w14:textId="77777777" w:rsidR="00020231" w:rsidRPr="00D33A3F" w:rsidRDefault="00020231" w:rsidP="00D33A3F"/>
    <w:p w14:paraId="317EEBCF" w14:textId="77777777" w:rsidR="00D33A3F" w:rsidRPr="00020231" w:rsidRDefault="00D33A3F" w:rsidP="00D33A3F">
      <w:pPr>
        <w:rPr>
          <w:rStyle w:val="Strong"/>
        </w:rPr>
      </w:pPr>
      <w:r w:rsidRPr="00020231">
        <w:rPr>
          <w:rStyle w:val="Strong"/>
        </w:rPr>
        <w:t>Message Instance (with application header)</w:t>
      </w:r>
    </w:p>
    <w:p w14:paraId="5E4FC491" w14:textId="040E960B" w:rsidR="00D33A3F" w:rsidRPr="00D33A3F" w:rsidRDefault="00D33A3F" w:rsidP="00D33A3F">
      <w:pPr>
        <w:pStyle w:val="XMLCode"/>
        <w:rPr>
          <w:highlight w:val="white"/>
        </w:rPr>
      </w:pPr>
      <w:r w:rsidRPr="00D33A3F">
        <w:rPr>
          <w:highlight w:val="white"/>
        </w:rPr>
        <w:t>&lt;AppHdr xmlns="urn:iso:std:iso:20022:tech:xsd:</w:t>
      </w:r>
      <w:r w:rsidR="0020472B">
        <w:rPr>
          <w:highlight w:val="white"/>
        </w:rPr>
        <w:t>head.001.001.02</w:t>
      </w:r>
      <w:r w:rsidRPr="00D33A3F">
        <w:rPr>
          <w:highlight w:val="white"/>
        </w:rPr>
        <w:t>" xmlns:n1="http://www.w3.org/2000/09/xmldsig#"&gt;</w:t>
      </w:r>
    </w:p>
    <w:p w14:paraId="3534DEFF" w14:textId="77777777" w:rsidR="00D33A3F" w:rsidRPr="00D33A3F" w:rsidRDefault="00D33A3F" w:rsidP="00D33A3F">
      <w:pPr>
        <w:pStyle w:val="XMLCode"/>
        <w:rPr>
          <w:highlight w:val="white"/>
        </w:rPr>
      </w:pPr>
      <w:r w:rsidRPr="00D33A3F">
        <w:rPr>
          <w:highlight w:val="white"/>
        </w:rPr>
        <w:tab/>
        <w:t>&lt;Fr&gt;</w:t>
      </w:r>
    </w:p>
    <w:p w14:paraId="485B9AD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4F87B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F16430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41581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808EF3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59CDEB58" w14:textId="77777777" w:rsidR="00D33A3F" w:rsidRPr="00D33A3F" w:rsidRDefault="00D33A3F" w:rsidP="00D33A3F">
      <w:pPr>
        <w:pStyle w:val="XMLCode"/>
        <w:rPr>
          <w:highlight w:val="white"/>
        </w:rPr>
      </w:pPr>
      <w:r w:rsidRPr="00D33A3F">
        <w:rPr>
          <w:highlight w:val="white"/>
        </w:rPr>
        <w:tab/>
        <w:t>&lt;/Fr&gt;</w:t>
      </w:r>
    </w:p>
    <w:p w14:paraId="4BCA6B0E" w14:textId="77777777" w:rsidR="00D33A3F" w:rsidRPr="00D33A3F" w:rsidRDefault="00D33A3F" w:rsidP="00D33A3F">
      <w:pPr>
        <w:pStyle w:val="XMLCode"/>
        <w:rPr>
          <w:highlight w:val="white"/>
        </w:rPr>
      </w:pPr>
      <w:r w:rsidRPr="00D33A3F">
        <w:rPr>
          <w:highlight w:val="white"/>
        </w:rPr>
        <w:tab/>
        <w:t>&lt;To&gt;</w:t>
      </w:r>
    </w:p>
    <w:p w14:paraId="2F79DAFE"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0D3131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C9165B9"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20F865E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6A97A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848ACBF" w14:textId="77777777" w:rsidR="00D33A3F" w:rsidRPr="00D33A3F" w:rsidRDefault="00D33A3F" w:rsidP="00D33A3F">
      <w:pPr>
        <w:pStyle w:val="XMLCode"/>
        <w:rPr>
          <w:highlight w:val="white"/>
        </w:rPr>
      </w:pPr>
      <w:r w:rsidRPr="00D33A3F">
        <w:rPr>
          <w:highlight w:val="white"/>
        </w:rPr>
        <w:tab/>
        <w:t>&lt;/To&gt;</w:t>
      </w:r>
    </w:p>
    <w:p w14:paraId="5717F586" w14:textId="77777777" w:rsidR="00D33A3F" w:rsidRPr="00D33A3F" w:rsidRDefault="00D33A3F" w:rsidP="00D33A3F">
      <w:pPr>
        <w:pStyle w:val="XMLCode"/>
        <w:rPr>
          <w:highlight w:val="white"/>
        </w:rPr>
      </w:pPr>
      <w:r w:rsidRPr="00D33A3F">
        <w:rPr>
          <w:highlight w:val="white"/>
        </w:rPr>
        <w:tab/>
        <w:t>&lt;BizMsgIdr&gt;ISUABE000000002&lt;/BizMsgIdr&gt;</w:t>
      </w:r>
    </w:p>
    <w:p w14:paraId="4D330339" w14:textId="77777777" w:rsidR="00D33A3F" w:rsidRPr="00D33A3F" w:rsidRDefault="00D33A3F" w:rsidP="00D33A3F">
      <w:pPr>
        <w:pStyle w:val="XMLCode"/>
        <w:rPr>
          <w:highlight w:val="white"/>
        </w:rPr>
      </w:pPr>
      <w:r w:rsidRPr="00D33A3F">
        <w:rPr>
          <w:highlight w:val="white"/>
        </w:rPr>
        <w:tab/>
        <w:t>&lt;MsgDefIdr&gt;seev.046.001.01&lt;/MsgDefIdr&gt;</w:t>
      </w:r>
    </w:p>
    <w:p w14:paraId="390F90FA" w14:textId="77777777" w:rsidR="00D33A3F" w:rsidRPr="00D33A3F" w:rsidRDefault="00D33A3F" w:rsidP="00D33A3F">
      <w:pPr>
        <w:pStyle w:val="XMLCode"/>
        <w:rPr>
          <w:highlight w:val="white"/>
        </w:rPr>
      </w:pPr>
      <w:r w:rsidRPr="00D33A3F">
        <w:rPr>
          <w:highlight w:val="white"/>
        </w:rPr>
        <w:tab/>
        <w:t>&lt;CreDt&gt;2019-10-17T09:00:00Z&lt;/CreDt&gt;</w:t>
      </w:r>
    </w:p>
    <w:p w14:paraId="2539968C" w14:textId="77777777" w:rsidR="00D33A3F" w:rsidRPr="00D33A3F" w:rsidRDefault="00D33A3F" w:rsidP="00D33A3F">
      <w:pPr>
        <w:pStyle w:val="XMLCode"/>
      </w:pPr>
      <w:r w:rsidRPr="00D33A3F">
        <w:rPr>
          <w:highlight w:val="white"/>
        </w:rPr>
        <w:t>&lt;/AppHdr&gt;</w:t>
      </w:r>
    </w:p>
    <w:p w14:paraId="3D922D6D" w14:textId="0CED3E3F" w:rsidR="00A15CB7" w:rsidRPr="00A15CB7" w:rsidRDefault="00A15CB7" w:rsidP="00A15CB7">
      <w:pPr>
        <w:pStyle w:val="XMLCode"/>
        <w:rPr>
          <w:highlight w:val="white"/>
        </w:rPr>
      </w:pPr>
      <w:r w:rsidRPr="00A15CB7">
        <w:rPr>
          <w:highlight w:val="white"/>
        </w:rPr>
        <w:t>&lt;Document xmlns="urn:iso:std:iso:20022:tech:xsd:seev.046.001.01" xmlns:xsi="http://www.w3.org/2001/XMLSchema-instance"&gt;</w:t>
      </w:r>
    </w:p>
    <w:p w14:paraId="2BE574F5" w14:textId="77777777" w:rsidR="00A15CB7" w:rsidRPr="00A15CB7" w:rsidRDefault="00A15CB7" w:rsidP="00A15CB7">
      <w:pPr>
        <w:pStyle w:val="XMLCode"/>
        <w:rPr>
          <w:highlight w:val="white"/>
        </w:rPr>
      </w:pPr>
      <w:r w:rsidRPr="00A15CB7">
        <w:rPr>
          <w:highlight w:val="white"/>
        </w:rPr>
        <w:tab/>
        <w:t>&lt;ShrhldrsIdDsclsrReqCxlAdvc&gt;</w:t>
      </w:r>
    </w:p>
    <w:p w14:paraId="1CC4A3FD"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3ED3D13D" w14:textId="07016854"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&lt;IssrDsclsrReqId&gt;</w:t>
      </w:r>
      <w:ins w:id="30" w:author="LITTRE Jacques" w:date="2020-01-14T17:34:00Z">
        <w:r w:rsidR="00E93E4C" w:rsidRPr="00E93E4C">
          <w:rPr>
            <w:highlight w:val="white"/>
          </w:rPr>
          <w:t xml:space="preserve"> </w:t>
        </w:r>
        <w:r w:rsidR="00E93E4C">
          <w:rPr>
            <w:highlight w:val="white"/>
          </w:rPr>
          <w:t>ISUA-DISCL-2019-0001</w:t>
        </w:r>
      </w:ins>
      <w:del w:id="31" w:author="LITTRE Jacques" w:date="2020-01-14T17:34:00Z">
        <w:r w:rsidRPr="00A15CB7" w:rsidDel="00E93E4C">
          <w:rPr>
            <w:highlight w:val="white"/>
          </w:rPr>
          <w:delText>DISC986-20191024-654</w:delText>
        </w:r>
      </w:del>
      <w:r w:rsidRPr="00A15CB7">
        <w:rPr>
          <w:highlight w:val="white"/>
        </w:rPr>
        <w:t>&lt;/IssrDsclsrReqId&gt;</w:t>
      </w:r>
    </w:p>
    <w:p w14:paraId="5F0EF111"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5B43063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&lt;ISIN&gt;BE7876543087&lt;/ISIN&gt;</w:t>
      </w:r>
    </w:p>
    <w:p w14:paraId="3551910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15353307"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4F34E96" w14:textId="77777777" w:rsidR="00A15CB7" w:rsidRPr="00A15CB7" w:rsidRDefault="00A15CB7" w:rsidP="00A15CB7">
      <w:pPr>
        <w:pStyle w:val="XMLCode"/>
        <w:rPr>
          <w:highlight w:val="white"/>
        </w:rPr>
      </w:pPr>
      <w:r w:rsidRPr="00A15CB7">
        <w:rPr>
          <w:highlight w:val="white"/>
        </w:rPr>
        <w:lastRenderedPageBreak/>
        <w:tab/>
      </w:r>
      <w:r w:rsidRPr="00A15CB7">
        <w:rPr>
          <w:highlight w:val="white"/>
        </w:rPr>
        <w:tab/>
      </w:r>
      <w:r w:rsidRPr="00A15CB7">
        <w:rPr>
          <w:highlight w:val="white"/>
        </w:rPr>
        <w:tab/>
      </w:r>
      <w:r w:rsidRPr="00A15CB7">
        <w:rPr>
          <w:highlight w:val="white"/>
        </w:rPr>
        <w:tab/>
        <w:t>&lt;Dt&gt;</w:t>
      </w:r>
    </w:p>
    <w:p w14:paraId="751AAF6C"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r>
      <w:r w:rsidRPr="00A15CB7">
        <w:rPr>
          <w:highlight w:val="white"/>
        </w:rPr>
        <w:tab/>
        <w:t>&lt;Dt&gt;2019-10-30&lt;/Dt&gt;</w:t>
      </w:r>
    </w:p>
    <w:p w14:paraId="1BC8C7C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&lt;/Dt&gt;</w:t>
      </w:r>
    </w:p>
    <w:p w14:paraId="00A42B5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51F04CA"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020799F8" w14:textId="77777777" w:rsidR="00A15CB7" w:rsidRPr="00A15CB7" w:rsidRDefault="00A15CB7" w:rsidP="00A15CB7">
      <w:pPr>
        <w:pStyle w:val="XMLCode"/>
        <w:rPr>
          <w:highlight w:val="white"/>
        </w:rPr>
      </w:pPr>
      <w:r w:rsidRPr="00A15CB7">
        <w:rPr>
          <w:highlight w:val="white"/>
        </w:rPr>
        <w:tab/>
      </w:r>
      <w:r w:rsidRPr="00A15CB7">
        <w:rPr>
          <w:highlight w:val="white"/>
        </w:rPr>
        <w:tab/>
        <w:t>&lt;CxlRsn&gt;WITH&lt;/CxlRsn&gt;</w:t>
      </w:r>
    </w:p>
    <w:p w14:paraId="78AA833D"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4079AFF0"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175F6B39"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&lt;Nm&gt;Electronic Industrial Inc.&lt;/Nm&gt;</w:t>
      </w:r>
    </w:p>
    <w:p w14:paraId="42A125CD"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3B33F6E0"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5392BB34" w14:textId="77777777" w:rsidR="00A15CB7" w:rsidRPr="00A15CB7" w:rsidRDefault="00A15CB7" w:rsidP="00A15CB7">
      <w:pPr>
        <w:pStyle w:val="XMLCode"/>
        <w:rPr>
          <w:highlight w:val="white"/>
        </w:rPr>
      </w:pPr>
      <w:r w:rsidRPr="00A15CB7">
        <w:rPr>
          <w:highlight w:val="white"/>
        </w:rPr>
        <w:tab/>
        <w:t>&lt;/ShrhldrsIdDsclsrReqCxlAdvc&gt;</w:t>
      </w:r>
    </w:p>
    <w:p w14:paraId="16875532" w14:textId="3F248CD6" w:rsidR="00D33A3F" w:rsidRPr="00E71DFA" w:rsidRDefault="00A15CB7" w:rsidP="00A15CB7">
      <w:pPr>
        <w:pStyle w:val="XMLCode"/>
      </w:pPr>
      <w:r w:rsidRPr="00A15CB7">
        <w:rPr>
          <w:highlight w:val="white"/>
        </w:rPr>
        <w:t>&lt;/Document&gt;</w:t>
      </w:r>
    </w:p>
    <w:p w14:paraId="4BF449AF" w14:textId="77777777" w:rsidR="00020231" w:rsidRDefault="00020231">
      <w:pPr>
        <w:suppressAutoHyphens w:val="0"/>
        <w:spacing w:before="0"/>
        <w:rPr>
          <w:b/>
          <w:kern w:val="28"/>
          <w:sz w:val="28"/>
        </w:rPr>
      </w:pPr>
      <w:r>
        <w:br w:type="page"/>
      </w:r>
    </w:p>
    <w:p w14:paraId="60DC296B" w14:textId="6AACFD29" w:rsidR="00D33A3F" w:rsidRDefault="00D33A3F" w:rsidP="00560EA5">
      <w:pPr>
        <w:pStyle w:val="Heading2"/>
      </w:pPr>
      <w:bookmarkStart w:id="32" w:name="_Toc31382634"/>
      <w:r w:rsidRPr="004F2BDC">
        <w:lastRenderedPageBreak/>
        <w:t>Shareholder</w:t>
      </w:r>
      <w:r w:rsidR="00150B5D">
        <w:t>s</w:t>
      </w:r>
      <w:r w:rsidRPr="004F2BDC">
        <w:t>IdentificationDisclosureResponse</w:t>
      </w:r>
      <w:r>
        <w:t xml:space="preserve"> - seev.047.001.01</w:t>
      </w:r>
      <w:bookmarkEnd w:id="32"/>
    </w:p>
    <w:p w14:paraId="792DC7EF" w14:textId="77777777" w:rsidR="00D33A3F" w:rsidRPr="00020231" w:rsidRDefault="00D33A3F" w:rsidP="00D33A3F">
      <w:pPr>
        <w:rPr>
          <w:rStyle w:val="Strong"/>
        </w:rPr>
      </w:pPr>
      <w:r w:rsidRPr="00020231">
        <w:rPr>
          <w:rStyle w:val="Strong"/>
        </w:rPr>
        <w:t>Example 1: Scenario Description</w:t>
      </w:r>
    </w:p>
    <w:p w14:paraId="6C5C0266" w14:textId="7681FF06" w:rsidR="00D33A3F" w:rsidRDefault="00D33A3F" w:rsidP="00D33A3F">
      <w:r>
        <w:t xml:space="preserve">On the </w:t>
      </w:r>
      <w:r w:rsidR="003E644B">
        <w:t xml:space="preserve">3rd </w:t>
      </w:r>
      <w:r>
        <w:t>of November, the intermediary (INTAFRPP666) sends the shareholder information to the disclosure response recipient (</w:t>
      </w:r>
      <w:r w:rsidRPr="002C7C54">
        <w:t>RECPBEBBZZZ)</w:t>
      </w:r>
      <w:r>
        <w:t xml:space="preserve"> </w:t>
      </w:r>
      <w:r w:rsidRPr="002C7C54">
        <w:t>providing the</w:t>
      </w:r>
      <w:r>
        <w:t xml:space="preserve"> identification and holdings of 4 different account holders.</w:t>
      </w:r>
    </w:p>
    <w:p w14:paraId="20D4F685" w14:textId="77777777" w:rsidR="00D33A3F" w:rsidRDefault="00D33A3F" w:rsidP="00D33A3F"/>
    <w:p w14:paraId="250222B6" w14:textId="77777777" w:rsidR="00D33A3F" w:rsidRPr="00020231" w:rsidRDefault="00D33A3F" w:rsidP="00D33A3F">
      <w:pPr>
        <w:rPr>
          <w:rStyle w:val="Strong"/>
        </w:rPr>
      </w:pPr>
      <w:r w:rsidRPr="00020231">
        <w:rPr>
          <w:rStyle w:val="Strong"/>
        </w:rPr>
        <w:t>Message Instance (with application header)</w:t>
      </w:r>
    </w:p>
    <w:p w14:paraId="69E1034F" w14:textId="3F09096A" w:rsidR="00D33A3F" w:rsidRPr="00D33A3F" w:rsidRDefault="00D33A3F" w:rsidP="00D33A3F">
      <w:pPr>
        <w:pStyle w:val="XMLCode"/>
        <w:rPr>
          <w:highlight w:val="white"/>
        </w:rPr>
      </w:pPr>
      <w:r w:rsidRPr="00D33A3F">
        <w:rPr>
          <w:highlight w:val="white"/>
        </w:rPr>
        <w:t>&lt;AppHdr xmlns="urn:iso:std:iso:20022:tech:xsd:head.001.001.0</w:t>
      </w:r>
      <w:r w:rsidR="0020472B">
        <w:rPr>
          <w:highlight w:val="white"/>
        </w:rPr>
        <w:t>2</w:t>
      </w:r>
      <w:r w:rsidRPr="00D33A3F">
        <w:rPr>
          <w:highlight w:val="white"/>
        </w:rPr>
        <w:t>" xmlns:n1="http://www.w3.org/2000/09/xmldsig#"&gt;</w:t>
      </w:r>
    </w:p>
    <w:p w14:paraId="7848D10D" w14:textId="77777777" w:rsidR="00D33A3F" w:rsidRPr="00D33A3F" w:rsidRDefault="00D33A3F" w:rsidP="00D33A3F">
      <w:pPr>
        <w:pStyle w:val="XMLCode"/>
        <w:rPr>
          <w:highlight w:val="white"/>
        </w:rPr>
      </w:pPr>
      <w:r w:rsidRPr="00D33A3F">
        <w:rPr>
          <w:highlight w:val="white"/>
        </w:rPr>
        <w:tab/>
        <w:t>&lt;Fr&gt;</w:t>
      </w:r>
    </w:p>
    <w:p w14:paraId="1C88DA62"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92EA26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D199AE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7A58FE1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4319891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5ACCFDB" w14:textId="77777777" w:rsidR="00D33A3F" w:rsidRPr="00D33A3F" w:rsidRDefault="00D33A3F" w:rsidP="00D33A3F">
      <w:pPr>
        <w:pStyle w:val="XMLCode"/>
        <w:rPr>
          <w:highlight w:val="white"/>
        </w:rPr>
      </w:pPr>
      <w:r w:rsidRPr="00D33A3F">
        <w:rPr>
          <w:highlight w:val="white"/>
        </w:rPr>
        <w:tab/>
        <w:t>&lt;/Fr&gt;</w:t>
      </w:r>
    </w:p>
    <w:p w14:paraId="11AEED9C" w14:textId="77777777" w:rsidR="00D33A3F" w:rsidRPr="00D33A3F" w:rsidRDefault="00D33A3F" w:rsidP="00D33A3F">
      <w:pPr>
        <w:pStyle w:val="XMLCode"/>
        <w:rPr>
          <w:highlight w:val="white"/>
        </w:rPr>
      </w:pPr>
      <w:r w:rsidRPr="00D33A3F">
        <w:rPr>
          <w:highlight w:val="white"/>
        </w:rPr>
        <w:tab/>
        <w:t>&lt;To&gt;</w:t>
      </w:r>
    </w:p>
    <w:p w14:paraId="7EDE467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04270C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FECDCC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3CDDB1E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FFDCF9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6711BF4D" w14:textId="77777777" w:rsidR="00D33A3F" w:rsidRPr="00D33A3F" w:rsidRDefault="00D33A3F" w:rsidP="00D33A3F">
      <w:pPr>
        <w:pStyle w:val="XMLCode"/>
        <w:rPr>
          <w:highlight w:val="white"/>
        </w:rPr>
      </w:pPr>
      <w:r w:rsidRPr="00D33A3F">
        <w:rPr>
          <w:highlight w:val="white"/>
        </w:rPr>
        <w:tab/>
        <w:t>&lt;/To&gt;</w:t>
      </w:r>
    </w:p>
    <w:p w14:paraId="2EE4D8F2" w14:textId="77777777" w:rsidR="00D33A3F" w:rsidRPr="00D33A3F" w:rsidRDefault="00D33A3F" w:rsidP="00D33A3F">
      <w:pPr>
        <w:pStyle w:val="XMLCode"/>
        <w:rPr>
          <w:highlight w:val="white"/>
        </w:rPr>
      </w:pPr>
      <w:r w:rsidRPr="00D33A3F">
        <w:rPr>
          <w:highlight w:val="white"/>
        </w:rPr>
        <w:tab/>
        <w:t>&lt;BizMsgIdr&gt;INTAFR000000001&lt;/BizMsgIdr&gt;</w:t>
      </w:r>
    </w:p>
    <w:p w14:paraId="1C638BF1" w14:textId="77777777" w:rsidR="00D33A3F" w:rsidRPr="00D33A3F" w:rsidRDefault="00D33A3F" w:rsidP="00D33A3F">
      <w:pPr>
        <w:pStyle w:val="XMLCode"/>
        <w:rPr>
          <w:highlight w:val="white"/>
        </w:rPr>
      </w:pPr>
      <w:r w:rsidRPr="00D33A3F">
        <w:rPr>
          <w:highlight w:val="white"/>
        </w:rPr>
        <w:tab/>
        <w:t>&lt;MsgDefIdr&gt;seev.047.001.01&lt;/MsgDefIdr&gt;</w:t>
      </w:r>
    </w:p>
    <w:p w14:paraId="31FC4FBA" w14:textId="6B9B0E0C" w:rsidR="00D33A3F" w:rsidRPr="00D33A3F" w:rsidRDefault="00D33A3F" w:rsidP="00D33A3F">
      <w:pPr>
        <w:pStyle w:val="XMLCode"/>
        <w:rPr>
          <w:highlight w:val="white"/>
        </w:rPr>
      </w:pPr>
      <w:r w:rsidRPr="00D33A3F">
        <w:rPr>
          <w:highlight w:val="white"/>
        </w:rPr>
        <w:tab/>
        <w:t>&lt;CreDt&gt;2019-1</w:t>
      </w:r>
      <w:r w:rsidR="00E51365">
        <w:rPr>
          <w:highlight w:val="white"/>
        </w:rPr>
        <w:t>0</w:t>
      </w:r>
      <w:r w:rsidRPr="00D33A3F">
        <w:rPr>
          <w:highlight w:val="white"/>
        </w:rPr>
        <w:t>-</w:t>
      </w:r>
      <w:r w:rsidR="00A82DDF">
        <w:rPr>
          <w:highlight w:val="white"/>
        </w:rPr>
        <w:t>15</w:t>
      </w:r>
      <w:r w:rsidRPr="00D33A3F">
        <w:rPr>
          <w:highlight w:val="white"/>
        </w:rPr>
        <w:t>T1</w:t>
      </w:r>
      <w:r w:rsidR="00E51365">
        <w:rPr>
          <w:highlight w:val="white"/>
        </w:rPr>
        <w:t>5</w:t>
      </w:r>
      <w:r w:rsidRPr="00D33A3F">
        <w:rPr>
          <w:highlight w:val="white"/>
        </w:rPr>
        <w:t>:30:00Z&lt;/CreDt&gt;</w:t>
      </w:r>
    </w:p>
    <w:p w14:paraId="378B6EBC" w14:textId="77777777" w:rsidR="00D33A3F" w:rsidRPr="00D33A3F" w:rsidRDefault="00D33A3F" w:rsidP="00D33A3F">
      <w:pPr>
        <w:pStyle w:val="XMLCode"/>
      </w:pPr>
      <w:r w:rsidRPr="00D33A3F">
        <w:rPr>
          <w:highlight w:val="white"/>
        </w:rPr>
        <w:t>&lt;/AppHdr&gt;</w:t>
      </w:r>
    </w:p>
    <w:p w14:paraId="7B23E5CE" w14:textId="08302489" w:rsidR="00D33A3F" w:rsidRPr="00D33A3F" w:rsidRDefault="00D33A3F" w:rsidP="00D33A3F">
      <w:pPr>
        <w:pStyle w:val="XMLCode"/>
        <w:rPr>
          <w:highlight w:val="white"/>
        </w:rPr>
      </w:pPr>
      <w:r w:rsidRPr="00D33A3F">
        <w:rPr>
          <w:highlight w:val="white"/>
        </w:rPr>
        <w:t>&lt;Document xmlns="urn:i</w:t>
      </w:r>
      <w:r w:rsidR="00C969B5">
        <w:rPr>
          <w:highlight w:val="white"/>
        </w:rPr>
        <w:t>so:std:iso:20022:tech:xsd:</w:t>
      </w:r>
      <w:r w:rsidRPr="00D33A3F">
        <w:rPr>
          <w:highlight w:val="white"/>
        </w:rPr>
        <w:t>seev.047.001.01" xmlns:xsi="http://www.w3.org/2001/XMLSchema-instance"&gt;</w:t>
      </w:r>
    </w:p>
    <w:p w14:paraId="25811C9E" w14:textId="77777777" w:rsidR="00C14865" w:rsidRPr="00C14865" w:rsidRDefault="00C14865" w:rsidP="00C14865">
      <w:pPr>
        <w:pStyle w:val="XMLCode"/>
        <w:rPr>
          <w:highlight w:val="white"/>
        </w:rPr>
      </w:pPr>
      <w:r w:rsidRPr="00C14865">
        <w:rPr>
          <w:highlight w:val="white"/>
        </w:rPr>
        <w:tab/>
        <w:t>&lt;ShrhldrsIdDsclsrRspn&gt;</w:t>
      </w:r>
    </w:p>
    <w:p w14:paraId="65339843"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07652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&lt;IssrDsclsrReqId&gt;ISUA-DISCL-2019-0001&lt;/IssrDsclsrReqId&gt;</w:t>
      </w:r>
    </w:p>
    <w:p w14:paraId="4F3E682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282D9A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&lt;ISIN&gt;BE7876543087&lt;/ISIN&gt;</w:t>
      </w:r>
    </w:p>
    <w:p w14:paraId="789851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06819A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3503E1C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&lt;Dt&gt;</w:t>
      </w:r>
    </w:p>
    <w:p w14:paraId="70F847D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&lt;Dt&gt;2019-10-30&lt;/Dt&gt;</w:t>
      </w:r>
    </w:p>
    <w:p w14:paraId="7FE8A259"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&lt;/Dt&gt;</w:t>
      </w:r>
    </w:p>
    <w:p w14:paraId="1AA926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66421A54"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10F8E787" w14:textId="77777777" w:rsidR="00C14865" w:rsidRPr="00C14865" w:rsidRDefault="00C14865" w:rsidP="00C14865">
      <w:pPr>
        <w:pStyle w:val="XMLCode"/>
        <w:rPr>
          <w:highlight w:val="white"/>
        </w:rPr>
      </w:pPr>
      <w:r w:rsidRPr="00C14865">
        <w:rPr>
          <w:highlight w:val="white"/>
        </w:rPr>
        <w:tab/>
      </w:r>
      <w:r w:rsidRPr="00C14865">
        <w:rPr>
          <w:highlight w:val="white"/>
        </w:rPr>
        <w:tab/>
        <w:t>&lt;DsclsrRspnId&gt;DISCLRESP0006&lt;/DsclsrRspnId&gt;</w:t>
      </w:r>
    </w:p>
    <w:p w14:paraId="37D6E5CF"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4A3AF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4735D5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68D1C47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26A5FC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55E9DDC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&lt;StrtNm&gt;B Street&lt;/StrtNm&gt;</w:t>
      </w:r>
    </w:p>
    <w:p w14:paraId="07EE6F9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&lt;BldgNb&gt;3&lt;/BldgNb&gt;</w:t>
      </w:r>
    </w:p>
    <w:p w14:paraId="613AD7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&lt;PstCd&gt;1310&lt;/PstCd&gt;</w:t>
      </w:r>
    </w:p>
    <w:p w14:paraId="2971FFE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&lt;TwnNm&gt;La Hulpe&lt;/TwnNm&gt;</w:t>
      </w:r>
    </w:p>
    <w:p w14:paraId="1573809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&lt;Ctry&gt;BE&lt;/Ctry&gt;</w:t>
      </w:r>
    </w:p>
    <w:p w14:paraId="0B18C6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07FE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65814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0C28838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&lt;LEI&gt;LOALCUST8H675398AM77&lt;/LEI&gt;</w:t>
      </w:r>
    </w:p>
    <w:p w14:paraId="094B607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2BC0571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0CDA37D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2A9C2FA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&lt;GvnNm&gt;Jane&lt;/GvnNm&gt;</w:t>
      </w:r>
    </w:p>
    <w:p w14:paraId="44DE0F7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&lt;Nm&gt;Smith&lt;/Nm&gt;</w:t>
      </w:r>
    </w:p>
    <w:p w14:paraId="1604E9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&lt;PhneNb&gt;+32-(010)1764300&lt;/PhneNb&gt;</w:t>
      </w:r>
    </w:p>
    <w:p w14:paraId="5588658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&lt;EmailAdr&gt;jane.smith@globalCustody.com&lt;/EmailAdr&gt;</w:t>
      </w:r>
    </w:p>
    <w:p w14:paraId="6CACED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4124E253"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3F0B63D8"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3302193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&lt;SfkpgAcctAndHldgs&gt;</w:t>
      </w:r>
    </w:p>
    <w:p w14:paraId="728DC18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&lt;SfkpgAcct&gt;BE0128754&lt;/SfkpgAcct&gt;</w:t>
      </w:r>
    </w:p>
    <w:p w14:paraId="4345FF2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6F5A74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&lt;AnyBIC&gt;LOCABE33XXX&lt;/AnyBIC&gt;</w:t>
      </w:r>
    </w:p>
    <w:p w14:paraId="7C33491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56877FA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2739C9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&lt;Unit&gt;100321&lt;/Unit&gt;</w:t>
      </w:r>
      <w:r w:rsidRPr="00C14865">
        <w:rPr>
          <w:highlight w:val="white"/>
        </w:rPr>
        <w:tab/>
      </w:r>
      <w:r w:rsidRPr="00C14865">
        <w:rPr>
          <w:highlight w:val="white"/>
        </w:rPr>
        <w:tab/>
      </w:r>
    </w:p>
    <w:p w14:paraId="6EF88D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506AEE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&lt;ShrhldgBalOnClntAcct&gt;</w:t>
      </w:r>
    </w:p>
    <w:p w14:paraId="315A355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&lt;Unit&gt;400210&lt;/Unit&gt;</w:t>
      </w:r>
    </w:p>
    <w:p w14:paraId="6CBCB553"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t>&lt;/ShrhldgBalOnClntAcct&gt;</w:t>
      </w:r>
    </w:p>
    <w:p w14:paraId="1E851A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7364E8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&lt;Unit&gt;500531&lt;/Unit&gt;</w:t>
      </w:r>
    </w:p>
    <w:p w14:paraId="013C45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002FB79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1A2E43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211AC8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&lt;Unit&gt;0&lt;/Unit&gt;</w:t>
      </w:r>
    </w:p>
    <w:p w14:paraId="1B9CA72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63C4C9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F7D858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&lt;SfkpgAcct&gt;A0001&lt;/SfkpgAcct&gt;</w:t>
      </w:r>
    </w:p>
    <w:p w14:paraId="5D78424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993FE3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8BEB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BCCF8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&lt;Nm&gt;ABC Inc.&lt;/Nm&gt;</w:t>
      </w:r>
    </w:p>
    <w:p w14:paraId="716DCE0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1C84FA8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348C7B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&lt;StrtNm&gt;One Street&lt;/StrtNm&gt;</w:t>
      </w:r>
    </w:p>
    <w:p w14:paraId="0C77BC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&lt;BldgNb&gt;38&lt;/BldgNb&gt;</w:t>
      </w:r>
    </w:p>
    <w:p w14:paraId="688DF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&lt;PstCd&gt;1234&lt;/PstCd&gt;</w:t>
      </w:r>
    </w:p>
    <w:p w14:paraId="2A2E211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&lt;TwnNm&gt;City&lt;/TwnNm&gt;</w:t>
      </w:r>
    </w:p>
    <w:p w14:paraId="46B934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&lt;Ctry&gt;NL&lt;/Ctry&gt;</w:t>
      </w:r>
    </w:p>
    <w:p w14:paraId="4A2A3E3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51A2676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5E64B71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&lt;EmailAdr&gt;info@abcinc.com&lt;/EmailAdr&gt;</w:t>
      </w:r>
    </w:p>
    <w:p w14:paraId="58D02E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459A2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&lt;NtlRegnNb&gt;NL764098&lt;/NtlRegnNb&gt;</w:t>
      </w:r>
    </w:p>
    <w:p w14:paraId="451CB3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92852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&lt;CtryOfIncorprtn&gt;NL&lt;/CtryOfIncorprtn&gt;</w:t>
      </w:r>
    </w:p>
    <w:p w14:paraId="1AFB31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19CF8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E03C18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212414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044EE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6F88C7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5640A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0FA98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8B6D7D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2982C35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188DE7C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t>&lt;Unit&gt;200000&lt;/Unit&gt;</w:t>
      </w:r>
    </w:p>
    <w:p w14:paraId="1702B0F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D4ABE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77FFF5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&lt;Dt&gt;2017-08-13&lt;/Dt&gt;</w:t>
      </w:r>
    </w:p>
    <w:p w14:paraId="247409D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2AB72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64AC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E4B6F7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7F008CF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&lt;SfkpgAcct&gt;A0002&lt;/SfkpgAcct&gt;</w:t>
      </w:r>
    </w:p>
    <w:p w14:paraId="532D8E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15BE584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424E2D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4C42FB8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&lt;Nm&gt;Brokerage Inc.&lt;/Nm&gt;</w:t>
      </w:r>
    </w:p>
    <w:p w14:paraId="40B7A43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60237A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&lt;EmailAdr&gt;info@Brokerage.com&lt;/EmailAdr&gt;</w:t>
      </w:r>
    </w:p>
    <w:p w14:paraId="4C1A3E5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25D57E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&lt;NtlRegnNb&gt;LU847801&lt;/NtlRegnNb&gt;</w:t>
      </w:r>
    </w:p>
    <w:p w14:paraId="0A72E0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429D3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&lt;CtryOfIncorprtn&gt;LU&lt;/CtryOfIncorprtn&gt;</w:t>
      </w:r>
    </w:p>
    <w:p w14:paraId="03A7C02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558409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457F02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348164B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30160D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6ED50A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93BFF1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DB703A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611505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7E8595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5CC03C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&lt;Unit&gt;100000&lt;/Unit&gt;</w:t>
      </w:r>
    </w:p>
    <w:p w14:paraId="5EBA0C4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227542C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79091D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&lt;Dt&gt;2015-02-09&lt;/Dt&gt;</w:t>
      </w:r>
    </w:p>
    <w:p w14:paraId="503861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DF4639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39DA82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12494D5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127F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&lt;SfkpgAcct&gt;A0003&lt;/SfkpgAcct&gt;</w:t>
      </w:r>
    </w:p>
    <w:p w14:paraId="1481477E"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&lt;AcctHldr&gt;</w:t>
      </w:r>
    </w:p>
    <w:p w14:paraId="3EA05C4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2900E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3FB72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0074821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0B00C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&lt;EmailAdr&gt;info@LocalCustody.com&lt;/EmailAdr&gt;</w:t>
      </w:r>
    </w:p>
    <w:p w14:paraId="4CD8363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1DA4B1D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&lt;NtlRegnNb&gt;BE85432&lt;/NtlRegnNb&gt;</w:t>
      </w:r>
    </w:p>
    <w:p w14:paraId="524641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C58C7A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&lt;CtryOfIncorprtn&gt;BE&lt;/CtryOfIncorprtn&gt;</w:t>
      </w:r>
    </w:p>
    <w:p w14:paraId="24F0E0E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7F112C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66B193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55B4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3DE2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31A70D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8681D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D5213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00CD6F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643FCE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7EDDFC43" w14:textId="3676DEBE"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&lt;Unit&gt;100321&lt;/Unit&gt;</w:t>
      </w:r>
    </w:p>
    <w:p w14:paraId="2523A08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2D172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83462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&lt;Dt&gt;2013-01-29&lt;/Dt&gt;</w:t>
      </w:r>
    </w:p>
    <w:p w14:paraId="2CB26F4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546407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C772A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29C80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68F5429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&lt;SfkpgAcct&gt;A0004&lt;/SfkpgAcct&gt;</w:t>
      </w:r>
    </w:p>
    <w:p w14:paraId="24081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64B99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7D5738A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625B5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3FB60D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&lt;FrstNm&gt;Bea&lt;/FrstNm&gt;</w:t>
      </w:r>
    </w:p>
    <w:p w14:paraId="461D8A3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&lt;Srnm&gt;Winner&lt;/Srnm&gt;</w:t>
      </w:r>
    </w:p>
    <w:p w14:paraId="764C82A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703D01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F660A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&lt;Id&gt;594-7653297-18&lt;/Id&gt;</w:t>
      </w:r>
    </w:p>
    <w:p w14:paraId="38B2B19C"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3A546F8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&lt;Cd&gt;IDCD&lt;/Cd&gt;</w:t>
      </w:r>
    </w:p>
    <w:p w14:paraId="5447A7A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5BF74CB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3946F84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&lt;Ntlty&gt;NZ&lt;/Ntlty&gt;</w:t>
      </w:r>
    </w:p>
    <w:p w14:paraId="72AF6F9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4F57FB3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&lt;BirthDt&gt;1961-05-09&lt;/BirthDt&gt;</w:t>
      </w:r>
    </w:p>
    <w:p w14:paraId="7D4D82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&lt;CityOfBirth&gt;Christchurch&lt;/CityOfBirth&gt;</w:t>
      </w:r>
    </w:p>
    <w:p w14:paraId="219E508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&lt;CtryOfBirth&gt;NZ&lt;/CtryOfBirth&gt;</w:t>
      </w:r>
    </w:p>
    <w:p w14:paraId="51831A7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2D9A0F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A5779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&lt;Cd&gt;RETL&lt;/Cd&gt;</w:t>
      </w:r>
    </w:p>
    <w:p w14:paraId="58CE72F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31DBD1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26EAB2E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14DF1D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&lt;Cd&gt;USUF&lt;/Cd&gt;</w:t>
      </w:r>
    </w:p>
    <w:p w14:paraId="4E6B06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E115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&lt;UsfrctPctg&gt;100&lt;/UsfrctPctg&gt;</w:t>
      </w:r>
    </w:p>
    <w:p w14:paraId="280D38E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1E4CC60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025567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182206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822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7033B31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A6B42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&lt;Unit&gt;50210&lt;/Unit&gt;</w:t>
      </w:r>
    </w:p>
    <w:p w14:paraId="4FD25A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3EB546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6131B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&lt;Dt&gt;2010-11-09&lt;/Dt&gt;</w:t>
      </w:r>
    </w:p>
    <w:p w14:paraId="2621AD1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4F9B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2B96F77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99F9D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5B70670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22CB94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&lt;Unit&gt;50000&lt;/Unit&gt;</w:t>
      </w:r>
    </w:p>
    <w:p w14:paraId="08CCB4C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30411E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4D467D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&lt;Dt&gt;2011-12-03&lt;/Dt&gt;</w:t>
      </w:r>
    </w:p>
    <w:p w14:paraId="24587A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17243D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&lt;/ShrhldgBal&gt;</w:t>
      </w:r>
    </w:p>
    <w:p w14:paraId="47A2C2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4A12C8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DB40046" w14:textId="77777777" w:rsidR="00C14865" w:rsidRPr="00C14865" w:rsidRDefault="00C14865" w:rsidP="00C14865">
      <w:pPr>
        <w:pStyle w:val="XMLCode"/>
        <w:rPr>
          <w:highlight w:val="white"/>
        </w:rPr>
      </w:pPr>
      <w:r w:rsidRPr="00C14865">
        <w:rPr>
          <w:highlight w:val="white"/>
        </w:rPr>
        <w:tab/>
      </w:r>
      <w:r w:rsidRPr="00C14865">
        <w:rPr>
          <w:highlight w:val="white"/>
        </w:rPr>
        <w:tab/>
        <w:t>&lt;/SfkpgAcctAndHldgs&gt;</w:t>
      </w:r>
    </w:p>
    <w:p w14:paraId="0D7B49C9"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0E116574" w14:textId="4DCA5B04" w:rsidR="00D33A3F" w:rsidRPr="00D33A3F" w:rsidRDefault="00C14865" w:rsidP="00C14865">
      <w:pPr>
        <w:pStyle w:val="XMLCode"/>
      </w:pPr>
      <w:r w:rsidRPr="00C14865">
        <w:rPr>
          <w:highlight w:val="white"/>
        </w:rPr>
        <w:tab/>
        <w:t>&lt;/ShrhldrsIdDsclsrRspn&gt;</w:t>
      </w:r>
      <w:r w:rsidR="00D33A3F" w:rsidRPr="00D33A3F">
        <w:rPr>
          <w:highlight w:val="white"/>
        </w:rPr>
        <w:tab/>
      </w:r>
    </w:p>
    <w:p w14:paraId="4C6DCA10" w14:textId="77777777" w:rsidR="00D33A3F" w:rsidRPr="00E71DFA" w:rsidRDefault="00D33A3F" w:rsidP="00D33A3F"/>
    <w:p w14:paraId="5BC2143A" w14:textId="77777777" w:rsidR="003E644B" w:rsidRDefault="003E644B">
      <w:pPr>
        <w:suppressAutoHyphens w:val="0"/>
        <w:spacing w:before="0"/>
        <w:rPr>
          <w:b/>
          <w:kern w:val="28"/>
          <w:sz w:val="28"/>
        </w:rPr>
      </w:pPr>
      <w:r>
        <w:br w:type="page"/>
      </w:r>
    </w:p>
    <w:p w14:paraId="2AEDA71F" w14:textId="4C1EFC4E" w:rsidR="00D33A3F" w:rsidRDefault="00D33A3F" w:rsidP="00560EA5">
      <w:pPr>
        <w:pStyle w:val="Heading2"/>
      </w:pPr>
      <w:bookmarkStart w:id="33" w:name="_Toc31382635"/>
      <w:r w:rsidRPr="004F2BDC">
        <w:lastRenderedPageBreak/>
        <w:t>ShareholderIdentificationDisclosureResponseCancellationAdvice</w:t>
      </w:r>
      <w:r>
        <w:t xml:space="preserve"> - seev.048.001.01</w:t>
      </w:r>
      <w:bookmarkEnd w:id="33"/>
    </w:p>
    <w:p w14:paraId="7A312BE5" w14:textId="77777777" w:rsidR="00D33A3F" w:rsidRDefault="00D33A3F" w:rsidP="00D33A3F"/>
    <w:p w14:paraId="7E28AC06" w14:textId="77777777" w:rsidR="00020231" w:rsidRPr="00020231" w:rsidRDefault="00020231" w:rsidP="00020231">
      <w:pPr>
        <w:rPr>
          <w:rStyle w:val="Strong"/>
        </w:rPr>
      </w:pPr>
      <w:r w:rsidRPr="00020231">
        <w:rPr>
          <w:rStyle w:val="Strong"/>
        </w:rPr>
        <w:t>Example 1: Scenario Description</w:t>
      </w:r>
    </w:p>
    <w:p w14:paraId="795C6899" w14:textId="308019E2" w:rsidR="00020231" w:rsidRDefault="00020231" w:rsidP="00020231">
      <w:r>
        <w:t xml:space="preserve">On the 4th of November, the intermediary (INTAFRPP666) realises that some of the information provided to the </w:t>
      </w:r>
      <w:r w:rsidR="003E644B">
        <w:t>disclosure response rec</w:t>
      </w:r>
      <w:r>
        <w:t>ipient on the 3rd of November were not fully correct and therefore sends a shareholder Identification disclosure response cancellation advice message to the disclosure response recipient (</w:t>
      </w:r>
      <w:r w:rsidRPr="002C7C54">
        <w:t>RECPBEBBZZZ)</w:t>
      </w:r>
      <w:r>
        <w:t xml:space="preserve"> so as inform the disclosure response recipient that the information must be dis</w:t>
      </w:r>
      <w:r w:rsidR="008B627C">
        <w:t>regarded</w:t>
      </w:r>
      <w:r>
        <w:t>.</w:t>
      </w:r>
    </w:p>
    <w:p w14:paraId="6925B0B0" w14:textId="77777777" w:rsidR="00020231" w:rsidRDefault="00020231" w:rsidP="00020231"/>
    <w:p w14:paraId="65F83A8F" w14:textId="77777777" w:rsidR="00020231" w:rsidRPr="00020231" w:rsidRDefault="00020231" w:rsidP="00020231">
      <w:pPr>
        <w:rPr>
          <w:rStyle w:val="Strong"/>
        </w:rPr>
      </w:pPr>
      <w:r w:rsidRPr="00020231">
        <w:rPr>
          <w:rStyle w:val="Strong"/>
        </w:rPr>
        <w:t>Message Instance (with application header)</w:t>
      </w:r>
    </w:p>
    <w:p w14:paraId="7EEB6BFE" w14:textId="2518B178" w:rsidR="00020231" w:rsidRPr="00D33A3F" w:rsidRDefault="00020231" w:rsidP="00020231">
      <w:pPr>
        <w:pStyle w:val="XMLCode"/>
        <w:rPr>
          <w:highlight w:val="white"/>
        </w:rPr>
      </w:pPr>
      <w:r w:rsidRPr="00D33A3F">
        <w:rPr>
          <w:highlight w:val="white"/>
        </w:rPr>
        <w:t>&lt;AppHdr xmlns="urn:iso:std:iso:20022:tech:xsd:head.001.001.0</w:t>
      </w:r>
      <w:r w:rsidR="0020472B">
        <w:rPr>
          <w:highlight w:val="white"/>
        </w:rPr>
        <w:t>2</w:t>
      </w:r>
      <w:r w:rsidRPr="00D33A3F">
        <w:rPr>
          <w:highlight w:val="white"/>
        </w:rPr>
        <w:t>" xmlns:n1="http://www.w3.org/2000/09/xmldsig#"&gt;</w:t>
      </w:r>
    </w:p>
    <w:p w14:paraId="289AECA1" w14:textId="77777777" w:rsidR="00020231" w:rsidRPr="00D33A3F" w:rsidRDefault="00020231" w:rsidP="00020231">
      <w:pPr>
        <w:pStyle w:val="XMLCode"/>
        <w:rPr>
          <w:highlight w:val="white"/>
        </w:rPr>
      </w:pPr>
      <w:r w:rsidRPr="00D33A3F">
        <w:rPr>
          <w:highlight w:val="white"/>
        </w:rPr>
        <w:tab/>
        <w:t>&lt;Fr&gt;</w:t>
      </w:r>
    </w:p>
    <w:p w14:paraId="5A74B1FB"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49DCCDB0"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36CBBB2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40D83F7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30829E0"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2B3B4833" w14:textId="77777777" w:rsidR="00020231" w:rsidRPr="00D33A3F" w:rsidRDefault="00020231" w:rsidP="00020231">
      <w:pPr>
        <w:pStyle w:val="XMLCode"/>
        <w:rPr>
          <w:highlight w:val="white"/>
        </w:rPr>
      </w:pPr>
      <w:r w:rsidRPr="00D33A3F">
        <w:rPr>
          <w:highlight w:val="white"/>
        </w:rPr>
        <w:tab/>
        <w:t>&lt;/Fr&gt;</w:t>
      </w:r>
    </w:p>
    <w:p w14:paraId="1C4D8D7E" w14:textId="77777777" w:rsidR="00020231" w:rsidRPr="00D33A3F" w:rsidRDefault="00020231" w:rsidP="00020231">
      <w:pPr>
        <w:pStyle w:val="XMLCode"/>
        <w:rPr>
          <w:highlight w:val="white"/>
        </w:rPr>
      </w:pPr>
      <w:r w:rsidRPr="00D33A3F">
        <w:rPr>
          <w:highlight w:val="white"/>
        </w:rPr>
        <w:tab/>
        <w:t>&lt;To&gt;</w:t>
      </w:r>
    </w:p>
    <w:p w14:paraId="6639E0C1"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55703EFA"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E2CE81E"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2BD1A4EF"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24B13D17"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3E817425" w14:textId="77777777" w:rsidR="00020231" w:rsidRPr="00D33A3F" w:rsidRDefault="00020231" w:rsidP="00020231">
      <w:pPr>
        <w:pStyle w:val="XMLCode"/>
        <w:rPr>
          <w:highlight w:val="white"/>
        </w:rPr>
      </w:pPr>
      <w:r w:rsidRPr="00D33A3F">
        <w:rPr>
          <w:highlight w:val="white"/>
        </w:rPr>
        <w:tab/>
        <w:t>&lt;/To&gt;</w:t>
      </w:r>
    </w:p>
    <w:p w14:paraId="075192A6" w14:textId="77777777" w:rsidR="00020231" w:rsidRPr="00D33A3F" w:rsidRDefault="00020231" w:rsidP="00020231">
      <w:pPr>
        <w:pStyle w:val="XMLCode"/>
        <w:rPr>
          <w:highlight w:val="white"/>
        </w:rPr>
      </w:pPr>
      <w:r w:rsidRPr="00D33A3F">
        <w:rPr>
          <w:highlight w:val="white"/>
        </w:rPr>
        <w:tab/>
        <w:t>&lt;BizMsgIdr&gt;INTAFR000000001&lt;/BizMsgIdr&gt;</w:t>
      </w:r>
    </w:p>
    <w:p w14:paraId="5F73B0A9" w14:textId="49CCF7CE" w:rsidR="00020231" w:rsidRPr="00D33A3F" w:rsidRDefault="008B627C" w:rsidP="00020231">
      <w:pPr>
        <w:pStyle w:val="XMLCode"/>
        <w:rPr>
          <w:highlight w:val="white"/>
        </w:rPr>
      </w:pPr>
      <w:r>
        <w:rPr>
          <w:highlight w:val="white"/>
        </w:rPr>
        <w:tab/>
        <w:t>&lt;MsgDefIdr&gt;seev.048</w:t>
      </w:r>
      <w:r w:rsidR="00020231" w:rsidRPr="00D33A3F">
        <w:rPr>
          <w:highlight w:val="white"/>
        </w:rPr>
        <w:t>.001.01&lt;/MsgDefIdr&gt;</w:t>
      </w:r>
    </w:p>
    <w:p w14:paraId="744D32BC" w14:textId="4C12B452" w:rsidR="00020231" w:rsidRPr="00D33A3F" w:rsidRDefault="008B627C" w:rsidP="00020231">
      <w:pPr>
        <w:pStyle w:val="XMLCode"/>
        <w:rPr>
          <w:highlight w:val="white"/>
        </w:rPr>
      </w:pPr>
      <w:r>
        <w:rPr>
          <w:highlight w:val="white"/>
        </w:rPr>
        <w:tab/>
        <w:t>&lt;CreDt&gt;2019-11-04</w:t>
      </w:r>
      <w:r w:rsidR="00020231" w:rsidRPr="00D33A3F">
        <w:rPr>
          <w:highlight w:val="white"/>
        </w:rPr>
        <w:t>T</w:t>
      </w:r>
      <w:r>
        <w:rPr>
          <w:highlight w:val="white"/>
        </w:rPr>
        <w:t>09</w:t>
      </w:r>
      <w:r w:rsidR="00020231" w:rsidRPr="00D33A3F">
        <w:rPr>
          <w:highlight w:val="white"/>
        </w:rPr>
        <w:t>:30:00Z&lt;/CreDt&gt;</w:t>
      </w:r>
    </w:p>
    <w:p w14:paraId="50A0535A" w14:textId="77777777" w:rsidR="00020231" w:rsidRPr="00D33A3F" w:rsidRDefault="00020231" w:rsidP="00020231">
      <w:pPr>
        <w:pStyle w:val="XMLCode"/>
      </w:pPr>
      <w:r w:rsidRPr="00D33A3F">
        <w:rPr>
          <w:highlight w:val="white"/>
        </w:rPr>
        <w:t>&lt;/AppHdr&gt;</w:t>
      </w:r>
    </w:p>
    <w:p w14:paraId="6D640C92" w14:textId="4D2308A5" w:rsidR="0084105D" w:rsidRPr="0084105D" w:rsidRDefault="0084105D" w:rsidP="0084105D">
      <w:pPr>
        <w:pStyle w:val="XMLCode"/>
        <w:rPr>
          <w:highlight w:val="white"/>
        </w:rPr>
      </w:pPr>
      <w:r w:rsidRPr="0084105D">
        <w:rPr>
          <w:highlight w:val="white"/>
        </w:rPr>
        <w:t>&lt;Document xmlns="urn:i</w:t>
      </w:r>
      <w:r w:rsidR="00C969B5">
        <w:rPr>
          <w:highlight w:val="white"/>
        </w:rPr>
        <w:t>so:std:iso:20022:tech:xsd:</w:t>
      </w:r>
      <w:r w:rsidRPr="0084105D">
        <w:rPr>
          <w:highlight w:val="white"/>
        </w:rPr>
        <w:t>seev.048.001.01" xmlns:xsi="http://www.w3.org/2001/XMLSchema-instance"&gt;</w:t>
      </w:r>
    </w:p>
    <w:p w14:paraId="32433394" w14:textId="206A4ADB" w:rsidR="0084105D" w:rsidRPr="0084105D" w:rsidRDefault="0084105D" w:rsidP="0084105D">
      <w:pPr>
        <w:pStyle w:val="XMLCode"/>
        <w:tabs>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s>
        <w:rPr>
          <w:highlight w:val="white"/>
        </w:rPr>
      </w:pPr>
      <w:r w:rsidRPr="0084105D">
        <w:rPr>
          <w:highlight w:val="white"/>
        </w:rPr>
        <w:tab/>
        <w:t>&lt;ShrhldrIdDsclsrRspnCxlAdvc&gt;</w:t>
      </w:r>
      <w:r>
        <w:rPr>
          <w:highlight w:val="white"/>
        </w:rPr>
        <w:tab/>
      </w:r>
      <w:r>
        <w:rPr>
          <w:highlight w:val="white"/>
        </w:rPr>
        <w:tab/>
      </w:r>
      <w:r>
        <w:rPr>
          <w:highlight w:val="white"/>
        </w:rPr>
        <w:tab/>
      </w:r>
    </w:p>
    <w:p w14:paraId="571E7607" w14:textId="77777777" w:rsidR="0084105D" w:rsidRPr="0084105D" w:rsidRDefault="0084105D" w:rsidP="0084105D">
      <w:pPr>
        <w:pStyle w:val="XMLCode"/>
        <w:rPr>
          <w:highlight w:val="white"/>
        </w:rPr>
      </w:pPr>
      <w:r w:rsidRPr="0084105D">
        <w:rPr>
          <w:highlight w:val="white"/>
        </w:rPr>
        <w:tab/>
      </w:r>
      <w:r w:rsidRPr="0084105D">
        <w:rPr>
          <w:highlight w:val="white"/>
        </w:rPr>
        <w:tab/>
        <w:t>&lt;DsclsrRspnId&gt;DISCLRESP0006&lt;/DsclsrRspnId&gt;</w:t>
      </w:r>
    </w:p>
    <w:p w14:paraId="46A2CC66"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E88476F"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&lt;IssrDsclsrReqId&gt;ISUA-DISCL-2019-0001&lt;/IssrDsclsrReqId&gt;</w:t>
      </w:r>
    </w:p>
    <w:p w14:paraId="7D295A1E"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&lt;FinInstrmId&gt;</w:t>
      </w:r>
    </w:p>
    <w:p w14:paraId="3673273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&lt;ISIN&gt;BE7876543087&lt;/ISIN&gt;</w:t>
      </w:r>
    </w:p>
    <w:p w14:paraId="7AB41543" w14:textId="77777777" w:rsidR="0084105D" w:rsidRPr="0084105D" w:rsidRDefault="0084105D" w:rsidP="0084105D">
      <w:pPr>
        <w:pStyle w:val="XMLCode"/>
        <w:rPr>
          <w:highlight w:val="white"/>
        </w:rPr>
      </w:pPr>
      <w:r w:rsidRPr="0084105D">
        <w:rPr>
          <w:highlight w:val="white"/>
        </w:rPr>
        <w:lastRenderedPageBreak/>
        <w:tab/>
      </w:r>
      <w:r w:rsidRPr="0084105D">
        <w:rPr>
          <w:highlight w:val="white"/>
        </w:rPr>
        <w:tab/>
      </w:r>
      <w:r w:rsidRPr="0084105D">
        <w:rPr>
          <w:highlight w:val="white"/>
        </w:rPr>
        <w:tab/>
        <w:t>&lt;/FinInstrmId&gt;</w:t>
      </w:r>
    </w:p>
    <w:p w14:paraId="69A09297"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50249062"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5C3DE2A"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r>
      <w:r w:rsidRPr="0084105D">
        <w:rPr>
          <w:highlight w:val="white"/>
        </w:rPr>
        <w:tab/>
        <w:t>&lt;Dt&gt;2019-10-30&lt;/Dt&gt;</w:t>
      </w:r>
    </w:p>
    <w:p w14:paraId="662EAD9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7C5C2B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68CB7F94"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1EA4B32"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7453B5B9"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&lt;Nm&gt;LocalCustody Inc.&lt;/Nm&gt;</w:t>
      </w:r>
    </w:p>
    <w:p w14:paraId="4A6F5E0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2D7670D5"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&lt;LEI&gt;LOALCUST8H675398AM77&lt;/LEI&gt;</w:t>
      </w:r>
    </w:p>
    <w:p w14:paraId="33D369C1"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508CEACD"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4918A492" w14:textId="77777777" w:rsidR="0084105D" w:rsidRPr="0084105D" w:rsidRDefault="0084105D" w:rsidP="0084105D">
      <w:pPr>
        <w:pStyle w:val="XMLCode"/>
        <w:rPr>
          <w:highlight w:val="white"/>
        </w:rPr>
      </w:pPr>
      <w:r w:rsidRPr="0084105D">
        <w:rPr>
          <w:highlight w:val="white"/>
        </w:rPr>
        <w:tab/>
        <w:t>&lt;/ShrhldrIdDsclsrRspnCxlAdvc&gt;</w:t>
      </w:r>
    </w:p>
    <w:p w14:paraId="75BB95DD" w14:textId="516E56AB" w:rsidR="00020231" w:rsidRDefault="0084105D" w:rsidP="0084105D">
      <w:pPr>
        <w:pStyle w:val="XMLCode"/>
      </w:pPr>
      <w:r w:rsidRPr="0084105D">
        <w:rPr>
          <w:highlight w:val="white"/>
        </w:rPr>
        <w:t>&lt;/Document&gt;</w:t>
      </w:r>
    </w:p>
    <w:p w14:paraId="38713094" w14:textId="77777777" w:rsidR="00020231" w:rsidRDefault="00020231" w:rsidP="00D33A3F"/>
    <w:p w14:paraId="696169D1" w14:textId="77777777" w:rsidR="00020231" w:rsidRPr="00763757" w:rsidRDefault="00020231" w:rsidP="00D33A3F"/>
    <w:p w14:paraId="43A37742" w14:textId="77777777" w:rsidR="00AD2427" w:rsidRDefault="00AD2427">
      <w:pPr>
        <w:suppressAutoHyphens w:val="0"/>
        <w:spacing w:before="0"/>
      </w:pPr>
      <w:r>
        <w:br w:type="page"/>
      </w:r>
    </w:p>
    <w:p w14:paraId="5483BAD0" w14:textId="3F8ED162" w:rsidR="00D33A3F" w:rsidRPr="00516F3F" w:rsidRDefault="00D33A3F" w:rsidP="00560EA5">
      <w:pPr>
        <w:pStyle w:val="Heading2"/>
      </w:pPr>
      <w:bookmarkStart w:id="34" w:name="_Toc31382636"/>
      <w:r w:rsidRPr="004F2BDC">
        <w:lastRenderedPageBreak/>
        <w:t>ShareholderIdentificationDisclosureResponseStatusAdvice</w:t>
      </w:r>
      <w:r>
        <w:t xml:space="preserve"> - seev.049.001.01</w:t>
      </w:r>
      <w:bookmarkEnd w:id="34"/>
    </w:p>
    <w:p w14:paraId="5CA2A2B7" w14:textId="77777777" w:rsidR="00D33A3F" w:rsidRPr="00D33A3F" w:rsidRDefault="00D33A3F" w:rsidP="00D33A3F">
      <w:pPr>
        <w:rPr>
          <w:highlight w:val="white"/>
        </w:rPr>
      </w:pPr>
    </w:p>
    <w:p w14:paraId="552C0F40" w14:textId="77777777" w:rsidR="003E644B" w:rsidRPr="00020231" w:rsidRDefault="003E644B" w:rsidP="003E644B">
      <w:pPr>
        <w:rPr>
          <w:rStyle w:val="Strong"/>
        </w:rPr>
      </w:pPr>
      <w:r w:rsidRPr="00020231">
        <w:rPr>
          <w:rStyle w:val="Strong"/>
        </w:rPr>
        <w:t>Example 1: Scenario Description</w:t>
      </w:r>
    </w:p>
    <w:p w14:paraId="1651DABA" w14:textId="35D9C040" w:rsidR="003E644B" w:rsidRDefault="003E644B" w:rsidP="003E644B">
      <w:r>
        <w:t>On the 3rd of November, the disclosure response recipient (</w:t>
      </w:r>
      <w:r w:rsidRPr="002C7C54">
        <w:t>RECPBEBBZZZ)</w:t>
      </w:r>
      <w:r>
        <w:t xml:space="preserve"> having receive the </w:t>
      </w:r>
      <w:r w:rsidR="001F7EC0">
        <w:t xml:space="preserve">shareholder identification </w:t>
      </w:r>
      <w:r>
        <w:t xml:space="preserve">disclosure response </w:t>
      </w:r>
      <w:r w:rsidR="001F7EC0">
        <w:t xml:space="preserve">message from the intermediary (INTAFRPP666), the disclosure recipient sends a disclosure response status advice to the intermediary to advise that the response message has been accepted. </w:t>
      </w:r>
    </w:p>
    <w:p w14:paraId="5D40C831" w14:textId="77777777" w:rsidR="003E644B" w:rsidRDefault="003E644B" w:rsidP="003E644B"/>
    <w:p w14:paraId="194CE99A" w14:textId="77777777" w:rsidR="003E644B" w:rsidRPr="00020231" w:rsidRDefault="003E644B" w:rsidP="003E644B">
      <w:pPr>
        <w:rPr>
          <w:rStyle w:val="Strong"/>
        </w:rPr>
      </w:pPr>
      <w:r w:rsidRPr="00020231">
        <w:rPr>
          <w:rStyle w:val="Strong"/>
        </w:rPr>
        <w:t>Message Instance (with application header)</w:t>
      </w:r>
    </w:p>
    <w:p w14:paraId="36AA7EB4" w14:textId="4DA39A82" w:rsidR="003E644B" w:rsidRPr="00D33A3F" w:rsidRDefault="003E644B" w:rsidP="003E644B">
      <w:pPr>
        <w:pStyle w:val="XMLCode"/>
        <w:rPr>
          <w:highlight w:val="white"/>
        </w:rPr>
      </w:pPr>
      <w:r w:rsidRPr="00D33A3F">
        <w:rPr>
          <w:highlight w:val="white"/>
        </w:rPr>
        <w:t>&lt;AppHdr xmlns="urn:iso:std:iso:20022:tech:xsd:head.001.001.0</w:t>
      </w:r>
      <w:r w:rsidR="0020472B">
        <w:rPr>
          <w:highlight w:val="white"/>
        </w:rPr>
        <w:t>2</w:t>
      </w:r>
      <w:r w:rsidRPr="00D33A3F">
        <w:rPr>
          <w:highlight w:val="white"/>
        </w:rPr>
        <w:t>" xmlns:n1="http://www.w3.org/2000/09/xmldsig#"&gt;</w:t>
      </w:r>
    </w:p>
    <w:p w14:paraId="45CB9D5A" w14:textId="77777777" w:rsidR="003E644B" w:rsidRPr="00D33A3F" w:rsidRDefault="003E644B" w:rsidP="003E644B">
      <w:pPr>
        <w:pStyle w:val="XMLCode"/>
        <w:rPr>
          <w:highlight w:val="white"/>
        </w:rPr>
      </w:pPr>
      <w:r w:rsidRPr="00D33A3F">
        <w:rPr>
          <w:highlight w:val="white"/>
        </w:rPr>
        <w:tab/>
        <w:t>&lt;Fr&gt;</w:t>
      </w:r>
    </w:p>
    <w:p w14:paraId="2F6056FE"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1DF62B3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07E38CE9" w14:textId="152554F2"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D33A3F">
        <w:rPr>
          <w:highlight w:val="white"/>
        </w:rPr>
        <w:t xml:space="preserve">RECPBEBBZZZ </w:t>
      </w:r>
      <w:r w:rsidRPr="00D33A3F">
        <w:rPr>
          <w:highlight w:val="white"/>
        </w:rPr>
        <w:t>&lt;/BICFI&gt;</w:t>
      </w:r>
    </w:p>
    <w:p w14:paraId="3FA16A29"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E72847B"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A513780" w14:textId="77777777" w:rsidR="003E644B" w:rsidRPr="00D33A3F" w:rsidRDefault="003E644B" w:rsidP="003E644B">
      <w:pPr>
        <w:pStyle w:val="XMLCode"/>
        <w:rPr>
          <w:highlight w:val="white"/>
        </w:rPr>
      </w:pPr>
      <w:r w:rsidRPr="00D33A3F">
        <w:rPr>
          <w:highlight w:val="white"/>
        </w:rPr>
        <w:tab/>
        <w:t>&lt;/Fr&gt;</w:t>
      </w:r>
    </w:p>
    <w:p w14:paraId="18CB1B05" w14:textId="77777777" w:rsidR="003E644B" w:rsidRPr="00D33A3F" w:rsidRDefault="003E644B" w:rsidP="003E644B">
      <w:pPr>
        <w:pStyle w:val="XMLCode"/>
        <w:rPr>
          <w:highlight w:val="white"/>
        </w:rPr>
      </w:pPr>
      <w:r w:rsidRPr="00D33A3F">
        <w:rPr>
          <w:highlight w:val="white"/>
        </w:rPr>
        <w:tab/>
        <w:t>&lt;To&gt;</w:t>
      </w:r>
    </w:p>
    <w:p w14:paraId="42D8497C"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E87FC8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41EEAE44" w14:textId="6F7E5E45"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1F7EC0">
        <w:rPr>
          <w:highlight w:val="white"/>
        </w:rPr>
        <w:t xml:space="preserve"> </w:t>
      </w:r>
      <w:r w:rsidR="001F7EC0" w:rsidRPr="00D33A3F">
        <w:rPr>
          <w:highlight w:val="white"/>
        </w:rPr>
        <w:t>INTAFRPP666</w:t>
      </w:r>
      <w:r w:rsidR="001F7EC0">
        <w:rPr>
          <w:highlight w:val="white"/>
        </w:rPr>
        <w:t xml:space="preserve"> </w:t>
      </w:r>
      <w:r w:rsidRPr="00D33A3F">
        <w:rPr>
          <w:highlight w:val="white"/>
        </w:rPr>
        <w:t>&lt;/BICFI&gt;</w:t>
      </w:r>
    </w:p>
    <w:p w14:paraId="7CA0329A"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8C23E39"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3ED9E959" w14:textId="77777777" w:rsidR="003E644B" w:rsidRPr="00D33A3F" w:rsidRDefault="003E644B" w:rsidP="003E644B">
      <w:pPr>
        <w:pStyle w:val="XMLCode"/>
        <w:rPr>
          <w:highlight w:val="white"/>
        </w:rPr>
      </w:pPr>
      <w:r w:rsidRPr="00D33A3F">
        <w:rPr>
          <w:highlight w:val="white"/>
        </w:rPr>
        <w:tab/>
        <w:t>&lt;/To&gt;</w:t>
      </w:r>
    </w:p>
    <w:p w14:paraId="48D9D09A" w14:textId="37DF472F" w:rsidR="003E644B" w:rsidRPr="00D33A3F" w:rsidRDefault="003E644B" w:rsidP="003E644B">
      <w:pPr>
        <w:pStyle w:val="XMLCode"/>
        <w:rPr>
          <w:highlight w:val="white"/>
        </w:rPr>
      </w:pPr>
      <w:r w:rsidRPr="00D33A3F">
        <w:rPr>
          <w:highlight w:val="white"/>
        </w:rPr>
        <w:tab/>
        <w:t>&lt;BizMsgIdr&gt;</w:t>
      </w:r>
      <w:r w:rsidR="001F7EC0">
        <w:rPr>
          <w:highlight w:val="white"/>
        </w:rPr>
        <w:t>RECPBE</w:t>
      </w:r>
      <w:r w:rsidRPr="00D33A3F">
        <w:rPr>
          <w:highlight w:val="white"/>
        </w:rPr>
        <w:t>000000001&lt;/BizMsgIdr&gt;</w:t>
      </w:r>
    </w:p>
    <w:p w14:paraId="6724728B" w14:textId="5E31133B" w:rsidR="003E644B" w:rsidRPr="00D33A3F" w:rsidRDefault="003E644B" w:rsidP="003E644B">
      <w:pPr>
        <w:pStyle w:val="XMLCode"/>
        <w:rPr>
          <w:highlight w:val="white"/>
        </w:rPr>
      </w:pPr>
      <w:r>
        <w:rPr>
          <w:highlight w:val="white"/>
        </w:rPr>
        <w:tab/>
        <w:t>&lt;MsgDefIdr&gt;seev.04</w:t>
      </w:r>
      <w:r w:rsidR="001F7EC0">
        <w:rPr>
          <w:highlight w:val="white"/>
        </w:rPr>
        <w:t>9</w:t>
      </w:r>
      <w:r w:rsidRPr="00D33A3F">
        <w:rPr>
          <w:highlight w:val="white"/>
        </w:rPr>
        <w:t>.001.01&lt;/MsgDefIdr&gt;</w:t>
      </w:r>
    </w:p>
    <w:p w14:paraId="7C4B2D16" w14:textId="3E920E6C" w:rsidR="003E644B" w:rsidRPr="00D33A3F" w:rsidRDefault="003E644B" w:rsidP="003E644B">
      <w:pPr>
        <w:pStyle w:val="XMLCode"/>
        <w:rPr>
          <w:highlight w:val="white"/>
        </w:rPr>
      </w:pPr>
      <w:r>
        <w:rPr>
          <w:highlight w:val="white"/>
        </w:rPr>
        <w:tab/>
        <w:t>&lt;CreDt&gt;2019-11-0</w:t>
      </w:r>
      <w:r w:rsidR="001F7EC0">
        <w:rPr>
          <w:highlight w:val="white"/>
        </w:rPr>
        <w:t>3</w:t>
      </w:r>
      <w:r w:rsidRPr="00D33A3F">
        <w:rPr>
          <w:highlight w:val="white"/>
        </w:rPr>
        <w:t>T</w:t>
      </w:r>
      <w:r>
        <w:rPr>
          <w:highlight w:val="white"/>
        </w:rPr>
        <w:t>0</w:t>
      </w:r>
      <w:r w:rsidR="001F7EC0">
        <w:rPr>
          <w:highlight w:val="white"/>
        </w:rPr>
        <w:t>17:00</w:t>
      </w:r>
      <w:r w:rsidRPr="00D33A3F">
        <w:rPr>
          <w:highlight w:val="white"/>
        </w:rPr>
        <w:t>:00Z&lt;/CreDt&gt;</w:t>
      </w:r>
    </w:p>
    <w:p w14:paraId="6B0DA917" w14:textId="77777777" w:rsidR="003E644B" w:rsidRPr="00D33A3F" w:rsidRDefault="003E644B" w:rsidP="003E644B">
      <w:pPr>
        <w:pStyle w:val="XMLCode"/>
      </w:pPr>
      <w:r w:rsidRPr="00D33A3F">
        <w:rPr>
          <w:highlight w:val="white"/>
        </w:rPr>
        <w:t>&lt;/AppHdr&gt;</w:t>
      </w:r>
    </w:p>
    <w:p w14:paraId="1413662F" w14:textId="600254C5" w:rsidR="00AD2427" w:rsidRPr="00AD2427" w:rsidRDefault="00AD2427" w:rsidP="00AD2427">
      <w:pPr>
        <w:pStyle w:val="XMLCode"/>
        <w:rPr>
          <w:highlight w:val="white"/>
        </w:rPr>
      </w:pPr>
      <w:r w:rsidRPr="00AD2427">
        <w:rPr>
          <w:highlight w:val="white"/>
        </w:rPr>
        <w:t>&lt;Document xmlns="urn:i</w:t>
      </w:r>
      <w:r w:rsidR="00C969B5">
        <w:rPr>
          <w:highlight w:val="white"/>
        </w:rPr>
        <w:t>so:std:iso:20022:tech:xsd:</w:t>
      </w:r>
      <w:r w:rsidRPr="00AD2427">
        <w:rPr>
          <w:highlight w:val="white"/>
        </w:rPr>
        <w:t>seev.049.001.01" xmlns:xsi="http://www.w3.org/2001/XMLSchema-instance"&gt;</w:t>
      </w:r>
    </w:p>
    <w:p w14:paraId="4743DB76" w14:textId="77777777" w:rsidR="00AD2427" w:rsidRPr="00AD2427" w:rsidRDefault="00AD2427" w:rsidP="00AD2427">
      <w:pPr>
        <w:pStyle w:val="XMLCode"/>
        <w:rPr>
          <w:highlight w:val="white"/>
        </w:rPr>
      </w:pPr>
      <w:r w:rsidRPr="00AD2427">
        <w:rPr>
          <w:highlight w:val="white"/>
        </w:rPr>
        <w:tab/>
        <w:t>&lt;ShrhldrIdDsclsrRspnStsAdvc&gt;</w:t>
      </w:r>
    </w:p>
    <w:p w14:paraId="11471529" w14:textId="77777777" w:rsidR="00AD2427" w:rsidRPr="00AD2427" w:rsidRDefault="00AD2427" w:rsidP="00AD2427">
      <w:pPr>
        <w:pStyle w:val="XMLCode"/>
        <w:rPr>
          <w:highlight w:val="white"/>
        </w:rPr>
      </w:pPr>
      <w:r w:rsidRPr="00AD2427">
        <w:rPr>
          <w:highlight w:val="white"/>
        </w:rPr>
        <w:tab/>
      </w:r>
      <w:r w:rsidRPr="00AD2427">
        <w:rPr>
          <w:highlight w:val="white"/>
        </w:rPr>
        <w:tab/>
        <w:t>&lt;DsclsrRspnId&gt;a&lt;/DsclsrRspnId&gt;</w:t>
      </w:r>
    </w:p>
    <w:p w14:paraId="6F0390D2"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76D7BAB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&lt;IssrDsclsrReqId&gt;ISUA-DISCL-2019-0001&lt;/IssrDsclsrReqId&gt;</w:t>
      </w:r>
    </w:p>
    <w:p w14:paraId="4D22735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3DAEC1DE"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&lt;ISIN&gt;BE7876543087&lt;/ISIN&gt;</w:t>
      </w:r>
    </w:p>
    <w:p w14:paraId="74503A8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44E19DC3" w14:textId="77777777" w:rsidR="00AD2427" w:rsidRPr="00AD2427" w:rsidRDefault="00AD2427" w:rsidP="00AD2427">
      <w:pPr>
        <w:pStyle w:val="XMLCode"/>
        <w:rPr>
          <w:highlight w:val="white"/>
        </w:rPr>
      </w:pPr>
      <w:r w:rsidRPr="00AD2427">
        <w:rPr>
          <w:highlight w:val="white"/>
        </w:rPr>
        <w:lastRenderedPageBreak/>
        <w:tab/>
      </w:r>
      <w:r w:rsidRPr="00AD2427">
        <w:rPr>
          <w:highlight w:val="white"/>
        </w:rPr>
        <w:tab/>
      </w:r>
      <w:r w:rsidRPr="00AD2427">
        <w:rPr>
          <w:highlight w:val="white"/>
        </w:rPr>
        <w:tab/>
        <w:t>&lt;ShrhldrsDsclsrRcrdDt&gt;</w:t>
      </w:r>
    </w:p>
    <w:p w14:paraId="1E6E2A8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0361DA4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r>
      <w:r w:rsidRPr="00AD2427">
        <w:rPr>
          <w:highlight w:val="white"/>
        </w:rPr>
        <w:tab/>
        <w:t>&lt;Dt&gt;2019-10-30&lt;/Dt&gt;</w:t>
      </w:r>
    </w:p>
    <w:p w14:paraId="5BFFA4D7"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7963BE25"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&lt;/ShrhldrsDsclsrRcrdDt&gt;</w:t>
      </w:r>
    </w:p>
    <w:p w14:paraId="02827CD1"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62FB1CA4"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56869AB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&lt;Nm&gt;LocalCustody Inc.&lt;/Nm&gt;</w:t>
      </w:r>
    </w:p>
    <w:p w14:paraId="04E9645A"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08BB815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&lt;LEI&gt;LOALCUST8H675398AM77&lt;/LEI&gt;</w:t>
      </w:r>
    </w:p>
    <w:p w14:paraId="1C5D229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3C041793"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040948C2"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7338F29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ABFB34B"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&lt;NoSpcfdRsn&gt;NORE&lt;/NoSpcfdRsn&gt;</w:t>
      </w:r>
    </w:p>
    <w:p w14:paraId="574E2AAC"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CC7EDEF"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4CFFE7C7" w14:textId="77777777" w:rsidR="00AD2427" w:rsidRPr="00AD2427" w:rsidRDefault="00AD2427" w:rsidP="00AD2427">
      <w:pPr>
        <w:pStyle w:val="XMLCode"/>
        <w:rPr>
          <w:highlight w:val="white"/>
        </w:rPr>
      </w:pPr>
      <w:r w:rsidRPr="00AD2427">
        <w:rPr>
          <w:highlight w:val="white"/>
        </w:rPr>
        <w:tab/>
        <w:t>&lt;/ShrhldrIdDsclsrRspnStsAdvc&gt;</w:t>
      </w:r>
    </w:p>
    <w:p w14:paraId="4EA114C3" w14:textId="106BA42C" w:rsidR="00D33A3F" w:rsidRDefault="00AD2427" w:rsidP="00AD2427">
      <w:pPr>
        <w:pStyle w:val="XMLCode"/>
      </w:pPr>
      <w:r w:rsidRPr="00AD2427">
        <w:rPr>
          <w:highlight w:val="white"/>
        </w:rPr>
        <w:t>&lt;/Document&gt;</w:t>
      </w:r>
    </w:p>
    <w:p w14:paraId="4EF541E5" w14:textId="1B3FFC38" w:rsidR="00FC66CD" w:rsidRPr="00516F3F" w:rsidRDefault="00C5764F" w:rsidP="004424DC">
      <w:pPr>
        <w:pStyle w:val="Heading1"/>
      </w:pPr>
      <w:bookmarkStart w:id="35" w:name="_Toc31382637"/>
      <w:bookmarkEnd w:id="6"/>
      <w:r>
        <w:lastRenderedPageBreak/>
        <w:t>Revision Record</w:t>
      </w:r>
      <w:bookmarkEnd w:id="35"/>
    </w:p>
    <w:tbl>
      <w:tblPr>
        <w:tblStyle w:val="TableGrid"/>
        <w:tblW w:w="0" w:type="auto"/>
        <w:tblInd w:w="250" w:type="dxa"/>
        <w:tblLook w:val="04A0" w:firstRow="1" w:lastRow="0" w:firstColumn="1" w:lastColumn="0" w:noHBand="0" w:noVBand="1"/>
      </w:tblPr>
      <w:tblGrid>
        <w:gridCol w:w="1134"/>
        <w:gridCol w:w="1418"/>
        <w:gridCol w:w="1842"/>
        <w:gridCol w:w="2934"/>
        <w:gridCol w:w="1939"/>
      </w:tblGrid>
      <w:tr w:rsidR="00C5764F" w14:paraId="6D208453" w14:textId="77777777" w:rsidTr="00D37898">
        <w:tc>
          <w:tcPr>
            <w:tcW w:w="1134" w:type="dxa"/>
            <w:tcBorders>
              <w:top w:val="single" w:sz="4" w:space="0" w:color="auto"/>
              <w:left w:val="single" w:sz="4" w:space="0" w:color="auto"/>
              <w:bottom w:val="single" w:sz="4" w:space="0" w:color="auto"/>
              <w:right w:val="single" w:sz="4" w:space="0" w:color="auto"/>
            </w:tcBorders>
            <w:hideMark/>
          </w:tcPr>
          <w:p w14:paraId="07718242" w14:textId="77777777" w:rsidR="00C5764F" w:rsidRPr="00C5764F" w:rsidRDefault="00C5764F" w:rsidP="00C5764F">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289ECB89" w14:textId="77777777" w:rsidR="00C5764F" w:rsidRPr="00C5764F" w:rsidRDefault="00C5764F" w:rsidP="00C5764F">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6EF30B07" w14:textId="77777777" w:rsidR="00C5764F" w:rsidRPr="00C5764F" w:rsidRDefault="00C5764F" w:rsidP="00C5764F">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7CFAF796" w14:textId="77777777" w:rsidR="00C5764F" w:rsidRPr="00C5764F" w:rsidRDefault="00C5764F" w:rsidP="00C5764F">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42F932D9" w14:textId="77777777" w:rsidR="00C5764F" w:rsidRPr="00C5764F" w:rsidRDefault="00C5764F" w:rsidP="00C5764F">
            <w:pPr>
              <w:pStyle w:val="TableHeading"/>
            </w:pPr>
            <w:r w:rsidRPr="00C5764F">
              <w:t>Section Affected</w:t>
            </w:r>
          </w:p>
        </w:tc>
      </w:tr>
      <w:tr w:rsidR="00C5764F" w14:paraId="3E2C1744" w14:textId="77777777" w:rsidTr="00D37898">
        <w:tc>
          <w:tcPr>
            <w:tcW w:w="1134" w:type="dxa"/>
            <w:tcBorders>
              <w:top w:val="single" w:sz="4" w:space="0" w:color="auto"/>
              <w:left w:val="single" w:sz="4" w:space="0" w:color="auto"/>
              <w:bottom w:val="single" w:sz="4" w:space="0" w:color="auto"/>
              <w:right w:val="single" w:sz="4" w:space="0" w:color="auto"/>
            </w:tcBorders>
          </w:tcPr>
          <w:p w14:paraId="383B4A0D" w14:textId="3E7A0303" w:rsidR="00C5764F" w:rsidRPr="00C5764F" w:rsidRDefault="00C5764F" w:rsidP="00C5764F">
            <w:pPr>
              <w:pStyle w:val="TableText"/>
            </w:pPr>
          </w:p>
        </w:tc>
        <w:tc>
          <w:tcPr>
            <w:tcW w:w="1418" w:type="dxa"/>
            <w:tcBorders>
              <w:top w:val="single" w:sz="4" w:space="0" w:color="auto"/>
              <w:left w:val="single" w:sz="4" w:space="0" w:color="auto"/>
              <w:bottom w:val="single" w:sz="4" w:space="0" w:color="auto"/>
              <w:right w:val="single" w:sz="4" w:space="0" w:color="auto"/>
            </w:tcBorders>
          </w:tcPr>
          <w:p w14:paraId="5594A844" w14:textId="69D25B16" w:rsidR="00C5764F" w:rsidRPr="00C5764F" w:rsidRDefault="00C5764F" w:rsidP="00C5764F">
            <w:pPr>
              <w:pStyle w:val="TableText"/>
            </w:pPr>
          </w:p>
        </w:tc>
        <w:tc>
          <w:tcPr>
            <w:tcW w:w="1842" w:type="dxa"/>
            <w:tcBorders>
              <w:top w:val="single" w:sz="4" w:space="0" w:color="auto"/>
              <w:left w:val="single" w:sz="4" w:space="0" w:color="auto"/>
              <w:bottom w:val="single" w:sz="4" w:space="0" w:color="auto"/>
              <w:right w:val="single" w:sz="4" w:space="0" w:color="auto"/>
            </w:tcBorders>
          </w:tcPr>
          <w:p w14:paraId="430826D9" w14:textId="4BEB830D" w:rsidR="00C5764F" w:rsidRPr="00C5764F" w:rsidRDefault="009A2032" w:rsidP="00C5764F">
            <w:pPr>
              <w:pStyle w:val="TableText"/>
            </w:pPr>
            <w:r>
              <w:t>SWIFT / SMPG</w:t>
            </w:r>
          </w:p>
        </w:tc>
        <w:tc>
          <w:tcPr>
            <w:tcW w:w="2934" w:type="dxa"/>
            <w:tcBorders>
              <w:top w:val="single" w:sz="4" w:space="0" w:color="auto"/>
              <w:left w:val="single" w:sz="4" w:space="0" w:color="auto"/>
              <w:bottom w:val="single" w:sz="4" w:space="0" w:color="auto"/>
              <w:right w:val="single" w:sz="4" w:space="0" w:color="auto"/>
            </w:tcBorders>
          </w:tcPr>
          <w:p w14:paraId="2AC72D1F" w14:textId="125F1636" w:rsidR="00C5764F" w:rsidRPr="00C5764F" w:rsidRDefault="00C5764F" w:rsidP="00C5764F">
            <w:pPr>
              <w:pStyle w:val="TableText"/>
            </w:pPr>
            <w:r>
              <w:t>Edition for SEG review</w:t>
            </w:r>
          </w:p>
        </w:tc>
        <w:tc>
          <w:tcPr>
            <w:tcW w:w="1939" w:type="dxa"/>
            <w:tcBorders>
              <w:top w:val="single" w:sz="4" w:space="0" w:color="auto"/>
              <w:left w:val="single" w:sz="4" w:space="0" w:color="auto"/>
              <w:bottom w:val="single" w:sz="4" w:space="0" w:color="auto"/>
              <w:right w:val="single" w:sz="4" w:space="0" w:color="auto"/>
            </w:tcBorders>
          </w:tcPr>
          <w:p w14:paraId="361AD362" w14:textId="77777777" w:rsidR="00C5764F" w:rsidRPr="00C5764F" w:rsidRDefault="00C5764F" w:rsidP="00C5764F">
            <w:pPr>
              <w:pStyle w:val="TableText"/>
            </w:pPr>
            <w:r w:rsidRPr="00C5764F">
              <w:t>All</w:t>
            </w:r>
          </w:p>
        </w:tc>
      </w:tr>
      <w:tr w:rsidR="00981A05" w14:paraId="7530EABA" w14:textId="77777777" w:rsidTr="00D37898">
        <w:tc>
          <w:tcPr>
            <w:tcW w:w="1134" w:type="dxa"/>
            <w:tcBorders>
              <w:top w:val="single" w:sz="4" w:space="0" w:color="auto"/>
              <w:left w:val="single" w:sz="4" w:space="0" w:color="auto"/>
              <w:bottom w:val="single" w:sz="4" w:space="0" w:color="auto"/>
              <w:right w:val="single" w:sz="4" w:space="0" w:color="auto"/>
            </w:tcBorders>
          </w:tcPr>
          <w:p w14:paraId="57B7A4E1" w14:textId="77777777" w:rsidR="00981A05" w:rsidRPr="00C5764F" w:rsidRDefault="00981A05" w:rsidP="00C5764F">
            <w:pPr>
              <w:pStyle w:val="TableText"/>
            </w:pPr>
          </w:p>
        </w:tc>
        <w:tc>
          <w:tcPr>
            <w:tcW w:w="1418" w:type="dxa"/>
            <w:tcBorders>
              <w:top w:val="single" w:sz="4" w:space="0" w:color="auto"/>
              <w:left w:val="single" w:sz="4" w:space="0" w:color="auto"/>
              <w:bottom w:val="single" w:sz="4" w:space="0" w:color="auto"/>
              <w:right w:val="single" w:sz="4" w:space="0" w:color="auto"/>
            </w:tcBorders>
          </w:tcPr>
          <w:p w14:paraId="3B3D329E" w14:textId="3AA19F0C" w:rsidR="00981A05" w:rsidRPr="00C5764F" w:rsidRDefault="00981A05" w:rsidP="00C5764F">
            <w:pPr>
              <w:pStyle w:val="TableText"/>
            </w:pPr>
            <w:r>
              <w:t>3 Feb 2020</w:t>
            </w:r>
          </w:p>
        </w:tc>
        <w:tc>
          <w:tcPr>
            <w:tcW w:w="1842" w:type="dxa"/>
            <w:tcBorders>
              <w:top w:val="single" w:sz="4" w:space="0" w:color="auto"/>
              <w:left w:val="single" w:sz="4" w:space="0" w:color="auto"/>
              <w:bottom w:val="single" w:sz="4" w:space="0" w:color="auto"/>
              <w:right w:val="single" w:sz="4" w:space="0" w:color="auto"/>
            </w:tcBorders>
          </w:tcPr>
          <w:p w14:paraId="35CB99F0" w14:textId="5CAFCA15" w:rsidR="00981A05" w:rsidRDefault="00981A05" w:rsidP="00C5764F">
            <w:pPr>
              <w:pStyle w:val="TableText"/>
            </w:pPr>
            <w:r>
              <w:t>ISO 20022 RA</w:t>
            </w:r>
          </w:p>
        </w:tc>
        <w:tc>
          <w:tcPr>
            <w:tcW w:w="2934" w:type="dxa"/>
            <w:tcBorders>
              <w:top w:val="single" w:sz="4" w:space="0" w:color="auto"/>
              <w:left w:val="single" w:sz="4" w:space="0" w:color="auto"/>
              <w:bottom w:val="single" w:sz="4" w:space="0" w:color="auto"/>
              <w:right w:val="single" w:sz="4" w:space="0" w:color="auto"/>
            </w:tcBorders>
          </w:tcPr>
          <w:p w14:paraId="5EDD4B0D" w14:textId="4CD2A3F3" w:rsidR="00981A05" w:rsidRDefault="00981A05" w:rsidP="00C5764F">
            <w:pPr>
              <w:pStyle w:val="TableText"/>
            </w:pPr>
            <w:r>
              <w:t>Editing before publication</w:t>
            </w:r>
          </w:p>
        </w:tc>
        <w:tc>
          <w:tcPr>
            <w:tcW w:w="1939" w:type="dxa"/>
            <w:tcBorders>
              <w:top w:val="single" w:sz="4" w:space="0" w:color="auto"/>
              <w:left w:val="single" w:sz="4" w:space="0" w:color="auto"/>
              <w:bottom w:val="single" w:sz="4" w:space="0" w:color="auto"/>
              <w:right w:val="single" w:sz="4" w:space="0" w:color="auto"/>
            </w:tcBorders>
          </w:tcPr>
          <w:p w14:paraId="6A951AC5" w14:textId="3E7A50E6" w:rsidR="00981A05" w:rsidRPr="00C5764F" w:rsidRDefault="00981A05" w:rsidP="00C5764F">
            <w:pPr>
              <w:pStyle w:val="TableText"/>
            </w:pPr>
            <w:r>
              <w:t>All</w:t>
            </w:r>
          </w:p>
        </w:tc>
      </w:tr>
    </w:tbl>
    <w:p w14:paraId="3C855C2D" w14:textId="77777777" w:rsidR="00C5764F" w:rsidRPr="00C5764F" w:rsidRDefault="00C5764F" w:rsidP="00C5764F">
      <w:pPr>
        <w:pStyle w:val="BlockLabel"/>
      </w:pPr>
      <w:r w:rsidRPr="00C5764F">
        <w:t>Disclaimer</w:t>
      </w:r>
    </w:p>
    <w:p w14:paraId="632E0755" w14:textId="77777777" w:rsidR="00C5764F" w:rsidRPr="00C5764F" w:rsidRDefault="00C5764F" w:rsidP="00C5764F">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7DC31AD" w14:textId="77777777" w:rsidR="00C5764F" w:rsidRPr="00C5764F" w:rsidRDefault="00C5764F" w:rsidP="00C5764F">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56AA5F8" w14:textId="77777777" w:rsidR="00C5764F" w:rsidRPr="00C5764F" w:rsidRDefault="00C5764F" w:rsidP="00C5764F">
      <w:pPr>
        <w:pStyle w:val="BlockLabel"/>
      </w:pPr>
      <w:r w:rsidRPr="00C5764F">
        <w:t>Intellectual Property Rights</w:t>
      </w:r>
    </w:p>
    <w:p w14:paraId="50FB3F41" w14:textId="3DFDEF21" w:rsidR="00C5764F" w:rsidRPr="00C5764F" w:rsidRDefault="00C5764F" w:rsidP="00C5764F">
      <w:r w:rsidRPr="00C5764F">
        <w:t>The ISO 20022 MessageDefinitions described in this document were contributed by SWIFT. The ISO 20022 IPR policy is available at www.ISO20022.org &gt; About ISO 20022 &gt; Intellectual Property Rights.</w:t>
      </w:r>
    </w:p>
    <w:p w14:paraId="4EF541EE" w14:textId="77777777" w:rsidR="00DD3851" w:rsidRPr="00516F3F" w:rsidRDefault="00DD3851" w:rsidP="007E56F0">
      <w:pPr>
        <w:pStyle w:val="ListParagraph1"/>
        <w:ind w:left="0"/>
      </w:pPr>
    </w:p>
    <w:sectPr w:rsidR="00DD3851" w:rsidRPr="00516F3F"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12874" w14:textId="77777777" w:rsidR="00F61133" w:rsidRDefault="00F61133" w:rsidP="005A6353">
      <w:r>
        <w:separator/>
      </w:r>
    </w:p>
  </w:endnote>
  <w:endnote w:type="continuationSeparator" w:id="0">
    <w:p w14:paraId="4A576C14" w14:textId="77777777" w:rsidR="00F61133" w:rsidRDefault="00F6113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712E4" w14:textId="77777777" w:rsidR="004B3FD9" w:rsidRDefault="004B3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4244" w14:textId="77777777" w:rsidR="004B3FD9" w:rsidRDefault="004B3FD9"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B3FD9" w14:paraId="4EF54246" w14:textId="77777777" w:rsidTr="00FA65F6">
      <w:trPr>
        <w:cantSplit/>
        <w:trHeight w:hRule="exact" w:val="50"/>
      </w:trPr>
      <w:tc>
        <w:tcPr>
          <w:tcW w:w="9242" w:type="dxa"/>
        </w:tcPr>
        <w:p w14:paraId="4EF54245" w14:textId="77777777" w:rsidR="004B3FD9" w:rsidRDefault="004B3FD9" w:rsidP="005A6353"/>
      </w:tc>
    </w:tr>
  </w:tbl>
  <w:p w14:paraId="4EF54247" w14:textId="77777777" w:rsidR="004B3FD9" w:rsidRDefault="004B3FD9"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0E5BB" w14:textId="77777777" w:rsidR="004B3FD9" w:rsidRDefault="004B3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00310" w14:textId="77777777" w:rsidR="004B3FD9" w:rsidRDefault="004B3FD9"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B3FD9" w14:paraId="71368324" w14:textId="77777777" w:rsidTr="000E2675">
      <w:trPr>
        <w:cantSplit/>
        <w:trHeight w:hRule="exact" w:val="50"/>
      </w:trPr>
      <w:tc>
        <w:tcPr>
          <w:tcW w:w="9242" w:type="dxa"/>
        </w:tcPr>
        <w:p w14:paraId="7AD24F3B" w14:textId="77777777" w:rsidR="004B3FD9" w:rsidRDefault="004B3FD9" w:rsidP="005A6353"/>
      </w:tc>
    </w:tr>
  </w:tbl>
  <w:p w14:paraId="5351EDE5" w14:textId="77777777" w:rsidR="004B3FD9" w:rsidRPr="00BB3079" w:rsidRDefault="004B3FD9"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03E45" w14:textId="77777777" w:rsidR="004B3FD9" w:rsidRDefault="004B3FD9"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4B3FD9" w14:paraId="560D5087" w14:textId="77777777" w:rsidTr="006E0076">
      <w:tc>
        <w:tcPr>
          <w:tcW w:w="4253" w:type="dxa"/>
        </w:tcPr>
        <w:p w14:paraId="4841ABF7" w14:textId="4409080F" w:rsidR="004B3FD9" w:rsidRPr="006E0076" w:rsidRDefault="00F52548" w:rsidP="00D37898">
          <w:pPr>
            <w:pStyle w:val="Footereven"/>
            <w:rPr>
              <w:noProof/>
            </w:rPr>
          </w:pPr>
          <w:r>
            <w:fldChar w:fldCharType="begin"/>
          </w:r>
          <w:r>
            <w:instrText xml:space="preserve"> STYLEREF  "Product Name"  \* MERGEFORMAT </w:instrText>
          </w:r>
          <w:r>
            <w:fldChar w:fldCharType="separate"/>
          </w:r>
          <w:r>
            <w:rPr>
              <w:noProof/>
            </w:rPr>
            <w:t>Shareholder Identification Disclosure</w:t>
          </w:r>
          <w:r>
            <w:rPr>
              <w:noProof/>
            </w:rPr>
            <w:fldChar w:fldCharType="end"/>
          </w:r>
        </w:p>
      </w:tc>
      <w:tc>
        <w:tcPr>
          <w:tcW w:w="567" w:type="dxa"/>
        </w:tcPr>
        <w:p w14:paraId="1A6F06D6" w14:textId="3B7A3A5C" w:rsidR="004B3FD9" w:rsidRDefault="004B3FD9" w:rsidP="000017C4">
          <w:pPr>
            <w:pStyle w:val="Footereven"/>
          </w:pPr>
          <w:r>
            <w:rPr>
              <w:rFonts w:eastAsia="Times"/>
            </w:rPr>
            <w:fldChar w:fldCharType="begin"/>
          </w:r>
          <w:r>
            <w:rPr>
              <w:rFonts w:eastAsia="Times"/>
            </w:rPr>
            <w:instrText xml:space="preserve"> PAGE </w:instrText>
          </w:r>
          <w:r>
            <w:rPr>
              <w:rFonts w:eastAsia="Times"/>
            </w:rPr>
            <w:fldChar w:fldCharType="separate"/>
          </w:r>
          <w:r w:rsidR="00F52548">
            <w:rPr>
              <w:rFonts w:eastAsia="Times"/>
              <w:noProof/>
            </w:rPr>
            <w:t>2</w:t>
          </w:r>
          <w:r>
            <w:rPr>
              <w:rFonts w:eastAsia="Times"/>
            </w:rPr>
            <w:fldChar w:fldCharType="end"/>
          </w:r>
        </w:p>
      </w:tc>
      <w:tc>
        <w:tcPr>
          <w:tcW w:w="4394" w:type="dxa"/>
        </w:tcPr>
        <w:p w14:paraId="30660CFF" w14:textId="1D5261EE" w:rsidR="004B3FD9" w:rsidRDefault="004B3FD9" w:rsidP="000660F4">
          <w:pPr>
            <w:pStyle w:val="Footereven"/>
            <w:tabs>
              <w:tab w:val="center" w:pos="2197"/>
              <w:tab w:val="right" w:pos="4394"/>
            </w:tabs>
          </w:pPr>
          <w:r>
            <w:tab/>
          </w:r>
          <w:r>
            <w:tab/>
          </w:r>
          <w:r w:rsidR="00F52548">
            <w:fldChar w:fldCharType="begin"/>
          </w:r>
          <w:r w:rsidR="00F52548">
            <w:instrText xml:space="preserve"> STYLEREF  "Release date"  \* MERGEFORMAT </w:instrText>
          </w:r>
          <w:r w:rsidR="00F52548">
            <w:fldChar w:fldCharType="separate"/>
          </w:r>
          <w:r w:rsidR="00F52548">
            <w:rPr>
              <w:noProof/>
            </w:rPr>
            <w:t>February 2020</w:t>
          </w:r>
          <w:r w:rsidR="00F52548">
            <w:rPr>
              <w:noProof/>
            </w:rPr>
            <w:fldChar w:fldCharType="end"/>
          </w:r>
        </w:p>
      </w:tc>
    </w:tr>
  </w:tbl>
  <w:p w14:paraId="57D7263B" w14:textId="77777777" w:rsidR="004B3FD9" w:rsidRPr="000017C4" w:rsidRDefault="004B3FD9"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58B4D" w14:textId="77777777" w:rsidR="00F61133" w:rsidRDefault="00F61133" w:rsidP="005A6353">
      <w:r>
        <w:separator/>
      </w:r>
    </w:p>
  </w:footnote>
  <w:footnote w:type="continuationSeparator" w:id="0">
    <w:p w14:paraId="3EB791C0" w14:textId="77777777" w:rsidR="00F61133" w:rsidRDefault="00F61133"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4240" w14:textId="77777777" w:rsidR="004B3FD9" w:rsidRDefault="004B3FD9"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B3FD9" w14:paraId="4EF54242" w14:textId="77777777" w:rsidTr="006864CC">
      <w:trPr>
        <w:cantSplit/>
        <w:trHeight w:hRule="exact" w:val="50"/>
      </w:trPr>
      <w:tc>
        <w:tcPr>
          <w:tcW w:w="9242" w:type="dxa"/>
        </w:tcPr>
        <w:p w14:paraId="4EF54241" w14:textId="77777777" w:rsidR="004B3FD9" w:rsidRDefault="004B3FD9" w:rsidP="005A6353"/>
      </w:tc>
    </w:tr>
  </w:tbl>
  <w:p w14:paraId="4EF54243" w14:textId="77777777" w:rsidR="004B3FD9" w:rsidRDefault="004B3FD9"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E757C" w14:textId="77777777" w:rsidR="004B3FD9" w:rsidRDefault="004B3F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4B3FD9" w14:paraId="4EF5424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8" w14:textId="78082A38" w:rsidR="004B3FD9" w:rsidRDefault="004B3FD9"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9" w14:textId="77777777" w:rsidR="004B3FD9" w:rsidRDefault="004B3FD9" w:rsidP="005A6353">
          <w:pPr>
            <w:pStyle w:val="Header"/>
            <w:rPr>
              <w:lang w:val="fr-BE"/>
            </w:rPr>
          </w:pPr>
        </w:p>
        <w:p w14:paraId="4EF5424A" w14:textId="77777777" w:rsidR="004B3FD9" w:rsidRDefault="004B3FD9" w:rsidP="005A6353">
          <w:pPr>
            <w:pStyle w:val="Header"/>
            <w:rPr>
              <w:lang w:val="fr-BE"/>
            </w:rPr>
          </w:pPr>
        </w:p>
        <w:p w14:paraId="4EF5424B" w14:textId="77777777" w:rsidR="004B3FD9" w:rsidRDefault="004B3FD9" w:rsidP="005A6353">
          <w:pPr>
            <w:pStyle w:val="Header"/>
            <w:rPr>
              <w:lang w:val="fr-BE"/>
            </w:rPr>
          </w:pPr>
        </w:p>
      </w:tc>
    </w:tr>
  </w:tbl>
  <w:p w14:paraId="4EF5424D" w14:textId="77777777" w:rsidR="004B3FD9" w:rsidRPr="00237847" w:rsidRDefault="004B3FD9"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DC4F0" w14:textId="77777777" w:rsidR="004B3FD9" w:rsidRDefault="004B3FD9" w:rsidP="00282FC2">
    <w:pPr>
      <w:pStyle w:val="Headereven"/>
    </w:pPr>
    <w:r>
      <w:t>&lt;Product name&gt; - &lt;Release number&gt;</w:t>
    </w:r>
    <w:r>
      <w:tab/>
    </w:r>
    <w:r w:rsidR="00F52548">
      <w:fldChar w:fldCharType="begin"/>
    </w:r>
    <w:r w:rsidR="00F52548">
      <w:instrText xml:space="preserve"> DOCPROPERTY  Confidentiality  \* MERGEFORMAT </w:instrText>
    </w:r>
    <w:r w:rsidR="00F52548">
      <w:fldChar w:fldCharType="separate"/>
    </w:r>
    <w:r w:rsidRPr="002B4963">
      <w:rPr>
        <w:color w:val="008000"/>
      </w:rPr>
      <w:t>&lt;CONFIDENTIALITY&gt;</w:t>
    </w:r>
    <w:r w:rsidR="00F52548">
      <w:rPr>
        <w:color w:val="008000"/>
      </w:rPr>
      <w:fldChar w:fldCharType="end"/>
    </w:r>
    <w:r w:rsidRPr="00282FC2">
      <w:rPr>
        <w:color w:val="008000"/>
      </w:rPr>
      <w:t xml:space="preserve"> - </w:t>
    </w:r>
    <w:r w:rsidR="00F52548">
      <w:fldChar w:fldCharType="begin"/>
    </w:r>
    <w:r w:rsidR="00F52548">
      <w:instrText xml:space="preserve"> DOCPROPERTY  "Revision status"  \* MERGEFORMAT </w:instrText>
    </w:r>
    <w:r w:rsidR="00F52548">
      <w:fldChar w:fldCharType="separate"/>
    </w:r>
    <w:r w:rsidRPr="002B4963">
      <w:rPr>
        <w:color w:val="008000"/>
      </w:rPr>
      <w:t>&lt;REVISION STATUS&gt;</w:t>
    </w:r>
    <w:r w:rsidR="00F52548">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B3FD9" w14:paraId="5CDAF7CE" w14:textId="77777777" w:rsidTr="000E2675">
      <w:trPr>
        <w:cantSplit/>
        <w:trHeight w:hRule="exact" w:val="50"/>
      </w:trPr>
      <w:tc>
        <w:tcPr>
          <w:tcW w:w="9242" w:type="dxa"/>
        </w:tcPr>
        <w:p w14:paraId="20C91297" w14:textId="77777777" w:rsidR="004B3FD9" w:rsidRDefault="004B3FD9" w:rsidP="005A6353"/>
      </w:tc>
    </w:tr>
  </w:tbl>
  <w:p w14:paraId="57618894" w14:textId="77777777" w:rsidR="004B3FD9" w:rsidRDefault="004B3FD9"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8033" w14:textId="77777777" w:rsidR="004B3FD9" w:rsidRDefault="004B3FD9" w:rsidP="00C331E3">
    <w:pPr>
      <w:pStyle w:val="Headerodd"/>
      <w:pBdr>
        <w:bottom w:val="double" w:sz="4" w:space="1" w:color="auto"/>
      </w:pBdr>
      <w:spacing w:before="120" w:line="240" w:lineRule="atLeast"/>
    </w:pPr>
  </w:p>
  <w:p w14:paraId="39360E8D" w14:textId="670698A7" w:rsidR="004B3FD9" w:rsidRDefault="00F52548"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4B3FD9">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426D" w14:textId="77777777" w:rsidR="004B3FD9" w:rsidRDefault="004B3FD9" w:rsidP="00E20C1F">
    <w:pPr>
      <w:pStyle w:val="Headerodd"/>
      <w:pBdr>
        <w:bottom w:val="double" w:sz="4" w:space="1" w:color="auto"/>
      </w:pBdr>
      <w:spacing w:line="240" w:lineRule="atLeast"/>
    </w:pPr>
  </w:p>
  <w:p w14:paraId="4EF5426E" w14:textId="67D214AC" w:rsidR="004B3FD9" w:rsidRDefault="00F52548"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4B3FD9">
      <w:rPr>
        <w:noProof/>
      </w:rPr>
      <w:tab/>
    </w:r>
    <w:r>
      <w:fldChar w:fldCharType="begin"/>
    </w:r>
    <w:r>
      <w:instrText xml:space="preserve"> STYLEREF  "Heading 1"  \* MERGEFORMAT </w:instrText>
    </w:r>
    <w:r>
      <w:fldChar w:fldCharType="separate"/>
    </w:r>
    <w:r>
      <w:rPr>
        <w:noProof/>
      </w:rPr>
      <w:t>Business Examples</w:t>
    </w:r>
    <w:r>
      <w:rPr>
        <w:noProof/>
      </w:rPr>
      <w:fldChar w:fldCharType="end"/>
    </w:r>
  </w:p>
  <w:p w14:paraId="4EF5426F" w14:textId="77777777" w:rsidR="004B3FD9" w:rsidRDefault="004B3FD9"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9"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7"/>
  </w:num>
  <w:num w:numId="2">
    <w:abstractNumId w:val="16"/>
  </w:num>
  <w:num w:numId="3">
    <w:abstractNumId w:val="12"/>
  </w:num>
  <w:num w:numId="4">
    <w:abstractNumId w:val="18"/>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3"/>
  </w:num>
  <w:num w:numId="14">
    <w:abstractNumId w:val="19"/>
  </w:num>
  <w:num w:numId="15">
    <w:abstractNumId w:val="2"/>
  </w:num>
  <w:num w:numId="16">
    <w:abstractNumId w:val="10"/>
  </w:num>
  <w:num w:numId="17">
    <w:abstractNumId w:val="9"/>
  </w:num>
  <w:num w:numId="18">
    <w:abstractNumId w:val="11"/>
  </w:num>
  <w:num w:numId="19">
    <w:abstractNumId w:val="15"/>
  </w:num>
  <w:num w:numId="20">
    <w:abstractNumId w:val="14"/>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TTRE Jacques">
    <w15:presenceInfo w15:providerId="None" w15:userId="LITTRE Jacqu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963"/>
    <w:rsid w:val="000017C4"/>
    <w:rsid w:val="0000191D"/>
    <w:rsid w:val="00001AC8"/>
    <w:rsid w:val="00002EE3"/>
    <w:rsid w:val="0000764E"/>
    <w:rsid w:val="00012387"/>
    <w:rsid w:val="00015569"/>
    <w:rsid w:val="00020231"/>
    <w:rsid w:val="00021790"/>
    <w:rsid w:val="00022175"/>
    <w:rsid w:val="00022528"/>
    <w:rsid w:val="00024DD6"/>
    <w:rsid w:val="00026814"/>
    <w:rsid w:val="00027C67"/>
    <w:rsid w:val="000332E6"/>
    <w:rsid w:val="00033355"/>
    <w:rsid w:val="000353A8"/>
    <w:rsid w:val="0004007E"/>
    <w:rsid w:val="000408B1"/>
    <w:rsid w:val="00043FDC"/>
    <w:rsid w:val="00050F1F"/>
    <w:rsid w:val="000579C1"/>
    <w:rsid w:val="000612B5"/>
    <w:rsid w:val="00061661"/>
    <w:rsid w:val="00064E57"/>
    <w:rsid w:val="000660F4"/>
    <w:rsid w:val="00071606"/>
    <w:rsid w:val="00071EBD"/>
    <w:rsid w:val="00072427"/>
    <w:rsid w:val="00074109"/>
    <w:rsid w:val="00074DDF"/>
    <w:rsid w:val="00076D76"/>
    <w:rsid w:val="000775D4"/>
    <w:rsid w:val="00077A6B"/>
    <w:rsid w:val="0008028F"/>
    <w:rsid w:val="000851E4"/>
    <w:rsid w:val="0008688D"/>
    <w:rsid w:val="000877E0"/>
    <w:rsid w:val="000906F7"/>
    <w:rsid w:val="00095809"/>
    <w:rsid w:val="00095EC5"/>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6D2"/>
    <w:rsid w:val="000D5FC4"/>
    <w:rsid w:val="000E1E40"/>
    <w:rsid w:val="000E1EA4"/>
    <w:rsid w:val="000E2675"/>
    <w:rsid w:val="000E3841"/>
    <w:rsid w:val="000E53BB"/>
    <w:rsid w:val="000E5626"/>
    <w:rsid w:val="000E7A5E"/>
    <w:rsid w:val="000F48CC"/>
    <w:rsid w:val="000F4B1B"/>
    <w:rsid w:val="000F7FE0"/>
    <w:rsid w:val="0010237A"/>
    <w:rsid w:val="0010372E"/>
    <w:rsid w:val="0011062C"/>
    <w:rsid w:val="00115C9D"/>
    <w:rsid w:val="00120821"/>
    <w:rsid w:val="00122B75"/>
    <w:rsid w:val="001254AA"/>
    <w:rsid w:val="00132FF7"/>
    <w:rsid w:val="00133F0B"/>
    <w:rsid w:val="0013688E"/>
    <w:rsid w:val="00137EB4"/>
    <w:rsid w:val="001434FC"/>
    <w:rsid w:val="0014371E"/>
    <w:rsid w:val="001447BA"/>
    <w:rsid w:val="00144B7A"/>
    <w:rsid w:val="00146CCB"/>
    <w:rsid w:val="001470F2"/>
    <w:rsid w:val="00147F37"/>
    <w:rsid w:val="00150B5D"/>
    <w:rsid w:val="00155640"/>
    <w:rsid w:val="00165005"/>
    <w:rsid w:val="00165A7B"/>
    <w:rsid w:val="001703A8"/>
    <w:rsid w:val="0017372E"/>
    <w:rsid w:val="001744B1"/>
    <w:rsid w:val="00176D27"/>
    <w:rsid w:val="001834B7"/>
    <w:rsid w:val="001841D7"/>
    <w:rsid w:val="00184FF4"/>
    <w:rsid w:val="001876E4"/>
    <w:rsid w:val="00195758"/>
    <w:rsid w:val="00197DF2"/>
    <w:rsid w:val="001A1EE0"/>
    <w:rsid w:val="001A2619"/>
    <w:rsid w:val="001A43DE"/>
    <w:rsid w:val="001A46C4"/>
    <w:rsid w:val="001C1507"/>
    <w:rsid w:val="001C23B2"/>
    <w:rsid w:val="001C280A"/>
    <w:rsid w:val="001C5B21"/>
    <w:rsid w:val="001D7165"/>
    <w:rsid w:val="001E0F49"/>
    <w:rsid w:val="001E1ED4"/>
    <w:rsid w:val="001E3726"/>
    <w:rsid w:val="001E3863"/>
    <w:rsid w:val="001E571F"/>
    <w:rsid w:val="001E6C2F"/>
    <w:rsid w:val="001E7ECC"/>
    <w:rsid w:val="001F3010"/>
    <w:rsid w:val="001F5B47"/>
    <w:rsid w:val="001F5BB3"/>
    <w:rsid w:val="001F7EC0"/>
    <w:rsid w:val="00200AD6"/>
    <w:rsid w:val="00200C0C"/>
    <w:rsid w:val="00201F40"/>
    <w:rsid w:val="00202218"/>
    <w:rsid w:val="00203EB9"/>
    <w:rsid w:val="0020472B"/>
    <w:rsid w:val="002070D4"/>
    <w:rsid w:val="00207934"/>
    <w:rsid w:val="00207F00"/>
    <w:rsid w:val="00214D55"/>
    <w:rsid w:val="00215351"/>
    <w:rsid w:val="0021752D"/>
    <w:rsid w:val="0021786C"/>
    <w:rsid w:val="00221872"/>
    <w:rsid w:val="00221C92"/>
    <w:rsid w:val="00222090"/>
    <w:rsid w:val="00223ABE"/>
    <w:rsid w:val="002240CE"/>
    <w:rsid w:val="00225DE5"/>
    <w:rsid w:val="00227D5F"/>
    <w:rsid w:val="00233B18"/>
    <w:rsid w:val="0023645B"/>
    <w:rsid w:val="00236C6A"/>
    <w:rsid w:val="00237847"/>
    <w:rsid w:val="00237A07"/>
    <w:rsid w:val="00241336"/>
    <w:rsid w:val="002438E8"/>
    <w:rsid w:val="00243E68"/>
    <w:rsid w:val="00245307"/>
    <w:rsid w:val="00246684"/>
    <w:rsid w:val="00246AF9"/>
    <w:rsid w:val="00246C22"/>
    <w:rsid w:val="002509E5"/>
    <w:rsid w:val="00251978"/>
    <w:rsid w:val="00253D9C"/>
    <w:rsid w:val="00253FEC"/>
    <w:rsid w:val="002555E2"/>
    <w:rsid w:val="00256BEE"/>
    <w:rsid w:val="002616B5"/>
    <w:rsid w:val="002626DA"/>
    <w:rsid w:val="002701E6"/>
    <w:rsid w:val="0027190E"/>
    <w:rsid w:val="00271FE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2E13"/>
    <w:rsid w:val="002B48DB"/>
    <w:rsid w:val="002B4963"/>
    <w:rsid w:val="002B7389"/>
    <w:rsid w:val="002C07DF"/>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4338"/>
    <w:rsid w:val="0030697D"/>
    <w:rsid w:val="00307BA0"/>
    <w:rsid w:val="00307F6D"/>
    <w:rsid w:val="0031124A"/>
    <w:rsid w:val="00312565"/>
    <w:rsid w:val="00313CEB"/>
    <w:rsid w:val="00317B6B"/>
    <w:rsid w:val="00323B78"/>
    <w:rsid w:val="003276C8"/>
    <w:rsid w:val="0033406B"/>
    <w:rsid w:val="003355DB"/>
    <w:rsid w:val="00340C02"/>
    <w:rsid w:val="0034350E"/>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7A3E"/>
    <w:rsid w:val="00387D4D"/>
    <w:rsid w:val="00390C64"/>
    <w:rsid w:val="00390DE2"/>
    <w:rsid w:val="003910D0"/>
    <w:rsid w:val="00391B65"/>
    <w:rsid w:val="0039527E"/>
    <w:rsid w:val="0039572A"/>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0F8A"/>
    <w:rsid w:val="003D1038"/>
    <w:rsid w:val="003D18C9"/>
    <w:rsid w:val="003D5C0E"/>
    <w:rsid w:val="003D7590"/>
    <w:rsid w:val="003E4C38"/>
    <w:rsid w:val="003E4D53"/>
    <w:rsid w:val="003E5171"/>
    <w:rsid w:val="003E644B"/>
    <w:rsid w:val="003F3047"/>
    <w:rsid w:val="003F4CE9"/>
    <w:rsid w:val="003F570F"/>
    <w:rsid w:val="00400887"/>
    <w:rsid w:val="004035AD"/>
    <w:rsid w:val="00404F55"/>
    <w:rsid w:val="00406CB3"/>
    <w:rsid w:val="00407A28"/>
    <w:rsid w:val="00407CD4"/>
    <w:rsid w:val="004141B9"/>
    <w:rsid w:val="00416EB7"/>
    <w:rsid w:val="00422A04"/>
    <w:rsid w:val="00423208"/>
    <w:rsid w:val="0042596A"/>
    <w:rsid w:val="004273E5"/>
    <w:rsid w:val="00427DE3"/>
    <w:rsid w:val="00431339"/>
    <w:rsid w:val="00436476"/>
    <w:rsid w:val="00437ED1"/>
    <w:rsid w:val="004424DC"/>
    <w:rsid w:val="004445E7"/>
    <w:rsid w:val="00445638"/>
    <w:rsid w:val="00445A24"/>
    <w:rsid w:val="0045140F"/>
    <w:rsid w:val="004520C2"/>
    <w:rsid w:val="00452B93"/>
    <w:rsid w:val="004537B2"/>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96749"/>
    <w:rsid w:val="004A518B"/>
    <w:rsid w:val="004A5404"/>
    <w:rsid w:val="004A7F3C"/>
    <w:rsid w:val="004B0ADF"/>
    <w:rsid w:val="004B11D1"/>
    <w:rsid w:val="004B133A"/>
    <w:rsid w:val="004B27F1"/>
    <w:rsid w:val="004B306C"/>
    <w:rsid w:val="004B3FD9"/>
    <w:rsid w:val="004B4842"/>
    <w:rsid w:val="004B6255"/>
    <w:rsid w:val="004B6E52"/>
    <w:rsid w:val="004B73DE"/>
    <w:rsid w:val="004C2603"/>
    <w:rsid w:val="004C2D9C"/>
    <w:rsid w:val="004C3457"/>
    <w:rsid w:val="004C6828"/>
    <w:rsid w:val="004C7075"/>
    <w:rsid w:val="004C762B"/>
    <w:rsid w:val="004D01EB"/>
    <w:rsid w:val="004D6A21"/>
    <w:rsid w:val="004D6A61"/>
    <w:rsid w:val="004E247E"/>
    <w:rsid w:val="004E2775"/>
    <w:rsid w:val="004E508A"/>
    <w:rsid w:val="004E5194"/>
    <w:rsid w:val="004E7565"/>
    <w:rsid w:val="004F2BDC"/>
    <w:rsid w:val="004F3C56"/>
    <w:rsid w:val="004F5419"/>
    <w:rsid w:val="004F717E"/>
    <w:rsid w:val="004F7F9F"/>
    <w:rsid w:val="0050332A"/>
    <w:rsid w:val="00504C0E"/>
    <w:rsid w:val="00506499"/>
    <w:rsid w:val="00510A1D"/>
    <w:rsid w:val="00515B5E"/>
    <w:rsid w:val="00516F3F"/>
    <w:rsid w:val="005176EA"/>
    <w:rsid w:val="00517AD5"/>
    <w:rsid w:val="00520C74"/>
    <w:rsid w:val="005210B1"/>
    <w:rsid w:val="00522923"/>
    <w:rsid w:val="005243D5"/>
    <w:rsid w:val="0052573B"/>
    <w:rsid w:val="00526C98"/>
    <w:rsid w:val="0052733C"/>
    <w:rsid w:val="005414BF"/>
    <w:rsid w:val="00541D70"/>
    <w:rsid w:val="00542BA6"/>
    <w:rsid w:val="00543CAD"/>
    <w:rsid w:val="00546DC3"/>
    <w:rsid w:val="00556B7D"/>
    <w:rsid w:val="00560EA5"/>
    <w:rsid w:val="0056101C"/>
    <w:rsid w:val="005627F5"/>
    <w:rsid w:val="005633B5"/>
    <w:rsid w:val="00566324"/>
    <w:rsid w:val="00566678"/>
    <w:rsid w:val="00572875"/>
    <w:rsid w:val="00580123"/>
    <w:rsid w:val="00583733"/>
    <w:rsid w:val="00583C12"/>
    <w:rsid w:val="005844D6"/>
    <w:rsid w:val="00584DCD"/>
    <w:rsid w:val="00584FAE"/>
    <w:rsid w:val="00587EB1"/>
    <w:rsid w:val="00590B92"/>
    <w:rsid w:val="00592CE2"/>
    <w:rsid w:val="005930E4"/>
    <w:rsid w:val="0059570F"/>
    <w:rsid w:val="00595A64"/>
    <w:rsid w:val="0059725E"/>
    <w:rsid w:val="005A1FD7"/>
    <w:rsid w:val="005A5116"/>
    <w:rsid w:val="005A6353"/>
    <w:rsid w:val="005A756E"/>
    <w:rsid w:val="005B39A5"/>
    <w:rsid w:val="005C079E"/>
    <w:rsid w:val="005C1A2A"/>
    <w:rsid w:val="005C4C2A"/>
    <w:rsid w:val="005C7AFC"/>
    <w:rsid w:val="005D0E5B"/>
    <w:rsid w:val="005D0EDB"/>
    <w:rsid w:val="005D2228"/>
    <w:rsid w:val="005D429E"/>
    <w:rsid w:val="005D6EE8"/>
    <w:rsid w:val="005D763C"/>
    <w:rsid w:val="005D78D6"/>
    <w:rsid w:val="005E10B6"/>
    <w:rsid w:val="005E34A3"/>
    <w:rsid w:val="005E5087"/>
    <w:rsid w:val="005E59C1"/>
    <w:rsid w:val="005F1803"/>
    <w:rsid w:val="005F2A35"/>
    <w:rsid w:val="005F3B5D"/>
    <w:rsid w:val="005F6318"/>
    <w:rsid w:val="005F69D6"/>
    <w:rsid w:val="005F7907"/>
    <w:rsid w:val="0060053A"/>
    <w:rsid w:val="006006EA"/>
    <w:rsid w:val="00601CA1"/>
    <w:rsid w:val="006022D3"/>
    <w:rsid w:val="00602440"/>
    <w:rsid w:val="00605282"/>
    <w:rsid w:val="006076DF"/>
    <w:rsid w:val="0061046B"/>
    <w:rsid w:val="00612AEB"/>
    <w:rsid w:val="00614957"/>
    <w:rsid w:val="00617B2D"/>
    <w:rsid w:val="006222A1"/>
    <w:rsid w:val="00632938"/>
    <w:rsid w:val="00633D49"/>
    <w:rsid w:val="0063452A"/>
    <w:rsid w:val="006350A5"/>
    <w:rsid w:val="00636498"/>
    <w:rsid w:val="006367CC"/>
    <w:rsid w:val="0063697A"/>
    <w:rsid w:val="006378F6"/>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311"/>
    <w:rsid w:val="00673863"/>
    <w:rsid w:val="00674C06"/>
    <w:rsid w:val="00675EAE"/>
    <w:rsid w:val="00677677"/>
    <w:rsid w:val="006821EA"/>
    <w:rsid w:val="006853A8"/>
    <w:rsid w:val="006864CC"/>
    <w:rsid w:val="0069044F"/>
    <w:rsid w:val="00690EB8"/>
    <w:rsid w:val="00691B49"/>
    <w:rsid w:val="00696CAB"/>
    <w:rsid w:val="00696E65"/>
    <w:rsid w:val="00696E8D"/>
    <w:rsid w:val="006A01A4"/>
    <w:rsid w:val="006A33D6"/>
    <w:rsid w:val="006A7C9E"/>
    <w:rsid w:val="006B04CC"/>
    <w:rsid w:val="006B1342"/>
    <w:rsid w:val="006B1C58"/>
    <w:rsid w:val="006B1E11"/>
    <w:rsid w:val="006B2756"/>
    <w:rsid w:val="006B355C"/>
    <w:rsid w:val="006B37FC"/>
    <w:rsid w:val="006B45C4"/>
    <w:rsid w:val="006B685D"/>
    <w:rsid w:val="006B6BE6"/>
    <w:rsid w:val="006C01B8"/>
    <w:rsid w:val="006C1D42"/>
    <w:rsid w:val="006C42B7"/>
    <w:rsid w:val="006C6987"/>
    <w:rsid w:val="006D0A4F"/>
    <w:rsid w:val="006D4842"/>
    <w:rsid w:val="006D5ACE"/>
    <w:rsid w:val="006D64DA"/>
    <w:rsid w:val="006D7340"/>
    <w:rsid w:val="006E0076"/>
    <w:rsid w:val="006E1B82"/>
    <w:rsid w:val="006E21BF"/>
    <w:rsid w:val="006E2EDE"/>
    <w:rsid w:val="006E3A46"/>
    <w:rsid w:val="006E4C47"/>
    <w:rsid w:val="006E5698"/>
    <w:rsid w:val="006E6727"/>
    <w:rsid w:val="006F13F9"/>
    <w:rsid w:val="006F34DD"/>
    <w:rsid w:val="006F3E40"/>
    <w:rsid w:val="006F727D"/>
    <w:rsid w:val="007023C9"/>
    <w:rsid w:val="0070375E"/>
    <w:rsid w:val="0071144A"/>
    <w:rsid w:val="00711FED"/>
    <w:rsid w:val="00711FF0"/>
    <w:rsid w:val="00714DA9"/>
    <w:rsid w:val="00715324"/>
    <w:rsid w:val="00715699"/>
    <w:rsid w:val="007162F9"/>
    <w:rsid w:val="00716795"/>
    <w:rsid w:val="007170E8"/>
    <w:rsid w:val="0072163A"/>
    <w:rsid w:val="00724AB5"/>
    <w:rsid w:val="007263C1"/>
    <w:rsid w:val="007278A2"/>
    <w:rsid w:val="00732596"/>
    <w:rsid w:val="00732FFF"/>
    <w:rsid w:val="007340D7"/>
    <w:rsid w:val="007354F6"/>
    <w:rsid w:val="007359D3"/>
    <w:rsid w:val="007365EA"/>
    <w:rsid w:val="0073697C"/>
    <w:rsid w:val="00737C61"/>
    <w:rsid w:val="00740C79"/>
    <w:rsid w:val="007420BE"/>
    <w:rsid w:val="00744B09"/>
    <w:rsid w:val="00751137"/>
    <w:rsid w:val="00753AA3"/>
    <w:rsid w:val="00754E9C"/>
    <w:rsid w:val="0076027E"/>
    <w:rsid w:val="00760B52"/>
    <w:rsid w:val="0076210E"/>
    <w:rsid w:val="00762BEC"/>
    <w:rsid w:val="0076456D"/>
    <w:rsid w:val="00765256"/>
    <w:rsid w:val="00765D5B"/>
    <w:rsid w:val="00766590"/>
    <w:rsid w:val="00770477"/>
    <w:rsid w:val="0077219E"/>
    <w:rsid w:val="00772699"/>
    <w:rsid w:val="0077552C"/>
    <w:rsid w:val="00775598"/>
    <w:rsid w:val="00775E06"/>
    <w:rsid w:val="00777C09"/>
    <w:rsid w:val="0078485D"/>
    <w:rsid w:val="00786C08"/>
    <w:rsid w:val="00790B1E"/>
    <w:rsid w:val="0079160C"/>
    <w:rsid w:val="00794E29"/>
    <w:rsid w:val="007953C5"/>
    <w:rsid w:val="00796F9C"/>
    <w:rsid w:val="007A0746"/>
    <w:rsid w:val="007A1E85"/>
    <w:rsid w:val="007A1F4E"/>
    <w:rsid w:val="007A2E1D"/>
    <w:rsid w:val="007A51C0"/>
    <w:rsid w:val="007A5B2B"/>
    <w:rsid w:val="007A7468"/>
    <w:rsid w:val="007A7E4B"/>
    <w:rsid w:val="007B1740"/>
    <w:rsid w:val="007B61B4"/>
    <w:rsid w:val="007C12BA"/>
    <w:rsid w:val="007C7B1D"/>
    <w:rsid w:val="007D2941"/>
    <w:rsid w:val="007D4318"/>
    <w:rsid w:val="007E395D"/>
    <w:rsid w:val="007E56F0"/>
    <w:rsid w:val="007F1A37"/>
    <w:rsid w:val="007F5DFB"/>
    <w:rsid w:val="00800C40"/>
    <w:rsid w:val="00801093"/>
    <w:rsid w:val="00802022"/>
    <w:rsid w:val="00802CDA"/>
    <w:rsid w:val="00803705"/>
    <w:rsid w:val="00805B42"/>
    <w:rsid w:val="00806BF2"/>
    <w:rsid w:val="00811637"/>
    <w:rsid w:val="00813BE4"/>
    <w:rsid w:val="00813DD5"/>
    <w:rsid w:val="00814815"/>
    <w:rsid w:val="00817035"/>
    <w:rsid w:val="00817706"/>
    <w:rsid w:val="0082134C"/>
    <w:rsid w:val="008228F1"/>
    <w:rsid w:val="0082487E"/>
    <w:rsid w:val="0082523E"/>
    <w:rsid w:val="00825EDF"/>
    <w:rsid w:val="008328F7"/>
    <w:rsid w:val="0083356D"/>
    <w:rsid w:val="0083366E"/>
    <w:rsid w:val="0083492A"/>
    <w:rsid w:val="00835F79"/>
    <w:rsid w:val="00837253"/>
    <w:rsid w:val="0084105D"/>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5410"/>
    <w:rsid w:val="008778B5"/>
    <w:rsid w:val="008811B3"/>
    <w:rsid w:val="008824F5"/>
    <w:rsid w:val="00883E82"/>
    <w:rsid w:val="00887512"/>
    <w:rsid w:val="008906DA"/>
    <w:rsid w:val="0089267E"/>
    <w:rsid w:val="008937F9"/>
    <w:rsid w:val="0089616B"/>
    <w:rsid w:val="00896B55"/>
    <w:rsid w:val="00896C7D"/>
    <w:rsid w:val="008A1EDA"/>
    <w:rsid w:val="008A2F65"/>
    <w:rsid w:val="008A3651"/>
    <w:rsid w:val="008A3BB4"/>
    <w:rsid w:val="008A5447"/>
    <w:rsid w:val="008A545B"/>
    <w:rsid w:val="008A60F9"/>
    <w:rsid w:val="008A6B59"/>
    <w:rsid w:val="008A75CF"/>
    <w:rsid w:val="008B1C7A"/>
    <w:rsid w:val="008B3CF8"/>
    <w:rsid w:val="008B44EC"/>
    <w:rsid w:val="008B627C"/>
    <w:rsid w:val="008B718A"/>
    <w:rsid w:val="008B78B6"/>
    <w:rsid w:val="008B79DA"/>
    <w:rsid w:val="008C16FB"/>
    <w:rsid w:val="008C1818"/>
    <w:rsid w:val="008C36F7"/>
    <w:rsid w:val="008C7290"/>
    <w:rsid w:val="008D229A"/>
    <w:rsid w:val="008E5C60"/>
    <w:rsid w:val="008F067F"/>
    <w:rsid w:val="008F0EC2"/>
    <w:rsid w:val="008F15A3"/>
    <w:rsid w:val="008F1878"/>
    <w:rsid w:val="008F2426"/>
    <w:rsid w:val="008F367A"/>
    <w:rsid w:val="008F55DB"/>
    <w:rsid w:val="008F72B6"/>
    <w:rsid w:val="00903BF6"/>
    <w:rsid w:val="0090798F"/>
    <w:rsid w:val="00915205"/>
    <w:rsid w:val="00920C62"/>
    <w:rsid w:val="0092421C"/>
    <w:rsid w:val="00924BDC"/>
    <w:rsid w:val="00924C2D"/>
    <w:rsid w:val="0092643F"/>
    <w:rsid w:val="00927729"/>
    <w:rsid w:val="00927942"/>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24E2"/>
    <w:rsid w:val="009534D0"/>
    <w:rsid w:val="00955638"/>
    <w:rsid w:val="00957D73"/>
    <w:rsid w:val="00957DC7"/>
    <w:rsid w:val="00960A6B"/>
    <w:rsid w:val="00962286"/>
    <w:rsid w:val="0096292A"/>
    <w:rsid w:val="009635AF"/>
    <w:rsid w:val="00965BA7"/>
    <w:rsid w:val="00970DC8"/>
    <w:rsid w:val="00975EA8"/>
    <w:rsid w:val="00977997"/>
    <w:rsid w:val="009808FE"/>
    <w:rsid w:val="00981A05"/>
    <w:rsid w:val="00985792"/>
    <w:rsid w:val="009928B3"/>
    <w:rsid w:val="00992D89"/>
    <w:rsid w:val="0099388A"/>
    <w:rsid w:val="009A0BF3"/>
    <w:rsid w:val="009A2032"/>
    <w:rsid w:val="009A3C17"/>
    <w:rsid w:val="009A3C18"/>
    <w:rsid w:val="009B233A"/>
    <w:rsid w:val="009B7229"/>
    <w:rsid w:val="009B78E7"/>
    <w:rsid w:val="009C186B"/>
    <w:rsid w:val="009C3408"/>
    <w:rsid w:val="009C3882"/>
    <w:rsid w:val="009C44F2"/>
    <w:rsid w:val="009C6DA1"/>
    <w:rsid w:val="009D1817"/>
    <w:rsid w:val="009D23B9"/>
    <w:rsid w:val="009D3DD0"/>
    <w:rsid w:val="009D3EDD"/>
    <w:rsid w:val="009D542D"/>
    <w:rsid w:val="009D5F6D"/>
    <w:rsid w:val="009D674F"/>
    <w:rsid w:val="009D7B4C"/>
    <w:rsid w:val="009E0923"/>
    <w:rsid w:val="009E3228"/>
    <w:rsid w:val="009E4D25"/>
    <w:rsid w:val="009E55B3"/>
    <w:rsid w:val="009E5DDB"/>
    <w:rsid w:val="009E6A93"/>
    <w:rsid w:val="009F1A9D"/>
    <w:rsid w:val="009F4165"/>
    <w:rsid w:val="009F457E"/>
    <w:rsid w:val="009F520D"/>
    <w:rsid w:val="009F7EC9"/>
    <w:rsid w:val="00A0016F"/>
    <w:rsid w:val="00A03CA2"/>
    <w:rsid w:val="00A048AF"/>
    <w:rsid w:val="00A04B09"/>
    <w:rsid w:val="00A04E5F"/>
    <w:rsid w:val="00A0681B"/>
    <w:rsid w:val="00A12446"/>
    <w:rsid w:val="00A12679"/>
    <w:rsid w:val="00A127B6"/>
    <w:rsid w:val="00A13C61"/>
    <w:rsid w:val="00A13ED4"/>
    <w:rsid w:val="00A145AC"/>
    <w:rsid w:val="00A15256"/>
    <w:rsid w:val="00A15CB7"/>
    <w:rsid w:val="00A23189"/>
    <w:rsid w:val="00A24CBE"/>
    <w:rsid w:val="00A27EAD"/>
    <w:rsid w:val="00A323CF"/>
    <w:rsid w:val="00A327F0"/>
    <w:rsid w:val="00A35A86"/>
    <w:rsid w:val="00A37F60"/>
    <w:rsid w:val="00A4069F"/>
    <w:rsid w:val="00A421CC"/>
    <w:rsid w:val="00A42BB2"/>
    <w:rsid w:val="00A45AFD"/>
    <w:rsid w:val="00A45E56"/>
    <w:rsid w:val="00A51A1F"/>
    <w:rsid w:val="00A53497"/>
    <w:rsid w:val="00A570C8"/>
    <w:rsid w:val="00A604B9"/>
    <w:rsid w:val="00A60AE6"/>
    <w:rsid w:val="00A622E9"/>
    <w:rsid w:val="00A643BB"/>
    <w:rsid w:val="00A656A0"/>
    <w:rsid w:val="00A70474"/>
    <w:rsid w:val="00A7072B"/>
    <w:rsid w:val="00A71D2B"/>
    <w:rsid w:val="00A72CAE"/>
    <w:rsid w:val="00A74E35"/>
    <w:rsid w:val="00A75B3B"/>
    <w:rsid w:val="00A7655C"/>
    <w:rsid w:val="00A8050C"/>
    <w:rsid w:val="00A82DDF"/>
    <w:rsid w:val="00A83FE8"/>
    <w:rsid w:val="00A84776"/>
    <w:rsid w:val="00A861A7"/>
    <w:rsid w:val="00A86AA6"/>
    <w:rsid w:val="00A900BF"/>
    <w:rsid w:val="00A902D9"/>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2427"/>
    <w:rsid w:val="00AD69E0"/>
    <w:rsid w:val="00AD74B9"/>
    <w:rsid w:val="00AE14D3"/>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47FA9"/>
    <w:rsid w:val="00B5361E"/>
    <w:rsid w:val="00B5372E"/>
    <w:rsid w:val="00B5567F"/>
    <w:rsid w:val="00B60960"/>
    <w:rsid w:val="00B60B3A"/>
    <w:rsid w:val="00B62124"/>
    <w:rsid w:val="00B62632"/>
    <w:rsid w:val="00B6502D"/>
    <w:rsid w:val="00B72471"/>
    <w:rsid w:val="00B72A17"/>
    <w:rsid w:val="00B75165"/>
    <w:rsid w:val="00B761CD"/>
    <w:rsid w:val="00B76A9A"/>
    <w:rsid w:val="00B76F56"/>
    <w:rsid w:val="00B820B7"/>
    <w:rsid w:val="00B825EE"/>
    <w:rsid w:val="00B85D30"/>
    <w:rsid w:val="00B86CCF"/>
    <w:rsid w:val="00B878F6"/>
    <w:rsid w:val="00B90FDF"/>
    <w:rsid w:val="00B936A3"/>
    <w:rsid w:val="00BB25CC"/>
    <w:rsid w:val="00BB3079"/>
    <w:rsid w:val="00BB492D"/>
    <w:rsid w:val="00BB69A0"/>
    <w:rsid w:val="00BB6A32"/>
    <w:rsid w:val="00BC00A6"/>
    <w:rsid w:val="00BC0163"/>
    <w:rsid w:val="00BC1C0C"/>
    <w:rsid w:val="00BC2715"/>
    <w:rsid w:val="00BC47E2"/>
    <w:rsid w:val="00BC6362"/>
    <w:rsid w:val="00BC6895"/>
    <w:rsid w:val="00BC7B34"/>
    <w:rsid w:val="00BD04C6"/>
    <w:rsid w:val="00BD4A38"/>
    <w:rsid w:val="00BD5076"/>
    <w:rsid w:val="00BE076B"/>
    <w:rsid w:val="00BE395B"/>
    <w:rsid w:val="00BE4A2B"/>
    <w:rsid w:val="00BE50A6"/>
    <w:rsid w:val="00BE6BFF"/>
    <w:rsid w:val="00BE7691"/>
    <w:rsid w:val="00BF27ED"/>
    <w:rsid w:val="00BF287C"/>
    <w:rsid w:val="00BF29E5"/>
    <w:rsid w:val="00BF2C6C"/>
    <w:rsid w:val="00BF3FB9"/>
    <w:rsid w:val="00BF72E6"/>
    <w:rsid w:val="00C00225"/>
    <w:rsid w:val="00C002F9"/>
    <w:rsid w:val="00C04D16"/>
    <w:rsid w:val="00C04DF9"/>
    <w:rsid w:val="00C050ED"/>
    <w:rsid w:val="00C0540F"/>
    <w:rsid w:val="00C07B3F"/>
    <w:rsid w:val="00C10444"/>
    <w:rsid w:val="00C1057F"/>
    <w:rsid w:val="00C108FD"/>
    <w:rsid w:val="00C11730"/>
    <w:rsid w:val="00C125B5"/>
    <w:rsid w:val="00C12BF4"/>
    <w:rsid w:val="00C14865"/>
    <w:rsid w:val="00C15DC5"/>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4FB2"/>
    <w:rsid w:val="00C563FD"/>
    <w:rsid w:val="00C5764F"/>
    <w:rsid w:val="00C61FD7"/>
    <w:rsid w:val="00C64C54"/>
    <w:rsid w:val="00C6531B"/>
    <w:rsid w:val="00C6555B"/>
    <w:rsid w:val="00C6564B"/>
    <w:rsid w:val="00C65997"/>
    <w:rsid w:val="00C66146"/>
    <w:rsid w:val="00C702F6"/>
    <w:rsid w:val="00C713AA"/>
    <w:rsid w:val="00C71D97"/>
    <w:rsid w:val="00C72996"/>
    <w:rsid w:val="00C72C4D"/>
    <w:rsid w:val="00C76458"/>
    <w:rsid w:val="00C77FD1"/>
    <w:rsid w:val="00C82A84"/>
    <w:rsid w:val="00C82AF8"/>
    <w:rsid w:val="00C82D6E"/>
    <w:rsid w:val="00C83D52"/>
    <w:rsid w:val="00C86288"/>
    <w:rsid w:val="00C868B9"/>
    <w:rsid w:val="00C875A8"/>
    <w:rsid w:val="00C90624"/>
    <w:rsid w:val="00C912AF"/>
    <w:rsid w:val="00C969B5"/>
    <w:rsid w:val="00C96A49"/>
    <w:rsid w:val="00CA0DEB"/>
    <w:rsid w:val="00CA0DF6"/>
    <w:rsid w:val="00CA26F5"/>
    <w:rsid w:val="00CA4D8C"/>
    <w:rsid w:val="00CA5563"/>
    <w:rsid w:val="00CA6696"/>
    <w:rsid w:val="00CA71D0"/>
    <w:rsid w:val="00CA7555"/>
    <w:rsid w:val="00CB00F9"/>
    <w:rsid w:val="00CB0372"/>
    <w:rsid w:val="00CB1DD1"/>
    <w:rsid w:val="00CB2D18"/>
    <w:rsid w:val="00CB32D0"/>
    <w:rsid w:val="00CB47D9"/>
    <w:rsid w:val="00CB6669"/>
    <w:rsid w:val="00CB6AAD"/>
    <w:rsid w:val="00CB74F3"/>
    <w:rsid w:val="00CB797E"/>
    <w:rsid w:val="00CC076B"/>
    <w:rsid w:val="00CC173B"/>
    <w:rsid w:val="00CC3251"/>
    <w:rsid w:val="00CC5004"/>
    <w:rsid w:val="00CC597C"/>
    <w:rsid w:val="00CC6A9D"/>
    <w:rsid w:val="00CD08BE"/>
    <w:rsid w:val="00CD5B96"/>
    <w:rsid w:val="00CD7997"/>
    <w:rsid w:val="00CD7BC7"/>
    <w:rsid w:val="00CE0434"/>
    <w:rsid w:val="00CE19E2"/>
    <w:rsid w:val="00CE24FB"/>
    <w:rsid w:val="00CE29F4"/>
    <w:rsid w:val="00CE4527"/>
    <w:rsid w:val="00CE69E4"/>
    <w:rsid w:val="00CF160D"/>
    <w:rsid w:val="00CF1662"/>
    <w:rsid w:val="00CF1861"/>
    <w:rsid w:val="00CF62AC"/>
    <w:rsid w:val="00D12167"/>
    <w:rsid w:val="00D13DAD"/>
    <w:rsid w:val="00D15F92"/>
    <w:rsid w:val="00D1664E"/>
    <w:rsid w:val="00D20B06"/>
    <w:rsid w:val="00D22F48"/>
    <w:rsid w:val="00D232E4"/>
    <w:rsid w:val="00D24CFE"/>
    <w:rsid w:val="00D2701A"/>
    <w:rsid w:val="00D3158A"/>
    <w:rsid w:val="00D3211F"/>
    <w:rsid w:val="00D33A3F"/>
    <w:rsid w:val="00D37188"/>
    <w:rsid w:val="00D37898"/>
    <w:rsid w:val="00D41978"/>
    <w:rsid w:val="00D42088"/>
    <w:rsid w:val="00D42CD3"/>
    <w:rsid w:val="00D43DBF"/>
    <w:rsid w:val="00D43DC3"/>
    <w:rsid w:val="00D45904"/>
    <w:rsid w:val="00D46510"/>
    <w:rsid w:val="00D5111F"/>
    <w:rsid w:val="00D5175B"/>
    <w:rsid w:val="00D5245E"/>
    <w:rsid w:val="00D553F4"/>
    <w:rsid w:val="00D55E4D"/>
    <w:rsid w:val="00D560F2"/>
    <w:rsid w:val="00D60DD8"/>
    <w:rsid w:val="00D6161D"/>
    <w:rsid w:val="00D62801"/>
    <w:rsid w:val="00D645A9"/>
    <w:rsid w:val="00D664ED"/>
    <w:rsid w:val="00D66925"/>
    <w:rsid w:val="00D67D4F"/>
    <w:rsid w:val="00D71522"/>
    <w:rsid w:val="00D744DD"/>
    <w:rsid w:val="00D748F1"/>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0F7"/>
    <w:rsid w:val="00DC0BB8"/>
    <w:rsid w:val="00DC5E2F"/>
    <w:rsid w:val="00DD2D98"/>
    <w:rsid w:val="00DD3313"/>
    <w:rsid w:val="00DD3851"/>
    <w:rsid w:val="00DE2419"/>
    <w:rsid w:val="00DE3174"/>
    <w:rsid w:val="00DE48C3"/>
    <w:rsid w:val="00DE4CE1"/>
    <w:rsid w:val="00DF2BFA"/>
    <w:rsid w:val="00DF5EA7"/>
    <w:rsid w:val="00DF7E9B"/>
    <w:rsid w:val="00E001E3"/>
    <w:rsid w:val="00E00855"/>
    <w:rsid w:val="00E03189"/>
    <w:rsid w:val="00E033EA"/>
    <w:rsid w:val="00E06927"/>
    <w:rsid w:val="00E0775B"/>
    <w:rsid w:val="00E11451"/>
    <w:rsid w:val="00E12414"/>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0C87"/>
    <w:rsid w:val="00E41C88"/>
    <w:rsid w:val="00E42455"/>
    <w:rsid w:val="00E43A1C"/>
    <w:rsid w:val="00E44D74"/>
    <w:rsid w:val="00E46D08"/>
    <w:rsid w:val="00E46DA5"/>
    <w:rsid w:val="00E50EC3"/>
    <w:rsid w:val="00E51365"/>
    <w:rsid w:val="00E52E0F"/>
    <w:rsid w:val="00E54815"/>
    <w:rsid w:val="00E5578F"/>
    <w:rsid w:val="00E56758"/>
    <w:rsid w:val="00E5681E"/>
    <w:rsid w:val="00E61F88"/>
    <w:rsid w:val="00E6264E"/>
    <w:rsid w:val="00E62653"/>
    <w:rsid w:val="00E62B26"/>
    <w:rsid w:val="00E62BB0"/>
    <w:rsid w:val="00E632EE"/>
    <w:rsid w:val="00E63BDB"/>
    <w:rsid w:val="00E63F38"/>
    <w:rsid w:val="00E63F4F"/>
    <w:rsid w:val="00E649C9"/>
    <w:rsid w:val="00E654A9"/>
    <w:rsid w:val="00E6554C"/>
    <w:rsid w:val="00E65E6C"/>
    <w:rsid w:val="00E66462"/>
    <w:rsid w:val="00E67BCD"/>
    <w:rsid w:val="00E70120"/>
    <w:rsid w:val="00E71684"/>
    <w:rsid w:val="00E71A84"/>
    <w:rsid w:val="00E721B9"/>
    <w:rsid w:val="00E72F3B"/>
    <w:rsid w:val="00E74AF0"/>
    <w:rsid w:val="00E75CF1"/>
    <w:rsid w:val="00E77072"/>
    <w:rsid w:val="00E809B0"/>
    <w:rsid w:val="00E81C72"/>
    <w:rsid w:val="00E83402"/>
    <w:rsid w:val="00E83FD8"/>
    <w:rsid w:val="00E846DA"/>
    <w:rsid w:val="00E84C55"/>
    <w:rsid w:val="00E86155"/>
    <w:rsid w:val="00E93E4C"/>
    <w:rsid w:val="00E94BFA"/>
    <w:rsid w:val="00E955A7"/>
    <w:rsid w:val="00EA1C0A"/>
    <w:rsid w:val="00EA31AE"/>
    <w:rsid w:val="00EB107D"/>
    <w:rsid w:val="00EB3CC7"/>
    <w:rsid w:val="00EB633D"/>
    <w:rsid w:val="00EC28C4"/>
    <w:rsid w:val="00EC30C0"/>
    <w:rsid w:val="00EC3FF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683"/>
    <w:rsid w:val="00EF0999"/>
    <w:rsid w:val="00EF0C84"/>
    <w:rsid w:val="00EF215E"/>
    <w:rsid w:val="00EF2CEC"/>
    <w:rsid w:val="00EF6639"/>
    <w:rsid w:val="00EF6DAD"/>
    <w:rsid w:val="00F003C4"/>
    <w:rsid w:val="00F00755"/>
    <w:rsid w:val="00F00930"/>
    <w:rsid w:val="00F0361A"/>
    <w:rsid w:val="00F116CC"/>
    <w:rsid w:val="00F16AC8"/>
    <w:rsid w:val="00F20387"/>
    <w:rsid w:val="00F212CF"/>
    <w:rsid w:val="00F2179B"/>
    <w:rsid w:val="00F2231C"/>
    <w:rsid w:val="00F24A1C"/>
    <w:rsid w:val="00F259C7"/>
    <w:rsid w:val="00F25A65"/>
    <w:rsid w:val="00F26E21"/>
    <w:rsid w:val="00F27724"/>
    <w:rsid w:val="00F302BD"/>
    <w:rsid w:val="00F331A3"/>
    <w:rsid w:val="00F3486B"/>
    <w:rsid w:val="00F34BCF"/>
    <w:rsid w:val="00F35701"/>
    <w:rsid w:val="00F35804"/>
    <w:rsid w:val="00F4044B"/>
    <w:rsid w:val="00F44048"/>
    <w:rsid w:val="00F462E3"/>
    <w:rsid w:val="00F5114C"/>
    <w:rsid w:val="00F514E4"/>
    <w:rsid w:val="00F52548"/>
    <w:rsid w:val="00F54B5F"/>
    <w:rsid w:val="00F60469"/>
    <w:rsid w:val="00F61133"/>
    <w:rsid w:val="00F6247B"/>
    <w:rsid w:val="00F70BAD"/>
    <w:rsid w:val="00F72307"/>
    <w:rsid w:val="00F73268"/>
    <w:rsid w:val="00F739CE"/>
    <w:rsid w:val="00F74089"/>
    <w:rsid w:val="00F74C2B"/>
    <w:rsid w:val="00F80208"/>
    <w:rsid w:val="00F81E21"/>
    <w:rsid w:val="00F83B23"/>
    <w:rsid w:val="00F83DFF"/>
    <w:rsid w:val="00F842ED"/>
    <w:rsid w:val="00F843EE"/>
    <w:rsid w:val="00F84EE5"/>
    <w:rsid w:val="00F873B2"/>
    <w:rsid w:val="00F87913"/>
    <w:rsid w:val="00FA18EA"/>
    <w:rsid w:val="00FA2C50"/>
    <w:rsid w:val="00FA3268"/>
    <w:rsid w:val="00FA3F55"/>
    <w:rsid w:val="00FA65F6"/>
    <w:rsid w:val="00FA7090"/>
    <w:rsid w:val="00FB0A89"/>
    <w:rsid w:val="00FB18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E7EA7"/>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EF538CC"/>
  <w15:docId w15:val="{9B5A2AB1-6C9C-4E77-A532-926B5D0A3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25856359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56148777">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414160353">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 w:id="1753425357">
      <w:bodyDiv w:val="1"/>
      <w:marLeft w:val="0"/>
      <w:marRight w:val="0"/>
      <w:marTop w:val="0"/>
      <w:marBottom w:val="0"/>
      <w:divBdr>
        <w:top w:val="none" w:sz="0" w:space="0" w:color="auto"/>
        <w:left w:val="none" w:sz="0" w:space="0" w:color="auto"/>
        <w:bottom w:val="none" w:sz="0" w:space="0" w:color="auto"/>
        <w:right w:val="none" w:sz="0" w:space="0" w:color="auto"/>
      </w:divBdr>
    </w:div>
    <w:div w:id="202343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hyperlink" Target="http://www.investorwords.com/3173/mutual_fund.html" TargetMode="External"/><Relationship Id="rId39" Type="http://schemas.openxmlformats.org/officeDocument/2006/relationships/image" Target="media/image7.png"/><Relationship Id="rId21" Type="http://schemas.openxmlformats.org/officeDocument/2006/relationships/footer" Target="footer4.xml"/><Relationship Id="rId34" Type="http://schemas.openxmlformats.org/officeDocument/2006/relationships/oleObject" Target="embeddings/oleObject2.bin"/><Relationship Id="rId42" Type="http://schemas.openxmlformats.org/officeDocument/2006/relationships/image" Target="media/image9.emf"/><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investorwords.com/3652/pension_fund.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oleObject" Target="embeddings/oleObject1.bin"/><Relationship Id="rId37" Type="http://schemas.openxmlformats.org/officeDocument/2006/relationships/image" Target="media/image6.png"/><Relationship Id="rId40" Type="http://schemas.openxmlformats.org/officeDocument/2006/relationships/oleObject" Target="embeddings/oleObject5.bin"/><Relationship Id="rId45"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hyperlink" Target="http://www.investorwords.com/6843/insurance_company.html" TargetMode="External"/><Relationship Id="rId36" Type="http://schemas.openxmlformats.org/officeDocument/2006/relationships/oleObject" Target="embeddings/oleObject3.bin"/><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3.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http://www.investorwords.com/585/brokerage.html" TargetMode="External"/><Relationship Id="rId30" Type="http://schemas.openxmlformats.org/officeDocument/2006/relationships/hyperlink" Target="http://www.investorwords.com/2602/investment_bank.html" TargetMode="External"/><Relationship Id="rId35" Type="http://schemas.openxmlformats.org/officeDocument/2006/relationships/image" Target="media/image5.png"/><Relationship Id="rId43" Type="http://schemas.openxmlformats.org/officeDocument/2006/relationships/header" Target="header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investorwords.com/2609/investment_company.html" TargetMode="External"/><Relationship Id="rId33" Type="http://schemas.openxmlformats.org/officeDocument/2006/relationships/image" Target="media/image4.png"/><Relationship Id="rId38" Type="http://schemas.openxmlformats.org/officeDocument/2006/relationships/oleObject" Target="embeddings/oleObject4.bin"/><Relationship Id="rId46"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Y:\MyData\02b_Investment%20Funds%202011-2012\28_MDR%20part%201%20Quality%20Improvement%20Items\0_The%20new%20template%20WIP\Standards_MX_MDR_pt1_v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SW-AAACC-50670</_dlc_DocId>
    <_dlc_DocIdUrl xmlns="3893cfbf-5935-464e-a2c5-0f7de141152c">
      <Url>https://planet2.swift.com/ourzone/workspaces/Standards%20Team/_layouts/DocIdRedir.aspx?ID=SW-AAACC-50670</Url>
      <Description>SW-AAACC-50670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649F8-0F95-4D02-B30A-00A9EDB6C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310FE5-E494-4BD2-820C-9A90012F5383}">
  <ds:schemaRefs>
    <ds:schemaRef ds:uri="http://schemas.microsoft.com/sharepoint/events"/>
  </ds:schemaRefs>
</ds:datastoreItem>
</file>

<file path=customXml/itemProps3.xml><?xml version="1.0" encoding="utf-8"?>
<ds:datastoreItem xmlns:ds="http://schemas.openxmlformats.org/officeDocument/2006/customXml" ds:itemID="{5535850A-DD4A-4309-8707-78659FCDFC63}">
  <ds:schemaRefs>
    <ds:schemaRef ds:uri="http://schemas.microsoft.com/office/2006/metadata/properties"/>
    <ds:schemaRef ds:uri="http://schemas.microsoft.com/office/infopath/2007/PartnerControls"/>
    <ds:schemaRef ds:uri="http://www.w3.org/XML/1998/namespace"/>
    <ds:schemaRef ds:uri="http://purl.org/dc/dcmitype/"/>
    <ds:schemaRef ds:uri="3893cfbf-5935-464e-a2c5-0f7de141152c"/>
    <ds:schemaRef ds:uri="http://schemas.microsoft.com/sharepoint/v3"/>
    <ds:schemaRef ds:uri="http://schemas.microsoft.com/office/2006/documentManagement/types"/>
    <ds:schemaRef ds:uri="http://purl.org/dc/elements/1.1/"/>
    <ds:schemaRef ds:uri="http://schemas.openxmlformats.org/package/2006/metadata/core-properties"/>
    <ds:schemaRef ds:uri="79950fd8-114b-4125-bc89-6e0caf5999ad"/>
    <ds:schemaRef ds:uri="http://purl.org/dc/terms/"/>
  </ds:schemaRefs>
</ds:datastoreItem>
</file>

<file path=customXml/itemProps4.xml><?xml version="1.0" encoding="utf-8"?>
<ds:datastoreItem xmlns:ds="http://schemas.openxmlformats.org/officeDocument/2006/customXml" ds:itemID="{92DF1107-D616-444D-B980-771C3DC37EFE}">
  <ds:schemaRefs>
    <ds:schemaRef ds:uri="http://schemas.microsoft.com/sharepoint/v3/contenttype/forms"/>
  </ds:schemaRefs>
</ds:datastoreItem>
</file>

<file path=customXml/itemProps5.xml><?xml version="1.0" encoding="utf-8"?>
<ds:datastoreItem xmlns:ds="http://schemas.openxmlformats.org/officeDocument/2006/customXml" ds:itemID="{C9278082-019C-43EF-924E-E971FF0FB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Standards_MX_MDR_pt1_v6</Template>
  <TotalTime>30</TotalTime>
  <Pages>33</Pages>
  <Words>5480</Words>
  <Characters>31236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36643</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DERIDDER Karin</cp:lastModifiedBy>
  <cp:revision>10</cp:revision>
  <cp:lastPrinted>2012-01-27T10:08:00Z</cp:lastPrinted>
  <dcterms:created xsi:type="dcterms:W3CDTF">2019-12-17T16:17:00Z</dcterms:created>
  <dcterms:modified xsi:type="dcterms:W3CDTF">2020-02-03T10:20:00Z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ce10ea20-3360-49fc-b2c2-959edd06bbd9</vt:lpwstr>
  </property>
</Properties>
</file>