
<file path=[Content_Types].xml><?xml version="1.0" encoding="utf-8"?>
<Types xmlns="http://schemas.openxmlformats.org/package/2006/content-types">
  <Default Extension="bin" ContentType="application/vnd.openxmlformats-officedocument.oleObject"/>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874A2E" w14:textId="77777777" w:rsidR="00FC66CD" w:rsidRPr="00955BCB" w:rsidRDefault="008D7690" w:rsidP="008E585A">
      <w:pPr>
        <w:pStyle w:val="ISO20022Heading"/>
        <w:jc w:val="both"/>
        <w:rPr>
          <w:rStyle w:val="Bold"/>
          <w:b/>
        </w:rPr>
      </w:pPr>
      <w:r w:rsidRPr="00955BCB">
        <w:rPr>
          <w:rStyle w:val="Bold"/>
          <w:b/>
        </w:rPr>
        <w:t>ISO 20022</w:t>
      </w:r>
    </w:p>
    <w:p w14:paraId="5135A173" w14:textId="2C27B558" w:rsidR="00FC66CD" w:rsidRPr="001301B2" w:rsidRDefault="00476AB1" w:rsidP="008E585A">
      <w:pPr>
        <w:pStyle w:val="ProductName"/>
        <w:jc w:val="both"/>
        <w:rPr>
          <w:lang w:val="fr-FR"/>
        </w:rPr>
      </w:pPr>
      <w:r w:rsidRPr="001301B2">
        <w:rPr>
          <w:lang w:val="fr-FR"/>
        </w:rPr>
        <w:t xml:space="preserve">Target2-Securities </w:t>
      </w:r>
      <w:r w:rsidR="006C244B" w:rsidRPr="001301B2">
        <w:rPr>
          <w:lang w:val="fr-FR"/>
        </w:rPr>
        <w:t>–</w:t>
      </w:r>
      <w:r w:rsidRPr="001301B2">
        <w:rPr>
          <w:lang w:val="fr-FR"/>
        </w:rPr>
        <w:t xml:space="preserve"> </w:t>
      </w:r>
      <w:r w:rsidR="00974311" w:rsidRPr="001301B2">
        <w:rPr>
          <w:lang w:val="fr-FR"/>
        </w:rPr>
        <w:t>Limit Utilisation</w:t>
      </w:r>
      <w:r w:rsidR="001301B2" w:rsidRPr="001301B2">
        <w:rPr>
          <w:lang w:val="fr-FR"/>
        </w:rPr>
        <w:t xml:space="preserve"> Jour</w:t>
      </w:r>
      <w:r w:rsidR="001301B2">
        <w:rPr>
          <w:lang w:val="fr-FR"/>
        </w:rPr>
        <w:t>nal</w:t>
      </w:r>
    </w:p>
    <w:p w14:paraId="117F9159" w14:textId="77777777" w:rsidR="00FC66CD" w:rsidRPr="001301B2" w:rsidRDefault="00FC66CD" w:rsidP="008E585A">
      <w:pPr>
        <w:pStyle w:val="Titlepagetext"/>
        <w:jc w:val="both"/>
        <w:rPr>
          <w:lang w:val="fr-FR"/>
        </w:rPr>
      </w:pPr>
    </w:p>
    <w:p w14:paraId="65F7AB44" w14:textId="77777777" w:rsidR="00FC66CD" w:rsidRPr="00955BCB" w:rsidRDefault="000877E0" w:rsidP="008E585A">
      <w:pPr>
        <w:pStyle w:val="DocumentTitle"/>
        <w:jc w:val="both"/>
      </w:pPr>
      <w:r w:rsidRPr="00955BCB">
        <w:t>Message Definition Report Part 1</w:t>
      </w:r>
    </w:p>
    <w:p w14:paraId="46429873" w14:textId="0D9AD2D6" w:rsidR="001301B2" w:rsidRPr="001301B2" w:rsidRDefault="001301B2" w:rsidP="001301B2">
      <w:pPr>
        <w:pStyle w:val="Titlepagetext"/>
        <w:jc w:val="both"/>
        <w:rPr>
          <w:rFonts w:cs="Arial"/>
          <w:sz w:val="28"/>
          <w:szCs w:val="28"/>
          <w:lang w:val="en-US"/>
        </w:rPr>
      </w:pPr>
      <w:r w:rsidRPr="001301B2">
        <w:rPr>
          <w:rFonts w:cs="Arial"/>
          <w:sz w:val="28"/>
          <w:szCs w:val="28"/>
          <w:lang w:val="en-US"/>
        </w:rPr>
        <w:t xml:space="preserve">Approved by the Securities </w:t>
      </w:r>
      <w:r w:rsidRPr="001301B2">
        <w:rPr>
          <w:rFonts w:cs="Arial"/>
          <w:sz w:val="28"/>
          <w:szCs w:val="28"/>
          <w:lang w:val="en-US"/>
        </w:rPr>
        <w:t xml:space="preserve">SEG </w:t>
      </w:r>
      <w:r w:rsidRPr="001301B2">
        <w:rPr>
          <w:rFonts w:cs="Arial"/>
          <w:sz w:val="28"/>
          <w:szCs w:val="28"/>
          <w:lang w:val="en-US"/>
        </w:rPr>
        <w:t xml:space="preserve">on the </w:t>
      </w:r>
      <w:proofErr w:type="gramStart"/>
      <w:r w:rsidRPr="001301B2">
        <w:rPr>
          <w:rFonts w:cs="Arial"/>
          <w:sz w:val="28"/>
          <w:szCs w:val="28"/>
          <w:lang w:val="en-US"/>
        </w:rPr>
        <w:t>16th</w:t>
      </w:r>
      <w:proofErr w:type="gramEnd"/>
      <w:r w:rsidRPr="001301B2">
        <w:rPr>
          <w:rFonts w:cs="Arial"/>
          <w:sz w:val="28"/>
          <w:szCs w:val="28"/>
          <w:lang w:val="en-US"/>
        </w:rPr>
        <w:t xml:space="preserve"> January 2025 and Payments</w:t>
      </w:r>
      <w:r w:rsidRPr="001301B2">
        <w:rPr>
          <w:rFonts w:cs="Arial"/>
          <w:sz w:val="28"/>
          <w:szCs w:val="28"/>
          <w:lang w:val="en-US"/>
        </w:rPr>
        <w:t xml:space="preserve"> </w:t>
      </w:r>
      <w:r w:rsidRPr="001301B2">
        <w:rPr>
          <w:rFonts w:cs="Arial"/>
          <w:sz w:val="28"/>
          <w:szCs w:val="28"/>
          <w:lang w:val="en-US"/>
        </w:rPr>
        <w:t>SEG on the 24th January 2025 under the lead of the</w:t>
      </w:r>
      <w:r w:rsidRPr="001301B2">
        <w:rPr>
          <w:rFonts w:cs="Arial"/>
          <w:sz w:val="28"/>
          <w:szCs w:val="28"/>
          <w:lang w:val="en-US"/>
        </w:rPr>
        <w:t xml:space="preserve"> </w:t>
      </w:r>
      <w:r w:rsidRPr="001301B2">
        <w:rPr>
          <w:rFonts w:cs="Arial"/>
          <w:sz w:val="28"/>
          <w:szCs w:val="28"/>
          <w:lang w:val="en-US"/>
        </w:rPr>
        <w:t>Securities SEG.</w:t>
      </w:r>
    </w:p>
    <w:p w14:paraId="605F353D" w14:textId="5125814A" w:rsidR="00FC66CD" w:rsidRPr="00955BCB" w:rsidRDefault="00732142" w:rsidP="001301B2">
      <w:pPr>
        <w:pStyle w:val="Titlepagetext"/>
        <w:jc w:val="both"/>
      </w:pPr>
      <w:r w:rsidRPr="00955BCB">
        <w:t xml:space="preserve">This document provides information about the use of the </w:t>
      </w:r>
      <w:r w:rsidR="005A602E" w:rsidRPr="00955BCB">
        <w:t xml:space="preserve">candidate </w:t>
      </w:r>
      <w:r w:rsidRPr="00955BCB">
        <w:t xml:space="preserve">messages for </w:t>
      </w:r>
      <w:r w:rsidR="00476AB1" w:rsidRPr="00955BCB">
        <w:t xml:space="preserve">Target2-Securities </w:t>
      </w:r>
      <w:r w:rsidR="002F40B7" w:rsidRPr="00955BCB">
        <w:t>-</w:t>
      </w:r>
      <w:r w:rsidR="000A0671" w:rsidRPr="00955BCB">
        <w:t xml:space="preserve"> </w:t>
      </w:r>
      <w:r w:rsidR="00974311" w:rsidRPr="00955BCB">
        <w:t xml:space="preserve">Limit Utilisation Journal </w:t>
      </w:r>
      <w:r w:rsidRPr="00955BCB">
        <w:t xml:space="preserve">and includes, for example, business transactions and </w:t>
      </w:r>
      <w:r w:rsidR="00B132BA" w:rsidRPr="00955BCB">
        <w:t>messages flows.</w:t>
      </w:r>
    </w:p>
    <w:p w14:paraId="75351642" w14:textId="77777777" w:rsidR="00B132BA" w:rsidRPr="00955BCB" w:rsidRDefault="00B132BA" w:rsidP="005A6353">
      <w:pPr>
        <w:pStyle w:val="Releasedate"/>
      </w:pPr>
    </w:p>
    <w:p w14:paraId="489B7AAC" w14:textId="5AD453BE" w:rsidR="00FC66CD" w:rsidRPr="00955BCB" w:rsidRDefault="001301B2" w:rsidP="00B75772">
      <w:pPr>
        <w:pStyle w:val="Releasedate"/>
        <w:sectPr w:rsidR="00FC66CD" w:rsidRPr="00955BCB" w:rsidSect="006E0076">
          <w:headerReference w:type="even" r:id="rId8"/>
          <w:headerReference w:type="default" r:id="rId9"/>
          <w:footerReference w:type="even" r:id="rId10"/>
          <w:footerReference w:type="default" r:id="rId11"/>
          <w:headerReference w:type="first" r:id="rId12"/>
          <w:footerReference w:type="first" r:id="rId13"/>
          <w:type w:val="oddPage"/>
          <w:pgSz w:w="11909" w:h="15840" w:code="9"/>
          <w:pgMar w:top="1021" w:right="1304" w:bottom="1701" w:left="1304" w:header="567" w:footer="567" w:gutter="0"/>
          <w:cols w:space="720"/>
          <w:titlePg/>
        </w:sectPr>
      </w:pPr>
      <w:r>
        <w:t>February 2025</w:t>
      </w:r>
    </w:p>
    <w:sdt>
      <w:sdtPr>
        <w:rPr>
          <w:b w:val="0"/>
          <w:kern w:val="0"/>
          <w:sz w:val="20"/>
        </w:rPr>
        <w:id w:val="-1826360256"/>
        <w:docPartObj>
          <w:docPartGallery w:val="Table of Contents"/>
          <w:docPartUnique/>
        </w:docPartObj>
      </w:sdtPr>
      <w:sdtEndPr>
        <w:rPr>
          <w:bCs/>
          <w:noProof/>
        </w:rPr>
      </w:sdtEndPr>
      <w:sdtContent>
        <w:p w14:paraId="67021746" w14:textId="0FAC98DD" w:rsidR="007D0E70" w:rsidRPr="00955BCB" w:rsidRDefault="007D0E70" w:rsidP="00B34A3F">
          <w:pPr>
            <w:pStyle w:val="TOCHeading"/>
          </w:pPr>
          <w:r w:rsidRPr="00955BCB">
            <w:t>Table of Contents</w:t>
          </w:r>
        </w:p>
        <w:p w14:paraId="7E842458" w14:textId="4EF94FB3" w:rsidR="00FD36B2" w:rsidRDefault="007D0E70">
          <w:pPr>
            <w:pStyle w:val="TOC1"/>
            <w:rPr>
              <w:rFonts w:asciiTheme="minorHAnsi" w:eastAsiaTheme="minorEastAsia" w:hAnsiTheme="minorHAnsi" w:cstheme="minorBidi"/>
              <w:b w:val="0"/>
              <w:kern w:val="2"/>
              <w:sz w:val="24"/>
              <w:szCs w:val="24"/>
              <w:lang w:val="en-US"/>
              <w14:ligatures w14:val="standardContextual"/>
            </w:rPr>
          </w:pPr>
          <w:r w:rsidRPr="00955BCB">
            <w:fldChar w:fldCharType="begin"/>
          </w:r>
          <w:r w:rsidRPr="00955BCB">
            <w:instrText xml:space="preserve"> TOC \o "1-3" \h \z \u </w:instrText>
          </w:r>
          <w:r w:rsidRPr="00955BCB">
            <w:fldChar w:fldCharType="separate"/>
          </w:r>
          <w:hyperlink w:anchor="_Toc189843131" w:history="1">
            <w:r w:rsidR="00FD36B2" w:rsidRPr="00C127B2">
              <w:rPr>
                <w:rStyle w:val="Hyperlink"/>
              </w:rPr>
              <w:t>1</w:t>
            </w:r>
            <w:r w:rsidR="00FD36B2">
              <w:rPr>
                <w:rFonts w:asciiTheme="minorHAnsi" w:eastAsiaTheme="minorEastAsia" w:hAnsiTheme="minorHAnsi" w:cstheme="minorBidi"/>
                <w:b w:val="0"/>
                <w:kern w:val="2"/>
                <w:sz w:val="24"/>
                <w:szCs w:val="24"/>
                <w:lang w:val="en-US"/>
                <w14:ligatures w14:val="standardContextual"/>
              </w:rPr>
              <w:tab/>
            </w:r>
            <w:r w:rsidR="00FD36B2" w:rsidRPr="00C127B2">
              <w:rPr>
                <w:rStyle w:val="Hyperlink"/>
              </w:rPr>
              <w:t>Introduction</w:t>
            </w:r>
            <w:r w:rsidR="00FD36B2">
              <w:rPr>
                <w:webHidden/>
              </w:rPr>
              <w:tab/>
            </w:r>
            <w:r w:rsidR="00FD36B2">
              <w:rPr>
                <w:webHidden/>
              </w:rPr>
              <w:fldChar w:fldCharType="begin"/>
            </w:r>
            <w:r w:rsidR="00FD36B2">
              <w:rPr>
                <w:webHidden/>
              </w:rPr>
              <w:instrText xml:space="preserve"> PAGEREF _Toc189843131 \h </w:instrText>
            </w:r>
            <w:r w:rsidR="00FD36B2">
              <w:rPr>
                <w:webHidden/>
              </w:rPr>
            </w:r>
            <w:r w:rsidR="00FD36B2">
              <w:rPr>
                <w:webHidden/>
              </w:rPr>
              <w:fldChar w:fldCharType="separate"/>
            </w:r>
            <w:r w:rsidR="00FD36B2">
              <w:rPr>
                <w:webHidden/>
              </w:rPr>
              <w:t>4</w:t>
            </w:r>
            <w:r w:rsidR="00FD36B2">
              <w:rPr>
                <w:webHidden/>
              </w:rPr>
              <w:fldChar w:fldCharType="end"/>
            </w:r>
          </w:hyperlink>
        </w:p>
        <w:p w14:paraId="2E734A2B" w14:textId="1C1420E7" w:rsidR="00FD36B2" w:rsidRDefault="00FD36B2">
          <w:pPr>
            <w:pStyle w:val="TOC2"/>
            <w:rPr>
              <w:rFonts w:asciiTheme="minorHAnsi" w:eastAsiaTheme="minorEastAsia" w:hAnsiTheme="minorHAnsi" w:cstheme="minorBidi"/>
              <w:snapToGrid/>
              <w:kern w:val="2"/>
              <w:sz w:val="24"/>
              <w:szCs w:val="24"/>
              <w:lang w:val="en-US"/>
              <w14:ligatures w14:val="standardContextual"/>
            </w:rPr>
          </w:pPr>
          <w:hyperlink w:anchor="_Toc189843132" w:history="1">
            <w:r w:rsidRPr="00C127B2">
              <w:rPr>
                <w:rStyle w:val="Hyperlink"/>
              </w:rPr>
              <w:t>1.1</w:t>
            </w:r>
            <w:r>
              <w:rPr>
                <w:rFonts w:asciiTheme="minorHAnsi" w:eastAsiaTheme="minorEastAsia" w:hAnsiTheme="minorHAnsi" w:cstheme="minorBidi"/>
                <w:snapToGrid/>
                <w:kern w:val="2"/>
                <w:sz w:val="24"/>
                <w:szCs w:val="24"/>
                <w:lang w:val="en-US"/>
                <w14:ligatures w14:val="standardContextual"/>
              </w:rPr>
              <w:tab/>
            </w:r>
            <w:r w:rsidRPr="00C127B2">
              <w:rPr>
                <w:rStyle w:val="Hyperlink"/>
              </w:rPr>
              <w:t>Terms and Definitions</w:t>
            </w:r>
            <w:r>
              <w:rPr>
                <w:webHidden/>
              </w:rPr>
              <w:tab/>
            </w:r>
            <w:r>
              <w:rPr>
                <w:webHidden/>
              </w:rPr>
              <w:fldChar w:fldCharType="begin"/>
            </w:r>
            <w:r>
              <w:rPr>
                <w:webHidden/>
              </w:rPr>
              <w:instrText xml:space="preserve"> PAGEREF _Toc189843132 \h </w:instrText>
            </w:r>
            <w:r>
              <w:rPr>
                <w:webHidden/>
              </w:rPr>
            </w:r>
            <w:r>
              <w:rPr>
                <w:webHidden/>
              </w:rPr>
              <w:fldChar w:fldCharType="separate"/>
            </w:r>
            <w:r>
              <w:rPr>
                <w:webHidden/>
              </w:rPr>
              <w:t>4</w:t>
            </w:r>
            <w:r>
              <w:rPr>
                <w:webHidden/>
              </w:rPr>
              <w:fldChar w:fldCharType="end"/>
            </w:r>
          </w:hyperlink>
        </w:p>
        <w:p w14:paraId="17F11363" w14:textId="4E7294B9" w:rsidR="00FD36B2" w:rsidRDefault="00FD36B2">
          <w:pPr>
            <w:pStyle w:val="TOC2"/>
            <w:rPr>
              <w:rFonts w:asciiTheme="minorHAnsi" w:eastAsiaTheme="minorEastAsia" w:hAnsiTheme="minorHAnsi" w:cstheme="minorBidi"/>
              <w:snapToGrid/>
              <w:kern w:val="2"/>
              <w:sz w:val="24"/>
              <w:szCs w:val="24"/>
              <w:lang w:val="en-US"/>
              <w14:ligatures w14:val="standardContextual"/>
            </w:rPr>
          </w:pPr>
          <w:hyperlink w:anchor="_Toc189843133" w:history="1">
            <w:r w:rsidRPr="00C127B2">
              <w:rPr>
                <w:rStyle w:val="Hyperlink"/>
              </w:rPr>
              <w:t>1.2</w:t>
            </w:r>
            <w:r>
              <w:rPr>
                <w:rFonts w:asciiTheme="minorHAnsi" w:eastAsiaTheme="minorEastAsia" w:hAnsiTheme="minorHAnsi" w:cstheme="minorBidi"/>
                <w:snapToGrid/>
                <w:kern w:val="2"/>
                <w:sz w:val="24"/>
                <w:szCs w:val="24"/>
                <w:lang w:val="en-US"/>
                <w14:ligatures w14:val="standardContextual"/>
              </w:rPr>
              <w:tab/>
            </w:r>
            <w:r w:rsidRPr="00C127B2">
              <w:rPr>
                <w:rStyle w:val="Hyperlink"/>
              </w:rPr>
              <w:t>Abbreviations and Acronyms</w:t>
            </w:r>
            <w:r>
              <w:rPr>
                <w:webHidden/>
              </w:rPr>
              <w:tab/>
            </w:r>
            <w:r>
              <w:rPr>
                <w:webHidden/>
              </w:rPr>
              <w:fldChar w:fldCharType="begin"/>
            </w:r>
            <w:r>
              <w:rPr>
                <w:webHidden/>
              </w:rPr>
              <w:instrText xml:space="preserve"> PAGEREF _Toc189843133 \h </w:instrText>
            </w:r>
            <w:r>
              <w:rPr>
                <w:webHidden/>
              </w:rPr>
            </w:r>
            <w:r>
              <w:rPr>
                <w:webHidden/>
              </w:rPr>
              <w:fldChar w:fldCharType="separate"/>
            </w:r>
            <w:r>
              <w:rPr>
                <w:webHidden/>
              </w:rPr>
              <w:t>4</w:t>
            </w:r>
            <w:r>
              <w:rPr>
                <w:webHidden/>
              </w:rPr>
              <w:fldChar w:fldCharType="end"/>
            </w:r>
          </w:hyperlink>
        </w:p>
        <w:p w14:paraId="1681868C" w14:textId="0D8E4CFB" w:rsidR="00FD36B2" w:rsidRDefault="00FD36B2">
          <w:pPr>
            <w:pStyle w:val="TOC2"/>
            <w:rPr>
              <w:rFonts w:asciiTheme="minorHAnsi" w:eastAsiaTheme="minorEastAsia" w:hAnsiTheme="minorHAnsi" w:cstheme="minorBidi"/>
              <w:snapToGrid/>
              <w:kern w:val="2"/>
              <w:sz w:val="24"/>
              <w:szCs w:val="24"/>
              <w:lang w:val="en-US"/>
              <w14:ligatures w14:val="standardContextual"/>
            </w:rPr>
          </w:pPr>
          <w:hyperlink w:anchor="_Toc189843134" w:history="1">
            <w:r w:rsidRPr="00C127B2">
              <w:rPr>
                <w:rStyle w:val="Hyperlink"/>
              </w:rPr>
              <w:t>1.3</w:t>
            </w:r>
            <w:r>
              <w:rPr>
                <w:rFonts w:asciiTheme="minorHAnsi" w:eastAsiaTheme="minorEastAsia" w:hAnsiTheme="minorHAnsi" w:cstheme="minorBidi"/>
                <w:snapToGrid/>
                <w:kern w:val="2"/>
                <w:sz w:val="24"/>
                <w:szCs w:val="24"/>
                <w:lang w:val="en-US"/>
                <w14:ligatures w14:val="standardContextual"/>
              </w:rPr>
              <w:tab/>
            </w:r>
            <w:r w:rsidRPr="00C127B2">
              <w:rPr>
                <w:rStyle w:val="Hyperlink"/>
              </w:rPr>
              <w:t>Document Scope and Objectives</w:t>
            </w:r>
            <w:r>
              <w:rPr>
                <w:webHidden/>
              </w:rPr>
              <w:tab/>
            </w:r>
            <w:r>
              <w:rPr>
                <w:webHidden/>
              </w:rPr>
              <w:fldChar w:fldCharType="begin"/>
            </w:r>
            <w:r>
              <w:rPr>
                <w:webHidden/>
              </w:rPr>
              <w:instrText xml:space="preserve"> PAGEREF _Toc189843134 \h </w:instrText>
            </w:r>
            <w:r>
              <w:rPr>
                <w:webHidden/>
              </w:rPr>
            </w:r>
            <w:r>
              <w:rPr>
                <w:webHidden/>
              </w:rPr>
              <w:fldChar w:fldCharType="separate"/>
            </w:r>
            <w:r>
              <w:rPr>
                <w:webHidden/>
              </w:rPr>
              <w:t>5</w:t>
            </w:r>
            <w:r>
              <w:rPr>
                <w:webHidden/>
              </w:rPr>
              <w:fldChar w:fldCharType="end"/>
            </w:r>
          </w:hyperlink>
        </w:p>
        <w:p w14:paraId="02136A93" w14:textId="099A4FF5" w:rsidR="00FD36B2" w:rsidRDefault="00FD36B2">
          <w:pPr>
            <w:pStyle w:val="TOC2"/>
            <w:rPr>
              <w:rFonts w:asciiTheme="minorHAnsi" w:eastAsiaTheme="minorEastAsia" w:hAnsiTheme="minorHAnsi" w:cstheme="minorBidi"/>
              <w:snapToGrid/>
              <w:kern w:val="2"/>
              <w:sz w:val="24"/>
              <w:szCs w:val="24"/>
              <w:lang w:val="en-US"/>
              <w14:ligatures w14:val="standardContextual"/>
            </w:rPr>
          </w:pPr>
          <w:hyperlink w:anchor="_Toc189843135" w:history="1">
            <w:r w:rsidRPr="00C127B2">
              <w:rPr>
                <w:rStyle w:val="Hyperlink"/>
              </w:rPr>
              <w:t>1.4</w:t>
            </w:r>
            <w:r>
              <w:rPr>
                <w:rFonts w:asciiTheme="minorHAnsi" w:eastAsiaTheme="minorEastAsia" w:hAnsiTheme="minorHAnsi" w:cstheme="minorBidi"/>
                <w:snapToGrid/>
                <w:kern w:val="2"/>
                <w:sz w:val="24"/>
                <w:szCs w:val="24"/>
                <w:lang w:val="en-US"/>
                <w14:ligatures w14:val="standardContextual"/>
              </w:rPr>
              <w:tab/>
            </w:r>
            <w:r w:rsidRPr="00C127B2">
              <w:rPr>
                <w:rStyle w:val="Hyperlink"/>
              </w:rPr>
              <w:t>References</w:t>
            </w:r>
            <w:r>
              <w:rPr>
                <w:webHidden/>
              </w:rPr>
              <w:tab/>
            </w:r>
            <w:r>
              <w:rPr>
                <w:webHidden/>
              </w:rPr>
              <w:fldChar w:fldCharType="begin"/>
            </w:r>
            <w:r>
              <w:rPr>
                <w:webHidden/>
              </w:rPr>
              <w:instrText xml:space="preserve"> PAGEREF _Toc189843135 \h </w:instrText>
            </w:r>
            <w:r>
              <w:rPr>
                <w:webHidden/>
              </w:rPr>
            </w:r>
            <w:r>
              <w:rPr>
                <w:webHidden/>
              </w:rPr>
              <w:fldChar w:fldCharType="separate"/>
            </w:r>
            <w:r>
              <w:rPr>
                <w:webHidden/>
              </w:rPr>
              <w:t>5</w:t>
            </w:r>
            <w:r>
              <w:rPr>
                <w:webHidden/>
              </w:rPr>
              <w:fldChar w:fldCharType="end"/>
            </w:r>
          </w:hyperlink>
        </w:p>
        <w:p w14:paraId="3DEC4858" w14:textId="624E0F5C" w:rsidR="00FD36B2" w:rsidRDefault="00FD36B2">
          <w:pPr>
            <w:pStyle w:val="TOC1"/>
            <w:rPr>
              <w:rFonts w:asciiTheme="minorHAnsi" w:eastAsiaTheme="minorEastAsia" w:hAnsiTheme="minorHAnsi" w:cstheme="minorBidi"/>
              <w:b w:val="0"/>
              <w:kern w:val="2"/>
              <w:sz w:val="24"/>
              <w:szCs w:val="24"/>
              <w:lang w:val="en-US"/>
              <w14:ligatures w14:val="standardContextual"/>
            </w:rPr>
          </w:pPr>
          <w:hyperlink w:anchor="_Toc189843136" w:history="1">
            <w:r w:rsidRPr="00C127B2">
              <w:rPr>
                <w:rStyle w:val="Hyperlink"/>
              </w:rPr>
              <w:t>2</w:t>
            </w:r>
            <w:r>
              <w:rPr>
                <w:rFonts w:asciiTheme="minorHAnsi" w:eastAsiaTheme="minorEastAsia" w:hAnsiTheme="minorHAnsi" w:cstheme="minorBidi"/>
                <w:b w:val="0"/>
                <w:kern w:val="2"/>
                <w:sz w:val="24"/>
                <w:szCs w:val="24"/>
                <w:lang w:val="en-US"/>
                <w14:ligatures w14:val="standardContextual"/>
              </w:rPr>
              <w:tab/>
            </w:r>
            <w:r w:rsidRPr="00C127B2">
              <w:rPr>
                <w:rStyle w:val="Hyperlink"/>
              </w:rPr>
              <w:t>Scope and Functionality</w:t>
            </w:r>
            <w:r>
              <w:rPr>
                <w:webHidden/>
              </w:rPr>
              <w:tab/>
            </w:r>
            <w:r>
              <w:rPr>
                <w:webHidden/>
              </w:rPr>
              <w:fldChar w:fldCharType="begin"/>
            </w:r>
            <w:r>
              <w:rPr>
                <w:webHidden/>
              </w:rPr>
              <w:instrText xml:space="preserve"> PAGEREF _Toc189843136 \h </w:instrText>
            </w:r>
            <w:r>
              <w:rPr>
                <w:webHidden/>
              </w:rPr>
            </w:r>
            <w:r>
              <w:rPr>
                <w:webHidden/>
              </w:rPr>
              <w:fldChar w:fldCharType="separate"/>
            </w:r>
            <w:r>
              <w:rPr>
                <w:webHidden/>
              </w:rPr>
              <w:t>6</w:t>
            </w:r>
            <w:r>
              <w:rPr>
                <w:webHidden/>
              </w:rPr>
              <w:fldChar w:fldCharType="end"/>
            </w:r>
          </w:hyperlink>
        </w:p>
        <w:p w14:paraId="2CA021A1" w14:textId="6ADA5EF9" w:rsidR="00FD36B2" w:rsidRDefault="00FD36B2">
          <w:pPr>
            <w:pStyle w:val="TOC2"/>
            <w:rPr>
              <w:rFonts w:asciiTheme="minorHAnsi" w:eastAsiaTheme="minorEastAsia" w:hAnsiTheme="minorHAnsi" w:cstheme="minorBidi"/>
              <w:snapToGrid/>
              <w:kern w:val="2"/>
              <w:sz w:val="24"/>
              <w:szCs w:val="24"/>
              <w:lang w:val="en-US"/>
              <w14:ligatures w14:val="standardContextual"/>
            </w:rPr>
          </w:pPr>
          <w:hyperlink w:anchor="_Toc189843137" w:history="1">
            <w:r w:rsidRPr="00C127B2">
              <w:rPr>
                <w:rStyle w:val="Hyperlink"/>
              </w:rPr>
              <w:t>2.1</w:t>
            </w:r>
            <w:r>
              <w:rPr>
                <w:rFonts w:asciiTheme="minorHAnsi" w:eastAsiaTheme="minorEastAsia" w:hAnsiTheme="minorHAnsi" w:cstheme="minorBidi"/>
                <w:snapToGrid/>
                <w:kern w:val="2"/>
                <w:sz w:val="24"/>
                <w:szCs w:val="24"/>
                <w:lang w:val="en-US"/>
                <w14:ligatures w14:val="standardContextual"/>
              </w:rPr>
              <w:tab/>
            </w:r>
            <w:r w:rsidRPr="00C127B2">
              <w:rPr>
                <w:rStyle w:val="Hyperlink"/>
              </w:rPr>
              <w:t>Background</w:t>
            </w:r>
            <w:r>
              <w:rPr>
                <w:webHidden/>
              </w:rPr>
              <w:tab/>
            </w:r>
            <w:r>
              <w:rPr>
                <w:webHidden/>
              </w:rPr>
              <w:fldChar w:fldCharType="begin"/>
            </w:r>
            <w:r>
              <w:rPr>
                <w:webHidden/>
              </w:rPr>
              <w:instrText xml:space="preserve"> PAGEREF _Toc189843137 \h </w:instrText>
            </w:r>
            <w:r>
              <w:rPr>
                <w:webHidden/>
              </w:rPr>
            </w:r>
            <w:r>
              <w:rPr>
                <w:webHidden/>
              </w:rPr>
              <w:fldChar w:fldCharType="separate"/>
            </w:r>
            <w:r>
              <w:rPr>
                <w:webHidden/>
              </w:rPr>
              <w:t>6</w:t>
            </w:r>
            <w:r>
              <w:rPr>
                <w:webHidden/>
              </w:rPr>
              <w:fldChar w:fldCharType="end"/>
            </w:r>
          </w:hyperlink>
        </w:p>
        <w:p w14:paraId="1636D6D0" w14:textId="514A49D0" w:rsidR="00FD36B2" w:rsidRDefault="00FD36B2">
          <w:pPr>
            <w:pStyle w:val="TOC2"/>
            <w:rPr>
              <w:rFonts w:asciiTheme="minorHAnsi" w:eastAsiaTheme="minorEastAsia" w:hAnsiTheme="minorHAnsi" w:cstheme="minorBidi"/>
              <w:snapToGrid/>
              <w:kern w:val="2"/>
              <w:sz w:val="24"/>
              <w:szCs w:val="24"/>
              <w:lang w:val="en-US"/>
              <w14:ligatures w14:val="standardContextual"/>
            </w:rPr>
          </w:pPr>
          <w:hyperlink w:anchor="_Toc189843138" w:history="1">
            <w:r w:rsidRPr="00C127B2">
              <w:rPr>
                <w:rStyle w:val="Hyperlink"/>
              </w:rPr>
              <w:t>2.2</w:t>
            </w:r>
            <w:r>
              <w:rPr>
                <w:rFonts w:asciiTheme="minorHAnsi" w:eastAsiaTheme="minorEastAsia" w:hAnsiTheme="minorHAnsi" w:cstheme="minorBidi"/>
                <w:snapToGrid/>
                <w:kern w:val="2"/>
                <w:sz w:val="24"/>
                <w:szCs w:val="24"/>
                <w:lang w:val="en-US"/>
                <w14:ligatures w14:val="standardContextual"/>
              </w:rPr>
              <w:tab/>
            </w:r>
            <w:r w:rsidRPr="00C127B2">
              <w:rPr>
                <w:rStyle w:val="Hyperlink"/>
              </w:rPr>
              <w:t>Scope</w:t>
            </w:r>
            <w:r>
              <w:rPr>
                <w:webHidden/>
              </w:rPr>
              <w:tab/>
            </w:r>
            <w:r>
              <w:rPr>
                <w:webHidden/>
              </w:rPr>
              <w:fldChar w:fldCharType="begin"/>
            </w:r>
            <w:r>
              <w:rPr>
                <w:webHidden/>
              </w:rPr>
              <w:instrText xml:space="preserve"> PAGEREF _Toc189843138 \h </w:instrText>
            </w:r>
            <w:r>
              <w:rPr>
                <w:webHidden/>
              </w:rPr>
            </w:r>
            <w:r>
              <w:rPr>
                <w:webHidden/>
              </w:rPr>
              <w:fldChar w:fldCharType="separate"/>
            </w:r>
            <w:r>
              <w:rPr>
                <w:webHidden/>
              </w:rPr>
              <w:t>6</w:t>
            </w:r>
            <w:r>
              <w:rPr>
                <w:webHidden/>
              </w:rPr>
              <w:fldChar w:fldCharType="end"/>
            </w:r>
          </w:hyperlink>
        </w:p>
        <w:p w14:paraId="50DB9B50" w14:textId="3BF50896" w:rsidR="00FD36B2" w:rsidRDefault="00FD36B2">
          <w:pPr>
            <w:pStyle w:val="TOC3"/>
            <w:rPr>
              <w:rFonts w:asciiTheme="minorHAnsi" w:eastAsiaTheme="minorEastAsia" w:hAnsiTheme="minorHAnsi" w:cstheme="minorBidi"/>
              <w:kern w:val="2"/>
              <w:sz w:val="24"/>
              <w:szCs w:val="24"/>
              <w:lang w:val="en-US"/>
              <w14:ligatures w14:val="standardContextual"/>
            </w:rPr>
          </w:pPr>
          <w:hyperlink w:anchor="_Toc189843139" w:history="1">
            <w:r w:rsidRPr="00C127B2">
              <w:rPr>
                <w:rStyle w:val="Hyperlink"/>
              </w:rPr>
              <w:t>2.2.1</w:t>
            </w:r>
            <w:r>
              <w:rPr>
                <w:rFonts w:asciiTheme="minorHAnsi" w:eastAsiaTheme="minorEastAsia" w:hAnsiTheme="minorHAnsi" w:cstheme="minorBidi"/>
                <w:kern w:val="2"/>
                <w:sz w:val="24"/>
                <w:szCs w:val="24"/>
                <w:lang w:val="en-US"/>
                <w14:ligatures w14:val="standardContextual"/>
              </w:rPr>
              <w:tab/>
            </w:r>
            <w:r w:rsidRPr="00C127B2">
              <w:rPr>
                <w:rStyle w:val="Hyperlink"/>
              </w:rPr>
              <w:t>Groups</w:t>
            </w:r>
            <w:r>
              <w:rPr>
                <w:webHidden/>
              </w:rPr>
              <w:tab/>
            </w:r>
            <w:r>
              <w:rPr>
                <w:webHidden/>
              </w:rPr>
              <w:fldChar w:fldCharType="begin"/>
            </w:r>
            <w:r>
              <w:rPr>
                <w:webHidden/>
              </w:rPr>
              <w:instrText xml:space="preserve"> PAGEREF _Toc189843139 \h </w:instrText>
            </w:r>
            <w:r>
              <w:rPr>
                <w:webHidden/>
              </w:rPr>
            </w:r>
            <w:r>
              <w:rPr>
                <w:webHidden/>
              </w:rPr>
              <w:fldChar w:fldCharType="separate"/>
            </w:r>
            <w:r>
              <w:rPr>
                <w:webHidden/>
              </w:rPr>
              <w:t>7</w:t>
            </w:r>
            <w:r>
              <w:rPr>
                <w:webHidden/>
              </w:rPr>
              <w:fldChar w:fldCharType="end"/>
            </w:r>
          </w:hyperlink>
        </w:p>
        <w:p w14:paraId="13E23D48" w14:textId="70B434C7" w:rsidR="00FD36B2" w:rsidRDefault="00FD36B2">
          <w:pPr>
            <w:pStyle w:val="TOC3"/>
            <w:rPr>
              <w:rFonts w:asciiTheme="minorHAnsi" w:eastAsiaTheme="minorEastAsia" w:hAnsiTheme="minorHAnsi" w:cstheme="minorBidi"/>
              <w:kern w:val="2"/>
              <w:sz w:val="24"/>
              <w:szCs w:val="24"/>
              <w:lang w:val="en-US"/>
              <w14:ligatures w14:val="standardContextual"/>
            </w:rPr>
          </w:pPr>
          <w:hyperlink w:anchor="_Toc189843140" w:history="1">
            <w:r w:rsidRPr="00C127B2">
              <w:rPr>
                <w:rStyle w:val="Hyperlink"/>
              </w:rPr>
              <w:t>2.2.2</w:t>
            </w:r>
            <w:r>
              <w:rPr>
                <w:rFonts w:asciiTheme="minorHAnsi" w:eastAsiaTheme="minorEastAsia" w:hAnsiTheme="minorHAnsi" w:cstheme="minorBidi"/>
                <w:kern w:val="2"/>
                <w:sz w:val="24"/>
                <w:szCs w:val="24"/>
                <w:lang w:val="en-US"/>
                <w14:ligatures w14:val="standardContextual"/>
              </w:rPr>
              <w:tab/>
            </w:r>
            <w:r w:rsidRPr="00C127B2">
              <w:rPr>
                <w:rStyle w:val="Hyperlink"/>
              </w:rPr>
              <w:t>Functionality</w:t>
            </w:r>
            <w:r>
              <w:rPr>
                <w:webHidden/>
              </w:rPr>
              <w:tab/>
            </w:r>
            <w:r>
              <w:rPr>
                <w:webHidden/>
              </w:rPr>
              <w:fldChar w:fldCharType="begin"/>
            </w:r>
            <w:r>
              <w:rPr>
                <w:webHidden/>
              </w:rPr>
              <w:instrText xml:space="preserve"> PAGEREF _Toc189843140 \h </w:instrText>
            </w:r>
            <w:r>
              <w:rPr>
                <w:webHidden/>
              </w:rPr>
            </w:r>
            <w:r>
              <w:rPr>
                <w:webHidden/>
              </w:rPr>
              <w:fldChar w:fldCharType="separate"/>
            </w:r>
            <w:r>
              <w:rPr>
                <w:webHidden/>
              </w:rPr>
              <w:t>7</w:t>
            </w:r>
            <w:r>
              <w:rPr>
                <w:webHidden/>
              </w:rPr>
              <w:fldChar w:fldCharType="end"/>
            </w:r>
          </w:hyperlink>
        </w:p>
        <w:p w14:paraId="6955B83D" w14:textId="220FCD45" w:rsidR="00FD36B2" w:rsidRDefault="00FD36B2">
          <w:pPr>
            <w:pStyle w:val="TOC1"/>
            <w:rPr>
              <w:rFonts w:asciiTheme="minorHAnsi" w:eastAsiaTheme="minorEastAsia" w:hAnsiTheme="minorHAnsi" w:cstheme="minorBidi"/>
              <w:b w:val="0"/>
              <w:kern w:val="2"/>
              <w:sz w:val="24"/>
              <w:szCs w:val="24"/>
              <w:lang w:val="en-US"/>
              <w14:ligatures w14:val="standardContextual"/>
            </w:rPr>
          </w:pPr>
          <w:hyperlink w:anchor="_Toc189843141" w:history="1">
            <w:r w:rsidRPr="00C127B2">
              <w:rPr>
                <w:rStyle w:val="Hyperlink"/>
              </w:rPr>
              <w:t>3</w:t>
            </w:r>
            <w:r>
              <w:rPr>
                <w:rFonts w:asciiTheme="minorHAnsi" w:eastAsiaTheme="minorEastAsia" w:hAnsiTheme="minorHAnsi" w:cstheme="minorBidi"/>
                <w:b w:val="0"/>
                <w:kern w:val="2"/>
                <w:sz w:val="24"/>
                <w:szCs w:val="24"/>
                <w:lang w:val="en-US"/>
                <w14:ligatures w14:val="standardContextual"/>
              </w:rPr>
              <w:tab/>
            </w:r>
            <w:r w:rsidRPr="00C127B2">
              <w:rPr>
                <w:rStyle w:val="Hyperlink"/>
              </w:rPr>
              <w:t>BusinessRoles and Participants</w:t>
            </w:r>
            <w:r>
              <w:rPr>
                <w:webHidden/>
              </w:rPr>
              <w:tab/>
            </w:r>
            <w:r>
              <w:rPr>
                <w:webHidden/>
              </w:rPr>
              <w:fldChar w:fldCharType="begin"/>
            </w:r>
            <w:r>
              <w:rPr>
                <w:webHidden/>
              </w:rPr>
              <w:instrText xml:space="preserve"> PAGEREF _Toc189843141 \h </w:instrText>
            </w:r>
            <w:r>
              <w:rPr>
                <w:webHidden/>
              </w:rPr>
            </w:r>
            <w:r>
              <w:rPr>
                <w:webHidden/>
              </w:rPr>
              <w:fldChar w:fldCharType="separate"/>
            </w:r>
            <w:r>
              <w:rPr>
                <w:webHidden/>
              </w:rPr>
              <w:t>9</w:t>
            </w:r>
            <w:r>
              <w:rPr>
                <w:webHidden/>
              </w:rPr>
              <w:fldChar w:fldCharType="end"/>
            </w:r>
          </w:hyperlink>
        </w:p>
        <w:p w14:paraId="1889E822" w14:textId="333DCA0E" w:rsidR="00FD36B2" w:rsidRDefault="00FD36B2">
          <w:pPr>
            <w:pStyle w:val="TOC2"/>
            <w:rPr>
              <w:rFonts w:asciiTheme="minorHAnsi" w:eastAsiaTheme="minorEastAsia" w:hAnsiTheme="minorHAnsi" w:cstheme="minorBidi"/>
              <w:snapToGrid/>
              <w:kern w:val="2"/>
              <w:sz w:val="24"/>
              <w:szCs w:val="24"/>
              <w:lang w:val="en-US"/>
              <w14:ligatures w14:val="standardContextual"/>
            </w:rPr>
          </w:pPr>
          <w:hyperlink w:anchor="_Toc189843142" w:history="1">
            <w:r w:rsidRPr="00C127B2">
              <w:rPr>
                <w:rStyle w:val="Hyperlink"/>
              </w:rPr>
              <w:t>3.1</w:t>
            </w:r>
            <w:r>
              <w:rPr>
                <w:rFonts w:asciiTheme="minorHAnsi" w:eastAsiaTheme="minorEastAsia" w:hAnsiTheme="minorHAnsi" w:cstheme="minorBidi"/>
                <w:snapToGrid/>
                <w:kern w:val="2"/>
                <w:sz w:val="24"/>
                <w:szCs w:val="24"/>
                <w:lang w:val="en-US"/>
                <w14:ligatures w14:val="standardContextual"/>
              </w:rPr>
              <w:tab/>
            </w:r>
            <w:r w:rsidRPr="00C127B2">
              <w:rPr>
                <w:rStyle w:val="Hyperlink"/>
              </w:rPr>
              <w:t>Participants and BusinessRoles Definitions</w:t>
            </w:r>
            <w:r>
              <w:rPr>
                <w:webHidden/>
              </w:rPr>
              <w:tab/>
            </w:r>
            <w:r>
              <w:rPr>
                <w:webHidden/>
              </w:rPr>
              <w:fldChar w:fldCharType="begin"/>
            </w:r>
            <w:r>
              <w:rPr>
                <w:webHidden/>
              </w:rPr>
              <w:instrText xml:space="preserve"> PAGEREF _Toc189843142 \h </w:instrText>
            </w:r>
            <w:r>
              <w:rPr>
                <w:webHidden/>
              </w:rPr>
            </w:r>
            <w:r>
              <w:rPr>
                <w:webHidden/>
              </w:rPr>
              <w:fldChar w:fldCharType="separate"/>
            </w:r>
            <w:r>
              <w:rPr>
                <w:webHidden/>
              </w:rPr>
              <w:t>10</w:t>
            </w:r>
            <w:r>
              <w:rPr>
                <w:webHidden/>
              </w:rPr>
              <w:fldChar w:fldCharType="end"/>
            </w:r>
          </w:hyperlink>
        </w:p>
        <w:p w14:paraId="7D9B305F" w14:textId="7B776D0D" w:rsidR="00FD36B2" w:rsidRDefault="00FD36B2">
          <w:pPr>
            <w:pStyle w:val="TOC2"/>
            <w:rPr>
              <w:rFonts w:asciiTheme="minorHAnsi" w:eastAsiaTheme="minorEastAsia" w:hAnsiTheme="minorHAnsi" w:cstheme="minorBidi"/>
              <w:snapToGrid/>
              <w:kern w:val="2"/>
              <w:sz w:val="24"/>
              <w:szCs w:val="24"/>
              <w:lang w:val="en-US"/>
              <w14:ligatures w14:val="standardContextual"/>
            </w:rPr>
          </w:pPr>
          <w:hyperlink w:anchor="_Toc189843143" w:history="1">
            <w:r w:rsidRPr="00C127B2">
              <w:rPr>
                <w:rStyle w:val="Hyperlink"/>
              </w:rPr>
              <w:t>3.2</w:t>
            </w:r>
            <w:r>
              <w:rPr>
                <w:rFonts w:asciiTheme="minorHAnsi" w:eastAsiaTheme="minorEastAsia" w:hAnsiTheme="minorHAnsi" w:cstheme="minorBidi"/>
                <w:snapToGrid/>
                <w:kern w:val="2"/>
                <w:sz w:val="24"/>
                <w:szCs w:val="24"/>
                <w:lang w:val="en-US"/>
                <w14:ligatures w14:val="standardContextual"/>
              </w:rPr>
              <w:tab/>
            </w:r>
            <w:r w:rsidRPr="00C127B2">
              <w:rPr>
                <w:rStyle w:val="Hyperlink"/>
              </w:rPr>
              <w:t>BusinessRoles and Participants Table</w:t>
            </w:r>
            <w:r>
              <w:rPr>
                <w:webHidden/>
              </w:rPr>
              <w:tab/>
            </w:r>
            <w:r>
              <w:rPr>
                <w:webHidden/>
              </w:rPr>
              <w:fldChar w:fldCharType="begin"/>
            </w:r>
            <w:r>
              <w:rPr>
                <w:webHidden/>
              </w:rPr>
              <w:instrText xml:space="preserve"> PAGEREF _Toc189843143 \h </w:instrText>
            </w:r>
            <w:r>
              <w:rPr>
                <w:webHidden/>
              </w:rPr>
            </w:r>
            <w:r>
              <w:rPr>
                <w:webHidden/>
              </w:rPr>
              <w:fldChar w:fldCharType="separate"/>
            </w:r>
            <w:r>
              <w:rPr>
                <w:webHidden/>
              </w:rPr>
              <w:t>11</w:t>
            </w:r>
            <w:r>
              <w:rPr>
                <w:webHidden/>
              </w:rPr>
              <w:fldChar w:fldCharType="end"/>
            </w:r>
          </w:hyperlink>
        </w:p>
        <w:p w14:paraId="459BAC6A" w14:textId="0DA09B52" w:rsidR="00FD36B2" w:rsidRDefault="00FD36B2">
          <w:pPr>
            <w:pStyle w:val="TOC1"/>
            <w:rPr>
              <w:rFonts w:asciiTheme="minorHAnsi" w:eastAsiaTheme="minorEastAsia" w:hAnsiTheme="minorHAnsi" w:cstheme="minorBidi"/>
              <w:b w:val="0"/>
              <w:kern w:val="2"/>
              <w:sz w:val="24"/>
              <w:szCs w:val="24"/>
              <w:lang w:val="en-US"/>
              <w14:ligatures w14:val="standardContextual"/>
            </w:rPr>
          </w:pPr>
          <w:hyperlink w:anchor="_Toc189843144" w:history="1">
            <w:r w:rsidRPr="00C127B2">
              <w:rPr>
                <w:rStyle w:val="Hyperlink"/>
              </w:rPr>
              <w:t>4</w:t>
            </w:r>
            <w:r>
              <w:rPr>
                <w:rFonts w:asciiTheme="minorHAnsi" w:eastAsiaTheme="minorEastAsia" w:hAnsiTheme="minorHAnsi" w:cstheme="minorBidi"/>
                <w:b w:val="0"/>
                <w:kern w:val="2"/>
                <w:sz w:val="24"/>
                <w:szCs w:val="24"/>
                <w:lang w:val="en-US"/>
                <w14:ligatures w14:val="standardContextual"/>
              </w:rPr>
              <w:tab/>
            </w:r>
            <w:r w:rsidRPr="00C127B2">
              <w:rPr>
                <w:rStyle w:val="Hyperlink"/>
              </w:rPr>
              <w:t>BusinessProcess Description</w:t>
            </w:r>
            <w:r>
              <w:rPr>
                <w:webHidden/>
              </w:rPr>
              <w:tab/>
            </w:r>
            <w:r>
              <w:rPr>
                <w:webHidden/>
              </w:rPr>
              <w:fldChar w:fldCharType="begin"/>
            </w:r>
            <w:r>
              <w:rPr>
                <w:webHidden/>
              </w:rPr>
              <w:instrText xml:space="preserve"> PAGEREF _Toc189843144 \h </w:instrText>
            </w:r>
            <w:r>
              <w:rPr>
                <w:webHidden/>
              </w:rPr>
            </w:r>
            <w:r>
              <w:rPr>
                <w:webHidden/>
              </w:rPr>
              <w:fldChar w:fldCharType="separate"/>
            </w:r>
            <w:r>
              <w:rPr>
                <w:webHidden/>
              </w:rPr>
              <w:t>12</w:t>
            </w:r>
            <w:r>
              <w:rPr>
                <w:webHidden/>
              </w:rPr>
              <w:fldChar w:fldCharType="end"/>
            </w:r>
          </w:hyperlink>
        </w:p>
        <w:p w14:paraId="00323AC0" w14:textId="140ED7BE" w:rsidR="00FD36B2" w:rsidRDefault="00FD36B2">
          <w:pPr>
            <w:pStyle w:val="TOC1"/>
            <w:rPr>
              <w:rFonts w:asciiTheme="minorHAnsi" w:eastAsiaTheme="minorEastAsia" w:hAnsiTheme="minorHAnsi" w:cstheme="minorBidi"/>
              <w:b w:val="0"/>
              <w:kern w:val="2"/>
              <w:sz w:val="24"/>
              <w:szCs w:val="24"/>
              <w:lang w:val="en-US"/>
              <w14:ligatures w14:val="standardContextual"/>
            </w:rPr>
          </w:pPr>
          <w:hyperlink w:anchor="_Toc189843145" w:history="1">
            <w:r w:rsidRPr="00C127B2">
              <w:rPr>
                <w:rStyle w:val="Hyperlink"/>
              </w:rPr>
              <w:t>5</w:t>
            </w:r>
            <w:r>
              <w:rPr>
                <w:rFonts w:asciiTheme="minorHAnsi" w:eastAsiaTheme="minorEastAsia" w:hAnsiTheme="minorHAnsi" w:cstheme="minorBidi"/>
                <w:b w:val="0"/>
                <w:kern w:val="2"/>
                <w:sz w:val="24"/>
                <w:szCs w:val="24"/>
                <w:lang w:val="en-US"/>
                <w14:ligatures w14:val="standardContextual"/>
              </w:rPr>
              <w:tab/>
            </w:r>
            <w:r w:rsidRPr="00C127B2">
              <w:rPr>
                <w:rStyle w:val="Hyperlink"/>
              </w:rPr>
              <w:t>Description of BusinessActivities</w:t>
            </w:r>
            <w:r>
              <w:rPr>
                <w:webHidden/>
              </w:rPr>
              <w:tab/>
            </w:r>
            <w:r>
              <w:rPr>
                <w:webHidden/>
              </w:rPr>
              <w:fldChar w:fldCharType="begin"/>
            </w:r>
            <w:r>
              <w:rPr>
                <w:webHidden/>
              </w:rPr>
              <w:instrText xml:space="preserve"> PAGEREF _Toc189843145 \h </w:instrText>
            </w:r>
            <w:r>
              <w:rPr>
                <w:webHidden/>
              </w:rPr>
            </w:r>
            <w:r>
              <w:rPr>
                <w:webHidden/>
              </w:rPr>
              <w:fldChar w:fldCharType="separate"/>
            </w:r>
            <w:r>
              <w:rPr>
                <w:webHidden/>
              </w:rPr>
              <w:t>15</w:t>
            </w:r>
            <w:r>
              <w:rPr>
                <w:webHidden/>
              </w:rPr>
              <w:fldChar w:fldCharType="end"/>
            </w:r>
          </w:hyperlink>
        </w:p>
        <w:p w14:paraId="22047BDE" w14:textId="519D56AF" w:rsidR="00FD36B2" w:rsidRDefault="00FD36B2">
          <w:pPr>
            <w:pStyle w:val="TOC2"/>
            <w:rPr>
              <w:rFonts w:asciiTheme="minorHAnsi" w:eastAsiaTheme="minorEastAsia" w:hAnsiTheme="minorHAnsi" w:cstheme="minorBidi"/>
              <w:snapToGrid/>
              <w:kern w:val="2"/>
              <w:sz w:val="24"/>
              <w:szCs w:val="24"/>
              <w:lang w:val="en-US"/>
              <w14:ligatures w14:val="standardContextual"/>
            </w:rPr>
          </w:pPr>
          <w:hyperlink w:anchor="_Toc189843146" w:history="1">
            <w:r w:rsidRPr="00C127B2">
              <w:rPr>
                <w:rStyle w:val="Hyperlink"/>
              </w:rPr>
              <w:t>5.1</w:t>
            </w:r>
            <w:r>
              <w:rPr>
                <w:rFonts w:asciiTheme="minorHAnsi" w:eastAsiaTheme="minorEastAsia" w:hAnsiTheme="minorHAnsi" w:cstheme="minorBidi"/>
                <w:snapToGrid/>
                <w:kern w:val="2"/>
                <w:sz w:val="24"/>
                <w:szCs w:val="24"/>
                <w:lang w:val="en-US"/>
                <w14:ligatures w14:val="standardContextual"/>
              </w:rPr>
              <w:tab/>
            </w:r>
            <w:r w:rsidRPr="00C127B2">
              <w:rPr>
                <w:rStyle w:val="Hyperlink"/>
              </w:rPr>
              <w:t>Pull mode</w:t>
            </w:r>
            <w:r>
              <w:rPr>
                <w:webHidden/>
              </w:rPr>
              <w:tab/>
            </w:r>
            <w:r>
              <w:rPr>
                <w:webHidden/>
              </w:rPr>
              <w:fldChar w:fldCharType="begin"/>
            </w:r>
            <w:r>
              <w:rPr>
                <w:webHidden/>
              </w:rPr>
              <w:instrText xml:space="preserve"> PAGEREF _Toc189843146 \h </w:instrText>
            </w:r>
            <w:r>
              <w:rPr>
                <w:webHidden/>
              </w:rPr>
            </w:r>
            <w:r>
              <w:rPr>
                <w:webHidden/>
              </w:rPr>
              <w:fldChar w:fldCharType="separate"/>
            </w:r>
            <w:r>
              <w:rPr>
                <w:webHidden/>
              </w:rPr>
              <w:t>15</w:t>
            </w:r>
            <w:r>
              <w:rPr>
                <w:webHidden/>
              </w:rPr>
              <w:fldChar w:fldCharType="end"/>
            </w:r>
          </w:hyperlink>
        </w:p>
        <w:p w14:paraId="2110BC42" w14:textId="5E4C058B" w:rsidR="00FD36B2" w:rsidRDefault="00FD36B2">
          <w:pPr>
            <w:pStyle w:val="TOC2"/>
            <w:rPr>
              <w:rFonts w:asciiTheme="minorHAnsi" w:eastAsiaTheme="minorEastAsia" w:hAnsiTheme="minorHAnsi" w:cstheme="minorBidi"/>
              <w:snapToGrid/>
              <w:kern w:val="2"/>
              <w:sz w:val="24"/>
              <w:szCs w:val="24"/>
              <w:lang w:val="en-US"/>
              <w14:ligatures w14:val="standardContextual"/>
            </w:rPr>
          </w:pPr>
          <w:hyperlink w:anchor="_Toc189843147" w:history="1">
            <w:r w:rsidRPr="00C127B2">
              <w:rPr>
                <w:rStyle w:val="Hyperlink"/>
              </w:rPr>
              <w:t>5.2</w:t>
            </w:r>
            <w:r>
              <w:rPr>
                <w:rFonts w:asciiTheme="minorHAnsi" w:eastAsiaTheme="minorEastAsia" w:hAnsiTheme="minorHAnsi" w:cstheme="minorBidi"/>
                <w:snapToGrid/>
                <w:kern w:val="2"/>
                <w:sz w:val="24"/>
                <w:szCs w:val="24"/>
                <w:lang w:val="en-US"/>
                <w14:ligatures w14:val="standardContextual"/>
              </w:rPr>
              <w:tab/>
            </w:r>
            <w:r w:rsidRPr="00C127B2">
              <w:rPr>
                <w:rStyle w:val="Hyperlink"/>
              </w:rPr>
              <w:t>Push mode</w:t>
            </w:r>
            <w:r>
              <w:rPr>
                <w:webHidden/>
              </w:rPr>
              <w:tab/>
            </w:r>
            <w:r>
              <w:rPr>
                <w:webHidden/>
              </w:rPr>
              <w:fldChar w:fldCharType="begin"/>
            </w:r>
            <w:r>
              <w:rPr>
                <w:webHidden/>
              </w:rPr>
              <w:instrText xml:space="preserve"> PAGEREF _Toc189843147 \h </w:instrText>
            </w:r>
            <w:r>
              <w:rPr>
                <w:webHidden/>
              </w:rPr>
            </w:r>
            <w:r>
              <w:rPr>
                <w:webHidden/>
              </w:rPr>
              <w:fldChar w:fldCharType="separate"/>
            </w:r>
            <w:r>
              <w:rPr>
                <w:webHidden/>
              </w:rPr>
              <w:t>16</w:t>
            </w:r>
            <w:r>
              <w:rPr>
                <w:webHidden/>
              </w:rPr>
              <w:fldChar w:fldCharType="end"/>
            </w:r>
          </w:hyperlink>
        </w:p>
        <w:p w14:paraId="1A12F237" w14:textId="5C9C9489" w:rsidR="00FD36B2" w:rsidRDefault="00FD36B2">
          <w:pPr>
            <w:pStyle w:val="TOC1"/>
            <w:rPr>
              <w:rFonts w:asciiTheme="minorHAnsi" w:eastAsiaTheme="minorEastAsia" w:hAnsiTheme="minorHAnsi" w:cstheme="minorBidi"/>
              <w:b w:val="0"/>
              <w:kern w:val="2"/>
              <w:sz w:val="24"/>
              <w:szCs w:val="24"/>
              <w:lang w:val="en-US"/>
              <w14:ligatures w14:val="standardContextual"/>
            </w:rPr>
          </w:pPr>
          <w:hyperlink w:anchor="_Toc189843148" w:history="1">
            <w:r w:rsidRPr="00C127B2">
              <w:rPr>
                <w:rStyle w:val="Hyperlink"/>
              </w:rPr>
              <w:t>6</w:t>
            </w:r>
            <w:r>
              <w:rPr>
                <w:rFonts w:asciiTheme="minorHAnsi" w:eastAsiaTheme="minorEastAsia" w:hAnsiTheme="minorHAnsi" w:cstheme="minorBidi"/>
                <w:b w:val="0"/>
                <w:kern w:val="2"/>
                <w:sz w:val="24"/>
                <w:szCs w:val="24"/>
                <w:lang w:val="en-US"/>
                <w14:ligatures w14:val="standardContextual"/>
              </w:rPr>
              <w:tab/>
            </w:r>
            <w:r w:rsidRPr="00C127B2">
              <w:rPr>
                <w:rStyle w:val="Hyperlink"/>
              </w:rPr>
              <w:t>BusinessTransactions</w:t>
            </w:r>
            <w:r>
              <w:rPr>
                <w:webHidden/>
              </w:rPr>
              <w:tab/>
            </w:r>
            <w:r>
              <w:rPr>
                <w:webHidden/>
              </w:rPr>
              <w:fldChar w:fldCharType="begin"/>
            </w:r>
            <w:r>
              <w:rPr>
                <w:webHidden/>
              </w:rPr>
              <w:instrText xml:space="preserve"> PAGEREF _Toc189843148 \h </w:instrText>
            </w:r>
            <w:r>
              <w:rPr>
                <w:webHidden/>
              </w:rPr>
            </w:r>
            <w:r>
              <w:rPr>
                <w:webHidden/>
              </w:rPr>
              <w:fldChar w:fldCharType="separate"/>
            </w:r>
            <w:r>
              <w:rPr>
                <w:webHidden/>
              </w:rPr>
              <w:t>18</w:t>
            </w:r>
            <w:r>
              <w:rPr>
                <w:webHidden/>
              </w:rPr>
              <w:fldChar w:fldCharType="end"/>
            </w:r>
          </w:hyperlink>
        </w:p>
        <w:p w14:paraId="63E2F155" w14:textId="53BBB705" w:rsidR="00FD36B2" w:rsidRDefault="00FD36B2">
          <w:pPr>
            <w:pStyle w:val="TOC2"/>
            <w:rPr>
              <w:rFonts w:asciiTheme="minorHAnsi" w:eastAsiaTheme="minorEastAsia" w:hAnsiTheme="minorHAnsi" w:cstheme="minorBidi"/>
              <w:snapToGrid/>
              <w:kern w:val="2"/>
              <w:sz w:val="24"/>
              <w:szCs w:val="24"/>
              <w:lang w:val="en-US"/>
              <w14:ligatures w14:val="standardContextual"/>
            </w:rPr>
          </w:pPr>
          <w:hyperlink w:anchor="_Toc189843149" w:history="1">
            <w:r w:rsidRPr="00C127B2">
              <w:rPr>
                <w:rStyle w:val="Hyperlink"/>
              </w:rPr>
              <w:t>6.1</w:t>
            </w:r>
            <w:r>
              <w:rPr>
                <w:rFonts w:asciiTheme="minorHAnsi" w:eastAsiaTheme="minorEastAsia" w:hAnsiTheme="minorHAnsi" w:cstheme="minorBidi"/>
                <w:snapToGrid/>
                <w:kern w:val="2"/>
                <w:sz w:val="24"/>
                <w:szCs w:val="24"/>
                <w:lang w:val="en-US"/>
                <w14:ligatures w14:val="standardContextual"/>
              </w:rPr>
              <w:tab/>
            </w:r>
            <w:r w:rsidRPr="00C127B2">
              <w:rPr>
                <w:rStyle w:val="Hyperlink"/>
              </w:rPr>
              <w:t>Limit Utilisation Journal Query</w:t>
            </w:r>
            <w:r>
              <w:rPr>
                <w:webHidden/>
              </w:rPr>
              <w:tab/>
            </w:r>
            <w:r>
              <w:rPr>
                <w:webHidden/>
              </w:rPr>
              <w:fldChar w:fldCharType="begin"/>
            </w:r>
            <w:r>
              <w:rPr>
                <w:webHidden/>
              </w:rPr>
              <w:instrText xml:space="preserve"> PAGEREF _Toc189843149 \h </w:instrText>
            </w:r>
            <w:r>
              <w:rPr>
                <w:webHidden/>
              </w:rPr>
            </w:r>
            <w:r>
              <w:rPr>
                <w:webHidden/>
              </w:rPr>
              <w:fldChar w:fldCharType="separate"/>
            </w:r>
            <w:r>
              <w:rPr>
                <w:webHidden/>
              </w:rPr>
              <w:t>18</w:t>
            </w:r>
            <w:r>
              <w:rPr>
                <w:webHidden/>
              </w:rPr>
              <w:fldChar w:fldCharType="end"/>
            </w:r>
          </w:hyperlink>
        </w:p>
        <w:p w14:paraId="1451436A" w14:textId="1B403904" w:rsidR="00FD36B2" w:rsidRDefault="00FD36B2">
          <w:pPr>
            <w:pStyle w:val="TOC2"/>
            <w:rPr>
              <w:rFonts w:asciiTheme="minorHAnsi" w:eastAsiaTheme="minorEastAsia" w:hAnsiTheme="minorHAnsi" w:cstheme="minorBidi"/>
              <w:snapToGrid/>
              <w:kern w:val="2"/>
              <w:sz w:val="24"/>
              <w:szCs w:val="24"/>
              <w:lang w:val="en-US"/>
              <w14:ligatures w14:val="standardContextual"/>
            </w:rPr>
          </w:pPr>
          <w:hyperlink w:anchor="_Toc189843150" w:history="1">
            <w:r w:rsidRPr="00C127B2">
              <w:rPr>
                <w:rStyle w:val="Hyperlink"/>
              </w:rPr>
              <w:t>6.2</w:t>
            </w:r>
            <w:r>
              <w:rPr>
                <w:rFonts w:asciiTheme="minorHAnsi" w:eastAsiaTheme="minorEastAsia" w:hAnsiTheme="minorHAnsi" w:cstheme="minorBidi"/>
                <w:snapToGrid/>
                <w:kern w:val="2"/>
                <w:sz w:val="24"/>
                <w:szCs w:val="24"/>
                <w:lang w:val="en-US"/>
                <w14:ligatures w14:val="standardContextual"/>
              </w:rPr>
              <w:tab/>
            </w:r>
            <w:r w:rsidRPr="00C127B2">
              <w:rPr>
                <w:rStyle w:val="Hyperlink"/>
              </w:rPr>
              <w:t>Limit Utilisation Journal Report</w:t>
            </w:r>
            <w:r>
              <w:rPr>
                <w:webHidden/>
              </w:rPr>
              <w:tab/>
            </w:r>
            <w:r>
              <w:rPr>
                <w:webHidden/>
              </w:rPr>
              <w:fldChar w:fldCharType="begin"/>
            </w:r>
            <w:r>
              <w:rPr>
                <w:webHidden/>
              </w:rPr>
              <w:instrText xml:space="preserve"> PAGEREF _Toc189843150 \h </w:instrText>
            </w:r>
            <w:r>
              <w:rPr>
                <w:webHidden/>
              </w:rPr>
            </w:r>
            <w:r>
              <w:rPr>
                <w:webHidden/>
              </w:rPr>
              <w:fldChar w:fldCharType="separate"/>
            </w:r>
            <w:r>
              <w:rPr>
                <w:webHidden/>
              </w:rPr>
              <w:t>18</w:t>
            </w:r>
            <w:r>
              <w:rPr>
                <w:webHidden/>
              </w:rPr>
              <w:fldChar w:fldCharType="end"/>
            </w:r>
          </w:hyperlink>
        </w:p>
        <w:p w14:paraId="0C9404D0" w14:textId="243A8EDF" w:rsidR="00FD36B2" w:rsidRDefault="00FD36B2">
          <w:pPr>
            <w:pStyle w:val="TOC1"/>
            <w:rPr>
              <w:rFonts w:asciiTheme="minorHAnsi" w:eastAsiaTheme="minorEastAsia" w:hAnsiTheme="minorHAnsi" w:cstheme="minorBidi"/>
              <w:b w:val="0"/>
              <w:kern w:val="2"/>
              <w:sz w:val="24"/>
              <w:szCs w:val="24"/>
              <w:lang w:val="en-US"/>
              <w14:ligatures w14:val="standardContextual"/>
            </w:rPr>
          </w:pPr>
          <w:hyperlink w:anchor="_Toc189843151" w:history="1">
            <w:r w:rsidRPr="00C127B2">
              <w:rPr>
                <w:rStyle w:val="Hyperlink"/>
              </w:rPr>
              <w:t>7</w:t>
            </w:r>
            <w:r>
              <w:rPr>
                <w:rFonts w:asciiTheme="minorHAnsi" w:eastAsiaTheme="minorEastAsia" w:hAnsiTheme="minorHAnsi" w:cstheme="minorBidi"/>
                <w:b w:val="0"/>
                <w:kern w:val="2"/>
                <w:sz w:val="24"/>
                <w:szCs w:val="24"/>
                <w:lang w:val="en-US"/>
                <w14:ligatures w14:val="standardContextual"/>
              </w:rPr>
              <w:tab/>
            </w:r>
            <w:r w:rsidRPr="00C127B2">
              <w:rPr>
                <w:rStyle w:val="Hyperlink"/>
              </w:rPr>
              <w:t>Business Examples</w:t>
            </w:r>
            <w:r>
              <w:rPr>
                <w:webHidden/>
              </w:rPr>
              <w:tab/>
            </w:r>
            <w:r>
              <w:rPr>
                <w:webHidden/>
              </w:rPr>
              <w:fldChar w:fldCharType="begin"/>
            </w:r>
            <w:r>
              <w:rPr>
                <w:webHidden/>
              </w:rPr>
              <w:instrText xml:space="preserve"> PAGEREF _Toc189843151 \h </w:instrText>
            </w:r>
            <w:r>
              <w:rPr>
                <w:webHidden/>
              </w:rPr>
            </w:r>
            <w:r>
              <w:rPr>
                <w:webHidden/>
              </w:rPr>
              <w:fldChar w:fldCharType="separate"/>
            </w:r>
            <w:r>
              <w:rPr>
                <w:webHidden/>
              </w:rPr>
              <w:t>19</w:t>
            </w:r>
            <w:r>
              <w:rPr>
                <w:webHidden/>
              </w:rPr>
              <w:fldChar w:fldCharType="end"/>
            </w:r>
          </w:hyperlink>
        </w:p>
        <w:p w14:paraId="25896818" w14:textId="364757AE" w:rsidR="00FD36B2" w:rsidRDefault="00FD36B2">
          <w:pPr>
            <w:pStyle w:val="TOC2"/>
            <w:rPr>
              <w:rFonts w:asciiTheme="minorHAnsi" w:eastAsiaTheme="minorEastAsia" w:hAnsiTheme="minorHAnsi" w:cstheme="minorBidi"/>
              <w:snapToGrid/>
              <w:kern w:val="2"/>
              <w:sz w:val="24"/>
              <w:szCs w:val="24"/>
              <w:lang w:val="en-US"/>
              <w14:ligatures w14:val="standardContextual"/>
            </w:rPr>
          </w:pPr>
          <w:hyperlink w:anchor="_Toc189843152" w:history="1">
            <w:r w:rsidRPr="00C127B2">
              <w:rPr>
                <w:rStyle w:val="Hyperlink"/>
              </w:rPr>
              <w:t>7.1</w:t>
            </w:r>
            <w:r>
              <w:rPr>
                <w:rFonts w:asciiTheme="minorHAnsi" w:eastAsiaTheme="minorEastAsia" w:hAnsiTheme="minorHAnsi" w:cstheme="minorBidi"/>
                <w:snapToGrid/>
                <w:kern w:val="2"/>
                <w:sz w:val="24"/>
                <w:szCs w:val="24"/>
                <w:lang w:val="en-US"/>
                <w14:ligatures w14:val="standardContextual"/>
              </w:rPr>
              <w:tab/>
            </w:r>
            <w:r w:rsidRPr="00C127B2">
              <w:rPr>
                <w:rStyle w:val="Hyperlink"/>
              </w:rPr>
              <w:t>Example #1: Business Report</w:t>
            </w:r>
            <w:r>
              <w:rPr>
                <w:webHidden/>
              </w:rPr>
              <w:tab/>
            </w:r>
            <w:r>
              <w:rPr>
                <w:webHidden/>
              </w:rPr>
              <w:fldChar w:fldCharType="begin"/>
            </w:r>
            <w:r>
              <w:rPr>
                <w:webHidden/>
              </w:rPr>
              <w:instrText xml:space="preserve"> PAGEREF _Toc189843152 \h </w:instrText>
            </w:r>
            <w:r>
              <w:rPr>
                <w:webHidden/>
              </w:rPr>
            </w:r>
            <w:r>
              <w:rPr>
                <w:webHidden/>
              </w:rPr>
              <w:fldChar w:fldCharType="separate"/>
            </w:r>
            <w:r>
              <w:rPr>
                <w:webHidden/>
              </w:rPr>
              <w:t>19</w:t>
            </w:r>
            <w:r>
              <w:rPr>
                <w:webHidden/>
              </w:rPr>
              <w:fldChar w:fldCharType="end"/>
            </w:r>
          </w:hyperlink>
        </w:p>
        <w:p w14:paraId="236B33F7" w14:textId="29F626A5" w:rsidR="00FD36B2" w:rsidRDefault="00FD36B2">
          <w:pPr>
            <w:pStyle w:val="TOC3"/>
            <w:rPr>
              <w:rFonts w:asciiTheme="minorHAnsi" w:eastAsiaTheme="minorEastAsia" w:hAnsiTheme="minorHAnsi" w:cstheme="minorBidi"/>
              <w:kern w:val="2"/>
              <w:sz w:val="24"/>
              <w:szCs w:val="24"/>
              <w:lang w:val="en-US"/>
              <w14:ligatures w14:val="standardContextual"/>
            </w:rPr>
          </w:pPr>
          <w:hyperlink w:anchor="_Toc189843153" w:history="1">
            <w:r w:rsidRPr="00C127B2">
              <w:rPr>
                <w:rStyle w:val="Hyperlink"/>
              </w:rPr>
              <w:t>7.1.1</w:t>
            </w:r>
            <w:r>
              <w:rPr>
                <w:rFonts w:asciiTheme="minorHAnsi" w:eastAsiaTheme="minorEastAsia" w:hAnsiTheme="minorHAnsi" w:cstheme="minorBidi"/>
                <w:kern w:val="2"/>
                <w:sz w:val="24"/>
                <w:szCs w:val="24"/>
                <w:lang w:val="en-US"/>
                <w14:ligatures w14:val="standardContextual"/>
              </w:rPr>
              <w:tab/>
            </w:r>
            <w:r w:rsidRPr="00C127B2">
              <w:rPr>
                <w:rStyle w:val="Hyperlink"/>
              </w:rPr>
              <w:t>Description</w:t>
            </w:r>
            <w:r>
              <w:rPr>
                <w:webHidden/>
              </w:rPr>
              <w:tab/>
            </w:r>
            <w:r>
              <w:rPr>
                <w:webHidden/>
              </w:rPr>
              <w:fldChar w:fldCharType="begin"/>
            </w:r>
            <w:r>
              <w:rPr>
                <w:webHidden/>
              </w:rPr>
              <w:instrText xml:space="preserve"> PAGEREF _Toc189843153 \h </w:instrText>
            </w:r>
            <w:r>
              <w:rPr>
                <w:webHidden/>
              </w:rPr>
            </w:r>
            <w:r>
              <w:rPr>
                <w:webHidden/>
              </w:rPr>
              <w:fldChar w:fldCharType="separate"/>
            </w:r>
            <w:r>
              <w:rPr>
                <w:webHidden/>
              </w:rPr>
              <w:t>19</w:t>
            </w:r>
            <w:r>
              <w:rPr>
                <w:webHidden/>
              </w:rPr>
              <w:fldChar w:fldCharType="end"/>
            </w:r>
          </w:hyperlink>
        </w:p>
        <w:p w14:paraId="62B55D00" w14:textId="6F47308B" w:rsidR="00FD36B2" w:rsidRDefault="00FD36B2">
          <w:pPr>
            <w:pStyle w:val="TOC3"/>
            <w:rPr>
              <w:rFonts w:asciiTheme="minorHAnsi" w:eastAsiaTheme="minorEastAsia" w:hAnsiTheme="minorHAnsi" w:cstheme="minorBidi"/>
              <w:kern w:val="2"/>
              <w:sz w:val="24"/>
              <w:szCs w:val="24"/>
              <w:lang w:val="en-US"/>
              <w14:ligatures w14:val="standardContextual"/>
            </w:rPr>
          </w:pPr>
          <w:hyperlink w:anchor="_Toc189843154" w:history="1">
            <w:r w:rsidRPr="00C127B2">
              <w:rPr>
                <w:rStyle w:val="Hyperlink"/>
              </w:rPr>
              <w:t>7.1.2</w:t>
            </w:r>
            <w:r>
              <w:rPr>
                <w:rFonts w:asciiTheme="minorHAnsi" w:eastAsiaTheme="minorEastAsia" w:hAnsiTheme="minorHAnsi" w:cstheme="minorBidi"/>
                <w:kern w:val="2"/>
                <w:sz w:val="24"/>
                <w:szCs w:val="24"/>
                <w:lang w:val="en-US"/>
                <w14:ligatures w14:val="standardContextual"/>
              </w:rPr>
              <w:tab/>
            </w:r>
            <w:r w:rsidRPr="00C127B2">
              <w:rPr>
                <w:rStyle w:val="Hyperlink"/>
              </w:rPr>
              <w:t>Message example</w:t>
            </w:r>
            <w:r>
              <w:rPr>
                <w:webHidden/>
              </w:rPr>
              <w:tab/>
            </w:r>
            <w:r>
              <w:rPr>
                <w:webHidden/>
              </w:rPr>
              <w:fldChar w:fldCharType="begin"/>
            </w:r>
            <w:r>
              <w:rPr>
                <w:webHidden/>
              </w:rPr>
              <w:instrText xml:space="preserve"> PAGEREF _Toc189843154 \h </w:instrText>
            </w:r>
            <w:r>
              <w:rPr>
                <w:webHidden/>
              </w:rPr>
            </w:r>
            <w:r>
              <w:rPr>
                <w:webHidden/>
              </w:rPr>
              <w:fldChar w:fldCharType="separate"/>
            </w:r>
            <w:r>
              <w:rPr>
                <w:webHidden/>
              </w:rPr>
              <w:t>19</w:t>
            </w:r>
            <w:r>
              <w:rPr>
                <w:webHidden/>
              </w:rPr>
              <w:fldChar w:fldCharType="end"/>
            </w:r>
          </w:hyperlink>
        </w:p>
        <w:p w14:paraId="62BDB3C5" w14:textId="42317361" w:rsidR="00FD36B2" w:rsidRDefault="00FD36B2">
          <w:pPr>
            <w:pStyle w:val="TOC2"/>
            <w:rPr>
              <w:rFonts w:asciiTheme="minorHAnsi" w:eastAsiaTheme="minorEastAsia" w:hAnsiTheme="minorHAnsi" w:cstheme="minorBidi"/>
              <w:snapToGrid/>
              <w:kern w:val="2"/>
              <w:sz w:val="24"/>
              <w:szCs w:val="24"/>
              <w:lang w:val="en-US"/>
              <w14:ligatures w14:val="standardContextual"/>
            </w:rPr>
          </w:pPr>
          <w:hyperlink w:anchor="_Toc189843155" w:history="1">
            <w:r w:rsidRPr="00C127B2">
              <w:rPr>
                <w:rStyle w:val="Hyperlink"/>
              </w:rPr>
              <w:t>7.2</w:t>
            </w:r>
            <w:r>
              <w:rPr>
                <w:rFonts w:asciiTheme="minorHAnsi" w:eastAsiaTheme="minorEastAsia" w:hAnsiTheme="minorHAnsi" w:cstheme="minorBidi"/>
                <w:snapToGrid/>
                <w:kern w:val="2"/>
                <w:sz w:val="24"/>
                <w:szCs w:val="24"/>
                <w:lang w:val="en-US"/>
                <w14:ligatures w14:val="standardContextual"/>
              </w:rPr>
              <w:tab/>
            </w:r>
            <w:r w:rsidRPr="00C127B2">
              <w:rPr>
                <w:rStyle w:val="Hyperlink"/>
              </w:rPr>
              <w:t>Example #2: Operational Errors</w:t>
            </w:r>
            <w:r>
              <w:rPr>
                <w:webHidden/>
              </w:rPr>
              <w:tab/>
            </w:r>
            <w:r>
              <w:rPr>
                <w:webHidden/>
              </w:rPr>
              <w:fldChar w:fldCharType="begin"/>
            </w:r>
            <w:r>
              <w:rPr>
                <w:webHidden/>
              </w:rPr>
              <w:instrText xml:space="preserve"> PAGEREF _Toc189843155 \h </w:instrText>
            </w:r>
            <w:r>
              <w:rPr>
                <w:webHidden/>
              </w:rPr>
            </w:r>
            <w:r>
              <w:rPr>
                <w:webHidden/>
              </w:rPr>
              <w:fldChar w:fldCharType="separate"/>
            </w:r>
            <w:r>
              <w:rPr>
                <w:webHidden/>
              </w:rPr>
              <w:t>22</w:t>
            </w:r>
            <w:r>
              <w:rPr>
                <w:webHidden/>
              </w:rPr>
              <w:fldChar w:fldCharType="end"/>
            </w:r>
          </w:hyperlink>
        </w:p>
        <w:p w14:paraId="22A6868D" w14:textId="6C2829BA" w:rsidR="00FD36B2" w:rsidRDefault="00FD36B2">
          <w:pPr>
            <w:pStyle w:val="TOC3"/>
            <w:rPr>
              <w:rFonts w:asciiTheme="minorHAnsi" w:eastAsiaTheme="minorEastAsia" w:hAnsiTheme="minorHAnsi" w:cstheme="minorBidi"/>
              <w:kern w:val="2"/>
              <w:sz w:val="24"/>
              <w:szCs w:val="24"/>
              <w:lang w:val="en-US"/>
              <w14:ligatures w14:val="standardContextual"/>
            </w:rPr>
          </w:pPr>
          <w:hyperlink w:anchor="_Toc189843156" w:history="1">
            <w:r w:rsidRPr="00C127B2">
              <w:rPr>
                <w:rStyle w:val="Hyperlink"/>
              </w:rPr>
              <w:t>7.2.1</w:t>
            </w:r>
            <w:r>
              <w:rPr>
                <w:rFonts w:asciiTheme="minorHAnsi" w:eastAsiaTheme="minorEastAsia" w:hAnsiTheme="minorHAnsi" w:cstheme="minorBidi"/>
                <w:kern w:val="2"/>
                <w:sz w:val="24"/>
                <w:szCs w:val="24"/>
                <w:lang w:val="en-US"/>
                <w14:ligatures w14:val="standardContextual"/>
              </w:rPr>
              <w:tab/>
            </w:r>
            <w:r w:rsidRPr="00C127B2">
              <w:rPr>
                <w:rStyle w:val="Hyperlink"/>
              </w:rPr>
              <w:t>Description</w:t>
            </w:r>
            <w:r>
              <w:rPr>
                <w:webHidden/>
              </w:rPr>
              <w:tab/>
            </w:r>
            <w:r>
              <w:rPr>
                <w:webHidden/>
              </w:rPr>
              <w:fldChar w:fldCharType="begin"/>
            </w:r>
            <w:r>
              <w:rPr>
                <w:webHidden/>
              </w:rPr>
              <w:instrText xml:space="preserve"> PAGEREF _Toc189843156 \h </w:instrText>
            </w:r>
            <w:r>
              <w:rPr>
                <w:webHidden/>
              </w:rPr>
            </w:r>
            <w:r>
              <w:rPr>
                <w:webHidden/>
              </w:rPr>
              <w:fldChar w:fldCharType="separate"/>
            </w:r>
            <w:r>
              <w:rPr>
                <w:webHidden/>
              </w:rPr>
              <w:t>22</w:t>
            </w:r>
            <w:r>
              <w:rPr>
                <w:webHidden/>
              </w:rPr>
              <w:fldChar w:fldCharType="end"/>
            </w:r>
          </w:hyperlink>
        </w:p>
        <w:p w14:paraId="69849DF8" w14:textId="089CB0CF" w:rsidR="00FD36B2" w:rsidRDefault="00FD36B2">
          <w:pPr>
            <w:pStyle w:val="TOC3"/>
            <w:rPr>
              <w:rFonts w:asciiTheme="minorHAnsi" w:eastAsiaTheme="minorEastAsia" w:hAnsiTheme="minorHAnsi" w:cstheme="minorBidi"/>
              <w:kern w:val="2"/>
              <w:sz w:val="24"/>
              <w:szCs w:val="24"/>
              <w:lang w:val="en-US"/>
              <w14:ligatures w14:val="standardContextual"/>
            </w:rPr>
          </w:pPr>
          <w:hyperlink w:anchor="_Toc189843157" w:history="1">
            <w:r w:rsidRPr="00C127B2">
              <w:rPr>
                <w:rStyle w:val="Hyperlink"/>
              </w:rPr>
              <w:t>7.2.2</w:t>
            </w:r>
            <w:r>
              <w:rPr>
                <w:rFonts w:asciiTheme="minorHAnsi" w:eastAsiaTheme="minorEastAsia" w:hAnsiTheme="minorHAnsi" w:cstheme="minorBidi"/>
                <w:kern w:val="2"/>
                <w:sz w:val="24"/>
                <w:szCs w:val="24"/>
                <w:lang w:val="en-US"/>
                <w14:ligatures w14:val="standardContextual"/>
              </w:rPr>
              <w:tab/>
            </w:r>
            <w:r w:rsidRPr="00C127B2">
              <w:rPr>
                <w:rStyle w:val="Hyperlink"/>
              </w:rPr>
              <w:t>Message example</w:t>
            </w:r>
            <w:r>
              <w:rPr>
                <w:webHidden/>
              </w:rPr>
              <w:tab/>
            </w:r>
            <w:r>
              <w:rPr>
                <w:webHidden/>
              </w:rPr>
              <w:fldChar w:fldCharType="begin"/>
            </w:r>
            <w:r>
              <w:rPr>
                <w:webHidden/>
              </w:rPr>
              <w:instrText xml:space="preserve"> PAGEREF _Toc189843157 \h </w:instrText>
            </w:r>
            <w:r>
              <w:rPr>
                <w:webHidden/>
              </w:rPr>
            </w:r>
            <w:r>
              <w:rPr>
                <w:webHidden/>
              </w:rPr>
              <w:fldChar w:fldCharType="separate"/>
            </w:r>
            <w:r>
              <w:rPr>
                <w:webHidden/>
              </w:rPr>
              <w:t>22</w:t>
            </w:r>
            <w:r>
              <w:rPr>
                <w:webHidden/>
              </w:rPr>
              <w:fldChar w:fldCharType="end"/>
            </w:r>
          </w:hyperlink>
        </w:p>
        <w:p w14:paraId="1FAD2FA0" w14:textId="2B7C3A5D" w:rsidR="00FD36B2" w:rsidRDefault="00FD36B2">
          <w:pPr>
            <w:pStyle w:val="TOC1"/>
            <w:rPr>
              <w:rFonts w:asciiTheme="minorHAnsi" w:eastAsiaTheme="minorEastAsia" w:hAnsiTheme="minorHAnsi" w:cstheme="minorBidi"/>
              <w:b w:val="0"/>
              <w:kern w:val="2"/>
              <w:sz w:val="24"/>
              <w:szCs w:val="24"/>
              <w:lang w:val="en-US"/>
              <w14:ligatures w14:val="standardContextual"/>
            </w:rPr>
          </w:pPr>
          <w:hyperlink w:anchor="_Toc189843158" w:history="1">
            <w:r w:rsidRPr="00C127B2">
              <w:rPr>
                <w:rStyle w:val="Hyperlink"/>
              </w:rPr>
              <w:t>8</w:t>
            </w:r>
            <w:r>
              <w:rPr>
                <w:rFonts w:asciiTheme="minorHAnsi" w:eastAsiaTheme="minorEastAsia" w:hAnsiTheme="minorHAnsi" w:cstheme="minorBidi"/>
                <w:b w:val="0"/>
                <w:kern w:val="2"/>
                <w:sz w:val="24"/>
                <w:szCs w:val="24"/>
                <w:lang w:val="en-US"/>
                <w14:ligatures w14:val="standardContextual"/>
              </w:rPr>
              <w:tab/>
            </w:r>
            <w:r w:rsidRPr="00C127B2">
              <w:rPr>
                <w:rStyle w:val="Hyperlink"/>
              </w:rPr>
              <w:t>Revision Record</w:t>
            </w:r>
            <w:r>
              <w:rPr>
                <w:webHidden/>
              </w:rPr>
              <w:tab/>
            </w:r>
            <w:r>
              <w:rPr>
                <w:webHidden/>
              </w:rPr>
              <w:fldChar w:fldCharType="begin"/>
            </w:r>
            <w:r>
              <w:rPr>
                <w:webHidden/>
              </w:rPr>
              <w:instrText xml:space="preserve"> PAGEREF _Toc189843158 \h </w:instrText>
            </w:r>
            <w:r>
              <w:rPr>
                <w:webHidden/>
              </w:rPr>
            </w:r>
            <w:r>
              <w:rPr>
                <w:webHidden/>
              </w:rPr>
              <w:fldChar w:fldCharType="separate"/>
            </w:r>
            <w:r>
              <w:rPr>
                <w:webHidden/>
              </w:rPr>
              <w:t>24</w:t>
            </w:r>
            <w:r>
              <w:rPr>
                <w:webHidden/>
              </w:rPr>
              <w:fldChar w:fldCharType="end"/>
            </w:r>
          </w:hyperlink>
        </w:p>
        <w:p w14:paraId="5643B74A" w14:textId="5208E29E" w:rsidR="007D0E70" w:rsidRPr="00955BCB" w:rsidRDefault="007D0E70">
          <w:r w:rsidRPr="00955BCB">
            <w:rPr>
              <w:b/>
              <w:bCs/>
              <w:noProof/>
            </w:rPr>
            <w:fldChar w:fldCharType="end"/>
          </w:r>
        </w:p>
      </w:sdtContent>
    </w:sdt>
    <w:p w14:paraId="6CA1E03A" w14:textId="77777777" w:rsidR="008356E2" w:rsidRPr="00955BCB" w:rsidRDefault="008356E2" w:rsidP="00C45139">
      <w:pPr>
        <w:pStyle w:val="PreliminaryNote"/>
      </w:pPr>
    </w:p>
    <w:p w14:paraId="2FB291FC" w14:textId="77777777" w:rsidR="008356E2" w:rsidRPr="00955BCB" w:rsidRDefault="008356E2" w:rsidP="00C45139">
      <w:pPr>
        <w:pStyle w:val="PreliminaryNote"/>
      </w:pPr>
    </w:p>
    <w:p w14:paraId="320D7834" w14:textId="77777777" w:rsidR="008356E2" w:rsidRPr="00955BCB" w:rsidRDefault="008356E2" w:rsidP="00C45139">
      <w:pPr>
        <w:pStyle w:val="PreliminaryNote"/>
      </w:pPr>
    </w:p>
    <w:p w14:paraId="555AB8E3" w14:textId="77777777" w:rsidR="008356E2" w:rsidRPr="00955BCB" w:rsidRDefault="008356E2" w:rsidP="00C45139">
      <w:pPr>
        <w:pStyle w:val="PreliminaryNote"/>
      </w:pPr>
    </w:p>
    <w:p w14:paraId="209A52F3" w14:textId="3823ED7D" w:rsidR="00C45139" w:rsidRPr="00955BCB" w:rsidRDefault="00C45139" w:rsidP="008E585A">
      <w:pPr>
        <w:pStyle w:val="PreliminaryNote"/>
        <w:jc w:val="both"/>
      </w:pPr>
      <w:r w:rsidRPr="00955BCB">
        <w:t>Preliminary Note</w:t>
      </w:r>
    </w:p>
    <w:p w14:paraId="5B6CF6BD" w14:textId="77777777" w:rsidR="00C45139" w:rsidRPr="00955BCB" w:rsidRDefault="00C45139" w:rsidP="008E585A">
      <w:pPr>
        <w:pStyle w:val="Normalbeforetable"/>
        <w:jc w:val="both"/>
      </w:pPr>
      <w:r w:rsidRPr="00955BCB">
        <w:t>The Message Definition Report (MDR) is made of three parts:</w:t>
      </w:r>
    </w:p>
    <w:p w14:paraId="7E428EEB" w14:textId="77777777" w:rsidR="00C45139" w:rsidRPr="00955BCB" w:rsidRDefault="00C45139" w:rsidP="008E585A">
      <w:pPr>
        <w:pStyle w:val="BlockLabel"/>
        <w:jc w:val="both"/>
      </w:pPr>
      <w:r w:rsidRPr="00955BCB">
        <w:t>MDR Part 1</w:t>
      </w:r>
    </w:p>
    <w:p w14:paraId="5A71BA8A" w14:textId="1CE39106" w:rsidR="00C45139" w:rsidRPr="00955BCB" w:rsidRDefault="00C45139" w:rsidP="008E585A">
      <w:pPr>
        <w:jc w:val="both"/>
      </w:pPr>
      <w:r w:rsidRPr="00955BCB">
        <w:t>This describes the contextual background required to understand the functionality of the proposed message set. Part 1 is produced by the submitting organi</w:t>
      </w:r>
      <w:r w:rsidR="009A5FB9" w:rsidRPr="00955BCB">
        <w:t>z</w:t>
      </w:r>
      <w:r w:rsidRPr="00955BCB">
        <w:t xml:space="preserve">ation that developed or maintained the message set in line with an MDR Part 1 template provided by the ISO 20022 Registration Authority (RA) on </w:t>
      </w:r>
      <w:hyperlink r:id="rId14" w:history="1">
        <w:r w:rsidRPr="00955BCB">
          <w:rPr>
            <w:rStyle w:val="Hyperlink"/>
          </w:rPr>
          <w:t>www.iso20022.org</w:t>
        </w:r>
      </w:hyperlink>
      <w:r w:rsidRPr="00955BCB">
        <w:t xml:space="preserve">. </w:t>
      </w:r>
    </w:p>
    <w:p w14:paraId="580E32FF" w14:textId="77777777" w:rsidR="00C45139" w:rsidRPr="00955BCB" w:rsidRDefault="00C45139" w:rsidP="008E585A">
      <w:pPr>
        <w:pStyle w:val="BlockLabel"/>
        <w:jc w:val="both"/>
      </w:pPr>
      <w:r w:rsidRPr="00955BCB">
        <w:t>MDR Part 2</w:t>
      </w:r>
    </w:p>
    <w:p w14:paraId="33C74BEF" w14:textId="77777777" w:rsidR="00C45139" w:rsidRPr="00955BCB" w:rsidRDefault="00C45139" w:rsidP="008E585A">
      <w:pPr>
        <w:jc w:val="both"/>
      </w:pPr>
      <w:r w:rsidRPr="00955BCB">
        <w:t>This is the detailed description of each message definition of the message set. Part 2 is produced by the RA using the model developed by the submitting organi</w:t>
      </w:r>
      <w:r w:rsidR="009A5FB9" w:rsidRPr="00955BCB">
        <w:t>z</w:t>
      </w:r>
      <w:r w:rsidRPr="00955BCB">
        <w:t>ation.</w:t>
      </w:r>
    </w:p>
    <w:p w14:paraId="7FB8EDDB" w14:textId="77777777" w:rsidR="00C45139" w:rsidRPr="00955BCB" w:rsidRDefault="00C45139" w:rsidP="008E585A">
      <w:pPr>
        <w:pStyle w:val="BlockLabel"/>
        <w:jc w:val="both"/>
      </w:pPr>
      <w:r w:rsidRPr="00955BCB">
        <w:t>MDR Part 3</w:t>
      </w:r>
    </w:p>
    <w:p w14:paraId="7489E92F" w14:textId="77777777" w:rsidR="00C45139" w:rsidRPr="00955BCB" w:rsidRDefault="00C45139" w:rsidP="008E585A">
      <w:pPr>
        <w:jc w:val="both"/>
      </w:pPr>
      <w:r w:rsidRPr="00955BCB">
        <w:t>This is an extract if the ISO 20022 Business Model describing the business concepts used in the message set. Part 2 is an Excel document produced by the RA.</w:t>
      </w:r>
    </w:p>
    <w:p w14:paraId="69C3AF60" w14:textId="77777777" w:rsidR="00FC66CD" w:rsidRPr="00955BCB" w:rsidRDefault="00FC66CD" w:rsidP="005A6353"/>
    <w:p w14:paraId="132BE718" w14:textId="77777777" w:rsidR="00FC66CD" w:rsidRPr="00955BCB" w:rsidRDefault="00FC66CD" w:rsidP="005A6353"/>
    <w:p w14:paraId="164D48CE" w14:textId="77777777" w:rsidR="00FC66CD" w:rsidRPr="00955BCB" w:rsidRDefault="00FC66CD" w:rsidP="005A6353">
      <w:pPr>
        <w:pStyle w:val="Label"/>
        <w:rPr>
          <w:rStyle w:val="Italic"/>
        </w:rPr>
        <w:sectPr w:rsidR="00FC66CD" w:rsidRPr="00955BCB" w:rsidSect="006E0076">
          <w:headerReference w:type="even" r:id="rId15"/>
          <w:headerReference w:type="default" r:id="rId16"/>
          <w:footerReference w:type="even" r:id="rId17"/>
          <w:footerReference w:type="default" r:id="rId18"/>
          <w:pgSz w:w="11909" w:h="15840" w:code="9"/>
          <w:pgMar w:top="1021" w:right="1304" w:bottom="1701" w:left="1304" w:header="567" w:footer="567" w:gutter="0"/>
          <w:cols w:space="720"/>
          <w:docGrid w:linePitch="258"/>
        </w:sectPr>
      </w:pPr>
    </w:p>
    <w:p w14:paraId="2DEECC72" w14:textId="77777777" w:rsidR="00FC66CD" w:rsidRPr="00955BCB" w:rsidRDefault="000E53BB" w:rsidP="00B34A3F">
      <w:pPr>
        <w:pStyle w:val="Heading1"/>
      </w:pPr>
      <w:bookmarkStart w:id="6" w:name="_Toc162470359"/>
      <w:bookmarkStart w:id="7" w:name="_Toc189843131"/>
      <w:r w:rsidRPr="00955BCB">
        <w:lastRenderedPageBreak/>
        <w:t>Introduction</w:t>
      </w:r>
      <w:bookmarkEnd w:id="6"/>
      <w:bookmarkEnd w:id="7"/>
    </w:p>
    <w:p w14:paraId="3D260170" w14:textId="77777777" w:rsidR="00FC66CD" w:rsidRPr="00955BCB" w:rsidRDefault="000E53BB" w:rsidP="00B34A3F">
      <w:pPr>
        <w:pStyle w:val="Heading2"/>
      </w:pPr>
      <w:bookmarkStart w:id="8" w:name="_Toc162470360"/>
      <w:bookmarkStart w:id="9" w:name="_Toc533501210"/>
      <w:bookmarkStart w:id="10" w:name="_Toc189843132"/>
      <w:r w:rsidRPr="00955BCB">
        <w:t>Terms and Definitions</w:t>
      </w:r>
      <w:bookmarkEnd w:id="8"/>
      <w:bookmarkEnd w:id="10"/>
    </w:p>
    <w:p w14:paraId="7611FF39" w14:textId="77777777" w:rsidR="00236C6A" w:rsidRPr="00955BCB" w:rsidRDefault="0096292A" w:rsidP="008E585A">
      <w:pPr>
        <w:pStyle w:val="Normalbeforetable"/>
        <w:jc w:val="both"/>
      </w:pPr>
      <w:r w:rsidRPr="00955BCB">
        <w:t xml:space="preserve">The following terms are reserved words defined in ISO 20022 Edition 2013 – Part1. When used in this document, the </w:t>
      </w:r>
      <w:proofErr w:type="spellStart"/>
      <w:r w:rsidRPr="00955BCB">
        <w:t>UpperCamelCase</w:t>
      </w:r>
      <w:proofErr w:type="spellEnd"/>
      <w:r w:rsidRPr="00955BCB">
        <w:t xml:space="preserve"> notation</w:t>
      </w:r>
      <w:r w:rsidR="00A72CAE" w:rsidRPr="00955BCB">
        <w:t xml:space="preserve"> is followed</w:t>
      </w:r>
      <w:r w:rsidRPr="00955BCB">
        <w: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8"/>
      </w:tblGrid>
      <w:tr w:rsidR="00922455" w:rsidRPr="00955BCB" w14:paraId="1742302C"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2B79303C" w14:textId="77777777" w:rsidR="0052733C" w:rsidRPr="00955BCB" w:rsidRDefault="0052733C" w:rsidP="008E585A">
            <w:pPr>
              <w:pStyle w:val="TableHeading"/>
              <w:jc w:val="both"/>
            </w:pPr>
            <w:r w:rsidRPr="00955BCB">
              <w:t>Term</w:t>
            </w:r>
          </w:p>
        </w:tc>
        <w:tc>
          <w:tcPr>
            <w:tcW w:w="5988"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633C3175" w14:textId="77777777" w:rsidR="0052733C" w:rsidRPr="00955BCB" w:rsidRDefault="0052733C" w:rsidP="008E585A">
            <w:pPr>
              <w:pStyle w:val="TableHeading"/>
              <w:jc w:val="both"/>
            </w:pPr>
            <w:r w:rsidRPr="00955BCB">
              <w:t>Definition</w:t>
            </w:r>
          </w:p>
        </w:tc>
      </w:tr>
      <w:tr w:rsidR="0052733C" w:rsidRPr="00955BCB" w14:paraId="49445A8D" w14:textId="77777777" w:rsidTr="00922455">
        <w:tc>
          <w:tcPr>
            <w:tcW w:w="2376" w:type="dxa"/>
            <w:shd w:val="clear" w:color="auto" w:fill="FFFFFF"/>
          </w:tcPr>
          <w:p w14:paraId="613EB337" w14:textId="77777777" w:rsidR="0052733C" w:rsidRPr="00955BCB" w:rsidRDefault="0052733C" w:rsidP="008E585A">
            <w:pPr>
              <w:pStyle w:val="TableText"/>
              <w:jc w:val="both"/>
              <w:rPr>
                <w:rStyle w:val="Italic"/>
                <w:i w:val="0"/>
              </w:rPr>
            </w:pPr>
            <w:proofErr w:type="spellStart"/>
            <w:r w:rsidRPr="00955BCB">
              <w:rPr>
                <w:rStyle w:val="Italic"/>
                <w:i w:val="0"/>
              </w:rPr>
              <w:t>BusinessRole</w:t>
            </w:r>
            <w:proofErr w:type="spellEnd"/>
          </w:p>
        </w:tc>
        <w:tc>
          <w:tcPr>
            <w:tcW w:w="5988" w:type="dxa"/>
            <w:shd w:val="clear" w:color="auto" w:fill="FFFFFF"/>
          </w:tcPr>
          <w:p w14:paraId="3D6E3DC4" w14:textId="54ACC1B3" w:rsidR="0052733C" w:rsidRPr="00955BCB" w:rsidRDefault="0052733C" w:rsidP="008E585A">
            <w:pPr>
              <w:pStyle w:val="TableText"/>
              <w:jc w:val="both"/>
            </w:pPr>
            <w:r w:rsidRPr="00955BCB">
              <w:t xml:space="preserve">Functional </w:t>
            </w:r>
            <w:r w:rsidR="008356E2" w:rsidRPr="00955BCB">
              <w:t>role-played</w:t>
            </w:r>
            <w:r w:rsidRPr="00955BCB">
              <w:t xml:space="preserve"> by a business actor in a particular </w:t>
            </w:r>
            <w:proofErr w:type="spellStart"/>
            <w:r w:rsidRPr="00955BCB">
              <w:rPr>
                <w:rStyle w:val="Italic"/>
                <w:i w:val="0"/>
              </w:rPr>
              <w:t>BusinessProcess</w:t>
            </w:r>
            <w:proofErr w:type="spellEnd"/>
            <w:r w:rsidRPr="00955BCB">
              <w:t xml:space="preserve"> or </w:t>
            </w:r>
            <w:proofErr w:type="spellStart"/>
            <w:r w:rsidRPr="00955BCB">
              <w:rPr>
                <w:rStyle w:val="Italic"/>
                <w:i w:val="0"/>
              </w:rPr>
              <w:t>BusinessTransaction</w:t>
            </w:r>
            <w:proofErr w:type="spellEnd"/>
            <w:r w:rsidRPr="00955BCB">
              <w:rPr>
                <w:rStyle w:val="Italic"/>
                <w:i w:val="0"/>
              </w:rPr>
              <w:t>.</w:t>
            </w:r>
          </w:p>
        </w:tc>
      </w:tr>
      <w:tr w:rsidR="0052733C" w:rsidRPr="00955BCB" w14:paraId="3A5D698A" w14:textId="77777777" w:rsidTr="00922455">
        <w:tc>
          <w:tcPr>
            <w:tcW w:w="2376" w:type="dxa"/>
            <w:shd w:val="clear" w:color="auto" w:fill="FFFFFF"/>
          </w:tcPr>
          <w:p w14:paraId="5E529E99" w14:textId="77777777" w:rsidR="0052733C" w:rsidRPr="00955BCB" w:rsidRDefault="0052733C" w:rsidP="008E585A">
            <w:pPr>
              <w:pStyle w:val="TableText"/>
              <w:jc w:val="both"/>
              <w:rPr>
                <w:rStyle w:val="Italic"/>
                <w:i w:val="0"/>
              </w:rPr>
            </w:pPr>
            <w:r w:rsidRPr="00955BCB">
              <w:rPr>
                <w:rStyle w:val="Italic"/>
                <w:i w:val="0"/>
              </w:rPr>
              <w:t>Participant</w:t>
            </w:r>
          </w:p>
        </w:tc>
        <w:tc>
          <w:tcPr>
            <w:tcW w:w="5988" w:type="dxa"/>
            <w:shd w:val="clear" w:color="auto" w:fill="FFFFFF"/>
          </w:tcPr>
          <w:p w14:paraId="229B4972" w14:textId="77777777" w:rsidR="0052733C" w:rsidRPr="00955BCB" w:rsidRDefault="0052733C" w:rsidP="008E585A">
            <w:pPr>
              <w:pStyle w:val="TableText"/>
              <w:jc w:val="both"/>
            </w:pPr>
            <w:r w:rsidRPr="00955BCB">
              <w:t xml:space="preserve">Involvement of a </w:t>
            </w:r>
            <w:proofErr w:type="spellStart"/>
            <w:r w:rsidRPr="00955BCB">
              <w:rPr>
                <w:rStyle w:val="Italic"/>
                <w:i w:val="0"/>
              </w:rPr>
              <w:t>BusinessRole</w:t>
            </w:r>
            <w:proofErr w:type="spellEnd"/>
            <w:r w:rsidRPr="00955BCB">
              <w:t xml:space="preserve"> in a </w:t>
            </w:r>
            <w:proofErr w:type="spellStart"/>
            <w:r w:rsidRPr="00955BCB">
              <w:rPr>
                <w:rStyle w:val="Italic"/>
                <w:i w:val="0"/>
              </w:rPr>
              <w:t>BusinessTransaction</w:t>
            </w:r>
            <w:proofErr w:type="spellEnd"/>
            <w:r w:rsidRPr="00955BCB">
              <w:rPr>
                <w:rStyle w:val="Italic"/>
                <w:i w:val="0"/>
              </w:rPr>
              <w:t>.</w:t>
            </w:r>
          </w:p>
        </w:tc>
      </w:tr>
      <w:tr w:rsidR="0052733C" w:rsidRPr="00955BCB" w14:paraId="02C57BE1" w14:textId="77777777" w:rsidTr="00922455">
        <w:tc>
          <w:tcPr>
            <w:tcW w:w="2376" w:type="dxa"/>
            <w:shd w:val="clear" w:color="auto" w:fill="FFFFFF"/>
          </w:tcPr>
          <w:p w14:paraId="2CA6A5C8" w14:textId="77777777" w:rsidR="0052733C" w:rsidRPr="00955BCB" w:rsidRDefault="0052733C" w:rsidP="008E585A">
            <w:pPr>
              <w:pStyle w:val="TableText"/>
              <w:jc w:val="both"/>
              <w:rPr>
                <w:rStyle w:val="Italic"/>
                <w:i w:val="0"/>
              </w:rPr>
            </w:pPr>
            <w:proofErr w:type="spellStart"/>
            <w:r w:rsidRPr="00955BCB">
              <w:rPr>
                <w:rStyle w:val="Italic"/>
                <w:i w:val="0"/>
              </w:rPr>
              <w:t>BusinessProcess</w:t>
            </w:r>
            <w:proofErr w:type="spellEnd"/>
          </w:p>
        </w:tc>
        <w:tc>
          <w:tcPr>
            <w:tcW w:w="5988" w:type="dxa"/>
            <w:shd w:val="clear" w:color="auto" w:fill="FFFFFF"/>
          </w:tcPr>
          <w:p w14:paraId="1032AA8C" w14:textId="77777777" w:rsidR="0052733C" w:rsidRPr="00955BCB" w:rsidRDefault="0052733C" w:rsidP="008E585A">
            <w:pPr>
              <w:pStyle w:val="TableText"/>
              <w:jc w:val="both"/>
            </w:pPr>
            <w:r w:rsidRPr="00955BCB">
              <w:t xml:space="preserve">Definition of the business activities undertaken by </w:t>
            </w:r>
            <w:proofErr w:type="spellStart"/>
            <w:r w:rsidRPr="00955BCB">
              <w:rPr>
                <w:rStyle w:val="Italic"/>
                <w:i w:val="0"/>
              </w:rPr>
              <w:t>BusinessRoles</w:t>
            </w:r>
            <w:proofErr w:type="spellEnd"/>
            <w:r w:rsidRPr="00955BCB">
              <w:t xml:space="preserve"> within a </w:t>
            </w:r>
            <w:proofErr w:type="spellStart"/>
            <w:r w:rsidRPr="00955BCB">
              <w:rPr>
                <w:rStyle w:val="Italic"/>
                <w:i w:val="0"/>
              </w:rPr>
              <w:t>BusinessArea</w:t>
            </w:r>
            <w:proofErr w:type="spellEnd"/>
            <w:r w:rsidRPr="00955BCB">
              <w:t xml:space="preserve"> whereby each </w:t>
            </w:r>
            <w:proofErr w:type="spellStart"/>
            <w:r w:rsidRPr="00955BCB">
              <w:rPr>
                <w:rStyle w:val="Italic"/>
                <w:i w:val="0"/>
              </w:rPr>
              <w:t>BusinessProcess</w:t>
            </w:r>
            <w:proofErr w:type="spellEnd"/>
            <w:r w:rsidRPr="00955BCB">
              <w:t xml:space="preserve"> fulfils one type of business activity and whereby a </w:t>
            </w:r>
            <w:proofErr w:type="spellStart"/>
            <w:r w:rsidRPr="00955BCB">
              <w:rPr>
                <w:rStyle w:val="Italic"/>
                <w:i w:val="0"/>
              </w:rPr>
              <w:t>BusinessProcess</w:t>
            </w:r>
            <w:proofErr w:type="spellEnd"/>
            <w:r w:rsidRPr="00955BCB">
              <w:t xml:space="preserve"> may include and extend other </w:t>
            </w:r>
            <w:proofErr w:type="spellStart"/>
            <w:r w:rsidRPr="00955BCB">
              <w:rPr>
                <w:rStyle w:val="Italic"/>
                <w:i w:val="0"/>
              </w:rPr>
              <w:t>BusinessProcesses</w:t>
            </w:r>
            <w:proofErr w:type="spellEnd"/>
            <w:r w:rsidRPr="00955BCB">
              <w:rPr>
                <w:rStyle w:val="Italic"/>
                <w:i w:val="0"/>
              </w:rPr>
              <w:t>.</w:t>
            </w:r>
          </w:p>
        </w:tc>
      </w:tr>
      <w:tr w:rsidR="0052733C" w:rsidRPr="00955BCB" w14:paraId="3E95F382" w14:textId="77777777" w:rsidTr="00922455">
        <w:tc>
          <w:tcPr>
            <w:tcW w:w="2376" w:type="dxa"/>
            <w:shd w:val="clear" w:color="auto" w:fill="FFFFFF"/>
          </w:tcPr>
          <w:p w14:paraId="6D2E10FF" w14:textId="77777777" w:rsidR="0052733C" w:rsidRPr="00955BCB" w:rsidRDefault="0052733C" w:rsidP="008E585A">
            <w:pPr>
              <w:pStyle w:val="TableText"/>
              <w:jc w:val="both"/>
              <w:rPr>
                <w:rStyle w:val="Italic"/>
                <w:i w:val="0"/>
              </w:rPr>
            </w:pPr>
            <w:proofErr w:type="spellStart"/>
            <w:r w:rsidRPr="00955BCB">
              <w:rPr>
                <w:rStyle w:val="Italic"/>
                <w:i w:val="0"/>
              </w:rPr>
              <w:t>BusinessTransaction</w:t>
            </w:r>
            <w:proofErr w:type="spellEnd"/>
          </w:p>
        </w:tc>
        <w:tc>
          <w:tcPr>
            <w:tcW w:w="5988" w:type="dxa"/>
            <w:shd w:val="clear" w:color="auto" w:fill="FFFFFF"/>
          </w:tcPr>
          <w:p w14:paraId="1B4EF190" w14:textId="77777777" w:rsidR="0052733C" w:rsidRPr="00955BCB" w:rsidRDefault="0052733C" w:rsidP="008E585A">
            <w:pPr>
              <w:pStyle w:val="TableText"/>
              <w:jc w:val="both"/>
            </w:pPr>
            <w:proofErr w:type="gramStart"/>
            <w:r w:rsidRPr="00955BCB">
              <w:t>Particular solution</w:t>
            </w:r>
            <w:proofErr w:type="gramEnd"/>
            <w:r w:rsidRPr="00955BCB">
              <w:t xml:space="preserve"> that meets the communication requirements and the interaction requirements of a particular </w:t>
            </w:r>
            <w:proofErr w:type="spellStart"/>
            <w:r w:rsidRPr="00955BCB">
              <w:rPr>
                <w:rStyle w:val="Italic"/>
                <w:i w:val="0"/>
              </w:rPr>
              <w:t>BusinessProcess</w:t>
            </w:r>
            <w:proofErr w:type="spellEnd"/>
            <w:r w:rsidRPr="00955BCB">
              <w:t xml:space="preserve"> and </w:t>
            </w:r>
            <w:proofErr w:type="spellStart"/>
            <w:r w:rsidRPr="00955BCB">
              <w:rPr>
                <w:rStyle w:val="Italic"/>
                <w:i w:val="0"/>
              </w:rPr>
              <w:t>BusinessArea</w:t>
            </w:r>
            <w:proofErr w:type="spellEnd"/>
            <w:r w:rsidRPr="00955BCB">
              <w:rPr>
                <w:rStyle w:val="Italic"/>
                <w:i w:val="0"/>
              </w:rPr>
              <w:t>.</w:t>
            </w:r>
          </w:p>
        </w:tc>
      </w:tr>
      <w:tr w:rsidR="0052733C" w:rsidRPr="00955BCB" w14:paraId="400EA6AE" w14:textId="77777777" w:rsidTr="00922455">
        <w:tc>
          <w:tcPr>
            <w:tcW w:w="2376" w:type="dxa"/>
            <w:shd w:val="clear" w:color="auto" w:fill="FFFFFF"/>
          </w:tcPr>
          <w:p w14:paraId="19ABA609" w14:textId="77777777" w:rsidR="0052733C" w:rsidRPr="00955BCB" w:rsidRDefault="0052733C" w:rsidP="008E585A">
            <w:pPr>
              <w:pStyle w:val="TableText"/>
              <w:jc w:val="both"/>
              <w:rPr>
                <w:rStyle w:val="Italic"/>
                <w:i w:val="0"/>
              </w:rPr>
            </w:pPr>
            <w:proofErr w:type="spellStart"/>
            <w:r w:rsidRPr="00955BCB">
              <w:rPr>
                <w:rStyle w:val="Italic"/>
                <w:i w:val="0"/>
              </w:rPr>
              <w:t>MessageDefinition</w:t>
            </w:r>
            <w:proofErr w:type="spellEnd"/>
          </w:p>
        </w:tc>
        <w:tc>
          <w:tcPr>
            <w:tcW w:w="5988" w:type="dxa"/>
            <w:shd w:val="clear" w:color="auto" w:fill="FFFFFF"/>
          </w:tcPr>
          <w:p w14:paraId="690D58A5" w14:textId="77777777" w:rsidR="0052733C" w:rsidRPr="00955BCB" w:rsidRDefault="0052733C" w:rsidP="008E585A">
            <w:pPr>
              <w:pStyle w:val="TableText"/>
              <w:jc w:val="both"/>
            </w:pPr>
            <w:r w:rsidRPr="00955BCB">
              <w:t>Formal description of the structure of a message instance.</w:t>
            </w:r>
          </w:p>
        </w:tc>
      </w:tr>
    </w:tbl>
    <w:p w14:paraId="0D1D3AE7" w14:textId="77777777" w:rsidR="00E61D13" w:rsidRPr="00955BCB" w:rsidRDefault="00E61D13" w:rsidP="008E585A">
      <w:pPr>
        <w:pStyle w:val="Note"/>
        <w:tabs>
          <w:tab w:val="clear" w:pos="2098"/>
          <w:tab w:val="num" w:pos="1800"/>
        </w:tabs>
        <w:ind w:left="1800"/>
        <w:jc w:val="both"/>
      </w:pPr>
      <w:r w:rsidRPr="00955BCB">
        <w:t xml:space="preserve">When a </w:t>
      </w:r>
      <w:proofErr w:type="spellStart"/>
      <w:r w:rsidRPr="00955BCB">
        <w:t>MessageDefinition</w:t>
      </w:r>
      <w:proofErr w:type="spellEnd"/>
      <w:r w:rsidRPr="00955BCB">
        <w:t xml:space="preserve"> or message identifier is specified, it should include the variant and version number. However, in this document (except in the business examples section, if present), variant and version numbers are not included. </w:t>
      </w:r>
      <w:proofErr w:type="gramStart"/>
      <w:r w:rsidRPr="00955BCB">
        <w:t>In order to</w:t>
      </w:r>
      <w:proofErr w:type="gramEnd"/>
      <w:r w:rsidRPr="00955BCB">
        <w:t xml:space="preserve"> know the correct variant and version number for a </w:t>
      </w:r>
      <w:proofErr w:type="spellStart"/>
      <w:r w:rsidRPr="00955BCB">
        <w:t>MessageDefinition</w:t>
      </w:r>
      <w:proofErr w:type="spellEnd"/>
      <w:r w:rsidRPr="00955BCB">
        <w:t>, the related Message Definition Report Part 2 document should be consulted.</w:t>
      </w:r>
    </w:p>
    <w:p w14:paraId="356973A7" w14:textId="77777777" w:rsidR="00FD654E" w:rsidRPr="00955BCB" w:rsidRDefault="00CD7997" w:rsidP="00B34A3F">
      <w:pPr>
        <w:pStyle w:val="Heading2"/>
      </w:pPr>
      <w:bookmarkStart w:id="11" w:name="_Toc162470361"/>
      <w:bookmarkStart w:id="12" w:name="_Toc189843133"/>
      <w:r w:rsidRPr="00955BCB">
        <w:t>Abbreviations and Acronyms</w:t>
      </w:r>
      <w:bookmarkEnd w:id="11"/>
      <w:bookmarkEnd w:id="12"/>
    </w:p>
    <w:p w14:paraId="2986AF4D" w14:textId="77777777" w:rsidR="003355DB" w:rsidRPr="00955BCB" w:rsidRDefault="003355DB" w:rsidP="008E585A">
      <w:pPr>
        <w:pStyle w:val="Normalbeforetable"/>
        <w:jc w:val="both"/>
      </w:pPr>
      <w:r w:rsidRPr="00955BCB">
        <w:t xml:space="preserve">The following is a list of abbreviations and </w:t>
      </w:r>
      <w:r w:rsidR="009C3408" w:rsidRPr="00955BCB">
        <w:t>acronyms</w:t>
      </w:r>
      <w:r w:rsidRPr="00955BCB">
        <w:t xml:space="preserve"> used in the document.</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5764"/>
      </w:tblGrid>
      <w:tr w:rsidR="00922455" w:rsidRPr="00955BCB" w14:paraId="57D2A63A" w14:textId="77777777" w:rsidTr="005A602E">
        <w:trPr>
          <w:cantSplit/>
          <w:tblHeader/>
        </w:trPr>
        <w:tc>
          <w:tcPr>
            <w:tcW w:w="237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EFFEA73" w14:textId="77777777" w:rsidR="0052733C" w:rsidRPr="00955BCB" w:rsidRDefault="0052733C" w:rsidP="008E585A">
            <w:pPr>
              <w:pStyle w:val="TableHeading"/>
              <w:jc w:val="both"/>
            </w:pPr>
            <w:r w:rsidRPr="00955BCB">
              <w:t>Abbreviation/Acronyms</w:t>
            </w:r>
          </w:p>
        </w:tc>
        <w:tc>
          <w:tcPr>
            <w:tcW w:w="576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AD21093" w14:textId="77777777" w:rsidR="0052733C" w:rsidRPr="00955BCB" w:rsidRDefault="0052733C" w:rsidP="008E585A">
            <w:pPr>
              <w:pStyle w:val="TableHeading"/>
              <w:jc w:val="both"/>
            </w:pPr>
            <w:r w:rsidRPr="00955BCB">
              <w:t>Definition</w:t>
            </w:r>
          </w:p>
        </w:tc>
      </w:tr>
      <w:tr w:rsidR="00476AB1" w:rsidRPr="00277ECC" w14:paraId="410B1401" w14:textId="77777777" w:rsidTr="005A602E">
        <w:tc>
          <w:tcPr>
            <w:tcW w:w="2375" w:type="dxa"/>
            <w:shd w:val="clear" w:color="auto" w:fill="FFFFFF"/>
          </w:tcPr>
          <w:p w14:paraId="473FDC35" w14:textId="0AC3C385" w:rsidR="00476AB1" w:rsidRPr="00955BCB" w:rsidRDefault="00476AB1" w:rsidP="008E585A">
            <w:pPr>
              <w:pStyle w:val="TableText"/>
              <w:jc w:val="both"/>
            </w:pPr>
            <w:r w:rsidRPr="00955BCB">
              <w:t>4CB</w:t>
            </w:r>
          </w:p>
        </w:tc>
        <w:tc>
          <w:tcPr>
            <w:tcW w:w="5764" w:type="dxa"/>
            <w:shd w:val="clear" w:color="auto" w:fill="FFFFFF"/>
          </w:tcPr>
          <w:p w14:paraId="77EFAE9F" w14:textId="48BE9114" w:rsidR="00476AB1" w:rsidRPr="00DD4C7D" w:rsidRDefault="00476AB1" w:rsidP="008E585A">
            <w:pPr>
              <w:pStyle w:val="TableText"/>
              <w:jc w:val="both"/>
              <w:rPr>
                <w:lang w:val="es-ES_tradnl"/>
              </w:rPr>
            </w:pPr>
            <w:r w:rsidRPr="00DD4C7D">
              <w:rPr>
                <w:lang w:val="es-ES_tradnl"/>
              </w:rPr>
              <w:t xml:space="preserve">Banca </w:t>
            </w:r>
            <w:proofErr w:type="spellStart"/>
            <w:r w:rsidRPr="00DD4C7D">
              <w:rPr>
                <w:lang w:val="es-ES_tradnl"/>
              </w:rPr>
              <w:t>d’Italia</w:t>
            </w:r>
            <w:proofErr w:type="spellEnd"/>
            <w:r w:rsidRPr="00DD4C7D">
              <w:rPr>
                <w:lang w:val="es-ES_tradnl"/>
              </w:rPr>
              <w:t xml:space="preserve">, Banque de France, Deutsche Bundesbank and Banco </w:t>
            </w:r>
            <w:proofErr w:type="spellStart"/>
            <w:r w:rsidRPr="00DD4C7D">
              <w:rPr>
                <w:lang w:val="es-ES_tradnl"/>
              </w:rPr>
              <w:t>d’España</w:t>
            </w:r>
            <w:proofErr w:type="spellEnd"/>
          </w:p>
        </w:tc>
      </w:tr>
      <w:tr w:rsidR="00476AB1" w:rsidRPr="00955BCB" w14:paraId="349588F9" w14:textId="77777777" w:rsidTr="005A602E">
        <w:tc>
          <w:tcPr>
            <w:tcW w:w="2375" w:type="dxa"/>
            <w:shd w:val="clear" w:color="auto" w:fill="FFFFFF"/>
          </w:tcPr>
          <w:p w14:paraId="0936DE01" w14:textId="2EE58A74" w:rsidR="00476AB1" w:rsidRPr="00955BCB" w:rsidRDefault="00476AB1" w:rsidP="008E585A">
            <w:pPr>
              <w:pStyle w:val="TableText"/>
              <w:jc w:val="both"/>
            </w:pPr>
            <w:r w:rsidRPr="00955BCB">
              <w:t>A2A</w:t>
            </w:r>
          </w:p>
        </w:tc>
        <w:tc>
          <w:tcPr>
            <w:tcW w:w="5764" w:type="dxa"/>
            <w:shd w:val="clear" w:color="auto" w:fill="FFFFFF"/>
          </w:tcPr>
          <w:p w14:paraId="18EF6F82" w14:textId="2CBE4964" w:rsidR="00476AB1" w:rsidRPr="00955BCB" w:rsidRDefault="00476AB1" w:rsidP="008E585A">
            <w:pPr>
              <w:pStyle w:val="TableText"/>
              <w:jc w:val="both"/>
            </w:pPr>
            <w:r w:rsidRPr="00955BCB">
              <w:t>Application-to-Application mode. Defines a mode of technical communication that permits the exchange of information between software applications of T2S and a directly connected T2S actor.</w:t>
            </w:r>
          </w:p>
        </w:tc>
      </w:tr>
      <w:tr w:rsidR="00476AB1" w:rsidRPr="00955BCB" w14:paraId="41B3C7C9" w14:textId="77777777" w:rsidTr="005A602E">
        <w:tc>
          <w:tcPr>
            <w:tcW w:w="2375" w:type="dxa"/>
            <w:shd w:val="clear" w:color="auto" w:fill="FFFFFF"/>
          </w:tcPr>
          <w:p w14:paraId="67B47B84" w14:textId="25412BD8" w:rsidR="00476AB1" w:rsidRPr="00955BCB" w:rsidRDefault="00476AB1" w:rsidP="008E585A">
            <w:pPr>
              <w:pStyle w:val="TableText"/>
              <w:jc w:val="both"/>
            </w:pPr>
            <w:r w:rsidRPr="00955BCB">
              <w:t>BAH/head.001</w:t>
            </w:r>
          </w:p>
        </w:tc>
        <w:tc>
          <w:tcPr>
            <w:tcW w:w="5764" w:type="dxa"/>
            <w:shd w:val="clear" w:color="auto" w:fill="FFFFFF"/>
          </w:tcPr>
          <w:p w14:paraId="11F36699" w14:textId="218C3136" w:rsidR="00476AB1" w:rsidRPr="00955BCB" w:rsidRDefault="00476AB1" w:rsidP="008E585A">
            <w:pPr>
              <w:pStyle w:val="TableText"/>
              <w:jc w:val="both"/>
            </w:pPr>
            <w:r w:rsidRPr="00955BCB">
              <w:t>Business Application Header</w:t>
            </w:r>
          </w:p>
        </w:tc>
      </w:tr>
      <w:tr w:rsidR="00476AB1" w:rsidRPr="00955BCB" w14:paraId="3D2FC1CE" w14:textId="77777777" w:rsidTr="005A602E">
        <w:tc>
          <w:tcPr>
            <w:tcW w:w="2375" w:type="dxa"/>
            <w:shd w:val="clear" w:color="auto" w:fill="FFFFFF"/>
          </w:tcPr>
          <w:p w14:paraId="29043972" w14:textId="70C5A272" w:rsidR="00476AB1" w:rsidRPr="00955BCB" w:rsidRDefault="00476AB1" w:rsidP="008E585A">
            <w:pPr>
              <w:pStyle w:val="TableText"/>
              <w:jc w:val="both"/>
            </w:pPr>
            <w:r w:rsidRPr="00955BCB">
              <w:t>BIC</w:t>
            </w:r>
          </w:p>
        </w:tc>
        <w:tc>
          <w:tcPr>
            <w:tcW w:w="5764" w:type="dxa"/>
            <w:shd w:val="clear" w:color="auto" w:fill="FFFFFF"/>
          </w:tcPr>
          <w:p w14:paraId="221C9292" w14:textId="3AD45627" w:rsidR="00476AB1" w:rsidRPr="00955BCB" w:rsidRDefault="00476AB1" w:rsidP="008E585A">
            <w:pPr>
              <w:pStyle w:val="TableText"/>
              <w:jc w:val="both"/>
            </w:pPr>
            <w:r w:rsidRPr="00955BCB">
              <w:t>Business Identifier Code</w:t>
            </w:r>
          </w:p>
        </w:tc>
      </w:tr>
      <w:tr w:rsidR="00476AB1" w:rsidRPr="00955BCB" w14:paraId="242603AF" w14:textId="77777777" w:rsidTr="005A602E">
        <w:tc>
          <w:tcPr>
            <w:tcW w:w="2375" w:type="dxa"/>
            <w:shd w:val="clear" w:color="auto" w:fill="FFFFFF"/>
          </w:tcPr>
          <w:p w14:paraId="6C2AE2B6" w14:textId="553CF11D" w:rsidR="00476AB1" w:rsidRPr="00955BCB" w:rsidRDefault="00476AB1" w:rsidP="008E585A">
            <w:pPr>
              <w:pStyle w:val="TableText"/>
              <w:jc w:val="both"/>
            </w:pPr>
            <w:proofErr w:type="spellStart"/>
            <w:r w:rsidRPr="00955BCB">
              <w:t>CeBM</w:t>
            </w:r>
            <w:proofErr w:type="spellEnd"/>
          </w:p>
        </w:tc>
        <w:tc>
          <w:tcPr>
            <w:tcW w:w="5764" w:type="dxa"/>
            <w:shd w:val="clear" w:color="auto" w:fill="FFFFFF"/>
          </w:tcPr>
          <w:p w14:paraId="44484904" w14:textId="38F6C741" w:rsidR="00476AB1" w:rsidRPr="00955BCB" w:rsidRDefault="00476AB1" w:rsidP="008E585A">
            <w:pPr>
              <w:pStyle w:val="TableText"/>
              <w:jc w:val="both"/>
            </w:pPr>
            <w:r w:rsidRPr="00955BCB">
              <w:t>Central Bank Money</w:t>
            </w:r>
          </w:p>
        </w:tc>
      </w:tr>
      <w:tr w:rsidR="00476AB1" w:rsidRPr="00955BCB" w14:paraId="54064BE2" w14:textId="77777777" w:rsidTr="005A602E">
        <w:tc>
          <w:tcPr>
            <w:tcW w:w="2375" w:type="dxa"/>
            <w:shd w:val="clear" w:color="auto" w:fill="FFFFFF"/>
          </w:tcPr>
          <w:p w14:paraId="61681342" w14:textId="2D457206" w:rsidR="00476AB1" w:rsidRPr="00955BCB" w:rsidRDefault="00476AB1" w:rsidP="008E585A">
            <w:pPr>
              <w:pStyle w:val="TableText"/>
              <w:jc w:val="both"/>
            </w:pPr>
            <w:r w:rsidRPr="00955BCB">
              <w:t>CSD</w:t>
            </w:r>
          </w:p>
        </w:tc>
        <w:tc>
          <w:tcPr>
            <w:tcW w:w="5764" w:type="dxa"/>
            <w:shd w:val="clear" w:color="auto" w:fill="FFFFFF"/>
          </w:tcPr>
          <w:p w14:paraId="70B7BE24" w14:textId="58A44ED5" w:rsidR="00476AB1" w:rsidRPr="00955BCB" w:rsidRDefault="00476AB1" w:rsidP="008E585A">
            <w:pPr>
              <w:pStyle w:val="TableText"/>
              <w:jc w:val="both"/>
            </w:pPr>
            <w:r w:rsidRPr="00955BCB">
              <w:t>Central Securities Depository</w:t>
            </w:r>
          </w:p>
        </w:tc>
      </w:tr>
      <w:tr w:rsidR="00476AB1" w:rsidRPr="00955BCB" w14:paraId="648E4F0C" w14:textId="77777777" w:rsidTr="005A602E">
        <w:tc>
          <w:tcPr>
            <w:tcW w:w="2375" w:type="dxa"/>
            <w:shd w:val="clear" w:color="auto" w:fill="FFFFFF"/>
          </w:tcPr>
          <w:p w14:paraId="109A1105" w14:textId="38E03D00" w:rsidR="00476AB1" w:rsidRPr="00955BCB" w:rsidRDefault="00476AB1" w:rsidP="008E585A">
            <w:pPr>
              <w:pStyle w:val="TableText"/>
              <w:jc w:val="both"/>
            </w:pPr>
            <w:r w:rsidRPr="00955BCB">
              <w:t>ID</w:t>
            </w:r>
          </w:p>
        </w:tc>
        <w:tc>
          <w:tcPr>
            <w:tcW w:w="5764" w:type="dxa"/>
            <w:shd w:val="clear" w:color="auto" w:fill="FFFFFF"/>
          </w:tcPr>
          <w:p w14:paraId="018BA039" w14:textId="0B49F045" w:rsidR="00476AB1" w:rsidRPr="00955BCB" w:rsidRDefault="00476AB1" w:rsidP="008E585A">
            <w:pPr>
              <w:pStyle w:val="TableText"/>
              <w:jc w:val="both"/>
            </w:pPr>
            <w:r w:rsidRPr="00955BCB">
              <w:t>Identification</w:t>
            </w:r>
          </w:p>
        </w:tc>
      </w:tr>
      <w:tr w:rsidR="00476AB1" w:rsidRPr="00955BCB" w14:paraId="42C74DC6" w14:textId="77777777" w:rsidTr="005A602E">
        <w:tc>
          <w:tcPr>
            <w:tcW w:w="2375" w:type="dxa"/>
            <w:shd w:val="clear" w:color="auto" w:fill="FFFFFF"/>
          </w:tcPr>
          <w:p w14:paraId="427B5CDF" w14:textId="60E37C0C" w:rsidR="00476AB1" w:rsidRPr="00955BCB" w:rsidRDefault="00476AB1" w:rsidP="008E585A">
            <w:pPr>
              <w:pStyle w:val="TableText"/>
              <w:jc w:val="both"/>
            </w:pPr>
            <w:r w:rsidRPr="00955BCB">
              <w:t>MDR</w:t>
            </w:r>
          </w:p>
        </w:tc>
        <w:tc>
          <w:tcPr>
            <w:tcW w:w="5764" w:type="dxa"/>
            <w:shd w:val="clear" w:color="auto" w:fill="FFFFFF"/>
          </w:tcPr>
          <w:p w14:paraId="11A6B054" w14:textId="2669923C" w:rsidR="00476AB1" w:rsidRPr="00955BCB" w:rsidRDefault="00476AB1" w:rsidP="008E585A">
            <w:pPr>
              <w:pStyle w:val="TableText"/>
              <w:jc w:val="both"/>
            </w:pPr>
            <w:r w:rsidRPr="00955BCB">
              <w:t>Message Definition Report</w:t>
            </w:r>
          </w:p>
        </w:tc>
      </w:tr>
      <w:tr w:rsidR="00476AB1" w:rsidRPr="00955BCB" w14:paraId="646C832A" w14:textId="77777777" w:rsidTr="005A602E">
        <w:tc>
          <w:tcPr>
            <w:tcW w:w="2375" w:type="dxa"/>
            <w:shd w:val="clear" w:color="auto" w:fill="FFFFFF"/>
          </w:tcPr>
          <w:p w14:paraId="72FF74CD" w14:textId="3425647F" w:rsidR="00476AB1" w:rsidRPr="00955BCB" w:rsidRDefault="00476AB1" w:rsidP="008E585A">
            <w:pPr>
              <w:pStyle w:val="TableText"/>
              <w:jc w:val="both"/>
            </w:pPr>
            <w:r w:rsidRPr="00955BCB">
              <w:t>NCB</w:t>
            </w:r>
          </w:p>
        </w:tc>
        <w:tc>
          <w:tcPr>
            <w:tcW w:w="5764" w:type="dxa"/>
            <w:shd w:val="clear" w:color="auto" w:fill="FFFFFF"/>
          </w:tcPr>
          <w:p w14:paraId="4D30CE70" w14:textId="57BE9C1D" w:rsidR="00476AB1" w:rsidRPr="00955BCB" w:rsidRDefault="00476AB1" w:rsidP="008E585A">
            <w:pPr>
              <w:pStyle w:val="TableText"/>
              <w:jc w:val="both"/>
            </w:pPr>
            <w:r w:rsidRPr="00955BCB">
              <w:t>National Central Bank</w:t>
            </w:r>
          </w:p>
        </w:tc>
      </w:tr>
      <w:tr w:rsidR="00476AB1" w:rsidRPr="00955BCB" w14:paraId="0A0E8B09" w14:textId="77777777" w:rsidTr="005A602E">
        <w:tc>
          <w:tcPr>
            <w:tcW w:w="2375" w:type="dxa"/>
            <w:shd w:val="clear" w:color="auto" w:fill="FFFFFF"/>
          </w:tcPr>
          <w:p w14:paraId="31F0D25A" w14:textId="023B7C4A" w:rsidR="00476AB1" w:rsidRPr="00955BCB" w:rsidRDefault="00476AB1" w:rsidP="008E585A">
            <w:pPr>
              <w:pStyle w:val="TableText"/>
              <w:jc w:val="both"/>
            </w:pPr>
            <w:r w:rsidRPr="00955BCB">
              <w:t>RTGS</w:t>
            </w:r>
          </w:p>
        </w:tc>
        <w:tc>
          <w:tcPr>
            <w:tcW w:w="5764" w:type="dxa"/>
            <w:shd w:val="clear" w:color="auto" w:fill="FFFFFF"/>
          </w:tcPr>
          <w:p w14:paraId="2920E2ED" w14:textId="77777777" w:rsidR="00476AB1" w:rsidRPr="00955BCB" w:rsidRDefault="00476AB1" w:rsidP="008E585A">
            <w:pPr>
              <w:jc w:val="both"/>
            </w:pPr>
            <w:r w:rsidRPr="00955BCB">
              <w:t xml:space="preserve">Real-time gross settlement (RTGS) system. </w:t>
            </w:r>
          </w:p>
          <w:p w14:paraId="7EC29657" w14:textId="6DAE6E6B" w:rsidR="00476AB1" w:rsidRPr="00955BCB" w:rsidRDefault="00476AB1" w:rsidP="008E585A">
            <w:pPr>
              <w:pStyle w:val="TableText"/>
              <w:jc w:val="both"/>
            </w:pPr>
            <w:r w:rsidRPr="00955BCB">
              <w:t xml:space="preserve">A settlement system in which processing and settlement take place in real-time on a gross basis. </w:t>
            </w:r>
          </w:p>
        </w:tc>
      </w:tr>
      <w:tr w:rsidR="00476AB1" w:rsidRPr="00955BCB" w14:paraId="708AE74A" w14:textId="77777777" w:rsidTr="005A602E">
        <w:tc>
          <w:tcPr>
            <w:tcW w:w="2375" w:type="dxa"/>
            <w:shd w:val="clear" w:color="auto" w:fill="FFFFFF"/>
          </w:tcPr>
          <w:p w14:paraId="6AF87C75" w14:textId="397E6046" w:rsidR="00476AB1" w:rsidRPr="00955BCB" w:rsidRDefault="00476AB1" w:rsidP="008E585A">
            <w:pPr>
              <w:pStyle w:val="TableText"/>
              <w:jc w:val="both"/>
            </w:pPr>
            <w:r w:rsidRPr="00955BCB">
              <w:lastRenderedPageBreak/>
              <w:t>SEG</w:t>
            </w:r>
          </w:p>
        </w:tc>
        <w:tc>
          <w:tcPr>
            <w:tcW w:w="5764" w:type="dxa"/>
            <w:shd w:val="clear" w:color="auto" w:fill="FFFFFF"/>
          </w:tcPr>
          <w:p w14:paraId="59CB8A71" w14:textId="78815BA9" w:rsidR="00476AB1" w:rsidRPr="00955BCB" w:rsidRDefault="00476AB1" w:rsidP="008E585A">
            <w:pPr>
              <w:pStyle w:val="TableText"/>
              <w:jc w:val="both"/>
            </w:pPr>
            <w:r w:rsidRPr="00955BCB">
              <w:t>Standards Evaluation Group</w:t>
            </w:r>
          </w:p>
        </w:tc>
      </w:tr>
      <w:tr w:rsidR="00476AB1" w:rsidRPr="00955BCB" w14:paraId="3C08A810" w14:textId="77777777" w:rsidTr="005A602E">
        <w:tc>
          <w:tcPr>
            <w:tcW w:w="2375" w:type="dxa"/>
            <w:shd w:val="clear" w:color="auto" w:fill="FFFFFF"/>
          </w:tcPr>
          <w:p w14:paraId="1BD804B6" w14:textId="2A554270" w:rsidR="00476AB1" w:rsidRPr="00955BCB" w:rsidRDefault="00476AB1" w:rsidP="008E585A">
            <w:pPr>
              <w:pStyle w:val="TableText"/>
              <w:jc w:val="both"/>
            </w:pPr>
            <w:r w:rsidRPr="00955BCB">
              <w:t>T2S</w:t>
            </w:r>
          </w:p>
        </w:tc>
        <w:tc>
          <w:tcPr>
            <w:tcW w:w="5764" w:type="dxa"/>
            <w:shd w:val="clear" w:color="auto" w:fill="FFFFFF"/>
          </w:tcPr>
          <w:p w14:paraId="4939734A" w14:textId="45657231" w:rsidR="00476AB1" w:rsidRPr="00955BCB" w:rsidRDefault="00476AB1" w:rsidP="008E585A">
            <w:pPr>
              <w:pStyle w:val="TableText"/>
              <w:jc w:val="both"/>
            </w:pPr>
            <w:r w:rsidRPr="00955BCB">
              <w:t>TARGET2-Securities</w:t>
            </w:r>
          </w:p>
        </w:tc>
      </w:tr>
      <w:tr w:rsidR="00476AB1" w:rsidRPr="00955BCB" w14:paraId="3A0EDFD6" w14:textId="77777777" w:rsidTr="005A602E">
        <w:tc>
          <w:tcPr>
            <w:tcW w:w="2375" w:type="dxa"/>
            <w:shd w:val="clear" w:color="auto" w:fill="FFFFFF"/>
          </w:tcPr>
          <w:p w14:paraId="332440E9" w14:textId="616F0A4A" w:rsidR="00476AB1" w:rsidRPr="00955BCB" w:rsidRDefault="00476AB1" w:rsidP="008E585A">
            <w:pPr>
              <w:pStyle w:val="TableText"/>
              <w:jc w:val="both"/>
            </w:pPr>
            <w:r w:rsidRPr="00955BCB">
              <w:t>TM</w:t>
            </w:r>
          </w:p>
        </w:tc>
        <w:tc>
          <w:tcPr>
            <w:tcW w:w="5764" w:type="dxa"/>
            <w:shd w:val="clear" w:color="auto" w:fill="FFFFFF"/>
          </w:tcPr>
          <w:p w14:paraId="10DAEEFB" w14:textId="752A856A" w:rsidR="00476AB1" w:rsidRPr="00955BCB" w:rsidRDefault="00476AB1" w:rsidP="008E585A">
            <w:pPr>
              <w:pStyle w:val="TableText"/>
              <w:jc w:val="both"/>
            </w:pPr>
            <w:r w:rsidRPr="00955BCB">
              <w:t>Technical Message. Messages which cover technical functions within T2S System</w:t>
            </w:r>
          </w:p>
        </w:tc>
      </w:tr>
      <w:tr w:rsidR="00476AB1" w:rsidRPr="00955BCB" w14:paraId="011F6909" w14:textId="77777777" w:rsidTr="005A602E">
        <w:tc>
          <w:tcPr>
            <w:tcW w:w="2375" w:type="dxa"/>
            <w:shd w:val="clear" w:color="auto" w:fill="FFFFFF"/>
          </w:tcPr>
          <w:p w14:paraId="67ADE79C" w14:textId="59477B93" w:rsidR="00476AB1" w:rsidRPr="00955BCB" w:rsidRDefault="00476AB1" w:rsidP="008E585A">
            <w:pPr>
              <w:pStyle w:val="TableText"/>
              <w:jc w:val="both"/>
            </w:pPr>
            <w:r w:rsidRPr="00955BCB">
              <w:t>U2A</w:t>
            </w:r>
          </w:p>
        </w:tc>
        <w:tc>
          <w:tcPr>
            <w:tcW w:w="5764" w:type="dxa"/>
            <w:shd w:val="clear" w:color="auto" w:fill="FFFFFF"/>
          </w:tcPr>
          <w:p w14:paraId="159B47D5" w14:textId="48332AE7" w:rsidR="00476AB1" w:rsidRPr="00955BCB" w:rsidRDefault="00476AB1" w:rsidP="008E585A">
            <w:pPr>
              <w:pStyle w:val="TableText"/>
              <w:jc w:val="both"/>
            </w:pPr>
            <w:r w:rsidRPr="00955BCB">
              <w:t>User-to-Application mode. Defines a mode of technical communication that permits the exchange of information between software applications of T2S and a T2S system user through a graphical user interface (GUI).</w:t>
            </w:r>
          </w:p>
        </w:tc>
      </w:tr>
      <w:tr w:rsidR="00476AB1" w:rsidRPr="00955BCB" w14:paraId="45B6FE26" w14:textId="77777777" w:rsidTr="005A602E">
        <w:tc>
          <w:tcPr>
            <w:tcW w:w="2375" w:type="dxa"/>
            <w:shd w:val="clear" w:color="auto" w:fill="FFFFFF"/>
          </w:tcPr>
          <w:p w14:paraId="2D0D29A8" w14:textId="52C19ED7" w:rsidR="00476AB1" w:rsidRPr="00955BCB" w:rsidRDefault="00476AB1" w:rsidP="008E585A">
            <w:pPr>
              <w:pStyle w:val="TableText"/>
              <w:jc w:val="both"/>
            </w:pPr>
            <w:r w:rsidRPr="00955BCB">
              <w:t>URD</w:t>
            </w:r>
          </w:p>
        </w:tc>
        <w:tc>
          <w:tcPr>
            <w:tcW w:w="5764" w:type="dxa"/>
            <w:shd w:val="clear" w:color="auto" w:fill="FFFFFF"/>
          </w:tcPr>
          <w:p w14:paraId="6D03CC06" w14:textId="77236335" w:rsidR="00476AB1" w:rsidRPr="00955BCB" w:rsidRDefault="00476AB1" w:rsidP="008E585A">
            <w:pPr>
              <w:pStyle w:val="TableText"/>
              <w:jc w:val="both"/>
            </w:pPr>
            <w:r w:rsidRPr="00955BCB">
              <w:t>T2S User Requirement Document</w:t>
            </w:r>
          </w:p>
        </w:tc>
      </w:tr>
      <w:tr w:rsidR="00476AB1" w:rsidRPr="00955BCB" w14:paraId="6674C2E4" w14:textId="77777777" w:rsidTr="005A602E">
        <w:tc>
          <w:tcPr>
            <w:tcW w:w="2375" w:type="dxa"/>
            <w:shd w:val="clear" w:color="auto" w:fill="FFFFFF"/>
          </w:tcPr>
          <w:p w14:paraId="1840D2B2" w14:textId="12408635" w:rsidR="00476AB1" w:rsidRPr="00955BCB" w:rsidRDefault="00476AB1" w:rsidP="008E585A">
            <w:pPr>
              <w:pStyle w:val="TableText"/>
              <w:jc w:val="both"/>
            </w:pPr>
            <w:r w:rsidRPr="00955BCB">
              <w:t>XML</w:t>
            </w:r>
          </w:p>
        </w:tc>
        <w:tc>
          <w:tcPr>
            <w:tcW w:w="5764" w:type="dxa"/>
            <w:shd w:val="clear" w:color="auto" w:fill="FFFFFF"/>
          </w:tcPr>
          <w:p w14:paraId="09DFB6CE" w14:textId="73C87F67" w:rsidR="00476AB1" w:rsidRPr="00955BCB" w:rsidRDefault="00476AB1" w:rsidP="008E585A">
            <w:pPr>
              <w:pStyle w:val="TableText"/>
              <w:jc w:val="both"/>
            </w:pPr>
            <w:proofErr w:type="spellStart"/>
            <w:r w:rsidRPr="00955BCB">
              <w:t>eXtensible</w:t>
            </w:r>
            <w:proofErr w:type="spellEnd"/>
            <w:r w:rsidRPr="00955BCB">
              <w:t xml:space="preserve"> Mark-up language</w:t>
            </w:r>
          </w:p>
        </w:tc>
      </w:tr>
    </w:tbl>
    <w:p w14:paraId="3053DF08" w14:textId="77777777" w:rsidR="00526C98" w:rsidRPr="00955BCB" w:rsidRDefault="000E53BB" w:rsidP="00B34A3F">
      <w:pPr>
        <w:pStyle w:val="Heading2"/>
      </w:pPr>
      <w:bookmarkStart w:id="13" w:name="_Toc162470362"/>
      <w:bookmarkStart w:id="14" w:name="_Toc189843134"/>
      <w:r w:rsidRPr="00955BCB">
        <w:t>Document Scope and Objectives</w:t>
      </w:r>
      <w:bookmarkEnd w:id="13"/>
      <w:bookmarkEnd w:id="14"/>
    </w:p>
    <w:p w14:paraId="1C9FF081" w14:textId="10EA6A82" w:rsidR="00E20C03" w:rsidRPr="00955BCB" w:rsidRDefault="00E20C03" w:rsidP="008E585A">
      <w:pPr>
        <w:jc w:val="both"/>
      </w:pPr>
      <w:r w:rsidRPr="00955BCB">
        <w:t xml:space="preserve">This document is the first part of the Message Definition Report (MDR) that describes the </w:t>
      </w:r>
      <w:proofErr w:type="spellStart"/>
      <w:r w:rsidRPr="00955BCB">
        <w:t>BusinessTransactions</w:t>
      </w:r>
      <w:proofErr w:type="spellEnd"/>
      <w:r w:rsidRPr="00955BCB">
        <w:t xml:space="preserve"> and underlying message set. For the sake of completeness, the document may also describe </w:t>
      </w:r>
      <w:proofErr w:type="spellStart"/>
      <w:r w:rsidRPr="00955BCB">
        <w:t>BusinessActivities</w:t>
      </w:r>
      <w:proofErr w:type="spellEnd"/>
      <w:r w:rsidRPr="00955BCB">
        <w:t xml:space="preserve"> that are not in the scope of the </w:t>
      </w:r>
      <w:r w:rsidR="00E632EE" w:rsidRPr="00955BCB">
        <w:t>business process</w:t>
      </w:r>
      <w:r w:rsidR="00C82AF8" w:rsidRPr="00955BCB">
        <w:t>es</w:t>
      </w:r>
      <w:r w:rsidR="00F16AC8" w:rsidRPr="00955BCB">
        <w:t xml:space="preserve"> co</w:t>
      </w:r>
      <w:r w:rsidR="00E632EE" w:rsidRPr="00955BCB">
        <w:t>vered in</w:t>
      </w:r>
      <w:r w:rsidR="00F16AC8" w:rsidRPr="00955BCB">
        <w:t xml:space="preserve"> this document</w:t>
      </w:r>
      <w:r w:rsidRPr="00955BCB">
        <w:t>.</w:t>
      </w:r>
    </w:p>
    <w:p w14:paraId="3EDA39FD" w14:textId="77777777" w:rsidR="00E20C03" w:rsidRPr="00955BCB" w:rsidRDefault="00E20C03" w:rsidP="008E585A">
      <w:pPr>
        <w:jc w:val="both"/>
      </w:pPr>
      <w:r w:rsidRPr="00955BCB">
        <w:t>This document describes the following:</w:t>
      </w:r>
    </w:p>
    <w:p w14:paraId="54EF706E" w14:textId="77777777" w:rsidR="00E20C03" w:rsidRPr="00955BCB" w:rsidRDefault="002A331D" w:rsidP="008E585A">
      <w:pPr>
        <w:pStyle w:val="ListBullet"/>
        <w:numPr>
          <w:ilvl w:val="0"/>
          <w:numId w:val="5"/>
        </w:numPr>
        <w:jc w:val="both"/>
      </w:pPr>
      <w:r w:rsidRPr="00955BCB">
        <w:t>t</w:t>
      </w:r>
      <w:r w:rsidR="00E20C03" w:rsidRPr="00955BCB">
        <w:t xml:space="preserve">he </w:t>
      </w:r>
      <w:proofErr w:type="spellStart"/>
      <w:r w:rsidR="00E20C03" w:rsidRPr="00955BCB">
        <w:t>BusinessProcess</w:t>
      </w:r>
      <w:proofErr w:type="spellEnd"/>
      <w:r w:rsidR="00E20C03" w:rsidRPr="00955BCB">
        <w:t xml:space="preserve"> scope </w:t>
      </w:r>
    </w:p>
    <w:p w14:paraId="00B91DC8" w14:textId="0A7AD7BD" w:rsidR="00E20C03" w:rsidRPr="00955BCB" w:rsidRDefault="002A331D" w:rsidP="008E585A">
      <w:pPr>
        <w:pStyle w:val="ListBullet"/>
        <w:numPr>
          <w:ilvl w:val="0"/>
          <w:numId w:val="5"/>
        </w:numPr>
        <w:jc w:val="both"/>
      </w:pPr>
      <w:r w:rsidRPr="00955BCB">
        <w:t>t</w:t>
      </w:r>
      <w:r w:rsidR="00E20C03" w:rsidRPr="00955BCB">
        <w:t xml:space="preserve">he </w:t>
      </w:r>
      <w:proofErr w:type="spellStart"/>
      <w:r w:rsidR="00E20C03" w:rsidRPr="00955BCB">
        <w:t>BusinessRoles</w:t>
      </w:r>
      <w:proofErr w:type="spellEnd"/>
      <w:r w:rsidR="00E20C03" w:rsidRPr="00955BCB">
        <w:t xml:space="preserve"> involved in these </w:t>
      </w:r>
      <w:proofErr w:type="spellStart"/>
      <w:r w:rsidR="00E20C03" w:rsidRPr="00955BCB">
        <w:t>BusinessProcesses</w:t>
      </w:r>
      <w:proofErr w:type="spellEnd"/>
    </w:p>
    <w:p w14:paraId="25B32855" w14:textId="77777777" w:rsidR="00B132BA" w:rsidRPr="00955BCB" w:rsidRDefault="00B132BA" w:rsidP="008E585A">
      <w:pPr>
        <w:jc w:val="both"/>
      </w:pPr>
    </w:p>
    <w:p w14:paraId="58B831C2" w14:textId="77777777" w:rsidR="00E20C03" w:rsidRPr="00955BCB" w:rsidRDefault="00E20C03" w:rsidP="008E585A">
      <w:pPr>
        <w:jc w:val="both"/>
      </w:pPr>
      <w:r w:rsidRPr="00955BCB">
        <w:t>The main objectives of this document are as follows:</w:t>
      </w:r>
    </w:p>
    <w:p w14:paraId="2D59D0D8" w14:textId="77777777" w:rsidR="00E20C03" w:rsidRPr="00955BCB" w:rsidRDefault="002A331D" w:rsidP="008E585A">
      <w:pPr>
        <w:pStyle w:val="ListBullet"/>
        <w:numPr>
          <w:ilvl w:val="0"/>
          <w:numId w:val="19"/>
        </w:numPr>
        <w:jc w:val="both"/>
      </w:pPr>
      <w:r w:rsidRPr="00955BCB">
        <w:t>t</w:t>
      </w:r>
      <w:r w:rsidR="00E20C03" w:rsidRPr="00955BCB">
        <w:t xml:space="preserve">o provide information about the messages </w:t>
      </w:r>
      <w:r w:rsidR="00C82AF8" w:rsidRPr="00955BCB">
        <w:t>that support the business processes</w:t>
      </w:r>
    </w:p>
    <w:p w14:paraId="69ADCCF3" w14:textId="77777777" w:rsidR="00E20C03" w:rsidRPr="00955BCB" w:rsidRDefault="002A331D" w:rsidP="008E585A">
      <w:pPr>
        <w:pStyle w:val="ListBullet"/>
        <w:numPr>
          <w:ilvl w:val="0"/>
          <w:numId w:val="19"/>
        </w:numPr>
        <w:jc w:val="both"/>
      </w:pPr>
      <w:r w:rsidRPr="00955BCB">
        <w:t>t</w:t>
      </w:r>
      <w:r w:rsidR="00E20C03" w:rsidRPr="00955BCB">
        <w:t xml:space="preserve">o explain the </w:t>
      </w:r>
      <w:proofErr w:type="spellStart"/>
      <w:r w:rsidR="00E20C03" w:rsidRPr="00955BCB">
        <w:t>BusinessProcesses</w:t>
      </w:r>
      <w:proofErr w:type="spellEnd"/>
      <w:r w:rsidR="00E20C03" w:rsidRPr="00955BCB">
        <w:t xml:space="preserve"> and </w:t>
      </w:r>
      <w:proofErr w:type="spellStart"/>
      <w:r w:rsidR="00E20C03" w:rsidRPr="00955BCB">
        <w:t>BusinessActivities</w:t>
      </w:r>
      <w:proofErr w:type="spellEnd"/>
      <w:r w:rsidR="00E20C03" w:rsidRPr="00955BCB">
        <w:t xml:space="preserve"> these messages have addressed</w:t>
      </w:r>
    </w:p>
    <w:p w14:paraId="4B9C885A" w14:textId="77777777" w:rsidR="00E20C03" w:rsidRPr="00955BCB" w:rsidRDefault="002A331D" w:rsidP="008E585A">
      <w:pPr>
        <w:pStyle w:val="ListBullet"/>
        <w:numPr>
          <w:ilvl w:val="0"/>
          <w:numId w:val="19"/>
        </w:numPr>
        <w:jc w:val="both"/>
      </w:pPr>
      <w:r w:rsidRPr="00955BCB">
        <w:t>t</w:t>
      </w:r>
      <w:r w:rsidR="00E20C03" w:rsidRPr="00955BCB">
        <w:t xml:space="preserve">o give a </w:t>
      </w:r>
      <w:proofErr w:type="gramStart"/>
      <w:r w:rsidR="00E20C03" w:rsidRPr="00955BCB">
        <w:t>high level</w:t>
      </w:r>
      <w:proofErr w:type="gramEnd"/>
      <w:r w:rsidR="00E20C03" w:rsidRPr="00955BCB">
        <w:t xml:space="preserve"> description of </w:t>
      </w:r>
      <w:proofErr w:type="spellStart"/>
      <w:r w:rsidR="00E20C03" w:rsidRPr="00955BCB">
        <w:t>BusinessProcesses</w:t>
      </w:r>
      <w:proofErr w:type="spellEnd"/>
      <w:r w:rsidR="00E20C03" w:rsidRPr="00955BCB">
        <w:t xml:space="preserve"> and the associated </w:t>
      </w:r>
      <w:proofErr w:type="spellStart"/>
      <w:r w:rsidR="00E20C03" w:rsidRPr="00955BCB">
        <w:t>BusinessRoles</w:t>
      </w:r>
      <w:proofErr w:type="spellEnd"/>
    </w:p>
    <w:p w14:paraId="4F27CB1F" w14:textId="77777777" w:rsidR="00E20C03" w:rsidRPr="00955BCB" w:rsidRDefault="002A331D" w:rsidP="008E585A">
      <w:pPr>
        <w:pStyle w:val="ListBullet"/>
        <w:numPr>
          <w:ilvl w:val="0"/>
          <w:numId w:val="19"/>
        </w:numPr>
        <w:jc w:val="both"/>
      </w:pPr>
      <w:r w:rsidRPr="00955BCB">
        <w:t>t</w:t>
      </w:r>
      <w:r w:rsidR="00E20C03" w:rsidRPr="00955BCB">
        <w:t>o doc</w:t>
      </w:r>
      <w:r w:rsidR="00C82AF8" w:rsidRPr="00955BCB">
        <w:t xml:space="preserve">ument the </w:t>
      </w:r>
      <w:proofErr w:type="spellStart"/>
      <w:r w:rsidR="00C82AF8" w:rsidRPr="00955BCB">
        <w:t>BusinessTransactions</w:t>
      </w:r>
      <w:proofErr w:type="spellEnd"/>
      <w:r w:rsidR="00E20C03" w:rsidRPr="00955BCB">
        <w:t xml:space="preserve"> </w:t>
      </w:r>
    </w:p>
    <w:p w14:paraId="44A849B7" w14:textId="60AB2281" w:rsidR="00E20C03" w:rsidRPr="00955BCB" w:rsidRDefault="002A331D" w:rsidP="008E585A">
      <w:pPr>
        <w:pStyle w:val="ListBullet"/>
        <w:numPr>
          <w:ilvl w:val="0"/>
          <w:numId w:val="19"/>
        </w:numPr>
        <w:jc w:val="both"/>
      </w:pPr>
      <w:r w:rsidRPr="00955BCB">
        <w:t>t</w:t>
      </w:r>
      <w:r w:rsidR="00E20C03" w:rsidRPr="00955BCB">
        <w:t>o provide business examples</w:t>
      </w:r>
    </w:p>
    <w:p w14:paraId="20579A17" w14:textId="77777777" w:rsidR="00B132BA" w:rsidRPr="00955BCB" w:rsidRDefault="00B132BA" w:rsidP="008E585A">
      <w:pPr>
        <w:jc w:val="both"/>
      </w:pPr>
    </w:p>
    <w:p w14:paraId="0720C913" w14:textId="77777777" w:rsidR="000E53BB" w:rsidRPr="00955BCB" w:rsidRDefault="00E20C03" w:rsidP="008E585A">
      <w:pPr>
        <w:jc w:val="both"/>
      </w:pPr>
      <w:r w:rsidRPr="00955BCB">
        <w:t>The messages definitions are specified in Message Definition Report Part 2.</w:t>
      </w:r>
    </w:p>
    <w:p w14:paraId="0FCE9E58" w14:textId="77777777" w:rsidR="00B5372E" w:rsidRPr="00955BCB" w:rsidRDefault="00B5372E" w:rsidP="00B34A3F">
      <w:pPr>
        <w:pStyle w:val="Heading2"/>
      </w:pPr>
      <w:bookmarkStart w:id="15" w:name="_Toc162470363"/>
      <w:bookmarkStart w:id="16" w:name="_Toc189843135"/>
      <w:r w:rsidRPr="00955BCB">
        <w:t>References</w:t>
      </w:r>
      <w:bookmarkEnd w:id="15"/>
      <w:bookmarkEnd w:id="16"/>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57"/>
        <w:gridCol w:w="1085"/>
        <w:gridCol w:w="850"/>
        <w:gridCol w:w="993"/>
      </w:tblGrid>
      <w:tr w:rsidR="00922455" w:rsidRPr="00955BCB" w14:paraId="1064FE9F" w14:textId="77777777" w:rsidTr="00B41B34">
        <w:trPr>
          <w:cantSplit/>
          <w:tblHeader/>
        </w:trPr>
        <w:tc>
          <w:tcPr>
            <w:tcW w:w="6457"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049D518A" w14:textId="77777777" w:rsidR="0052733C" w:rsidRPr="00955BCB" w:rsidRDefault="0052733C" w:rsidP="008E585A">
            <w:pPr>
              <w:pStyle w:val="TableHeading"/>
              <w:jc w:val="both"/>
              <w:rPr>
                <w:sz w:val="20"/>
              </w:rPr>
            </w:pPr>
            <w:r w:rsidRPr="00955BCB">
              <w:rPr>
                <w:sz w:val="20"/>
              </w:rPr>
              <w:t>Document</w:t>
            </w:r>
          </w:p>
        </w:tc>
        <w:tc>
          <w:tcPr>
            <w:tcW w:w="1085"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224DDE1F" w14:textId="77777777" w:rsidR="0052733C" w:rsidRPr="00955BCB" w:rsidRDefault="0052733C" w:rsidP="008E585A">
            <w:pPr>
              <w:pStyle w:val="TableHeading"/>
              <w:jc w:val="both"/>
              <w:rPr>
                <w:sz w:val="20"/>
              </w:rPr>
            </w:pPr>
            <w:r w:rsidRPr="00955BCB">
              <w:rPr>
                <w:sz w:val="20"/>
              </w:rPr>
              <w:t>Version</w:t>
            </w:r>
          </w:p>
        </w:tc>
        <w:tc>
          <w:tcPr>
            <w:tcW w:w="85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204F0D93" w14:textId="77777777" w:rsidR="0052733C" w:rsidRPr="00955BCB" w:rsidRDefault="0052733C" w:rsidP="008E585A">
            <w:pPr>
              <w:pStyle w:val="TableHeading"/>
              <w:jc w:val="both"/>
              <w:rPr>
                <w:sz w:val="20"/>
              </w:rPr>
            </w:pPr>
            <w:r w:rsidRPr="00955BCB">
              <w:rPr>
                <w:sz w:val="20"/>
              </w:rPr>
              <w:t>Date</w:t>
            </w:r>
          </w:p>
        </w:tc>
        <w:tc>
          <w:tcPr>
            <w:tcW w:w="993"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13C890BA" w14:textId="77777777" w:rsidR="0052733C" w:rsidRPr="00955BCB" w:rsidRDefault="0052733C" w:rsidP="008E585A">
            <w:pPr>
              <w:pStyle w:val="TableHeading"/>
              <w:jc w:val="both"/>
              <w:rPr>
                <w:sz w:val="20"/>
              </w:rPr>
            </w:pPr>
            <w:r w:rsidRPr="00955BCB">
              <w:rPr>
                <w:sz w:val="20"/>
              </w:rPr>
              <w:t>Author</w:t>
            </w:r>
          </w:p>
        </w:tc>
      </w:tr>
      <w:tr w:rsidR="00476AB1" w:rsidRPr="00955BCB" w14:paraId="12A724B0" w14:textId="77777777" w:rsidTr="00B41B34">
        <w:tc>
          <w:tcPr>
            <w:tcW w:w="6457" w:type="dxa"/>
            <w:shd w:val="clear" w:color="auto" w:fill="FFFFFF"/>
            <w:vAlign w:val="center"/>
          </w:tcPr>
          <w:p w14:paraId="1CBA63AB" w14:textId="77777777" w:rsidR="00B132BA" w:rsidRPr="00955BCB" w:rsidRDefault="00476AB1" w:rsidP="008E585A">
            <w:pPr>
              <w:pStyle w:val="TableText"/>
              <w:jc w:val="both"/>
              <w:rPr>
                <w:sz w:val="20"/>
              </w:rPr>
            </w:pPr>
            <w:r w:rsidRPr="00955BCB">
              <w:rPr>
                <w:sz w:val="20"/>
              </w:rPr>
              <w:t xml:space="preserve">ISO 20022 Business Justification #042 – Securities settlement and reconciliation </w:t>
            </w:r>
          </w:p>
          <w:p w14:paraId="0D88E571" w14:textId="65BC13ED" w:rsidR="00476AB1" w:rsidRPr="00955BCB" w:rsidRDefault="00B132BA" w:rsidP="008E585A">
            <w:pPr>
              <w:pStyle w:val="TableText"/>
              <w:jc w:val="both"/>
              <w:rPr>
                <w:sz w:val="20"/>
              </w:rPr>
            </w:pPr>
            <w:hyperlink r:id="rId19" w:history="1">
              <w:r w:rsidRPr="00955BCB">
                <w:rPr>
                  <w:rStyle w:val="Hyperlink"/>
                  <w:sz w:val="20"/>
                </w:rPr>
                <w:t>Status of ISO 20022 submissions | ISO20022</w:t>
              </w:r>
            </w:hyperlink>
            <w:r w:rsidRPr="00955BCB">
              <w:rPr>
                <w:sz w:val="20"/>
              </w:rPr>
              <w:t xml:space="preserve"> (RA ID: 042)</w:t>
            </w:r>
          </w:p>
        </w:tc>
        <w:tc>
          <w:tcPr>
            <w:tcW w:w="1085" w:type="dxa"/>
            <w:shd w:val="clear" w:color="auto" w:fill="FFFFFF"/>
            <w:vAlign w:val="center"/>
          </w:tcPr>
          <w:p w14:paraId="57D6E50F" w14:textId="707ED4D1" w:rsidR="00476AB1" w:rsidRPr="00955BCB" w:rsidRDefault="00476AB1" w:rsidP="008E585A">
            <w:pPr>
              <w:pStyle w:val="TableText"/>
              <w:jc w:val="both"/>
              <w:rPr>
                <w:sz w:val="20"/>
              </w:rPr>
            </w:pPr>
            <w:r w:rsidRPr="00955BCB">
              <w:rPr>
                <w:sz w:val="20"/>
              </w:rPr>
              <w:t>2.0</w:t>
            </w:r>
          </w:p>
        </w:tc>
        <w:tc>
          <w:tcPr>
            <w:tcW w:w="850" w:type="dxa"/>
            <w:shd w:val="clear" w:color="auto" w:fill="FFFFFF"/>
            <w:vAlign w:val="center"/>
          </w:tcPr>
          <w:p w14:paraId="6A1E5573" w14:textId="77777777" w:rsidR="00476AB1" w:rsidRPr="00955BCB" w:rsidRDefault="00476AB1" w:rsidP="008E585A">
            <w:pPr>
              <w:pStyle w:val="TableText"/>
              <w:jc w:val="both"/>
              <w:rPr>
                <w:sz w:val="20"/>
              </w:rPr>
            </w:pPr>
          </w:p>
        </w:tc>
        <w:tc>
          <w:tcPr>
            <w:tcW w:w="993" w:type="dxa"/>
            <w:shd w:val="clear" w:color="auto" w:fill="FFFFFF"/>
            <w:vAlign w:val="center"/>
          </w:tcPr>
          <w:p w14:paraId="28C11749" w14:textId="4CB74B7D" w:rsidR="00476AB1" w:rsidRPr="00955BCB" w:rsidRDefault="00476AB1" w:rsidP="008E585A">
            <w:pPr>
              <w:pStyle w:val="TableText"/>
              <w:jc w:val="both"/>
              <w:rPr>
                <w:sz w:val="20"/>
              </w:rPr>
            </w:pPr>
            <w:r w:rsidRPr="00955BCB">
              <w:rPr>
                <w:sz w:val="20"/>
              </w:rPr>
              <w:t>4CB</w:t>
            </w:r>
          </w:p>
        </w:tc>
      </w:tr>
      <w:tr w:rsidR="00476AB1" w:rsidRPr="00955BCB" w14:paraId="1678C105" w14:textId="77777777" w:rsidTr="00B41B34">
        <w:tc>
          <w:tcPr>
            <w:tcW w:w="6457" w:type="dxa"/>
            <w:shd w:val="clear" w:color="auto" w:fill="FFFFFF"/>
            <w:vAlign w:val="center"/>
          </w:tcPr>
          <w:p w14:paraId="4D3FDADC" w14:textId="77777777" w:rsidR="005A602E" w:rsidRPr="00955BCB" w:rsidRDefault="005A602E" w:rsidP="008E585A">
            <w:pPr>
              <w:jc w:val="both"/>
            </w:pPr>
            <w:r w:rsidRPr="00955BCB">
              <w:t>T2S User Requirements (URD)</w:t>
            </w:r>
          </w:p>
          <w:p w14:paraId="31372D42" w14:textId="1AE66551" w:rsidR="005A602E" w:rsidRPr="00955BCB" w:rsidRDefault="005A602E" w:rsidP="008E585A">
            <w:pPr>
              <w:pStyle w:val="TableText"/>
              <w:jc w:val="both"/>
              <w:rPr>
                <w:color w:val="0000FF"/>
                <w:u w:val="single"/>
              </w:rPr>
            </w:pPr>
            <w:hyperlink r:id="rId20" w:history="1">
              <w:r w:rsidRPr="00955BCB">
                <w:rPr>
                  <w:rStyle w:val="Hyperlink"/>
                </w:rPr>
                <w:t>https://www.ecb.europa.eu/paym/target/t2s/profuse/sdd/shared/pdf/T2S_URD_R2024.JUN_clean_20240222.en.pdf</w:t>
              </w:r>
            </w:hyperlink>
          </w:p>
        </w:tc>
        <w:tc>
          <w:tcPr>
            <w:tcW w:w="1085" w:type="dxa"/>
            <w:shd w:val="clear" w:color="auto" w:fill="FFFFFF"/>
            <w:vAlign w:val="center"/>
          </w:tcPr>
          <w:p w14:paraId="65EF64EE" w14:textId="77777777" w:rsidR="00476AB1" w:rsidRPr="00955BCB" w:rsidRDefault="005A602E" w:rsidP="008E585A">
            <w:pPr>
              <w:pStyle w:val="TableText"/>
              <w:jc w:val="both"/>
              <w:rPr>
                <w:sz w:val="20"/>
              </w:rPr>
            </w:pPr>
            <w:r w:rsidRPr="00955BCB">
              <w:rPr>
                <w:sz w:val="20"/>
              </w:rPr>
              <w:t>R2024.</w:t>
            </w:r>
          </w:p>
          <w:p w14:paraId="2CD01518" w14:textId="67F59989" w:rsidR="005A602E" w:rsidRPr="00955BCB" w:rsidRDefault="005A602E" w:rsidP="008E585A">
            <w:pPr>
              <w:pStyle w:val="TableText"/>
              <w:jc w:val="both"/>
              <w:rPr>
                <w:sz w:val="20"/>
              </w:rPr>
            </w:pPr>
            <w:r w:rsidRPr="00955BCB">
              <w:rPr>
                <w:sz w:val="20"/>
              </w:rPr>
              <w:t>JUN</w:t>
            </w:r>
          </w:p>
        </w:tc>
        <w:tc>
          <w:tcPr>
            <w:tcW w:w="850" w:type="dxa"/>
            <w:shd w:val="clear" w:color="auto" w:fill="FFFFFF"/>
            <w:vAlign w:val="center"/>
          </w:tcPr>
          <w:p w14:paraId="5285A7C7" w14:textId="77777777" w:rsidR="00476AB1" w:rsidRPr="00955BCB" w:rsidRDefault="005A602E" w:rsidP="008E585A">
            <w:pPr>
              <w:pStyle w:val="TableText"/>
              <w:jc w:val="both"/>
              <w:rPr>
                <w:sz w:val="20"/>
              </w:rPr>
            </w:pPr>
            <w:r w:rsidRPr="00955BCB">
              <w:rPr>
                <w:sz w:val="20"/>
              </w:rPr>
              <w:t>15JAN</w:t>
            </w:r>
          </w:p>
          <w:p w14:paraId="45C60492" w14:textId="6F764FFD" w:rsidR="005A602E" w:rsidRPr="00955BCB" w:rsidRDefault="005A602E" w:rsidP="008E585A">
            <w:pPr>
              <w:pStyle w:val="TableText"/>
              <w:jc w:val="both"/>
              <w:rPr>
                <w:sz w:val="20"/>
              </w:rPr>
            </w:pPr>
            <w:r w:rsidRPr="00955BCB">
              <w:rPr>
                <w:sz w:val="20"/>
              </w:rPr>
              <w:t>2024</w:t>
            </w:r>
          </w:p>
        </w:tc>
        <w:tc>
          <w:tcPr>
            <w:tcW w:w="993" w:type="dxa"/>
            <w:shd w:val="clear" w:color="auto" w:fill="FFFFFF"/>
            <w:vAlign w:val="center"/>
          </w:tcPr>
          <w:p w14:paraId="58AA407C" w14:textId="4FACA836" w:rsidR="00476AB1" w:rsidRPr="00955BCB" w:rsidRDefault="00476AB1" w:rsidP="008E585A">
            <w:pPr>
              <w:pStyle w:val="TableText"/>
              <w:jc w:val="both"/>
              <w:rPr>
                <w:sz w:val="20"/>
              </w:rPr>
            </w:pPr>
            <w:r w:rsidRPr="00955BCB">
              <w:rPr>
                <w:sz w:val="20"/>
              </w:rPr>
              <w:t>ECB</w:t>
            </w:r>
          </w:p>
        </w:tc>
      </w:tr>
    </w:tbl>
    <w:p w14:paraId="3191ACD7" w14:textId="77777777" w:rsidR="00B5372E" w:rsidRPr="00955BCB" w:rsidRDefault="00B5372E" w:rsidP="00B34A3F">
      <w:pPr>
        <w:pStyle w:val="Heading1"/>
      </w:pPr>
      <w:bookmarkStart w:id="17" w:name="_Toc162470364"/>
      <w:bookmarkStart w:id="18" w:name="_Toc189843136"/>
      <w:r w:rsidRPr="00955BCB">
        <w:lastRenderedPageBreak/>
        <w:t>Scope and Functionality</w:t>
      </w:r>
      <w:bookmarkEnd w:id="17"/>
      <w:bookmarkEnd w:id="18"/>
    </w:p>
    <w:p w14:paraId="3CA08DA5" w14:textId="77777777" w:rsidR="00B5372E" w:rsidRPr="00955BCB" w:rsidRDefault="00B5372E" w:rsidP="00B34A3F">
      <w:pPr>
        <w:pStyle w:val="Heading2"/>
      </w:pPr>
      <w:bookmarkStart w:id="19" w:name="_Toc162470365"/>
      <w:bookmarkStart w:id="20" w:name="_Toc189843137"/>
      <w:r w:rsidRPr="00955BCB">
        <w:t>Background</w:t>
      </w:r>
      <w:bookmarkEnd w:id="19"/>
      <w:bookmarkEnd w:id="20"/>
    </w:p>
    <w:p w14:paraId="4AD7D1CB" w14:textId="52381331" w:rsidR="00476AB1" w:rsidRPr="00955BCB" w:rsidRDefault="005A602E" w:rsidP="00152C1E">
      <w:pPr>
        <w:pStyle w:val="Titlepagetext"/>
        <w:jc w:val="both"/>
      </w:pPr>
      <w:bookmarkStart w:id="21" w:name="_Hlk161516603"/>
      <w:r w:rsidRPr="00955BCB">
        <w:t xml:space="preserve">This Message Definition Report covers a set of </w:t>
      </w:r>
      <w:r w:rsidR="00B93688" w:rsidRPr="00955BCB">
        <w:t>two</w:t>
      </w:r>
      <w:r w:rsidRPr="00955BCB">
        <w:t xml:space="preserve"> </w:t>
      </w:r>
      <w:proofErr w:type="spellStart"/>
      <w:r w:rsidRPr="00955BCB">
        <w:t>MessageDefinitions</w:t>
      </w:r>
      <w:proofErr w:type="spellEnd"/>
      <w:r w:rsidRPr="00955BCB">
        <w:t xml:space="preserve"> developed by </w:t>
      </w:r>
      <w:r w:rsidR="00536EA7">
        <w:t>Banque de France</w:t>
      </w:r>
      <w:r w:rsidRPr="00955BCB">
        <w:t xml:space="preserve"> </w:t>
      </w:r>
      <w:r w:rsidR="00B2644B" w:rsidRPr="00955BCB">
        <w:t xml:space="preserve">on behalf of </w:t>
      </w:r>
      <w:r w:rsidRPr="00955BCB">
        <w:t>4CB in close collaboration with SWIFT</w:t>
      </w:r>
      <w:r w:rsidR="00152C1E">
        <w:t xml:space="preserve">, </w:t>
      </w:r>
      <w:r w:rsidRPr="00955BCB">
        <w:t xml:space="preserve">submitted </w:t>
      </w:r>
      <w:r w:rsidR="00EF1216">
        <w:t xml:space="preserve">by Deutsche Bundesbank on behalf of 4CB </w:t>
      </w:r>
      <w:r w:rsidR="00152C1E">
        <w:t xml:space="preserve">and </w:t>
      </w:r>
      <w:r w:rsidR="00152C1E" w:rsidRPr="001301B2">
        <w:t xml:space="preserve">Approved by the Securities </w:t>
      </w:r>
      <w:r w:rsidR="00152C1E">
        <w:t>Standards Evaluation Group (</w:t>
      </w:r>
      <w:r w:rsidR="00152C1E" w:rsidRPr="00152C1E">
        <w:t>SEG</w:t>
      </w:r>
      <w:r w:rsidR="00152C1E">
        <w:t>)</w:t>
      </w:r>
      <w:r w:rsidR="00152C1E" w:rsidRPr="00152C1E">
        <w:t xml:space="preserve"> </w:t>
      </w:r>
      <w:r w:rsidR="00152C1E" w:rsidRPr="001301B2">
        <w:t xml:space="preserve">on the </w:t>
      </w:r>
      <w:proofErr w:type="gramStart"/>
      <w:r w:rsidR="00152C1E" w:rsidRPr="001301B2">
        <w:t>16th</w:t>
      </w:r>
      <w:proofErr w:type="gramEnd"/>
      <w:r w:rsidR="00152C1E" w:rsidRPr="001301B2">
        <w:t xml:space="preserve"> January 2025 and Payments</w:t>
      </w:r>
      <w:r w:rsidR="00152C1E" w:rsidRPr="00152C1E">
        <w:t xml:space="preserve"> </w:t>
      </w:r>
      <w:r w:rsidR="00152C1E" w:rsidRPr="001301B2">
        <w:t>SEG on the 24th January 2025 under the lead of the</w:t>
      </w:r>
      <w:r w:rsidR="00152C1E" w:rsidRPr="00152C1E">
        <w:t xml:space="preserve"> Securities SEG.</w:t>
      </w:r>
    </w:p>
    <w:bookmarkEnd w:id="21"/>
    <w:p w14:paraId="7666CF1A" w14:textId="00350C5E" w:rsidR="00936F11" w:rsidRPr="00955BCB" w:rsidRDefault="00476AB1" w:rsidP="008E585A">
      <w:pPr>
        <w:jc w:val="both"/>
      </w:pPr>
      <w:r w:rsidRPr="00955BCB">
        <w:t xml:space="preserve">Originally, these messages have been designed to support the T2S community for </w:t>
      </w:r>
      <w:r w:rsidR="002411ED" w:rsidRPr="00955BCB">
        <w:t xml:space="preserve">Limit Utilisation Journal Query and </w:t>
      </w:r>
      <w:r w:rsidR="00DD2150" w:rsidRPr="00955BCB">
        <w:t>Report</w:t>
      </w:r>
      <w:r w:rsidR="00DD2150" w:rsidRPr="00955BCB">
        <w:rPr>
          <w:rStyle w:val="CommentReference"/>
          <w:sz w:val="20"/>
          <w:szCs w:val="20"/>
        </w:rPr>
        <w:t xml:space="preserve">. </w:t>
      </w:r>
      <w:r w:rsidRPr="00955BCB">
        <w:t>T2S (TARGET2-Securities) is a European securities settlement engine which offers centralised settlement in central bank money across all European securities markets. The fundamental objective of T2S is to integrate and harmonise the highly fragmented securities settlement infrastructure in Europe. It aims to reduce the costs of cross-border securities settlement and increase competition and choice among providers of post-trading services in Europe.</w:t>
      </w:r>
    </w:p>
    <w:p w14:paraId="4799E60F" w14:textId="010FD0BD" w:rsidR="005A602E" w:rsidRPr="00955BCB" w:rsidRDefault="005A602E" w:rsidP="008E585A">
      <w:pPr>
        <w:jc w:val="both"/>
      </w:pPr>
      <w:r w:rsidRPr="00955BCB">
        <w:t xml:space="preserve">The detailed description of each </w:t>
      </w:r>
      <w:proofErr w:type="spellStart"/>
      <w:r w:rsidRPr="00955BCB">
        <w:t>MessageDefinition</w:t>
      </w:r>
      <w:proofErr w:type="spellEnd"/>
      <w:r w:rsidRPr="00955BCB">
        <w:t xml:space="preserve"> is provided in Message Definition Report Part 2.</w:t>
      </w:r>
    </w:p>
    <w:p w14:paraId="61240251" w14:textId="77777777" w:rsidR="00B5372E" w:rsidRPr="00955BCB" w:rsidRDefault="00B5372E" w:rsidP="00B34A3F">
      <w:pPr>
        <w:pStyle w:val="Heading2"/>
      </w:pPr>
      <w:bookmarkStart w:id="22" w:name="_Toc162470366"/>
      <w:bookmarkStart w:id="23" w:name="_Toc189843138"/>
      <w:r w:rsidRPr="00955BCB">
        <w:t>Scop</w:t>
      </w:r>
      <w:r w:rsidR="00FC3EE2" w:rsidRPr="00955BCB">
        <w:t>e</w:t>
      </w:r>
      <w:bookmarkEnd w:id="22"/>
      <w:bookmarkEnd w:id="23"/>
    </w:p>
    <w:p w14:paraId="1F667450" w14:textId="445ED8D3" w:rsidR="000851E4" w:rsidRPr="00955BCB" w:rsidRDefault="00C912AF" w:rsidP="008E585A">
      <w:pPr>
        <w:jc w:val="both"/>
      </w:pPr>
      <w:r w:rsidRPr="00955BCB">
        <w:t xml:space="preserve">As described in the ISO 20022 Business Justification, </w:t>
      </w:r>
      <w:r w:rsidR="00CC5DD0" w:rsidRPr="00955BCB">
        <w:t xml:space="preserve">The candidate </w:t>
      </w:r>
      <w:r w:rsidR="00D811BE" w:rsidRPr="00955BCB">
        <w:t xml:space="preserve">Limit Utilisation Journal Query </w:t>
      </w:r>
      <w:r w:rsidR="002411ED" w:rsidRPr="00955BCB">
        <w:t xml:space="preserve">and </w:t>
      </w:r>
      <w:r w:rsidR="00D811BE" w:rsidRPr="00955BCB">
        <w:t>Report</w:t>
      </w:r>
      <w:r w:rsidR="00D811BE" w:rsidRPr="00955BCB">
        <w:rPr>
          <w:rStyle w:val="CommentReference"/>
          <w:sz w:val="20"/>
          <w:szCs w:val="20"/>
        </w:rPr>
        <w:t xml:space="preserve"> </w:t>
      </w:r>
      <w:r w:rsidR="00CC5DD0" w:rsidRPr="00955BCB">
        <w:t xml:space="preserve">messages are specifically designed to </w:t>
      </w:r>
      <w:r w:rsidR="006443BE" w:rsidRPr="00955BCB">
        <w:t xml:space="preserve">give the possibility to a NCBs, </w:t>
      </w:r>
      <w:r w:rsidR="00FA44CB" w:rsidRPr="00955BCB">
        <w:t xml:space="preserve">CSDs, </w:t>
      </w:r>
      <w:r w:rsidR="006443BE" w:rsidRPr="00955BCB">
        <w:t>payment and settlement banks to query for all journal activity impacting existing limits defined wit</w:t>
      </w:r>
      <w:r w:rsidR="003E32BF" w:rsidRPr="00955BCB">
        <w:t>hin a settlement infrastructure, satisfying</w:t>
      </w:r>
      <w:r w:rsidR="006443BE" w:rsidRPr="00955BCB">
        <w:t xml:space="preserve"> a set of criteria including limit type, account identification, party identification of the credit </w:t>
      </w:r>
      <w:r w:rsidR="00C4004E" w:rsidRPr="00955BCB">
        <w:t>consumer,</w:t>
      </w:r>
      <w:r w:rsidR="006443BE" w:rsidRPr="00955BCB">
        <w:t xml:space="preserve"> responsible party identification of the credit consumer and dates. The settlement infrastructure, in this case T2S, will report back with the Limit Utilisation Journal Report which will provide the corresponding limit utilisation and related transactions for all journal activity satisfying the query criteria.</w:t>
      </w:r>
    </w:p>
    <w:p w14:paraId="718A445C" w14:textId="77777777" w:rsidR="00682DE8" w:rsidRPr="00955BCB" w:rsidRDefault="00682DE8" w:rsidP="008E585A">
      <w:pPr>
        <w:jc w:val="both"/>
      </w:pPr>
    </w:p>
    <w:p w14:paraId="3FF588EC" w14:textId="1CFDA530" w:rsidR="00CC5DD0" w:rsidRPr="00955BCB" w:rsidRDefault="00682DE8" w:rsidP="008E585A">
      <w:pPr>
        <w:jc w:val="both"/>
        <w:rPr>
          <w14:textOutline w14:w="9525" w14:cap="rnd" w14:cmpd="sng" w14:algn="ctr">
            <w14:solidFill>
              <w14:schemeClr w14:val="tx1"/>
            </w14:solidFill>
            <w14:prstDash w14:val="solid"/>
            <w14:bevel/>
          </w14:textOutline>
        </w:rPr>
      </w:pPr>
      <w:r w:rsidRPr="00955BCB">
        <w:rPr>
          <w:noProof/>
          <w:lang w:eastAsia="en-GB"/>
        </w:rPr>
        <mc:AlternateContent>
          <mc:Choice Requires="wps">
            <w:drawing>
              <wp:anchor distT="0" distB="0" distL="114300" distR="114300" simplePos="0" relativeHeight="251688448" behindDoc="0" locked="0" layoutInCell="1" allowOverlap="1" wp14:anchorId="5B4314B0" wp14:editId="43AC0870">
                <wp:simplePos x="0" y="0"/>
                <wp:positionH relativeFrom="column">
                  <wp:posOffset>3914775</wp:posOffset>
                </wp:positionH>
                <wp:positionV relativeFrom="paragraph">
                  <wp:posOffset>5856605</wp:posOffset>
                </wp:positionV>
                <wp:extent cx="1659255" cy="342900"/>
                <wp:effectExtent l="0" t="0" r="0" b="1270"/>
                <wp:wrapNone/>
                <wp:docPr id="162" name="Zone de texte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925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9E5113" w14:textId="77777777" w:rsidR="00390BD6" w:rsidRPr="00FE15A9" w:rsidRDefault="00390BD6" w:rsidP="00072AC0">
                            <w:pPr>
                              <w:spacing w:before="0"/>
                              <w:jc w:val="center"/>
                              <w:rPr>
                                <w:rFonts w:cs="Arial"/>
                                <w:b/>
                                <w:sz w:val="18"/>
                                <w:szCs w:val="18"/>
                                <w:u w:val="single"/>
                              </w:rPr>
                            </w:pPr>
                            <w:r w:rsidRPr="00FE15A9">
                              <w:rPr>
                                <w:rFonts w:cs="Arial"/>
                                <w:b/>
                                <w:sz w:val="18"/>
                                <w:szCs w:val="18"/>
                                <w:u w:val="single"/>
                              </w:rPr>
                              <w:t>Settlement Infrastructure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4314B0" id="_x0000_t202" coordsize="21600,21600" o:spt="202" path="m,l,21600r21600,l21600,xe">
                <v:stroke joinstyle="miter"/>
                <v:path gradientshapeok="t" o:connecttype="rect"/>
              </v:shapetype>
              <v:shape id="Zone de texte 162" o:spid="_x0000_s1026" type="#_x0000_t202" style="position:absolute;left:0;text-align:left;margin-left:308.25pt;margin-top:461.15pt;width:130.65pt;height:27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" filled="f" stroked="f">
                <v:textbox>
                  <w:txbxContent>
                    <w:p w14:paraId="759E5113" w14:textId="77777777" w:rsidR="00390BD6" w:rsidRPr="00FE15A9" w:rsidRDefault="00390BD6" w:rsidP="00072AC0">
                      <w:pPr>
                        <w:spacing w:before="0"/>
                        <w:jc w:val="center"/>
                        <w:rPr>
                          <w:rFonts w:cs="Arial"/>
                          <w:b/>
                          <w:sz w:val="18"/>
                          <w:szCs w:val="18"/>
                          <w:u w:val="single"/>
                        </w:rPr>
                      </w:pPr>
                      <w:r w:rsidRPr="00FE15A9">
                        <w:rPr>
                          <w:rFonts w:cs="Arial"/>
                          <w:b/>
                          <w:sz w:val="18"/>
                          <w:szCs w:val="18"/>
                          <w:u w:val="single"/>
                        </w:rPr>
                        <w:t>Settlement Infrastructure</w:t>
                      </w:r>
                    </w:p>
                  </w:txbxContent>
                </v:textbox>
              </v:shape>
            </w:pict>
          </mc:Fallback>
        </mc:AlternateContent>
      </w:r>
      <w:r w:rsidR="00116E1B" w:rsidRPr="00955BCB">
        <w:rPr>
          <w:noProof/>
          <w:lang w:eastAsia="en-GB"/>
        </w:rPr>
        <w:drawing>
          <wp:inline distT="0" distB="0" distL="0" distR="0" wp14:anchorId="48C1C595" wp14:editId="0B8C939B">
            <wp:extent cx="5943600" cy="2476500"/>
            <wp:effectExtent l="19050" t="19050" r="19050" b="19050"/>
            <wp:docPr id="165" name="Imag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2476500"/>
                    </a:xfrm>
                    <a:prstGeom prst="rect">
                      <a:avLst/>
                    </a:prstGeom>
                    <a:noFill/>
                    <a:ln>
                      <a:solidFill>
                        <a:schemeClr val="tx1"/>
                      </a:solidFill>
                    </a:ln>
                  </pic:spPr>
                </pic:pic>
              </a:graphicData>
            </a:graphic>
          </wp:inline>
        </w:drawing>
      </w:r>
    </w:p>
    <w:p w14:paraId="4529B481" w14:textId="77777777" w:rsidR="00682DE8" w:rsidRPr="00955BCB" w:rsidRDefault="00682DE8" w:rsidP="008E585A">
      <w:pPr>
        <w:jc w:val="both"/>
      </w:pPr>
    </w:p>
    <w:p w14:paraId="744BA3EE" w14:textId="77777777" w:rsidR="00CA5563" w:rsidRPr="00955BCB" w:rsidRDefault="00CA5563" w:rsidP="008E585A">
      <w:pPr>
        <w:pStyle w:val="Note"/>
        <w:jc w:val="both"/>
      </w:pPr>
      <w:r w:rsidRPr="00955BCB">
        <w:t xml:space="preserve">These </w:t>
      </w:r>
      <w:r w:rsidR="00813BE4" w:rsidRPr="00955BCB">
        <w:t>messages</w:t>
      </w:r>
      <w:r w:rsidRPr="00955BCB">
        <w:t xml:space="preserve"> are to be used with the ISO 20022 Business App</w:t>
      </w:r>
      <w:r w:rsidR="00361851" w:rsidRPr="00955BCB">
        <w:t>lication Header (head.001</w:t>
      </w:r>
      <w:r w:rsidRPr="00955BCB">
        <w:t>). The schema and more information about the Business Application Header (BAH) can be found on the www.iso20022.org web site</w:t>
      </w:r>
    </w:p>
    <w:p w14:paraId="14DCE556" w14:textId="77777777" w:rsidR="00715699" w:rsidRPr="00955BCB" w:rsidRDefault="00715699" w:rsidP="00B34A3F">
      <w:pPr>
        <w:pStyle w:val="Heading3"/>
      </w:pPr>
      <w:bookmarkStart w:id="24" w:name="_Toc189843139"/>
      <w:r w:rsidRPr="00955BCB">
        <w:lastRenderedPageBreak/>
        <w:t>Groups</w:t>
      </w:r>
      <w:bookmarkEnd w:id="24"/>
    </w:p>
    <w:p w14:paraId="4BC7E1D2" w14:textId="2005B737" w:rsidR="00476AB1" w:rsidRPr="00955BCB" w:rsidRDefault="00936A67" w:rsidP="00476AB1">
      <w:pPr>
        <w:pStyle w:val="Normalbeforetable"/>
      </w:pPr>
      <w:r w:rsidRPr="00955BCB">
        <w:t xml:space="preserve">Limit Utilisation Journal Query and </w:t>
      </w:r>
      <w:r w:rsidR="00DF5F72" w:rsidRPr="00955BCB">
        <w:t>Report</w:t>
      </w:r>
      <w:r w:rsidR="00476AB1" w:rsidRPr="00955BCB">
        <w:t xml:space="preserve"> message set consists of:</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922455" w:rsidRPr="00955BCB" w14:paraId="77A299D1" w14:textId="77777777" w:rsidTr="00922455">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682E94F" w14:textId="77777777" w:rsidR="0052733C" w:rsidRPr="00955BCB" w:rsidRDefault="00813BE4" w:rsidP="0052733C">
            <w:pPr>
              <w:pStyle w:val="TableHeading"/>
            </w:pPr>
            <w:proofErr w:type="spellStart"/>
            <w:r w:rsidRPr="00955BCB">
              <w:t>Message</w:t>
            </w:r>
            <w:r w:rsidR="00364E93" w:rsidRPr="00955BCB">
              <w:t>Definition</w:t>
            </w:r>
            <w:proofErr w:type="spellEnd"/>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73D5996" w14:textId="77777777" w:rsidR="0052733C" w:rsidRPr="00955BCB" w:rsidRDefault="00364E93" w:rsidP="0052733C">
            <w:pPr>
              <w:pStyle w:val="TableHeading"/>
            </w:pPr>
            <w:r w:rsidRPr="00955BCB">
              <w:t>Message Identifier</w:t>
            </w:r>
          </w:p>
        </w:tc>
      </w:tr>
      <w:tr w:rsidR="00CC5DD0" w:rsidRPr="00955BCB" w14:paraId="2301F829" w14:textId="77777777" w:rsidTr="00922455">
        <w:tc>
          <w:tcPr>
            <w:tcW w:w="4182" w:type="dxa"/>
            <w:shd w:val="clear" w:color="auto" w:fill="FFFFFF"/>
          </w:tcPr>
          <w:p w14:paraId="33F3EE53" w14:textId="7908420F" w:rsidR="00CC5DD0" w:rsidRPr="00955BCB" w:rsidRDefault="00EC7DD0" w:rsidP="00CC5DD0">
            <w:pPr>
              <w:pStyle w:val="TableText"/>
            </w:pPr>
            <w:bookmarkStart w:id="25" w:name="_Hlk165381142"/>
            <w:r w:rsidRPr="00955BCB">
              <w:t>Limit Utilisation Journal Query</w:t>
            </w:r>
            <w:bookmarkEnd w:id="25"/>
          </w:p>
        </w:tc>
        <w:tc>
          <w:tcPr>
            <w:tcW w:w="4182" w:type="dxa"/>
            <w:shd w:val="clear" w:color="auto" w:fill="FFFFFF"/>
          </w:tcPr>
          <w:p w14:paraId="300AA252" w14:textId="555D6DEE" w:rsidR="00CC5DD0" w:rsidRPr="00955BCB" w:rsidRDefault="00A664FB" w:rsidP="00CC5DD0">
            <w:pPr>
              <w:pStyle w:val="TableText"/>
            </w:pPr>
            <w:r w:rsidRPr="00955BCB">
              <w:t>camt.064</w:t>
            </w:r>
          </w:p>
        </w:tc>
      </w:tr>
      <w:tr w:rsidR="00CC5DD0" w:rsidRPr="00955BCB" w14:paraId="5F77677D" w14:textId="77777777" w:rsidTr="00922455">
        <w:tc>
          <w:tcPr>
            <w:tcW w:w="4182" w:type="dxa"/>
            <w:shd w:val="clear" w:color="auto" w:fill="FFFFFF"/>
          </w:tcPr>
          <w:p w14:paraId="7DBB452F" w14:textId="37410082" w:rsidR="00CC5DD0" w:rsidRPr="00955BCB" w:rsidRDefault="004937EB" w:rsidP="00CC5DD0">
            <w:pPr>
              <w:pStyle w:val="TableText"/>
            </w:pPr>
            <w:r w:rsidRPr="00955BCB">
              <w:t>Limit Utilisation Journal Report</w:t>
            </w:r>
          </w:p>
        </w:tc>
        <w:tc>
          <w:tcPr>
            <w:tcW w:w="4182" w:type="dxa"/>
            <w:shd w:val="clear" w:color="auto" w:fill="FFFFFF"/>
          </w:tcPr>
          <w:p w14:paraId="145A18D5" w14:textId="1609A1E4" w:rsidR="00CC5DD0" w:rsidRPr="00955BCB" w:rsidRDefault="00A664FB" w:rsidP="00CC5DD0">
            <w:pPr>
              <w:pStyle w:val="TableText"/>
            </w:pPr>
            <w:r w:rsidRPr="00955BCB">
              <w:t>camt.065</w:t>
            </w:r>
          </w:p>
        </w:tc>
      </w:tr>
    </w:tbl>
    <w:p w14:paraId="1D9A049A" w14:textId="6111F8CA" w:rsidR="00715699" w:rsidRPr="00955BCB" w:rsidRDefault="00715699" w:rsidP="00B34A3F">
      <w:pPr>
        <w:pStyle w:val="Heading3"/>
      </w:pPr>
      <w:bookmarkStart w:id="26" w:name="_Toc189843140"/>
      <w:r w:rsidRPr="00955BCB">
        <w:t>Functionality</w:t>
      </w:r>
      <w:bookmarkEnd w:id="26"/>
    </w:p>
    <w:p w14:paraId="2898446F" w14:textId="4E40EE27" w:rsidR="00CE74F8" w:rsidRPr="00955BCB" w:rsidRDefault="00CE74F8" w:rsidP="00CE74F8">
      <w:r w:rsidRPr="00955BCB">
        <w:t xml:space="preserve">The </w:t>
      </w:r>
      <w:r w:rsidR="00C24DB5" w:rsidRPr="00955BCB">
        <w:t xml:space="preserve">Limit Utilisation Journal Query </w:t>
      </w:r>
      <w:r w:rsidR="00952A16" w:rsidRPr="00955BCB">
        <w:t>Report</w:t>
      </w:r>
      <w:r w:rsidR="006158B2" w:rsidRPr="00955BCB">
        <w:t xml:space="preserve"> </w:t>
      </w:r>
      <w:r w:rsidRPr="00955BCB">
        <w:t>message definitions are specifically designed to support the following technical functions:</w:t>
      </w:r>
    </w:p>
    <w:p w14:paraId="12B9E6EA" w14:textId="3275D27F" w:rsidR="007F5A4A" w:rsidRPr="001301B2" w:rsidRDefault="006158B2">
      <w:pPr>
        <w:pStyle w:val="ListParagraph"/>
        <w:numPr>
          <w:ilvl w:val="0"/>
          <w:numId w:val="20"/>
        </w:numPr>
      </w:pPr>
      <w:r w:rsidRPr="00955BCB">
        <w:rPr>
          <w:b/>
          <w:bCs/>
        </w:rPr>
        <w:t>Limit Utilisation Journal Query</w:t>
      </w:r>
    </w:p>
    <w:p w14:paraId="7E8FEA6A" w14:textId="77777777" w:rsidR="001301B2" w:rsidRDefault="001301B2" w:rsidP="002C0D1F">
      <w:pPr>
        <w:pStyle w:val="Default"/>
        <w:jc w:val="both"/>
        <w:rPr>
          <w:rFonts w:ascii="Arial" w:hAnsi="Arial" w:cs="Arial"/>
          <w:sz w:val="20"/>
          <w:szCs w:val="20"/>
          <w:lang w:val="en-GB"/>
        </w:rPr>
      </w:pPr>
    </w:p>
    <w:p w14:paraId="5E4C0E9C" w14:textId="57F574D5" w:rsidR="00F5431D" w:rsidRPr="00277ECC" w:rsidRDefault="00C24DB5" w:rsidP="002C0D1F">
      <w:pPr>
        <w:pStyle w:val="Default"/>
        <w:jc w:val="both"/>
        <w:rPr>
          <w:rFonts w:ascii="Arial" w:hAnsi="Arial" w:cs="Arial"/>
          <w:sz w:val="20"/>
          <w:szCs w:val="20"/>
          <w:lang w:val="en-GB"/>
        </w:rPr>
      </w:pPr>
      <w:r w:rsidRPr="00277ECC">
        <w:rPr>
          <w:rFonts w:ascii="Arial" w:hAnsi="Arial" w:cs="Arial"/>
          <w:sz w:val="20"/>
          <w:szCs w:val="20"/>
          <w:lang w:val="en-GB"/>
        </w:rPr>
        <w:t>A CSD, NCB, payment bank or a directly connected system participant (the central securities depository participant granted direct access, l</w:t>
      </w:r>
      <w:r w:rsidR="00ED0E9C" w:rsidRPr="00277ECC">
        <w:rPr>
          <w:rFonts w:ascii="Arial" w:hAnsi="Arial" w:cs="Arial"/>
          <w:sz w:val="20"/>
          <w:szCs w:val="20"/>
          <w:lang w:val="en-GB"/>
        </w:rPr>
        <w:t>ike a bank or a central counter</w:t>
      </w:r>
      <w:r w:rsidRPr="00277ECC">
        <w:rPr>
          <w:rFonts w:ascii="Arial" w:hAnsi="Arial" w:cs="Arial"/>
          <w:sz w:val="20"/>
          <w:szCs w:val="20"/>
          <w:lang w:val="en-GB"/>
        </w:rPr>
        <w:t>party)</w:t>
      </w:r>
      <w:r w:rsidR="002C0D1F" w:rsidRPr="00277ECC">
        <w:rPr>
          <w:rFonts w:ascii="Arial" w:hAnsi="Arial" w:cs="Arial"/>
          <w:sz w:val="20"/>
          <w:szCs w:val="20"/>
          <w:lang w:val="en-GB"/>
        </w:rPr>
        <w:t xml:space="preserve"> send</w:t>
      </w:r>
      <w:r w:rsidRPr="00277ECC">
        <w:rPr>
          <w:rFonts w:ascii="Arial" w:hAnsi="Arial" w:cs="Arial"/>
          <w:sz w:val="20"/>
          <w:szCs w:val="20"/>
          <w:lang w:val="en-GB"/>
        </w:rPr>
        <w:t>s</w:t>
      </w:r>
      <w:r w:rsidR="002C0D1F" w:rsidRPr="00277ECC">
        <w:rPr>
          <w:rFonts w:ascii="Arial" w:hAnsi="Arial" w:cs="Arial"/>
          <w:sz w:val="20"/>
          <w:szCs w:val="20"/>
          <w:lang w:val="en-GB"/>
        </w:rPr>
        <w:t xml:space="preserve"> the Limit Utilisation Journal Query message (camt.064</w:t>
      </w:r>
      <w:r w:rsidR="007F5A4A" w:rsidRPr="00277ECC">
        <w:rPr>
          <w:rFonts w:ascii="Arial" w:hAnsi="Arial" w:cs="Arial"/>
          <w:sz w:val="20"/>
          <w:szCs w:val="20"/>
          <w:lang w:val="en-GB"/>
        </w:rPr>
        <w:t xml:space="preserve">) to T2S. It is used to request information regarding the </w:t>
      </w:r>
      <w:r w:rsidR="009C0361" w:rsidRPr="00277ECC">
        <w:rPr>
          <w:rFonts w:ascii="Arial" w:hAnsi="Arial" w:cs="Arial"/>
          <w:sz w:val="20"/>
          <w:szCs w:val="20"/>
          <w:lang w:val="en-GB"/>
        </w:rPr>
        <w:t xml:space="preserve">journaling of </w:t>
      </w:r>
      <w:r w:rsidR="00341FCA" w:rsidRPr="00277ECC">
        <w:rPr>
          <w:rFonts w:ascii="Arial" w:hAnsi="Arial" w:cs="Arial"/>
          <w:sz w:val="20"/>
          <w:szCs w:val="20"/>
          <w:lang w:val="en-GB"/>
        </w:rPr>
        <w:t xml:space="preserve">cash </w:t>
      </w:r>
      <w:r w:rsidR="009C0361" w:rsidRPr="00277ECC">
        <w:rPr>
          <w:rFonts w:ascii="Arial" w:hAnsi="Arial" w:cs="Arial"/>
          <w:sz w:val="20"/>
          <w:szCs w:val="20"/>
          <w:lang w:val="en-GB"/>
        </w:rPr>
        <w:t>limits utilisation</w:t>
      </w:r>
      <w:r w:rsidR="007F5A4A" w:rsidRPr="00277ECC">
        <w:rPr>
          <w:rFonts w:ascii="Arial" w:hAnsi="Arial" w:cs="Arial"/>
          <w:sz w:val="20"/>
          <w:szCs w:val="20"/>
          <w:lang w:val="en-GB"/>
        </w:rPr>
        <w:t xml:space="preserve"> (including limit amounts, utilisation and journal of transactions impacting the utilisation of limits) as managed by the credit provider and corresponding to the criteri</w:t>
      </w:r>
      <w:r w:rsidR="00034A57" w:rsidRPr="00277ECC">
        <w:rPr>
          <w:rFonts w:ascii="Arial" w:hAnsi="Arial" w:cs="Arial"/>
          <w:sz w:val="20"/>
          <w:szCs w:val="20"/>
          <w:lang w:val="en-GB"/>
        </w:rPr>
        <w:t>a as defined within the message as the following:</w:t>
      </w:r>
    </w:p>
    <w:p w14:paraId="04E4DA53" w14:textId="10FBF4A5" w:rsidR="00034A57" w:rsidRPr="00277ECC" w:rsidRDefault="00A44152" w:rsidP="002C0D1F">
      <w:pPr>
        <w:pStyle w:val="Default"/>
        <w:numPr>
          <w:ilvl w:val="0"/>
          <w:numId w:val="26"/>
        </w:numPr>
        <w:jc w:val="both"/>
        <w:rPr>
          <w:rFonts w:ascii="Arial" w:hAnsi="Arial" w:cs="Arial"/>
          <w:sz w:val="20"/>
          <w:szCs w:val="20"/>
          <w:lang w:val="en-GB"/>
        </w:rPr>
      </w:pPr>
      <w:r w:rsidRPr="00277ECC">
        <w:rPr>
          <w:rFonts w:ascii="Arial" w:hAnsi="Arial" w:cs="Arial"/>
          <w:sz w:val="20"/>
          <w:szCs w:val="20"/>
          <w:lang w:val="en-GB"/>
        </w:rPr>
        <w:t>Mandatory business attributes include:</w:t>
      </w:r>
    </w:p>
    <w:p w14:paraId="2CE52127" w14:textId="5C020BAE" w:rsidR="00A44152" w:rsidRPr="00277ECC" w:rsidRDefault="0073554F" w:rsidP="002C0D1F">
      <w:pPr>
        <w:pStyle w:val="Default"/>
        <w:numPr>
          <w:ilvl w:val="0"/>
          <w:numId w:val="27"/>
        </w:numPr>
        <w:jc w:val="both"/>
        <w:rPr>
          <w:rFonts w:ascii="Arial" w:hAnsi="Arial" w:cs="Arial"/>
          <w:sz w:val="20"/>
          <w:szCs w:val="20"/>
          <w:lang w:val="en-GB"/>
        </w:rPr>
      </w:pPr>
      <w:r w:rsidRPr="00277ECC">
        <w:rPr>
          <w:rFonts w:ascii="Arial" w:hAnsi="Arial" w:cs="Arial"/>
          <w:sz w:val="20"/>
          <w:szCs w:val="20"/>
          <w:lang w:val="en-GB"/>
        </w:rPr>
        <w:t>Party identification (party as c</w:t>
      </w:r>
      <w:r w:rsidR="00A44152" w:rsidRPr="00277ECC">
        <w:rPr>
          <w:rFonts w:ascii="Arial" w:hAnsi="Arial" w:cs="Arial"/>
          <w:sz w:val="20"/>
          <w:szCs w:val="20"/>
          <w:lang w:val="en-GB"/>
        </w:rPr>
        <w:t>redit consumer</w:t>
      </w:r>
      <w:r w:rsidRPr="00277ECC">
        <w:rPr>
          <w:rFonts w:ascii="Arial" w:hAnsi="Arial" w:cs="Arial"/>
          <w:sz w:val="20"/>
          <w:szCs w:val="20"/>
          <w:lang w:val="en-GB"/>
        </w:rPr>
        <w:t>)</w:t>
      </w:r>
    </w:p>
    <w:p w14:paraId="676DB2F5" w14:textId="69C25708" w:rsidR="00A44152" w:rsidRPr="00277ECC" w:rsidRDefault="0073554F" w:rsidP="00C60879">
      <w:pPr>
        <w:pStyle w:val="Default"/>
        <w:numPr>
          <w:ilvl w:val="0"/>
          <w:numId w:val="27"/>
        </w:numPr>
        <w:jc w:val="both"/>
        <w:rPr>
          <w:rFonts w:ascii="Arial" w:hAnsi="Arial" w:cs="Arial"/>
          <w:sz w:val="20"/>
          <w:szCs w:val="20"/>
          <w:lang w:val="en-GB"/>
        </w:rPr>
      </w:pPr>
      <w:r w:rsidRPr="00277ECC">
        <w:rPr>
          <w:rFonts w:ascii="Arial" w:hAnsi="Arial" w:cs="Arial"/>
          <w:sz w:val="20"/>
          <w:szCs w:val="20"/>
          <w:lang w:val="en-GB"/>
        </w:rPr>
        <w:t xml:space="preserve">Responsible party identification (NCB </w:t>
      </w:r>
      <w:r w:rsidR="00C60879" w:rsidRPr="00277ECC">
        <w:rPr>
          <w:rFonts w:ascii="Arial" w:hAnsi="Arial" w:cs="Arial"/>
          <w:sz w:val="20"/>
          <w:szCs w:val="20"/>
          <w:lang w:val="en-GB"/>
        </w:rPr>
        <w:t>acting as parent and as credit provider</w:t>
      </w:r>
      <w:r w:rsidRPr="00277ECC">
        <w:rPr>
          <w:rFonts w:ascii="Arial" w:hAnsi="Arial" w:cs="Arial"/>
          <w:sz w:val="20"/>
          <w:szCs w:val="20"/>
          <w:lang w:val="en-GB"/>
        </w:rPr>
        <w:t xml:space="preserve"> or CSD </w:t>
      </w:r>
      <w:r w:rsidR="00C60879" w:rsidRPr="00277ECC">
        <w:rPr>
          <w:rFonts w:ascii="Arial" w:hAnsi="Arial" w:cs="Arial"/>
          <w:sz w:val="20"/>
          <w:szCs w:val="20"/>
          <w:lang w:val="en-GB"/>
        </w:rPr>
        <w:t>acting as parent of the client)</w:t>
      </w:r>
    </w:p>
    <w:p w14:paraId="3FBC423E" w14:textId="2625F207" w:rsidR="00A44152" w:rsidRPr="00277ECC" w:rsidRDefault="00A44152" w:rsidP="0073554F">
      <w:pPr>
        <w:pStyle w:val="Default"/>
        <w:numPr>
          <w:ilvl w:val="0"/>
          <w:numId w:val="27"/>
        </w:numPr>
        <w:jc w:val="both"/>
        <w:rPr>
          <w:rFonts w:ascii="Arial" w:hAnsi="Arial" w:cs="Arial"/>
          <w:sz w:val="20"/>
          <w:szCs w:val="20"/>
          <w:lang w:val="en-GB"/>
        </w:rPr>
      </w:pPr>
      <w:r w:rsidRPr="00277ECC">
        <w:rPr>
          <w:rFonts w:ascii="Arial" w:hAnsi="Arial" w:cs="Arial"/>
          <w:sz w:val="20"/>
          <w:szCs w:val="20"/>
          <w:lang w:val="en-GB"/>
        </w:rPr>
        <w:t>Date</w:t>
      </w:r>
      <w:r w:rsidR="0073554F" w:rsidRPr="00277ECC">
        <w:rPr>
          <w:rFonts w:ascii="Arial" w:hAnsi="Arial" w:cs="Arial"/>
          <w:sz w:val="20"/>
          <w:szCs w:val="20"/>
          <w:lang w:val="en-GB"/>
        </w:rPr>
        <w:t xml:space="preserve"> (journal activity date)</w:t>
      </w:r>
    </w:p>
    <w:p w14:paraId="689DEB91" w14:textId="77066BD0" w:rsidR="00A44152" w:rsidRPr="00277ECC" w:rsidRDefault="00A44152" w:rsidP="002C0D1F">
      <w:pPr>
        <w:pStyle w:val="Default"/>
        <w:numPr>
          <w:ilvl w:val="0"/>
          <w:numId w:val="26"/>
        </w:numPr>
        <w:jc w:val="both"/>
        <w:rPr>
          <w:rFonts w:ascii="Arial" w:hAnsi="Arial" w:cs="Arial"/>
          <w:sz w:val="20"/>
          <w:szCs w:val="20"/>
          <w:lang w:val="en-GB"/>
        </w:rPr>
      </w:pPr>
      <w:r w:rsidRPr="00277ECC">
        <w:rPr>
          <w:rFonts w:ascii="Arial" w:hAnsi="Arial" w:cs="Arial"/>
          <w:sz w:val="20"/>
          <w:szCs w:val="20"/>
          <w:lang w:val="en-GB"/>
        </w:rPr>
        <w:t>Optional business attributes include:</w:t>
      </w:r>
    </w:p>
    <w:p w14:paraId="4C630E49" w14:textId="25231EBC" w:rsidR="00A44152" w:rsidRPr="00277ECC" w:rsidRDefault="00936A67" w:rsidP="002C0D1F">
      <w:pPr>
        <w:pStyle w:val="Default"/>
        <w:numPr>
          <w:ilvl w:val="0"/>
          <w:numId w:val="28"/>
        </w:numPr>
        <w:jc w:val="both"/>
        <w:rPr>
          <w:rFonts w:ascii="Arial" w:hAnsi="Arial" w:cs="Arial"/>
          <w:sz w:val="20"/>
          <w:szCs w:val="20"/>
          <w:lang w:val="en-GB"/>
        </w:rPr>
      </w:pPr>
      <w:r w:rsidRPr="00277ECC">
        <w:rPr>
          <w:rFonts w:ascii="Arial" w:hAnsi="Arial" w:cs="Arial"/>
          <w:sz w:val="20"/>
          <w:szCs w:val="20"/>
          <w:lang w:val="en-GB"/>
        </w:rPr>
        <w:t>D</w:t>
      </w:r>
      <w:r w:rsidR="00A44152" w:rsidRPr="00277ECC">
        <w:rPr>
          <w:rFonts w:ascii="Arial" w:hAnsi="Arial" w:cs="Arial"/>
          <w:sz w:val="20"/>
          <w:szCs w:val="20"/>
          <w:lang w:val="en-GB"/>
        </w:rPr>
        <w:t>edicated cash account</w:t>
      </w:r>
    </w:p>
    <w:p w14:paraId="6C63368F" w14:textId="6CC343CB" w:rsidR="00A44152" w:rsidRPr="00277ECC" w:rsidRDefault="00A44152" w:rsidP="002C0D1F">
      <w:pPr>
        <w:pStyle w:val="Default"/>
        <w:numPr>
          <w:ilvl w:val="0"/>
          <w:numId w:val="28"/>
        </w:numPr>
        <w:jc w:val="both"/>
        <w:rPr>
          <w:rFonts w:ascii="Arial" w:hAnsi="Arial" w:cs="Arial"/>
          <w:sz w:val="20"/>
          <w:szCs w:val="20"/>
          <w:lang w:val="en-GB"/>
        </w:rPr>
      </w:pPr>
      <w:r w:rsidRPr="00277ECC">
        <w:rPr>
          <w:rFonts w:ascii="Arial" w:hAnsi="Arial" w:cs="Arial"/>
          <w:sz w:val="20"/>
          <w:szCs w:val="20"/>
          <w:lang w:val="en-GB"/>
        </w:rPr>
        <w:t>Limit type:</w:t>
      </w:r>
    </w:p>
    <w:p w14:paraId="1A0CAD4D" w14:textId="58D35997" w:rsidR="00A44152" w:rsidRPr="00277ECC" w:rsidRDefault="00A44152" w:rsidP="002C0D1F">
      <w:pPr>
        <w:pStyle w:val="Default"/>
        <w:numPr>
          <w:ilvl w:val="0"/>
          <w:numId w:val="29"/>
        </w:numPr>
        <w:jc w:val="both"/>
        <w:rPr>
          <w:rFonts w:ascii="Arial" w:hAnsi="Arial" w:cs="Arial"/>
          <w:sz w:val="20"/>
          <w:szCs w:val="20"/>
          <w:lang w:val="en-GB"/>
        </w:rPr>
      </w:pPr>
      <w:r w:rsidRPr="00277ECC">
        <w:rPr>
          <w:rFonts w:ascii="Arial" w:hAnsi="Arial" w:cs="Arial"/>
          <w:sz w:val="20"/>
          <w:szCs w:val="20"/>
          <w:lang w:val="en-GB"/>
        </w:rPr>
        <w:t>Auto Collateralisation</w:t>
      </w:r>
    </w:p>
    <w:p w14:paraId="3F20DFE1" w14:textId="1039AAFA" w:rsidR="00A44152" w:rsidRPr="00277ECC" w:rsidRDefault="00A44152" w:rsidP="002C0D1F">
      <w:pPr>
        <w:pStyle w:val="Default"/>
        <w:numPr>
          <w:ilvl w:val="0"/>
          <w:numId w:val="29"/>
        </w:numPr>
        <w:jc w:val="both"/>
        <w:rPr>
          <w:rFonts w:ascii="Arial" w:hAnsi="Arial" w:cs="Arial"/>
          <w:sz w:val="20"/>
          <w:szCs w:val="20"/>
          <w:lang w:val="en-GB"/>
        </w:rPr>
      </w:pPr>
      <w:r w:rsidRPr="00277ECC">
        <w:rPr>
          <w:rFonts w:ascii="Arial" w:hAnsi="Arial" w:cs="Arial"/>
          <w:sz w:val="20"/>
          <w:szCs w:val="20"/>
          <w:lang w:val="en-GB"/>
        </w:rPr>
        <w:t>External Guarantee</w:t>
      </w:r>
    </w:p>
    <w:p w14:paraId="0F60FBE2" w14:textId="478B881D" w:rsidR="00A44152" w:rsidRPr="00277ECC" w:rsidRDefault="00A44152" w:rsidP="002C0D1F">
      <w:pPr>
        <w:pStyle w:val="Default"/>
        <w:numPr>
          <w:ilvl w:val="0"/>
          <w:numId w:val="29"/>
        </w:numPr>
        <w:jc w:val="both"/>
        <w:rPr>
          <w:rFonts w:ascii="Arial" w:hAnsi="Arial" w:cs="Arial"/>
          <w:sz w:val="20"/>
          <w:szCs w:val="20"/>
          <w:lang w:val="en-GB"/>
        </w:rPr>
      </w:pPr>
      <w:r w:rsidRPr="00277ECC">
        <w:rPr>
          <w:rFonts w:ascii="Arial" w:hAnsi="Arial" w:cs="Arial"/>
          <w:sz w:val="20"/>
          <w:szCs w:val="20"/>
          <w:lang w:val="en-GB"/>
        </w:rPr>
        <w:t>Unsecured Credit</w:t>
      </w:r>
    </w:p>
    <w:p w14:paraId="30DEFCC7" w14:textId="5253D007" w:rsidR="00B3750B" w:rsidRPr="00277ECC" w:rsidRDefault="007F5A4A" w:rsidP="009C0361">
      <w:pPr>
        <w:pStyle w:val="Default"/>
        <w:jc w:val="both"/>
        <w:rPr>
          <w:rFonts w:ascii="Arial" w:hAnsi="Arial" w:cs="Arial"/>
          <w:sz w:val="20"/>
          <w:szCs w:val="20"/>
          <w:lang w:val="en-GB"/>
        </w:rPr>
      </w:pPr>
      <w:r w:rsidRPr="00277ECC">
        <w:rPr>
          <w:rFonts w:ascii="Arial" w:hAnsi="Arial" w:cs="Arial"/>
          <w:sz w:val="20"/>
          <w:szCs w:val="20"/>
          <w:lang w:val="en-GB"/>
        </w:rPr>
        <w:t xml:space="preserve">In response to the </w:t>
      </w:r>
      <w:r w:rsidR="00034A57" w:rsidRPr="00277ECC">
        <w:rPr>
          <w:rFonts w:ascii="Arial" w:hAnsi="Arial" w:cs="Arial"/>
          <w:sz w:val="20"/>
          <w:szCs w:val="20"/>
          <w:lang w:val="en-GB"/>
        </w:rPr>
        <w:t>Limit Utilisation Journal Query</w:t>
      </w:r>
      <w:r w:rsidRPr="00277ECC">
        <w:rPr>
          <w:rFonts w:ascii="Arial" w:hAnsi="Arial" w:cs="Arial"/>
          <w:sz w:val="20"/>
          <w:szCs w:val="20"/>
          <w:lang w:val="en-GB"/>
        </w:rPr>
        <w:t xml:space="preserve"> T2S sends a </w:t>
      </w:r>
      <w:r w:rsidR="00034A57" w:rsidRPr="00277ECC">
        <w:rPr>
          <w:rFonts w:ascii="Arial" w:hAnsi="Arial" w:cs="Arial"/>
          <w:sz w:val="20"/>
          <w:szCs w:val="20"/>
          <w:lang w:val="en-GB"/>
        </w:rPr>
        <w:t>Limit Utilisation Journal Report message (</w:t>
      </w:r>
      <w:r w:rsidRPr="00277ECC">
        <w:rPr>
          <w:rFonts w:ascii="Arial" w:hAnsi="Arial" w:cs="Arial"/>
          <w:sz w:val="20"/>
          <w:szCs w:val="20"/>
          <w:lang w:val="en-GB"/>
        </w:rPr>
        <w:t>camt.065</w:t>
      </w:r>
      <w:r w:rsidR="00034A57" w:rsidRPr="00277ECC">
        <w:rPr>
          <w:rFonts w:ascii="Arial" w:hAnsi="Arial" w:cs="Arial"/>
          <w:sz w:val="20"/>
          <w:szCs w:val="20"/>
          <w:lang w:val="en-GB"/>
        </w:rPr>
        <w:t>)</w:t>
      </w:r>
      <w:r w:rsidRPr="00277ECC">
        <w:rPr>
          <w:rFonts w:ascii="Arial" w:hAnsi="Arial" w:cs="Arial"/>
          <w:sz w:val="20"/>
          <w:szCs w:val="20"/>
          <w:lang w:val="en-GB"/>
        </w:rPr>
        <w:t xml:space="preserve"> with the</w:t>
      </w:r>
      <w:r w:rsidR="00F5431D" w:rsidRPr="00277ECC">
        <w:rPr>
          <w:rFonts w:ascii="Arial" w:hAnsi="Arial" w:cs="Arial"/>
          <w:sz w:val="20"/>
          <w:szCs w:val="20"/>
          <w:lang w:val="en-GB"/>
        </w:rPr>
        <w:t xml:space="preserve"> </w:t>
      </w:r>
      <w:r w:rsidRPr="00277ECC">
        <w:rPr>
          <w:rFonts w:ascii="Arial" w:hAnsi="Arial" w:cs="Arial"/>
          <w:sz w:val="20"/>
          <w:szCs w:val="20"/>
          <w:lang w:val="en-GB"/>
        </w:rPr>
        <w:t>corresponding limit amounts, utilisations and journal activity matching the criteria as defined within the query.</w:t>
      </w:r>
    </w:p>
    <w:p w14:paraId="5919C1EC" w14:textId="77777777" w:rsidR="00F5431D" w:rsidRPr="00955BCB" w:rsidRDefault="00F5431D" w:rsidP="00F5431D">
      <w:pPr>
        <w:pStyle w:val="Default"/>
        <w:rPr>
          <w:sz w:val="20"/>
          <w:szCs w:val="20"/>
          <w:lang w:val="en-GB"/>
        </w:rPr>
      </w:pPr>
    </w:p>
    <w:p w14:paraId="12C38949" w14:textId="5428C1F9" w:rsidR="006F1C39" w:rsidRPr="00955BCB" w:rsidRDefault="00B06926" w:rsidP="006F1C39">
      <w:pPr>
        <w:pStyle w:val="ListParagraph"/>
        <w:numPr>
          <w:ilvl w:val="0"/>
          <w:numId w:val="20"/>
        </w:numPr>
      </w:pPr>
      <w:r w:rsidRPr="00955BCB">
        <w:rPr>
          <w:b/>
          <w:bCs/>
        </w:rPr>
        <w:t>Limit Utilisation Journal Report</w:t>
      </w:r>
    </w:p>
    <w:p w14:paraId="3F0BAB9E" w14:textId="77777777" w:rsidR="006F1C39" w:rsidRPr="00955BCB" w:rsidRDefault="006F1C39" w:rsidP="006F1C39">
      <w:pPr>
        <w:pStyle w:val="ListParagraph"/>
        <w:ind w:left="360"/>
      </w:pPr>
    </w:p>
    <w:p w14:paraId="312E1133" w14:textId="561A8FCA" w:rsidR="00022714" w:rsidRPr="00955BCB" w:rsidRDefault="006F1C39" w:rsidP="002C0D1F">
      <w:pPr>
        <w:pStyle w:val="ListParagraph"/>
        <w:ind w:left="0"/>
        <w:jc w:val="both"/>
      </w:pPr>
      <w:r w:rsidRPr="00955BCB">
        <w:t>The Limit</w:t>
      </w:r>
      <w:r w:rsidR="002C0D1F" w:rsidRPr="00955BCB">
        <w:t xml:space="preserve"> </w:t>
      </w:r>
      <w:r w:rsidRPr="00955BCB">
        <w:t>Utilisation</w:t>
      </w:r>
      <w:r w:rsidR="002C0D1F" w:rsidRPr="00955BCB">
        <w:t xml:space="preserve"> </w:t>
      </w:r>
      <w:r w:rsidRPr="00955BCB">
        <w:t>Journal</w:t>
      </w:r>
      <w:r w:rsidR="002C0D1F" w:rsidRPr="00955BCB">
        <w:t xml:space="preserve"> </w:t>
      </w:r>
      <w:r w:rsidRPr="00955BCB">
        <w:t xml:space="preserve">Report message </w:t>
      </w:r>
      <w:r w:rsidR="002C0D1F" w:rsidRPr="00955BCB">
        <w:t xml:space="preserve">(camt.065) </w:t>
      </w:r>
      <w:r w:rsidRPr="00955BCB">
        <w:t xml:space="preserve">is sent by T2S to </w:t>
      </w:r>
      <w:r w:rsidR="00C6646E" w:rsidRPr="00955BCB">
        <w:rPr>
          <w:rFonts w:cs="Tahoma"/>
          <w:color w:val="000000"/>
        </w:rPr>
        <w:t>CSD, NCB, payment bank or a directly connected system participant (the central securities depository participant granted direct access, l</w:t>
      </w:r>
      <w:r w:rsidR="00ED0E9C" w:rsidRPr="00955BCB">
        <w:rPr>
          <w:rFonts w:cs="Tahoma"/>
          <w:color w:val="000000"/>
        </w:rPr>
        <w:t>ike a bank or a central counter</w:t>
      </w:r>
      <w:r w:rsidR="00C6646E" w:rsidRPr="00955BCB">
        <w:rPr>
          <w:rFonts w:cs="Tahoma"/>
          <w:color w:val="000000"/>
        </w:rPr>
        <w:t>party)</w:t>
      </w:r>
      <w:r w:rsidRPr="00955BCB">
        <w:t xml:space="preserve">. It is used to </w:t>
      </w:r>
      <w:r w:rsidR="00C6646E" w:rsidRPr="00955BCB">
        <w:t>report</w:t>
      </w:r>
      <w:r w:rsidRPr="00955BCB">
        <w:t xml:space="preserve"> information regarding the limits (including limit amounts, utilisation and journal of transactions impacting the utilisation of limits) as managed by the credit provider and corresponding to the criteria received within the incoming query message</w:t>
      </w:r>
      <w:r w:rsidR="002C0D1F" w:rsidRPr="00955BCB">
        <w:t xml:space="preserve"> (camt.064).</w:t>
      </w:r>
      <w:r w:rsidR="00CE74F8" w:rsidRPr="00955BCB">
        <w:br/>
      </w:r>
    </w:p>
    <w:p w14:paraId="22FF7E54" w14:textId="742E598B" w:rsidR="002C0D1F" w:rsidRPr="00955BCB" w:rsidRDefault="002C0D1F" w:rsidP="002C0D1F">
      <w:pPr>
        <w:pStyle w:val="ListParagraph"/>
        <w:ind w:left="0"/>
        <w:jc w:val="both"/>
      </w:pPr>
      <w:r w:rsidRPr="00955BCB">
        <w:t>It includes the following business attributes as output parameters:</w:t>
      </w:r>
    </w:p>
    <w:p w14:paraId="7E1E52E5" w14:textId="77777777" w:rsidR="00022714" w:rsidRPr="00955BCB" w:rsidRDefault="00022714" w:rsidP="00022714">
      <w:pPr>
        <w:pStyle w:val="ListParagraph"/>
        <w:numPr>
          <w:ilvl w:val="0"/>
          <w:numId w:val="26"/>
        </w:numPr>
        <w:jc w:val="both"/>
        <w:rPr>
          <w:rFonts w:ascii="Tahoma" w:hAnsi="Tahoma" w:cs="Tahoma"/>
          <w:color w:val="000000"/>
        </w:rPr>
      </w:pPr>
      <w:r w:rsidRPr="00955BCB">
        <w:rPr>
          <w:rFonts w:ascii="Tahoma" w:hAnsi="Tahoma" w:cs="Tahoma"/>
          <w:color w:val="000000"/>
        </w:rPr>
        <w:t>Party identification</w:t>
      </w:r>
    </w:p>
    <w:p w14:paraId="3CC1736C" w14:textId="066C26EF" w:rsidR="00022714" w:rsidRPr="00955BCB" w:rsidRDefault="00022714" w:rsidP="00022714">
      <w:pPr>
        <w:pStyle w:val="ListParagraph"/>
        <w:numPr>
          <w:ilvl w:val="0"/>
          <w:numId w:val="26"/>
        </w:numPr>
        <w:jc w:val="both"/>
        <w:rPr>
          <w:rFonts w:ascii="Tahoma" w:hAnsi="Tahoma" w:cs="Tahoma"/>
          <w:color w:val="000000"/>
        </w:rPr>
      </w:pPr>
      <w:r w:rsidRPr="00955BCB">
        <w:t>Responsible party identification</w:t>
      </w:r>
    </w:p>
    <w:p w14:paraId="6475D025" w14:textId="77777777" w:rsidR="00022714" w:rsidRPr="00955BCB" w:rsidRDefault="00022714" w:rsidP="00022714">
      <w:pPr>
        <w:pStyle w:val="ListParagraph"/>
        <w:numPr>
          <w:ilvl w:val="0"/>
          <w:numId w:val="26"/>
        </w:numPr>
        <w:jc w:val="both"/>
        <w:rPr>
          <w:rFonts w:ascii="Tahoma" w:hAnsi="Tahoma" w:cs="Tahoma"/>
          <w:color w:val="000000"/>
        </w:rPr>
      </w:pPr>
      <w:r w:rsidRPr="00955BCB">
        <w:rPr>
          <w:rFonts w:ascii="Tahoma" w:hAnsi="Tahoma" w:cs="Tahoma"/>
          <w:color w:val="000000"/>
        </w:rPr>
        <w:t>Date</w:t>
      </w:r>
    </w:p>
    <w:p w14:paraId="16BF1A73" w14:textId="5D17D9DB" w:rsidR="00022714" w:rsidRPr="00955BCB" w:rsidRDefault="0093597C" w:rsidP="00022714">
      <w:pPr>
        <w:pStyle w:val="ListParagraph"/>
        <w:numPr>
          <w:ilvl w:val="0"/>
          <w:numId w:val="26"/>
        </w:numPr>
        <w:jc w:val="both"/>
        <w:rPr>
          <w:rFonts w:ascii="Tahoma" w:hAnsi="Tahoma" w:cs="Tahoma"/>
          <w:color w:val="000000"/>
        </w:rPr>
      </w:pPr>
      <w:r>
        <w:rPr>
          <w:rFonts w:ascii="Tahoma" w:hAnsi="Tahoma" w:cs="Tahoma"/>
          <w:color w:val="000000"/>
        </w:rPr>
        <w:t>D</w:t>
      </w:r>
      <w:r w:rsidR="00022714" w:rsidRPr="00955BCB">
        <w:rPr>
          <w:rFonts w:ascii="Tahoma" w:hAnsi="Tahoma" w:cs="Tahoma"/>
          <w:color w:val="000000"/>
        </w:rPr>
        <w:t>edicated cash account</w:t>
      </w:r>
    </w:p>
    <w:p w14:paraId="3C665CAF" w14:textId="77777777" w:rsidR="00022714" w:rsidRPr="00955BCB" w:rsidRDefault="00022714" w:rsidP="00150393">
      <w:pPr>
        <w:pStyle w:val="ListParagraph"/>
        <w:numPr>
          <w:ilvl w:val="0"/>
          <w:numId w:val="26"/>
        </w:numPr>
        <w:jc w:val="both"/>
        <w:rPr>
          <w:rFonts w:ascii="Tahoma" w:hAnsi="Tahoma" w:cs="Tahoma"/>
          <w:color w:val="000000"/>
        </w:rPr>
      </w:pPr>
      <w:r w:rsidRPr="00955BCB">
        <w:rPr>
          <w:rFonts w:ascii="Tahoma" w:hAnsi="Tahoma" w:cs="Tahoma"/>
          <w:color w:val="000000"/>
        </w:rPr>
        <w:t>Limit type</w:t>
      </w:r>
    </w:p>
    <w:p w14:paraId="3DFE742D" w14:textId="77777777" w:rsidR="00022714" w:rsidRPr="00955BCB" w:rsidRDefault="00022714" w:rsidP="00150393">
      <w:pPr>
        <w:pStyle w:val="ListParagraph"/>
        <w:numPr>
          <w:ilvl w:val="0"/>
          <w:numId w:val="26"/>
        </w:numPr>
        <w:jc w:val="both"/>
        <w:rPr>
          <w:rFonts w:ascii="Tahoma" w:hAnsi="Tahoma" w:cs="Tahoma"/>
          <w:color w:val="000000"/>
        </w:rPr>
      </w:pPr>
      <w:r w:rsidRPr="00955BCB">
        <w:rPr>
          <w:rFonts w:ascii="Tahoma" w:hAnsi="Tahoma" w:cs="Tahoma"/>
          <w:color w:val="000000"/>
        </w:rPr>
        <w:t>Debit/Credit indicator</w:t>
      </w:r>
    </w:p>
    <w:p w14:paraId="65BBAA94" w14:textId="77777777" w:rsidR="00022714" w:rsidRPr="00955BCB" w:rsidRDefault="00022714" w:rsidP="00150393">
      <w:pPr>
        <w:pStyle w:val="ListParagraph"/>
        <w:numPr>
          <w:ilvl w:val="0"/>
          <w:numId w:val="26"/>
        </w:numPr>
        <w:jc w:val="both"/>
        <w:rPr>
          <w:rFonts w:ascii="Tahoma" w:hAnsi="Tahoma" w:cs="Tahoma"/>
          <w:color w:val="000000"/>
        </w:rPr>
      </w:pPr>
      <w:r w:rsidRPr="00955BCB">
        <w:rPr>
          <w:rFonts w:ascii="Tahoma" w:hAnsi="Tahoma" w:cs="Tahoma"/>
          <w:color w:val="000000"/>
        </w:rPr>
        <w:t>Limit currency</w:t>
      </w:r>
    </w:p>
    <w:p w14:paraId="6B8BCD80" w14:textId="77777777" w:rsidR="00022714" w:rsidRPr="00955BCB" w:rsidRDefault="00022714" w:rsidP="00150393">
      <w:pPr>
        <w:pStyle w:val="ListParagraph"/>
        <w:numPr>
          <w:ilvl w:val="0"/>
          <w:numId w:val="26"/>
        </w:numPr>
        <w:jc w:val="both"/>
        <w:rPr>
          <w:rFonts w:ascii="Tahoma" w:hAnsi="Tahoma" w:cs="Tahoma"/>
          <w:color w:val="000000"/>
        </w:rPr>
      </w:pPr>
      <w:r w:rsidRPr="00955BCB">
        <w:rPr>
          <w:rFonts w:ascii="Tahoma" w:hAnsi="Tahoma" w:cs="Tahoma"/>
          <w:color w:val="000000"/>
        </w:rPr>
        <w:t>Amount (initial amount of the limit)</w:t>
      </w:r>
    </w:p>
    <w:p w14:paraId="6D578A41" w14:textId="77777777" w:rsidR="00022714" w:rsidRPr="00955BCB" w:rsidRDefault="00022714" w:rsidP="00150393">
      <w:pPr>
        <w:pStyle w:val="ListParagraph"/>
        <w:numPr>
          <w:ilvl w:val="0"/>
          <w:numId w:val="26"/>
        </w:numPr>
        <w:jc w:val="both"/>
        <w:rPr>
          <w:rFonts w:ascii="Tahoma" w:hAnsi="Tahoma" w:cs="Tahoma"/>
          <w:color w:val="000000"/>
        </w:rPr>
      </w:pPr>
      <w:r w:rsidRPr="00955BCB">
        <w:rPr>
          <w:rFonts w:ascii="Tahoma" w:hAnsi="Tahoma" w:cs="Tahoma"/>
          <w:color w:val="000000"/>
        </w:rPr>
        <w:t>Utilisation amount (utilised amount of the limit)</w:t>
      </w:r>
    </w:p>
    <w:p w14:paraId="525FC909" w14:textId="6AFCC8FB" w:rsidR="00022714" w:rsidRPr="00955BCB" w:rsidRDefault="00022714" w:rsidP="00150393">
      <w:pPr>
        <w:pStyle w:val="ListParagraph"/>
        <w:numPr>
          <w:ilvl w:val="0"/>
          <w:numId w:val="26"/>
        </w:numPr>
        <w:jc w:val="both"/>
        <w:rPr>
          <w:rFonts w:ascii="Tahoma" w:hAnsi="Tahoma" w:cs="Tahoma"/>
          <w:color w:val="000000"/>
        </w:rPr>
      </w:pPr>
      <w:r w:rsidRPr="00955BCB">
        <w:rPr>
          <w:rFonts w:ascii="Tahoma" w:hAnsi="Tahoma" w:cs="Tahoma"/>
          <w:color w:val="000000"/>
        </w:rPr>
        <w:lastRenderedPageBreak/>
        <w:t>Available amount (remaining available headroom of the limit)</w:t>
      </w:r>
    </w:p>
    <w:p w14:paraId="0D3C34B4" w14:textId="3FB04DFD" w:rsidR="002C0D1F" w:rsidRPr="00955BCB" w:rsidRDefault="00022714" w:rsidP="00150393">
      <w:pPr>
        <w:pStyle w:val="ListParagraph"/>
        <w:numPr>
          <w:ilvl w:val="0"/>
          <w:numId w:val="26"/>
        </w:numPr>
        <w:jc w:val="both"/>
        <w:rPr>
          <w:rFonts w:ascii="Tahoma" w:hAnsi="Tahoma" w:cs="Tahoma"/>
          <w:color w:val="000000"/>
        </w:rPr>
      </w:pPr>
      <w:r w:rsidRPr="00955BCB">
        <w:rPr>
          <w:rFonts w:ascii="Tahoma" w:hAnsi="Tahoma" w:cs="Tahoma"/>
          <w:color w:val="000000"/>
        </w:rPr>
        <w:t>Transaction reference</w:t>
      </w:r>
    </w:p>
    <w:p w14:paraId="38AF5B44" w14:textId="6F526596" w:rsidR="00665B53" w:rsidRPr="00955BCB" w:rsidRDefault="00715699" w:rsidP="00150393">
      <w:pPr>
        <w:pStyle w:val="ListNumber"/>
        <w:numPr>
          <w:ilvl w:val="0"/>
          <w:numId w:val="0"/>
        </w:numPr>
        <w:ind w:left="425" w:hanging="425"/>
        <w:jc w:val="both"/>
      </w:pPr>
      <w:r w:rsidRPr="00955BCB">
        <w:t>See Message Definition Report Part 2</w:t>
      </w:r>
      <w:r w:rsidR="00364E93" w:rsidRPr="00955BCB">
        <w:t xml:space="preserve"> for the message an</w:t>
      </w:r>
      <w:r w:rsidRPr="00955BCB">
        <w:t>d formats.</w:t>
      </w:r>
    </w:p>
    <w:p w14:paraId="0248F1BF" w14:textId="77777777" w:rsidR="00B5372E" w:rsidRPr="00955BCB" w:rsidRDefault="00B5372E" w:rsidP="00B34A3F">
      <w:pPr>
        <w:pStyle w:val="Heading1"/>
      </w:pPr>
      <w:bookmarkStart w:id="27" w:name="_Toc162470367"/>
      <w:bookmarkStart w:id="28" w:name="_Toc189843141"/>
      <w:proofErr w:type="spellStart"/>
      <w:r w:rsidRPr="00955BCB">
        <w:lastRenderedPageBreak/>
        <w:t>BusinessRoles</w:t>
      </w:r>
      <w:proofErr w:type="spellEnd"/>
      <w:r w:rsidRPr="00955BCB">
        <w:t xml:space="preserve"> and Participants</w:t>
      </w:r>
      <w:bookmarkEnd w:id="27"/>
      <w:bookmarkEnd w:id="28"/>
    </w:p>
    <w:p w14:paraId="436EEDCD" w14:textId="77777777" w:rsidR="00665B53" w:rsidRPr="00955BCB" w:rsidRDefault="00665B53" w:rsidP="00150393">
      <w:pPr>
        <w:jc w:val="both"/>
      </w:pPr>
      <w:r w:rsidRPr="00955BCB">
        <w:t xml:space="preserve">A </w:t>
      </w:r>
      <w:proofErr w:type="spellStart"/>
      <w:r w:rsidRPr="00955BCB">
        <w:t>BusinessRole</w:t>
      </w:r>
      <w:proofErr w:type="spellEnd"/>
      <w:r w:rsidRPr="00955BCB">
        <w:t xml:space="preserve"> represents an entity (or a class of entities) of the real world, physical or legal, a person, a group of persons, a corporation. Examples of </w:t>
      </w:r>
      <w:proofErr w:type="spellStart"/>
      <w:r w:rsidRPr="00955BCB">
        <w:t>BusinessRoles</w:t>
      </w:r>
      <w:proofErr w:type="spellEnd"/>
      <w:r w:rsidRPr="00955BCB">
        <w:t>: “Financial Institution”, “Automated Clearing House”, “Central Securities Depository”.</w:t>
      </w:r>
    </w:p>
    <w:p w14:paraId="11A59AE8" w14:textId="77777777" w:rsidR="00665B53" w:rsidRPr="00955BCB" w:rsidRDefault="00665B53" w:rsidP="00150393">
      <w:pPr>
        <w:jc w:val="both"/>
      </w:pPr>
      <w:r w:rsidRPr="00955BCB">
        <w:t xml:space="preserve">A Participant is a functional role performed by a </w:t>
      </w:r>
      <w:proofErr w:type="spellStart"/>
      <w:r w:rsidRPr="00955BCB">
        <w:t>BusinessRole</w:t>
      </w:r>
      <w:proofErr w:type="spellEnd"/>
      <w:r w:rsidRPr="00955BCB">
        <w:t xml:space="preserve"> in a particular </w:t>
      </w:r>
      <w:proofErr w:type="spellStart"/>
      <w:r w:rsidRPr="00955BCB">
        <w:t>BusinessProcess</w:t>
      </w:r>
      <w:proofErr w:type="spellEnd"/>
      <w:r w:rsidRPr="00955BCB">
        <w:t xml:space="preserve"> or </w:t>
      </w:r>
      <w:proofErr w:type="spellStart"/>
      <w:r w:rsidRPr="00955BCB">
        <w:t>BusinessTransaction</w:t>
      </w:r>
      <w:proofErr w:type="spellEnd"/>
      <w:r w:rsidR="0094587D" w:rsidRPr="00955BCB">
        <w:t xml:space="preserve">. Examples of Participants: </w:t>
      </w:r>
      <w:r w:rsidRPr="00955BCB">
        <w:t>the “user” of a system, “deb</w:t>
      </w:r>
      <w:r w:rsidR="0094587D" w:rsidRPr="00955BCB">
        <w:t>tor”, “creditor”, “investor”</w:t>
      </w:r>
      <w:r w:rsidRPr="00955BCB">
        <w:t xml:space="preserve">. </w:t>
      </w:r>
    </w:p>
    <w:p w14:paraId="19348110" w14:textId="77777777" w:rsidR="00665B53" w:rsidRPr="00955BCB" w:rsidRDefault="00665B53" w:rsidP="00150393">
      <w:pPr>
        <w:jc w:val="both"/>
      </w:pPr>
      <w:r w:rsidRPr="00955BCB">
        <w:t xml:space="preserve">The relationship between </w:t>
      </w:r>
      <w:proofErr w:type="spellStart"/>
      <w:r w:rsidRPr="00955BCB">
        <w:t>BusinessRoles</w:t>
      </w:r>
      <w:proofErr w:type="spellEnd"/>
      <w:r w:rsidRPr="00955BCB">
        <w:t xml:space="preserve"> and Participants is many-to-many. One </w:t>
      </w:r>
      <w:proofErr w:type="spellStart"/>
      <w:r w:rsidR="005E28CA" w:rsidRPr="00955BCB">
        <w:t>BusinessRole</w:t>
      </w:r>
      <w:proofErr w:type="spellEnd"/>
      <w:r w:rsidR="005E28CA" w:rsidRPr="00955BCB">
        <w:t xml:space="preserve"> can</w:t>
      </w:r>
      <w:r w:rsidRPr="00955BCB">
        <w:t xml:space="preserve"> be involved as different Participants at different mome</w:t>
      </w:r>
      <w:r w:rsidR="0094587D" w:rsidRPr="00955BCB">
        <w:t>nts in time or at the same time. Exampl</w:t>
      </w:r>
      <w:r w:rsidR="000612B5" w:rsidRPr="00955BCB">
        <w:t>e</w:t>
      </w:r>
      <w:r w:rsidR="0094587D" w:rsidRPr="00955BCB">
        <w:t xml:space="preserve">s of </w:t>
      </w:r>
      <w:proofErr w:type="spellStart"/>
      <w:r w:rsidR="0094587D" w:rsidRPr="00955BCB">
        <w:t>BusinessRoles</w:t>
      </w:r>
      <w:proofErr w:type="spellEnd"/>
      <w:r w:rsidR="0094587D" w:rsidRPr="00955BCB">
        <w:t xml:space="preserve">: </w:t>
      </w:r>
      <w:r w:rsidRPr="00955BCB">
        <w:t xml:space="preserve"> "user", "debt</w:t>
      </w:r>
      <w:r w:rsidR="0094587D" w:rsidRPr="00955BCB">
        <w:t>or”, "creditor", "investor"</w:t>
      </w:r>
      <w:r w:rsidRPr="00955BCB">
        <w:t xml:space="preserve">. Different </w:t>
      </w:r>
      <w:proofErr w:type="spellStart"/>
      <w:r w:rsidRPr="00955BCB">
        <w:t>BusinessRoles</w:t>
      </w:r>
      <w:proofErr w:type="spellEnd"/>
      <w:r w:rsidRPr="00955BCB">
        <w:t xml:space="preserve"> can be involved as the same Participant.</w:t>
      </w:r>
    </w:p>
    <w:p w14:paraId="0E4800EE" w14:textId="2C8024E8" w:rsidR="00665B53" w:rsidRPr="00955BCB" w:rsidRDefault="00665B53" w:rsidP="00150393">
      <w:pPr>
        <w:jc w:val="both"/>
      </w:pPr>
      <w:r w:rsidRPr="00955BCB">
        <w:t xml:space="preserve">In the context of </w:t>
      </w:r>
      <w:r w:rsidR="00243194" w:rsidRPr="00955BCB">
        <w:t xml:space="preserve">the </w:t>
      </w:r>
      <w:r w:rsidR="003E32BF" w:rsidRPr="00955BCB">
        <w:t xml:space="preserve">Limit Utilisation Journal Query </w:t>
      </w:r>
      <w:r w:rsidR="005C73DE" w:rsidRPr="00955BCB">
        <w:t xml:space="preserve">and </w:t>
      </w:r>
      <w:r w:rsidR="00BA6A00" w:rsidRPr="00955BCB">
        <w:t>Report</w:t>
      </w:r>
      <w:r w:rsidR="00243194" w:rsidRPr="00955BCB">
        <w:t>,</w:t>
      </w:r>
      <w:r w:rsidR="00EF6DAD" w:rsidRPr="00955BCB">
        <w:t xml:space="preserve"> </w:t>
      </w:r>
      <w:r w:rsidRPr="00955BCB">
        <w:t xml:space="preserve">the high-level </w:t>
      </w:r>
      <w:proofErr w:type="spellStart"/>
      <w:r w:rsidR="00E3330F" w:rsidRPr="00955BCB">
        <w:t>BusinessArea</w:t>
      </w:r>
      <w:proofErr w:type="spellEnd"/>
      <w:r w:rsidR="00E3330F" w:rsidRPr="00955BCB">
        <w:t xml:space="preserve">, Processes, </w:t>
      </w:r>
      <w:proofErr w:type="spellStart"/>
      <w:r w:rsidRPr="00955BCB">
        <w:t>BusinessRoles</w:t>
      </w:r>
      <w:proofErr w:type="spellEnd"/>
      <w:r w:rsidRPr="00955BCB">
        <w:t xml:space="preserve"> and typical Participants</w:t>
      </w:r>
      <w:r w:rsidR="00B5567F" w:rsidRPr="00955BCB">
        <w:t xml:space="preserve"> can be represented as follows:</w:t>
      </w:r>
    </w:p>
    <w:p w14:paraId="1AE9FBA2" w14:textId="4B807DDF" w:rsidR="00243194" w:rsidRPr="00955BCB" w:rsidRDefault="005458A5" w:rsidP="00243194">
      <w:pPr>
        <w:pStyle w:val="Graphic"/>
        <w:rPr>
          <w14:textOutline w14:w="9525" w14:cap="rnd" w14:cmpd="sng" w14:algn="ctr">
            <w14:solidFill>
              <w14:schemeClr w14:val="tx1"/>
            </w14:solidFill>
            <w14:prstDash w14:val="solid"/>
            <w14:bevel/>
          </w14:textOutline>
        </w:rPr>
      </w:pPr>
      <w:r w:rsidRPr="00955BCB">
        <w:rPr>
          <w:noProof/>
          <w:lang w:eastAsia="en-GB"/>
        </w:rPr>
        <w:drawing>
          <wp:inline distT="0" distB="0" distL="0" distR="0" wp14:anchorId="6D207653" wp14:editId="796D8028">
            <wp:extent cx="5886450" cy="2076450"/>
            <wp:effectExtent l="19050" t="19050" r="19050" b="190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886450" cy="2076450"/>
                    </a:xfrm>
                    <a:prstGeom prst="rect">
                      <a:avLst/>
                    </a:prstGeom>
                    <a:noFill/>
                    <a:ln w="9525">
                      <a:solidFill>
                        <a:schemeClr val="tx1"/>
                      </a:solidFill>
                    </a:ln>
                  </pic:spPr>
                </pic:pic>
              </a:graphicData>
            </a:graphic>
          </wp:inline>
        </w:drawing>
      </w:r>
    </w:p>
    <w:p w14:paraId="3F598DE6" w14:textId="3E8CA120" w:rsidR="00BA6A00" w:rsidRPr="00955BCB" w:rsidRDefault="00BA6A00" w:rsidP="00150393">
      <w:pPr>
        <w:jc w:val="both"/>
      </w:pPr>
      <w:r w:rsidRPr="00955BCB">
        <w:t>The Limit Utilisation Journaling Query and Limit Utilisation Journaling Report only covers the reporting processes in green. The other processes are included for completeness.</w:t>
      </w:r>
    </w:p>
    <w:p w14:paraId="04382A5C" w14:textId="648F406F" w:rsidR="00E3330F" w:rsidRPr="00955BCB" w:rsidRDefault="00C968A6" w:rsidP="00150393">
      <w:pPr>
        <w:jc w:val="both"/>
      </w:pPr>
      <w:r w:rsidRPr="00955BCB">
        <w:t>Moreover</w:t>
      </w:r>
      <w:r w:rsidR="003200F2" w:rsidRPr="00955BCB">
        <w:t xml:space="preserve">, the Limit Reporting </w:t>
      </w:r>
      <w:r w:rsidR="003E32BF" w:rsidRPr="00955BCB">
        <w:t xml:space="preserve">communication </w:t>
      </w:r>
      <w:r w:rsidR="00E3330F" w:rsidRPr="00955BCB">
        <w:t>flow with the relevant Participants can be represented as follow</w:t>
      </w:r>
      <w:r w:rsidRPr="00955BCB">
        <w:t>s</w:t>
      </w:r>
      <w:r w:rsidR="00E3330F" w:rsidRPr="00955BCB">
        <w:t>:</w:t>
      </w:r>
    </w:p>
    <w:p w14:paraId="5BA9476D" w14:textId="6237F57A" w:rsidR="00E3330F" w:rsidRPr="00955BCB" w:rsidRDefault="00006513" w:rsidP="00BA6A00">
      <w:r w:rsidRPr="00955BCB">
        <w:rPr>
          <w:noProof/>
          <w:lang w:eastAsia="en-GB"/>
        </w:rPr>
        <w:drawing>
          <wp:inline distT="0" distB="0" distL="0" distR="0" wp14:anchorId="22E24F8B" wp14:editId="5B91B978">
            <wp:extent cx="5876925" cy="2381250"/>
            <wp:effectExtent l="19050" t="19050" r="28575" b="190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876925" cy="2381250"/>
                    </a:xfrm>
                    <a:prstGeom prst="rect">
                      <a:avLst/>
                    </a:prstGeom>
                    <a:noFill/>
                    <a:ln w="9525">
                      <a:solidFill>
                        <a:schemeClr val="tx1"/>
                      </a:solidFill>
                    </a:ln>
                  </pic:spPr>
                </pic:pic>
              </a:graphicData>
            </a:graphic>
          </wp:inline>
        </w:drawing>
      </w:r>
    </w:p>
    <w:p w14:paraId="0B6E4B74" w14:textId="563DC636" w:rsidR="00714DA9" w:rsidRPr="00955BCB" w:rsidRDefault="00714DA9" w:rsidP="00B34A3F">
      <w:pPr>
        <w:pStyle w:val="Heading2"/>
      </w:pPr>
      <w:bookmarkStart w:id="29" w:name="_Toc162470368"/>
      <w:bookmarkStart w:id="30" w:name="_Toc189843142"/>
      <w:r w:rsidRPr="00955BCB">
        <w:lastRenderedPageBreak/>
        <w:t xml:space="preserve">Participants and </w:t>
      </w:r>
      <w:proofErr w:type="spellStart"/>
      <w:r w:rsidRPr="00955BCB">
        <w:t>BusinessRoles</w:t>
      </w:r>
      <w:proofErr w:type="spellEnd"/>
      <w:r w:rsidRPr="00955BCB">
        <w:t xml:space="preserve"> Definitions</w:t>
      </w:r>
      <w:bookmarkEnd w:id="29"/>
      <w:bookmarkEnd w:id="30"/>
    </w:p>
    <w:p w14:paraId="11E023DE" w14:textId="77777777" w:rsidR="00ED5600" w:rsidRDefault="00ED5600" w:rsidP="00ED5600">
      <w:pPr>
        <w:pStyle w:val="BlockLabelBeforeTable"/>
        <w:ind w:left="720"/>
      </w:pPr>
    </w:p>
    <w:p w14:paraId="215157EA" w14:textId="1EF0AB16" w:rsidR="00714DA9" w:rsidRPr="00955BCB" w:rsidRDefault="00714DA9" w:rsidP="00B34A3F">
      <w:pPr>
        <w:pStyle w:val="BlockLabelBeforeTable"/>
        <w:numPr>
          <w:ilvl w:val="0"/>
          <w:numId w:val="42"/>
        </w:numPr>
      </w:pPr>
      <w:r w:rsidRPr="00955BCB">
        <w:t>Participants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4"/>
        <w:gridCol w:w="5725"/>
      </w:tblGrid>
      <w:tr w:rsidR="00922455" w:rsidRPr="00955BCB" w14:paraId="3E371B9C" w14:textId="77777777" w:rsidTr="00072AC0">
        <w:trPr>
          <w:cantSplit/>
          <w:tblHeader/>
        </w:trPr>
        <w:tc>
          <w:tcPr>
            <w:tcW w:w="241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8A67D61" w14:textId="77777777" w:rsidR="0052733C" w:rsidRPr="00955BCB" w:rsidRDefault="0052733C" w:rsidP="00783952">
            <w:pPr>
              <w:pStyle w:val="TableHeading"/>
              <w:jc w:val="both"/>
            </w:pPr>
            <w:r w:rsidRPr="00955BCB">
              <w:t>Description</w:t>
            </w:r>
          </w:p>
        </w:tc>
        <w:tc>
          <w:tcPr>
            <w:tcW w:w="572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624D61E" w14:textId="77777777" w:rsidR="0052733C" w:rsidRPr="00955BCB" w:rsidRDefault="0052733C" w:rsidP="00783952">
            <w:pPr>
              <w:pStyle w:val="TableHeading"/>
              <w:jc w:val="both"/>
            </w:pPr>
            <w:r w:rsidRPr="00955BCB">
              <w:t>Definition</w:t>
            </w:r>
          </w:p>
        </w:tc>
      </w:tr>
      <w:tr w:rsidR="00243194" w:rsidRPr="00955BCB" w14:paraId="072BB27A" w14:textId="77777777" w:rsidTr="00072AC0">
        <w:tc>
          <w:tcPr>
            <w:tcW w:w="2414" w:type="dxa"/>
            <w:shd w:val="clear" w:color="auto" w:fill="FFFFFF"/>
          </w:tcPr>
          <w:p w14:paraId="632AF9ED" w14:textId="1D12D7F1" w:rsidR="00243194" w:rsidRPr="00955BCB" w:rsidRDefault="00243194" w:rsidP="00783952">
            <w:pPr>
              <w:pStyle w:val="TableText"/>
              <w:jc w:val="both"/>
            </w:pPr>
            <w:r w:rsidRPr="00955BCB">
              <w:t>Instructing Party</w:t>
            </w:r>
          </w:p>
        </w:tc>
        <w:tc>
          <w:tcPr>
            <w:tcW w:w="5725" w:type="dxa"/>
            <w:shd w:val="clear" w:color="auto" w:fill="FFFFFF"/>
          </w:tcPr>
          <w:p w14:paraId="02C2D32A" w14:textId="6B3FE22F" w:rsidR="00243194" w:rsidRPr="00955BCB" w:rsidRDefault="00243194" w:rsidP="00783952">
            <w:pPr>
              <w:pStyle w:val="TableText"/>
              <w:jc w:val="both"/>
            </w:pPr>
            <w:r w:rsidRPr="00955BCB">
              <w:t>Party that instructs the executing/servicing party to process and monitor a transaction.</w:t>
            </w:r>
          </w:p>
        </w:tc>
      </w:tr>
      <w:tr w:rsidR="00243194" w:rsidRPr="00955BCB" w14:paraId="3195B711" w14:textId="77777777" w:rsidTr="00072AC0">
        <w:tc>
          <w:tcPr>
            <w:tcW w:w="2414" w:type="dxa"/>
            <w:shd w:val="clear" w:color="auto" w:fill="FFFFFF"/>
          </w:tcPr>
          <w:p w14:paraId="326A98FD" w14:textId="64214F4D" w:rsidR="00243194" w:rsidRPr="00955BCB" w:rsidRDefault="00243194" w:rsidP="00783952">
            <w:pPr>
              <w:pStyle w:val="TableText"/>
              <w:jc w:val="both"/>
            </w:pPr>
            <w:r w:rsidRPr="00955BCB">
              <w:t>Executing / Servicing Party</w:t>
            </w:r>
          </w:p>
        </w:tc>
        <w:tc>
          <w:tcPr>
            <w:tcW w:w="5725" w:type="dxa"/>
            <w:shd w:val="clear" w:color="auto" w:fill="FFFFFF"/>
          </w:tcPr>
          <w:p w14:paraId="3E7BE1E4" w14:textId="63E4F5ED" w:rsidR="00243194" w:rsidRPr="00955BCB" w:rsidRDefault="00243194" w:rsidP="00783952">
            <w:pPr>
              <w:pStyle w:val="TableText"/>
              <w:jc w:val="both"/>
            </w:pPr>
            <w:r w:rsidRPr="00955BCB">
              <w:t>Party that processes, monitors and reports on transactions received from the Instructing party.</w:t>
            </w:r>
          </w:p>
        </w:tc>
      </w:tr>
    </w:tbl>
    <w:p w14:paraId="654A8559" w14:textId="7B81C009" w:rsidR="00ED5600" w:rsidRDefault="00ED5600" w:rsidP="00ED5600">
      <w:pPr>
        <w:pStyle w:val="BlockLabelBeforeTable"/>
        <w:ind w:left="720"/>
      </w:pPr>
    </w:p>
    <w:p w14:paraId="3BB11D5E" w14:textId="77777777" w:rsidR="00ED5600" w:rsidRPr="00ED5600" w:rsidRDefault="00ED5600" w:rsidP="00ED5600"/>
    <w:p w14:paraId="03D6057E" w14:textId="6EDE680C" w:rsidR="00714DA9" w:rsidRPr="00955BCB" w:rsidRDefault="00FF3CEA" w:rsidP="00B34A3F">
      <w:pPr>
        <w:pStyle w:val="BlockLabelBeforeTable"/>
        <w:numPr>
          <w:ilvl w:val="0"/>
          <w:numId w:val="42"/>
        </w:numPr>
      </w:pPr>
      <w:r w:rsidRPr="00955BCB">
        <w:t>Business Roles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0"/>
        <w:gridCol w:w="5719"/>
      </w:tblGrid>
      <w:tr w:rsidR="00922455" w:rsidRPr="00955BCB" w14:paraId="5FC860BC" w14:textId="77777777" w:rsidTr="00924824">
        <w:trPr>
          <w:cantSplit/>
          <w:tblHeader/>
        </w:trPr>
        <w:tc>
          <w:tcPr>
            <w:tcW w:w="242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49D6D5E" w14:textId="77777777" w:rsidR="0052733C" w:rsidRPr="00955BCB" w:rsidRDefault="0052733C" w:rsidP="00783952">
            <w:pPr>
              <w:pStyle w:val="TableHeading"/>
              <w:jc w:val="both"/>
            </w:pPr>
            <w:r w:rsidRPr="00955BCB">
              <w:t>Description</w:t>
            </w:r>
          </w:p>
        </w:tc>
        <w:tc>
          <w:tcPr>
            <w:tcW w:w="571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6798AA2" w14:textId="77777777" w:rsidR="0052733C" w:rsidRPr="00955BCB" w:rsidRDefault="0052733C" w:rsidP="00783952">
            <w:pPr>
              <w:pStyle w:val="TableHeading"/>
              <w:jc w:val="both"/>
            </w:pPr>
            <w:r w:rsidRPr="00955BCB">
              <w:t>Definition</w:t>
            </w:r>
          </w:p>
        </w:tc>
      </w:tr>
      <w:tr w:rsidR="00924824" w:rsidRPr="00955BCB" w14:paraId="4D8FF3AA" w14:textId="77777777" w:rsidTr="00924824">
        <w:tc>
          <w:tcPr>
            <w:tcW w:w="2420" w:type="dxa"/>
            <w:shd w:val="clear" w:color="auto" w:fill="FFFFFF"/>
          </w:tcPr>
          <w:p w14:paraId="4ACB90C9" w14:textId="21C2DF9A" w:rsidR="00924824" w:rsidRPr="00955BCB" w:rsidRDefault="00924824" w:rsidP="00783952">
            <w:pPr>
              <w:pStyle w:val="TableText"/>
              <w:jc w:val="both"/>
            </w:pPr>
            <w:r w:rsidRPr="00955BCB">
              <w:t>Settlement Infrastructure</w:t>
            </w:r>
          </w:p>
        </w:tc>
        <w:tc>
          <w:tcPr>
            <w:tcW w:w="5719" w:type="dxa"/>
            <w:shd w:val="clear" w:color="auto" w:fill="FFFFFF"/>
          </w:tcPr>
          <w:p w14:paraId="7E7E47A8" w14:textId="13E91E25" w:rsidR="00924824" w:rsidRPr="00955BCB" w:rsidRDefault="00924824" w:rsidP="00783952">
            <w:pPr>
              <w:pStyle w:val="TableText"/>
              <w:jc w:val="both"/>
            </w:pPr>
            <w:r w:rsidRPr="00955BCB">
              <w:t>The party that provides services to its members for the settlement of transactions and holding of assets (e.g., T2S, RTGS).</w:t>
            </w:r>
          </w:p>
        </w:tc>
      </w:tr>
      <w:tr w:rsidR="00243194" w:rsidRPr="00955BCB" w14:paraId="179D725F" w14:textId="77777777" w:rsidTr="00924824">
        <w:tc>
          <w:tcPr>
            <w:tcW w:w="2420" w:type="dxa"/>
            <w:shd w:val="clear" w:color="auto" w:fill="FFFFFF"/>
          </w:tcPr>
          <w:p w14:paraId="2533FE1D" w14:textId="3126F01C" w:rsidR="00243194" w:rsidRPr="00955BCB" w:rsidRDefault="00243194" w:rsidP="00783952">
            <w:pPr>
              <w:pStyle w:val="TableText"/>
              <w:jc w:val="both"/>
            </w:pPr>
            <w:r w:rsidRPr="00955BCB">
              <w:t>Central Securities Depositories (CSD)</w:t>
            </w:r>
          </w:p>
        </w:tc>
        <w:tc>
          <w:tcPr>
            <w:tcW w:w="5719" w:type="dxa"/>
            <w:shd w:val="clear" w:color="auto" w:fill="FFFFFF"/>
          </w:tcPr>
          <w:p w14:paraId="56A87500" w14:textId="5B147B70" w:rsidR="00243194" w:rsidRPr="00955BCB" w:rsidRDefault="00243194" w:rsidP="00783952">
            <w:pPr>
              <w:pStyle w:val="TableText"/>
              <w:jc w:val="both"/>
            </w:pPr>
            <w:r w:rsidRPr="00955BCB">
              <w:t>An infrastructure that, holds or controls, the holding of physical or dematerialised financial instruments belonging to all, or a large portion of, the investors in a securities market. This affects the centralised transfer of ownership of such securities by entries on its books and records.</w:t>
            </w:r>
          </w:p>
        </w:tc>
      </w:tr>
      <w:tr w:rsidR="00783952" w:rsidRPr="00955BCB" w14:paraId="1483E534" w14:textId="77777777" w:rsidTr="00924824">
        <w:tc>
          <w:tcPr>
            <w:tcW w:w="2420" w:type="dxa"/>
            <w:shd w:val="clear" w:color="auto" w:fill="FFFFFF"/>
          </w:tcPr>
          <w:p w14:paraId="228F525F" w14:textId="4A62DF2A" w:rsidR="00783952" w:rsidRPr="00955BCB" w:rsidRDefault="00783952" w:rsidP="00783952">
            <w:pPr>
              <w:pStyle w:val="TableText"/>
              <w:jc w:val="both"/>
            </w:pPr>
            <w:r w:rsidRPr="00955BCB">
              <w:t>Direct Connected Participant (DCP)</w:t>
            </w:r>
          </w:p>
        </w:tc>
        <w:tc>
          <w:tcPr>
            <w:tcW w:w="5719" w:type="dxa"/>
            <w:shd w:val="clear" w:color="auto" w:fill="FFFFFF"/>
          </w:tcPr>
          <w:p w14:paraId="6F57C094" w14:textId="0D447C43" w:rsidR="00783952" w:rsidRPr="00955BCB" w:rsidRDefault="00783952" w:rsidP="00783952">
            <w:pPr>
              <w:pStyle w:val="TableText"/>
              <w:jc w:val="both"/>
            </w:pPr>
            <w:r w:rsidRPr="00955BCB">
              <w:t xml:space="preserve">The party, which is not a CSD and that, is directly connected to the Settlement Infrastructure Platform. It could be a local custodian, a global custodian, a stock </w:t>
            </w:r>
            <w:proofErr w:type="gramStart"/>
            <w:r w:rsidRPr="00955BCB">
              <w:t>exchange ,</w:t>
            </w:r>
            <w:proofErr w:type="gramEnd"/>
            <w:r w:rsidRPr="00955BCB">
              <w:t xml:space="preserve"> a central counterparty, etc.</w:t>
            </w:r>
          </w:p>
        </w:tc>
      </w:tr>
      <w:tr w:rsidR="00243194" w:rsidRPr="00955BCB" w14:paraId="3A075978" w14:textId="77777777" w:rsidTr="00924824">
        <w:tc>
          <w:tcPr>
            <w:tcW w:w="2420" w:type="dxa"/>
            <w:shd w:val="clear" w:color="auto" w:fill="FFFFFF"/>
          </w:tcPr>
          <w:p w14:paraId="0E39532C" w14:textId="44585CBF" w:rsidR="00243194" w:rsidRPr="00955BCB" w:rsidRDefault="00243194" w:rsidP="00783952">
            <w:pPr>
              <w:pStyle w:val="TableText"/>
              <w:jc w:val="both"/>
            </w:pPr>
            <w:r w:rsidRPr="00955BCB">
              <w:t>National Central Bank (NCB)</w:t>
            </w:r>
          </w:p>
        </w:tc>
        <w:tc>
          <w:tcPr>
            <w:tcW w:w="5719" w:type="dxa"/>
            <w:shd w:val="clear" w:color="auto" w:fill="FFFFFF"/>
          </w:tcPr>
          <w:p w14:paraId="0601538E" w14:textId="77777777" w:rsidR="00243194" w:rsidRPr="00955BCB" w:rsidRDefault="00243194" w:rsidP="00783952">
            <w:pPr>
              <w:pStyle w:val="TableText"/>
              <w:jc w:val="both"/>
            </w:pPr>
            <w:r w:rsidRPr="00955BCB">
              <w:t>The principal monetary authority of a nation, a central bank performs several key functions, including issuing currency and regulating the s</w:t>
            </w:r>
            <w:r w:rsidR="00783952" w:rsidRPr="00955BCB">
              <w:t>upply of credit in the economy.</w:t>
            </w:r>
          </w:p>
          <w:p w14:paraId="48387C5A" w14:textId="3F151CEC" w:rsidR="00783952" w:rsidRPr="00955BCB" w:rsidRDefault="00783952" w:rsidP="00783952">
            <w:pPr>
              <w:pStyle w:val="TableText"/>
              <w:jc w:val="both"/>
            </w:pPr>
            <w:r w:rsidRPr="00955BCB">
              <w:rPr>
                <w:rFonts w:eastAsia="Times New Roman"/>
                <w:szCs w:val="24"/>
                <w:lang w:eastAsia="de-DE"/>
              </w:rPr>
              <w:t>The NCB role classification shall include all T2S system users of an NCB as a liquidity provider through T2S dedicated cash accounts.</w:t>
            </w:r>
          </w:p>
        </w:tc>
      </w:tr>
      <w:tr w:rsidR="00243194" w:rsidRPr="00955BCB" w14:paraId="698D4CF8" w14:textId="77777777" w:rsidTr="00924824">
        <w:tc>
          <w:tcPr>
            <w:tcW w:w="2420" w:type="dxa"/>
            <w:shd w:val="clear" w:color="auto" w:fill="FFFFFF"/>
          </w:tcPr>
          <w:p w14:paraId="39C9140F" w14:textId="3D3E5361" w:rsidR="00243194" w:rsidRPr="00955BCB" w:rsidRDefault="00783952" w:rsidP="00783952">
            <w:pPr>
              <w:pStyle w:val="TableText"/>
              <w:jc w:val="both"/>
            </w:pPr>
            <w:r w:rsidRPr="00955BCB">
              <w:t>Payment Bank</w:t>
            </w:r>
          </w:p>
        </w:tc>
        <w:tc>
          <w:tcPr>
            <w:tcW w:w="5719" w:type="dxa"/>
            <w:shd w:val="clear" w:color="auto" w:fill="FFFFFF"/>
          </w:tcPr>
          <w:p w14:paraId="72134D67" w14:textId="4C08957B" w:rsidR="00243194" w:rsidRPr="00955BCB" w:rsidRDefault="00783952" w:rsidP="00783952">
            <w:pPr>
              <w:pStyle w:val="TableText"/>
              <w:jc w:val="both"/>
            </w:pPr>
            <w:r w:rsidRPr="00955BCB">
              <w:rPr>
                <w:rFonts w:eastAsia="Times New Roman"/>
                <w:szCs w:val="24"/>
                <w:lang w:eastAsia="de-DE"/>
              </w:rPr>
              <w:t>The payment bank role includes all T2S system users of payment banks that require access to the T2S dedicated cash account balances and postings of the T2S dedicated cash accounts they provide for the purpose of securities settlement.</w:t>
            </w:r>
          </w:p>
        </w:tc>
      </w:tr>
      <w:tr w:rsidR="00243194" w:rsidRPr="00955BCB" w14:paraId="2E301BD2" w14:textId="77777777" w:rsidTr="00924824">
        <w:tc>
          <w:tcPr>
            <w:tcW w:w="2420" w:type="dxa"/>
            <w:shd w:val="clear" w:color="auto" w:fill="FFFFFF"/>
          </w:tcPr>
          <w:p w14:paraId="09859C7F" w14:textId="2CE1CEC3" w:rsidR="00243194" w:rsidRPr="00955BCB" w:rsidRDefault="00783952" w:rsidP="00783952">
            <w:pPr>
              <w:pStyle w:val="TableText"/>
              <w:jc w:val="both"/>
            </w:pPr>
            <w:r w:rsidRPr="00955BCB">
              <w:t>Central Counterparty</w:t>
            </w:r>
          </w:p>
        </w:tc>
        <w:tc>
          <w:tcPr>
            <w:tcW w:w="5719" w:type="dxa"/>
            <w:shd w:val="clear" w:color="auto" w:fill="FFFFFF"/>
          </w:tcPr>
          <w:p w14:paraId="65D16C2E" w14:textId="623C2D5D" w:rsidR="00243194" w:rsidRPr="00955BCB" w:rsidRDefault="00783952" w:rsidP="00783952">
            <w:pPr>
              <w:pStyle w:val="TableText"/>
              <w:jc w:val="both"/>
            </w:pPr>
            <w:r w:rsidRPr="00955BCB">
              <w:t xml:space="preserve">An infrastructure that is very often a component of a </w:t>
            </w:r>
            <w:proofErr w:type="gramStart"/>
            <w:r w:rsidRPr="00955BCB">
              <w:t>clearinghouse, and</w:t>
            </w:r>
            <w:proofErr w:type="gramEnd"/>
            <w:r w:rsidRPr="00955BCB">
              <w:t xml:space="preserve"> facilitates clearing and settlement for its members by standing between the buyer and the seller of a trade. It may net </w:t>
            </w:r>
            <w:proofErr w:type="gramStart"/>
            <w:r w:rsidRPr="00955BCB">
              <w:t>transactions, and</w:t>
            </w:r>
            <w:proofErr w:type="gramEnd"/>
            <w:r w:rsidRPr="00955BCB">
              <w:t xml:space="preserve"> substitutes itself as settlement counterparty to each position.</w:t>
            </w:r>
          </w:p>
        </w:tc>
      </w:tr>
      <w:tr w:rsidR="00243194" w:rsidRPr="00955BCB" w14:paraId="33CCCD9C" w14:textId="77777777" w:rsidTr="00B34A3F">
        <w:trPr>
          <w:trHeight w:val="1111"/>
        </w:trPr>
        <w:tc>
          <w:tcPr>
            <w:tcW w:w="2420" w:type="dxa"/>
            <w:shd w:val="clear" w:color="auto" w:fill="FFFFFF"/>
          </w:tcPr>
          <w:p w14:paraId="58F1176A" w14:textId="087E4269" w:rsidR="00243194" w:rsidRPr="00955BCB" w:rsidRDefault="00783952" w:rsidP="00783952">
            <w:pPr>
              <w:pStyle w:val="TableText"/>
              <w:jc w:val="both"/>
            </w:pPr>
            <w:r w:rsidRPr="00955BCB">
              <w:rPr>
                <w:szCs w:val="24"/>
              </w:rPr>
              <w:t>T2S Operator</w:t>
            </w:r>
          </w:p>
        </w:tc>
        <w:tc>
          <w:tcPr>
            <w:tcW w:w="5719" w:type="dxa"/>
            <w:shd w:val="clear" w:color="auto" w:fill="FFFFFF"/>
          </w:tcPr>
          <w:p w14:paraId="341C1134" w14:textId="12F4F9D4" w:rsidR="00243194" w:rsidRPr="00955BCB" w:rsidRDefault="00783952" w:rsidP="00783952">
            <w:pPr>
              <w:pStyle w:val="TableText"/>
              <w:jc w:val="both"/>
            </w:pPr>
            <w:r w:rsidRPr="00955BCB">
              <w:rPr>
                <w:rFonts w:eastAsia="Times New Roman"/>
                <w:szCs w:val="24"/>
                <w:lang w:eastAsia="de-DE"/>
              </w:rPr>
              <w:t>The T2S operator is the top level of the hierarchical role and access rights model. The T2S operator role classification includes all T2S system users of the entity, which will be responsible for the day-to-day operation and management of T2S. The T2S actors managed by this entity shall be CSDs and NCBs participating in T2S. At the highest level, the T2S operator shall have access to all data and functionality in the subordinate level.</w:t>
            </w:r>
          </w:p>
        </w:tc>
      </w:tr>
    </w:tbl>
    <w:p w14:paraId="47002317" w14:textId="67F6DA08" w:rsidR="00FF3CEA" w:rsidRPr="00955BCB" w:rsidRDefault="008447BA" w:rsidP="00B34A3F">
      <w:pPr>
        <w:pStyle w:val="Heading2"/>
      </w:pPr>
      <w:bookmarkStart w:id="31" w:name="_Toc162470369"/>
      <w:bookmarkStart w:id="32" w:name="_Toc189843143"/>
      <w:proofErr w:type="spellStart"/>
      <w:r w:rsidRPr="00955BCB">
        <w:lastRenderedPageBreak/>
        <w:t>Business</w:t>
      </w:r>
      <w:r w:rsidR="00FF3CEA" w:rsidRPr="00955BCB">
        <w:t>Roles</w:t>
      </w:r>
      <w:proofErr w:type="spellEnd"/>
      <w:r w:rsidR="00F45CD3" w:rsidRPr="00955BCB">
        <w:t xml:space="preserve"> and</w:t>
      </w:r>
      <w:r w:rsidR="00FF3CEA" w:rsidRPr="00955BCB">
        <w:t xml:space="preserve"> Participants Table</w:t>
      </w:r>
      <w:bookmarkEnd w:id="31"/>
      <w:bookmarkEnd w:id="32"/>
    </w:p>
    <w:p w14:paraId="127F8723" w14:textId="77777777" w:rsidR="00B34A3F" w:rsidRPr="00955BCB" w:rsidRDefault="00B34A3F" w:rsidP="00B34A3F"/>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2690"/>
        <w:gridCol w:w="2742"/>
      </w:tblGrid>
      <w:tr w:rsidR="00243194" w:rsidRPr="00955BCB" w14:paraId="22571E27" w14:textId="77777777" w:rsidTr="00B34A3F">
        <w:trPr>
          <w:cantSplit/>
          <w:tblHeader/>
        </w:trPr>
        <w:tc>
          <w:tcPr>
            <w:tcW w:w="2707"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B4F02AB" w14:textId="77777777" w:rsidR="00243194" w:rsidRPr="00955BCB" w:rsidRDefault="00243194" w:rsidP="00243194">
            <w:pPr>
              <w:pStyle w:val="TableHeading"/>
            </w:pPr>
            <w:proofErr w:type="spellStart"/>
            <w:r w:rsidRPr="00955BCB">
              <w:t>BusinessRole</w:t>
            </w:r>
            <w:proofErr w:type="spellEnd"/>
          </w:p>
        </w:tc>
        <w:tc>
          <w:tcPr>
            <w:tcW w:w="269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49B13F9" w14:textId="15922D38" w:rsidR="00243194" w:rsidRPr="00955BCB" w:rsidRDefault="00243194" w:rsidP="00243194">
            <w:pPr>
              <w:pStyle w:val="TableHeading"/>
            </w:pPr>
            <w:r w:rsidRPr="00955BCB">
              <w:t>Instructing Party</w:t>
            </w:r>
          </w:p>
        </w:tc>
        <w:tc>
          <w:tcPr>
            <w:tcW w:w="274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53F8ED3" w14:textId="057C8914" w:rsidR="00243194" w:rsidRPr="00955BCB" w:rsidRDefault="00243194" w:rsidP="00243194">
            <w:pPr>
              <w:pStyle w:val="TableHeading"/>
            </w:pPr>
            <w:r w:rsidRPr="00955BCB">
              <w:t>Executing/Servicing Party</w:t>
            </w:r>
          </w:p>
        </w:tc>
      </w:tr>
      <w:tr w:rsidR="00243194" w:rsidRPr="00955BCB" w14:paraId="784BC0AF" w14:textId="77777777" w:rsidTr="00B34A3F">
        <w:tc>
          <w:tcPr>
            <w:tcW w:w="2707" w:type="dxa"/>
            <w:shd w:val="clear" w:color="auto" w:fill="FFFFFF"/>
          </w:tcPr>
          <w:p w14:paraId="032C8E6C" w14:textId="592B1E7E" w:rsidR="00243194" w:rsidRPr="00955BCB" w:rsidRDefault="00D33736" w:rsidP="00D33736">
            <w:pPr>
              <w:pStyle w:val="TableText"/>
              <w:jc w:val="both"/>
            </w:pPr>
            <w:r w:rsidRPr="00955BCB">
              <w:t>Settlement Infrastructure</w:t>
            </w:r>
          </w:p>
        </w:tc>
        <w:tc>
          <w:tcPr>
            <w:tcW w:w="2690" w:type="dxa"/>
            <w:shd w:val="clear" w:color="auto" w:fill="FFFFFF"/>
            <w:vAlign w:val="center"/>
          </w:tcPr>
          <w:p w14:paraId="5F6066F3" w14:textId="5338296E" w:rsidR="00243194" w:rsidRPr="00955BCB" w:rsidRDefault="00243194" w:rsidP="00243194">
            <w:pPr>
              <w:pStyle w:val="TableTextCentre"/>
            </w:pPr>
          </w:p>
        </w:tc>
        <w:tc>
          <w:tcPr>
            <w:tcW w:w="2742" w:type="dxa"/>
            <w:shd w:val="clear" w:color="auto" w:fill="FFFFFF"/>
            <w:vAlign w:val="center"/>
          </w:tcPr>
          <w:p w14:paraId="105A6E72" w14:textId="0D1D38A3" w:rsidR="00243194" w:rsidRPr="00955BCB" w:rsidRDefault="00D33736" w:rsidP="00243194">
            <w:pPr>
              <w:pStyle w:val="TableTextCentre"/>
            </w:pPr>
            <w:r w:rsidRPr="00955BCB">
              <w:t>X</w:t>
            </w:r>
          </w:p>
        </w:tc>
      </w:tr>
      <w:tr w:rsidR="00243194" w:rsidRPr="00955BCB" w14:paraId="7A19E79F" w14:textId="77777777" w:rsidTr="00B34A3F">
        <w:tc>
          <w:tcPr>
            <w:tcW w:w="2707" w:type="dxa"/>
            <w:shd w:val="clear" w:color="auto" w:fill="FFFFFF"/>
          </w:tcPr>
          <w:p w14:paraId="0D2BFF66" w14:textId="5DB455D3" w:rsidR="00243194" w:rsidRPr="00955BCB" w:rsidRDefault="00D33736" w:rsidP="00D33736">
            <w:pPr>
              <w:pStyle w:val="TableText"/>
              <w:jc w:val="both"/>
            </w:pPr>
            <w:r w:rsidRPr="00955BCB">
              <w:t>Central Securities Depositories (CSD)</w:t>
            </w:r>
          </w:p>
        </w:tc>
        <w:tc>
          <w:tcPr>
            <w:tcW w:w="2690" w:type="dxa"/>
            <w:shd w:val="clear" w:color="auto" w:fill="FFFFFF"/>
            <w:vAlign w:val="center"/>
          </w:tcPr>
          <w:p w14:paraId="6BF1AF6A" w14:textId="75909D84" w:rsidR="00243194" w:rsidRPr="00955BCB" w:rsidRDefault="00D33736" w:rsidP="00243194">
            <w:pPr>
              <w:pStyle w:val="TableTextCentre"/>
            </w:pPr>
            <w:r w:rsidRPr="00955BCB">
              <w:t>X</w:t>
            </w:r>
          </w:p>
        </w:tc>
        <w:tc>
          <w:tcPr>
            <w:tcW w:w="2742" w:type="dxa"/>
            <w:shd w:val="clear" w:color="auto" w:fill="FFFFFF"/>
            <w:vAlign w:val="center"/>
          </w:tcPr>
          <w:p w14:paraId="31E35AAA" w14:textId="169A6547" w:rsidR="00243194" w:rsidRPr="00955BCB" w:rsidRDefault="00243194" w:rsidP="00243194">
            <w:pPr>
              <w:pStyle w:val="TableTextCentre"/>
            </w:pPr>
          </w:p>
        </w:tc>
      </w:tr>
      <w:tr w:rsidR="00243194" w:rsidRPr="00955BCB" w14:paraId="20AFBFCB" w14:textId="77777777" w:rsidTr="00B34A3F">
        <w:tc>
          <w:tcPr>
            <w:tcW w:w="2707" w:type="dxa"/>
            <w:shd w:val="clear" w:color="auto" w:fill="FFFFFF"/>
          </w:tcPr>
          <w:p w14:paraId="4ED7C3FC" w14:textId="2DC79264" w:rsidR="00243194" w:rsidRPr="00955BCB" w:rsidRDefault="00D33736" w:rsidP="00D33736">
            <w:pPr>
              <w:pStyle w:val="TableText"/>
              <w:jc w:val="both"/>
            </w:pPr>
            <w:r w:rsidRPr="00955BCB">
              <w:t>Direct Connected Participant (DCP)</w:t>
            </w:r>
          </w:p>
        </w:tc>
        <w:tc>
          <w:tcPr>
            <w:tcW w:w="2690" w:type="dxa"/>
            <w:shd w:val="clear" w:color="auto" w:fill="FFFFFF"/>
            <w:vAlign w:val="center"/>
          </w:tcPr>
          <w:p w14:paraId="468672E3" w14:textId="4ED6CE90" w:rsidR="00243194" w:rsidRPr="00955BCB" w:rsidRDefault="00D33736" w:rsidP="00243194">
            <w:pPr>
              <w:pStyle w:val="TableTextCentre"/>
            </w:pPr>
            <w:r w:rsidRPr="00955BCB">
              <w:t>X</w:t>
            </w:r>
          </w:p>
        </w:tc>
        <w:tc>
          <w:tcPr>
            <w:tcW w:w="2742" w:type="dxa"/>
            <w:shd w:val="clear" w:color="auto" w:fill="FFFFFF"/>
            <w:vAlign w:val="center"/>
          </w:tcPr>
          <w:p w14:paraId="2EF24E39" w14:textId="170259A4" w:rsidR="00243194" w:rsidRPr="00955BCB" w:rsidRDefault="00243194" w:rsidP="00243194">
            <w:pPr>
              <w:pStyle w:val="TableTextCentre"/>
            </w:pPr>
          </w:p>
        </w:tc>
      </w:tr>
      <w:tr w:rsidR="00243194" w:rsidRPr="00955BCB" w14:paraId="0B54D2D4" w14:textId="77777777" w:rsidTr="00B34A3F">
        <w:tc>
          <w:tcPr>
            <w:tcW w:w="2707" w:type="dxa"/>
            <w:shd w:val="clear" w:color="auto" w:fill="FFFFFF"/>
          </w:tcPr>
          <w:p w14:paraId="115D957B" w14:textId="66355147" w:rsidR="00243194" w:rsidRPr="00955BCB" w:rsidRDefault="00D33736" w:rsidP="00D33736">
            <w:pPr>
              <w:pStyle w:val="TableText"/>
              <w:jc w:val="both"/>
            </w:pPr>
            <w:r w:rsidRPr="00955BCB">
              <w:t>National Central Bank (NCB)</w:t>
            </w:r>
          </w:p>
        </w:tc>
        <w:tc>
          <w:tcPr>
            <w:tcW w:w="2690" w:type="dxa"/>
            <w:shd w:val="clear" w:color="auto" w:fill="FFFFFF"/>
            <w:vAlign w:val="center"/>
          </w:tcPr>
          <w:p w14:paraId="4E3C5524" w14:textId="5B38F495" w:rsidR="00243194" w:rsidRPr="00955BCB" w:rsidRDefault="00D33736" w:rsidP="00243194">
            <w:pPr>
              <w:pStyle w:val="TableTextCentre"/>
            </w:pPr>
            <w:r w:rsidRPr="00955BCB">
              <w:t>X</w:t>
            </w:r>
          </w:p>
        </w:tc>
        <w:tc>
          <w:tcPr>
            <w:tcW w:w="2742" w:type="dxa"/>
            <w:shd w:val="clear" w:color="auto" w:fill="FFFFFF"/>
            <w:vAlign w:val="center"/>
          </w:tcPr>
          <w:p w14:paraId="7B9B2E86" w14:textId="33E1748F" w:rsidR="00243194" w:rsidRPr="00955BCB" w:rsidRDefault="00243194" w:rsidP="00243194">
            <w:pPr>
              <w:pStyle w:val="TableTextCentre"/>
            </w:pPr>
          </w:p>
        </w:tc>
      </w:tr>
      <w:tr w:rsidR="00D33736" w:rsidRPr="00955BCB" w14:paraId="108D1949" w14:textId="77777777" w:rsidTr="00B34A3F">
        <w:tc>
          <w:tcPr>
            <w:tcW w:w="2707" w:type="dxa"/>
            <w:shd w:val="clear" w:color="auto" w:fill="FFFFFF"/>
          </w:tcPr>
          <w:p w14:paraId="4610B0AD" w14:textId="4AD2DDCF" w:rsidR="00D33736" w:rsidRPr="00955BCB" w:rsidRDefault="00D33736" w:rsidP="00D33736">
            <w:pPr>
              <w:pStyle w:val="TableText"/>
              <w:jc w:val="both"/>
            </w:pPr>
            <w:r w:rsidRPr="00955BCB">
              <w:t>Payment Bank</w:t>
            </w:r>
          </w:p>
        </w:tc>
        <w:tc>
          <w:tcPr>
            <w:tcW w:w="2690" w:type="dxa"/>
            <w:shd w:val="clear" w:color="auto" w:fill="FFFFFF"/>
            <w:vAlign w:val="center"/>
          </w:tcPr>
          <w:p w14:paraId="0956B68A" w14:textId="69C8BC8C" w:rsidR="00D33736" w:rsidRPr="00955BCB" w:rsidRDefault="00D33736" w:rsidP="00243194">
            <w:pPr>
              <w:pStyle w:val="TableTextCentre"/>
            </w:pPr>
            <w:r w:rsidRPr="00955BCB">
              <w:t>X</w:t>
            </w:r>
          </w:p>
        </w:tc>
        <w:tc>
          <w:tcPr>
            <w:tcW w:w="2742" w:type="dxa"/>
            <w:shd w:val="clear" w:color="auto" w:fill="FFFFFF"/>
            <w:vAlign w:val="center"/>
          </w:tcPr>
          <w:p w14:paraId="5EA58FDE" w14:textId="77777777" w:rsidR="00D33736" w:rsidRPr="00955BCB" w:rsidRDefault="00D33736" w:rsidP="00243194">
            <w:pPr>
              <w:pStyle w:val="TableTextCentre"/>
            </w:pPr>
          </w:p>
        </w:tc>
      </w:tr>
      <w:tr w:rsidR="00D33736" w:rsidRPr="00955BCB" w14:paraId="406F1465" w14:textId="77777777" w:rsidTr="00B34A3F">
        <w:tc>
          <w:tcPr>
            <w:tcW w:w="2707" w:type="dxa"/>
            <w:shd w:val="clear" w:color="auto" w:fill="FFFFFF"/>
          </w:tcPr>
          <w:p w14:paraId="44E2D28B" w14:textId="627F8706" w:rsidR="00D33736" w:rsidRPr="00955BCB" w:rsidRDefault="00D33736" w:rsidP="00D33736">
            <w:pPr>
              <w:pStyle w:val="TableText"/>
              <w:jc w:val="both"/>
            </w:pPr>
            <w:r w:rsidRPr="00955BCB">
              <w:t>Central Counterparty</w:t>
            </w:r>
          </w:p>
        </w:tc>
        <w:tc>
          <w:tcPr>
            <w:tcW w:w="2690" w:type="dxa"/>
            <w:shd w:val="clear" w:color="auto" w:fill="FFFFFF"/>
            <w:vAlign w:val="center"/>
          </w:tcPr>
          <w:p w14:paraId="4CB3EEBE" w14:textId="38B681CC" w:rsidR="00D33736" w:rsidRPr="00955BCB" w:rsidRDefault="00D33736" w:rsidP="00243194">
            <w:pPr>
              <w:pStyle w:val="TableTextCentre"/>
            </w:pPr>
            <w:r w:rsidRPr="00955BCB">
              <w:t>X</w:t>
            </w:r>
          </w:p>
        </w:tc>
        <w:tc>
          <w:tcPr>
            <w:tcW w:w="2742" w:type="dxa"/>
            <w:shd w:val="clear" w:color="auto" w:fill="FFFFFF"/>
            <w:vAlign w:val="center"/>
          </w:tcPr>
          <w:p w14:paraId="2DDADD78" w14:textId="77777777" w:rsidR="00D33736" w:rsidRPr="00955BCB" w:rsidRDefault="00D33736" w:rsidP="00243194">
            <w:pPr>
              <w:pStyle w:val="TableTextCentre"/>
            </w:pPr>
          </w:p>
        </w:tc>
      </w:tr>
      <w:tr w:rsidR="00243194" w:rsidRPr="00955BCB" w14:paraId="7855D6D2" w14:textId="77777777" w:rsidTr="00B34A3F">
        <w:tc>
          <w:tcPr>
            <w:tcW w:w="2707" w:type="dxa"/>
            <w:shd w:val="clear" w:color="auto" w:fill="FFFFFF"/>
          </w:tcPr>
          <w:p w14:paraId="19B8E6AF" w14:textId="0004AA40" w:rsidR="00243194" w:rsidRPr="00955BCB" w:rsidRDefault="00D33736" w:rsidP="00D33736">
            <w:pPr>
              <w:pStyle w:val="TableText"/>
              <w:jc w:val="both"/>
            </w:pPr>
            <w:r w:rsidRPr="00955BCB">
              <w:rPr>
                <w:szCs w:val="24"/>
              </w:rPr>
              <w:t>T2S Operator</w:t>
            </w:r>
          </w:p>
        </w:tc>
        <w:tc>
          <w:tcPr>
            <w:tcW w:w="2690" w:type="dxa"/>
            <w:shd w:val="clear" w:color="auto" w:fill="FFFFFF"/>
            <w:vAlign w:val="center"/>
          </w:tcPr>
          <w:p w14:paraId="65768790" w14:textId="53F8E802" w:rsidR="00243194" w:rsidRPr="00955BCB" w:rsidRDefault="00D33736" w:rsidP="00243194">
            <w:pPr>
              <w:pStyle w:val="TableTextCentre"/>
            </w:pPr>
            <w:r w:rsidRPr="00955BCB">
              <w:t>X</w:t>
            </w:r>
          </w:p>
        </w:tc>
        <w:tc>
          <w:tcPr>
            <w:tcW w:w="2742" w:type="dxa"/>
            <w:shd w:val="clear" w:color="auto" w:fill="FFFFFF"/>
            <w:vAlign w:val="center"/>
          </w:tcPr>
          <w:p w14:paraId="0F3B7DCD" w14:textId="48BF8B52" w:rsidR="00243194" w:rsidRPr="00955BCB" w:rsidRDefault="00243194" w:rsidP="00243194">
            <w:pPr>
              <w:pStyle w:val="TableTextCentre"/>
            </w:pPr>
          </w:p>
        </w:tc>
      </w:tr>
    </w:tbl>
    <w:p w14:paraId="02FF7358" w14:textId="77777777" w:rsidR="00205A32" w:rsidRPr="00955BCB" w:rsidRDefault="00205A32" w:rsidP="00B34A3F">
      <w:pPr>
        <w:pStyle w:val="Heading1"/>
      </w:pPr>
      <w:bookmarkStart w:id="33" w:name="_Toc153801834"/>
      <w:bookmarkStart w:id="34" w:name="_Toc162470370"/>
      <w:bookmarkStart w:id="35" w:name="_Toc189843144"/>
      <w:proofErr w:type="spellStart"/>
      <w:r w:rsidRPr="00955BCB">
        <w:lastRenderedPageBreak/>
        <w:t>BusinessProcess</w:t>
      </w:r>
      <w:proofErr w:type="spellEnd"/>
      <w:r w:rsidRPr="00955BCB">
        <w:t xml:space="preserve"> Description</w:t>
      </w:r>
      <w:bookmarkEnd w:id="33"/>
      <w:bookmarkEnd w:id="34"/>
      <w:bookmarkEnd w:id="35"/>
    </w:p>
    <w:p w14:paraId="723DB285" w14:textId="50CD0186" w:rsidR="00A86E3C" w:rsidRPr="00955BCB" w:rsidRDefault="00A86E3C" w:rsidP="00A86E3C">
      <w:pPr>
        <w:jc w:val="both"/>
        <w:rPr>
          <w:noProof/>
          <w:lang w:eastAsia="de-DE"/>
        </w:rPr>
      </w:pPr>
      <w:r w:rsidRPr="00955BCB">
        <w:rPr>
          <w:noProof/>
          <w:lang w:eastAsia="de-DE"/>
        </w:rPr>
        <w:t>The subsequent diagram shows the high level business processes covered by the T2S project concerning Limit Utilisation. However the Limit Utilisation Journaling Query and Limit Utilisation Journaling Report only covers the reporting processes in green. The other processes are included for completeness.</w:t>
      </w:r>
    </w:p>
    <w:p w14:paraId="63C0606C" w14:textId="77777777" w:rsidR="00A86E3C" w:rsidRPr="00955BCB" w:rsidRDefault="00A86E3C" w:rsidP="00A86E3C">
      <w:pPr>
        <w:jc w:val="both"/>
        <w:rPr>
          <w:noProof/>
          <w:lang w:eastAsia="de-DE"/>
        </w:rPr>
      </w:pPr>
    </w:p>
    <w:p w14:paraId="0AEC7E7D" w14:textId="40B4B742" w:rsidR="00A86E3C" w:rsidRPr="00955BCB" w:rsidRDefault="00A86E3C" w:rsidP="00A86E3C">
      <w:pPr>
        <w:rPr>
          <w:rStyle w:val="Bold"/>
          <w:b w:val="0"/>
        </w:rPr>
      </w:pPr>
      <w:r w:rsidRPr="00955BCB">
        <w:rPr>
          <w:noProof/>
          <w:lang w:eastAsia="en-GB"/>
        </w:rPr>
        <w:drawing>
          <wp:inline distT="0" distB="0" distL="0" distR="0" wp14:anchorId="6FE734C4" wp14:editId="41FEC680">
            <wp:extent cx="5886450" cy="2505075"/>
            <wp:effectExtent l="19050" t="19050" r="19050" b="285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886450" cy="2505075"/>
                    </a:xfrm>
                    <a:prstGeom prst="rect">
                      <a:avLst/>
                    </a:prstGeom>
                    <a:noFill/>
                    <a:ln w="9525">
                      <a:solidFill>
                        <a:schemeClr val="tx1"/>
                      </a:solidFill>
                    </a:ln>
                  </pic:spPr>
                </pic:pic>
              </a:graphicData>
            </a:graphic>
          </wp:inline>
        </w:drawing>
      </w:r>
    </w:p>
    <w:p w14:paraId="6C421893" w14:textId="5B1958AA" w:rsidR="00500D1F" w:rsidRPr="00955BCB" w:rsidRDefault="00500D1F" w:rsidP="00500D1F">
      <w:pPr>
        <w:pStyle w:val="Graphic"/>
        <w:ind w:left="4320"/>
        <w:rPr>
          <w:rStyle w:val="Bold"/>
        </w:rPr>
      </w:pPr>
    </w:p>
    <w:p w14:paraId="54402B4D" w14:textId="6D7FEF3D" w:rsidR="00500D1F" w:rsidRPr="00955BCB" w:rsidRDefault="00500D1F" w:rsidP="00A86E3C">
      <w:pPr>
        <w:pStyle w:val="Graphic"/>
        <w:jc w:val="left"/>
        <w:rPr>
          <w:rStyle w:val="Bold"/>
        </w:rPr>
      </w:pPr>
    </w:p>
    <w:p w14:paraId="6009F351" w14:textId="79381CCD" w:rsidR="00A86E3C" w:rsidRPr="00955BCB" w:rsidRDefault="00A86E3C" w:rsidP="00A86E3C"/>
    <w:p w14:paraId="78B5D1F1" w14:textId="0C0B590A" w:rsidR="00A86E3C" w:rsidRPr="00955BCB" w:rsidRDefault="00A86E3C" w:rsidP="00A86E3C"/>
    <w:p w14:paraId="2A6392E6" w14:textId="24123DFE" w:rsidR="00A86E3C" w:rsidRPr="00955BCB" w:rsidRDefault="00A86E3C" w:rsidP="00A86E3C"/>
    <w:p w14:paraId="6AE10F5D" w14:textId="56558059" w:rsidR="00A86E3C" w:rsidRPr="00955BCB" w:rsidRDefault="00A86E3C" w:rsidP="00A86E3C"/>
    <w:p w14:paraId="2929B797" w14:textId="608176F1" w:rsidR="00A86E3C" w:rsidRPr="00955BCB" w:rsidRDefault="00A86E3C" w:rsidP="00A86E3C"/>
    <w:p w14:paraId="61BCF5C2" w14:textId="2DF316B7" w:rsidR="00A86E3C" w:rsidRPr="00955BCB" w:rsidRDefault="00A86E3C" w:rsidP="00A86E3C"/>
    <w:p w14:paraId="61BB48D0" w14:textId="642A9B79" w:rsidR="00A86E3C" w:rsidRPr="00955BCB" w:rsidRDefault="00A86E3C" w:rsidP="00A86E3C"/>
    <w:p w14:paraId="519B4FF7" w14:textId="35BDA08B" w:rsidR="00A86E3C" w:rsidRPr="00955BCB" w:rsidRDefault="00A86E3C" w:rsidP="00A86E3C"/>
    <w:p w14:paraId="46C4B4A3" w14:textId="037A393F" w:rsidR="00A86E3C" w:rsidRPr="00955BCB" w:rsidRDefault="00A86E3C" w:rsidP="00A86E3C"/>
    <w:p w14:paraId="02F2D758" w14:textId="7F0DAE2F" w:rsidR="00A86E3C" w:rsidRPr="00955BCB" w:rsidRDefault="00A86E3C" w:rsidP="00A86E3C"/>
    <w:p w14:paraId="4AE0348A" w14:textId="46F93399" w:rsidR="00A86E3C" w:rsidRPr="00955BCB" w:rsidRDefault="00A86E3C" w:rsidP="00A86E3C"/>
    <w:p w14:paraId="613D4F8B" w14:textId="7322C898" w:rsidR="00A86E3C" w:rsidRPr="00955BCB" w:rsidRDefault="00A86E3C" w:rsidP="00A86E3C"/>
    <w:p w14:paraId="05ABCCF2" w14:textId="0B97AF8B" w:rsidR="000F22DF" w:rsidRPr="00955BCB" w:rsidRDefault="000F22DF" w:rsidP="00A86E3C">
      <w:pPr>
        <w:jc w:val="both"/>
      </w:pPr>
    </w:p>
    <w:p w14:paraId="5536266F" w14:textId="77777777" w:rsidR="003E32BF" w:rsidRPr="00955BCB" w:rsidRDefault="003E32BF" w:rsidP="00A86E3C">
      <w:pPr>
        <w:jc w:val="both"/>
      </w:pPr>
    </w:p>
    <w:p w14:paraId="0E73F454" w14:textId="77777777" w:rsidR="009D648D" w:rsidRPr="00955BCB" w:rsidRDefault="009D648D" w:rsidP="00A86E3C">
      <w:pPr>
        <w:jc w:val="both"/>
      </w:pPr>
    </w:p>
    <w:p w14:paraId="0134DCFA" w14:textId="526244C3" w:rsidR="00A86E3C" w:rsidRPr="00955BCB" w:rsidRDefault="00A86E3C" w:rsidP="00A86E3C">
      <w:pPr>
        <w:jc w:val="both"/>
      </w:pPr>
      <w:r w:rsidRPr="00955BCB">
        <w:lastRenderedPageBreak/>
        <w:t xml:space="preserve">The aim of the </w:t>
      </w:r>
      <w:r w:rsidR="00071250" w:rsidRPr="00955BCB">
        <w:t xml:space="preserve">diagram </w:t>
      </w:r>
      <w:r w:rsidRPr="00955BCB">
        <w:t>below is to d</w:t>
      </w:r>
      <w:r w:rsidR="00613C27" w:rsidRPr="00955BCB">
        <w:t xml:space="preserve">escribe the high-level scope of </w:t>
      </w:r>
      <w:r w:rsidRPr="00955BCB">
        <w:t>“Limit Utilisation Journal Query Report</w:t>
      </w:r>
      <w:proofErr w:type="gramStart"/>
      <w:r w:rsidRPr="00955BCB">
        <w:t>”</w:t>
      </w:r>
      <w:proofErr w:type="gramEnd"/>
      <w:r w:rsidRPr="00955BCB">
        <w:t xml:space="preserve"> and the main processes are highlighted within the green boxes.</w:t>
      </w:r>
    </w:p>
    <w:p w14:paraId="4718D3E9" w14:textId="77777777" w:rsidR="00CF716A" w:rsidRPr="00955BCB" w:rsidRDefault="00CF716A" w:rsidP="00A86E3C">
      <w:pPr>
        <w:jc w:val="both"/>
      </w:pPr>
    </w:p>
    <w:p w14:paraId="70F6F2EE" w14:textId="6A85D15F" w:rsidR="00A86E3C" w:rsidRPr="00955BCB" w:rsidRDefault="00A86E3C" w:rsidP="00A86E3C">
      <w:r w:rsidRPr="00955BCB">
        <w:rPr>
          <w:noProof/>
          <w:lang w:eastAsia="en-GB"/>
        </w:rPr>
        <w:drawing>
          <wp:inline distT="0" distB="0" distL="0" distR="0" wp14:anchorId="78697831" wp14:editId="04C48D91">
            <wp:extent cx="5852160" cy="7185804"/>
            <wp:effectExtent l="0" t="0" r="0" b="0"/>
            <wp:docPr id="13" name="Image 13" descr="Business_Process_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usiness_Process_Description"/>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853141" cy="7187009"/>
                    </a:xfrm>
                    <a:prstGeom prst="rect">
                      <a:avLst/>
                    </a:prstGeom>
                    <a:noFill/>
                    <a:ln>
                      <a:noFill/>
                    </a:ln>
                  </pic:spPr>
                </pic:pic>
              </a:graphicData>
            </a:graphic>
          </wp:inline>
        </w:drawing>
      </w:r>
    </w:p>
    <w:p w14:paraId="66DA4A84" w14:textId="6D8B3A1B" w:rsidR="00500D1F" w:rsidRPr="00955BCB" w:rsidRDefault="00E21B12" w:rsidP="009D648D">
      <w:pPr>
        <w:pStyle w:val="BlockLabelBeforeTable"/>
        <w:numPr>
          <w:ilvl w:val="0"/>
          <w:numId w:val="40"/>
        </w:numPr>
      </w:pPr>
      <w:r w:rsidRPr="00955BCB">
        <w:lastRenderedPageBreak/>
        <w:t>Query Report Process</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500D1F" w:rsidRPr="00955BCB" w14:paraId="00C523E2" w14:textId="77777777" w:rsidTr="00D811BE">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F699480" w14:textId="1EB7079B" w:rsidR="00500D1F" w:rsidRPr="00955BCB" w:rsidRDefault="00500D1F" w:rsidP="00D811BE">
            <w:pPr>
              <w:pStyle w:val="TableHeading"/>
            </w:pPr>
            <w:r w:rsidRPr="00955BCB">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072D793" w14:textId="77777777" w:rsidR="00500D1F" w:rsidRPr="00955BCB" w:rsidRDefault="00500D1F" w:rsidP="00D811BE">
            <w:pPr>
              <w:pStyle w:val="TableHeading"/>
            </w:pPr>
            <w:r w:rsidRPr="00955BCB">
              <w:t>Description</w:t>
            </w:r>
          </w:p>
        </w:tc>
      </w:tr>
      <w:tr w:rsidR="00500D1F" w:rsidRPr="00955BCB" w14:paraId="5EE25F93" w14:textId="77777777" w:rsidTr="00101801">
        <w:trPr>
          <w:trHeight w:val="766"/>
        </w:trPr>
        <w:tc>
          <w:tcPr>
            <w:tcW w:w="1476" w:type="dxa"/>
            <w:shd w:val="clear" w:color="auto" w:fill="FFFFFF"/>
          </w:tcPr>
          <w:p w14:paraId="25FE43C9" w14:textId="768011CD" w:rsidR="00500D1F" w:rsidRPr="00955BCB" w:rsidRDefault="00500D1F" w:rsidP="000A3712">
            <w:pPr>
              <w:pStyle w:val="TableText"/>
              <w:jc w:val="both"/>
            </w:pPr>
            <w:r w:rsidRPr="00955BCB">
              <w:t>Definition</w:t>
            </w:r>
          </w:p>
        </w:tc>
        <w:tc>
          <w:tcPr>
            <w:tcW w:w="6888" w:type="dxa"/>
            <w:shd w:val="clear" w:color="auto" w:fill="FFFFFF"/>
          </w:tcPr>
          <w:p w14:paraId="267B2FB8" w14:textId="60FFB8C0" w:rsidR="00500D1F" w:rsidRPr="00955BCB" w:rsidRDefault="00E21B12" w:rsidP="00071250">
            <w:pPr>
              <w:pStyle w:val="TableText"/>
              <w:jc w:val="both"/>
            </w:pPr>
            <w:r w:rsidRPr="00955BCB">
              <w:t>The instructing party requests a journaling of limit utilisation with selected criteria, from the executing party who r</w:t>
            </w:r>
            <w:r w:rsidR="00071250" w:rsidRPr="00955BCB">
              <w:t>eplies</w:t>
            </w:r>
            <w:r w:rsidRPr="00955BCB">
              <w:t xml:space="preserve"> with the limit activity within the settlement domain corresponding to the query criteria.</w:t>
            </w:r>
            <w:r w:rsidR="00500D1F" w:rsidRPr="00955BCB">
              <w:t xml:space="preserve"> </w:t>
            </w:r>
          </w:p>
        </w:tc>
      </w:tr>
      <w:tr w:rsidR="00500D1F" w:rsidRPr="00955BCB" w14:paraId="1EA24303" w14:textId="77777777" w:rsidTr="00D811BE">
        <w:tc>
          <w:tcPr>
            <w:tcW w:w="1476" w:type="dxa"/>
            <w:shd w:val="clear" w:color="auto" w:fill="FFFFFF"/>
          </w:tcPr>
          <w:p w14:paraId="2D7975AA" w14:textId="006FCBA6" w:rsidR="00500D1F" w:rsidRPr="00955BCB" w:rsidRDefault="00500D1F" w:rsidP="000A3712">
            <w:pPr>
              <w:pStyle w:val="TableText"/>
              <w:jc w:val="both"/>
            </w:pPr>
            <w:r w:rsidRPr="00955BCB">
              <w:t>Trigger</w:t>
            </w:r>
          </w:p>
        </w:tc>
        <w:tc>
          <w:tcPr>
            <w:tcW w:w="6888" w:type="dxa"/>
            <w:shd w:val="clear" w:color="auto" w:fill="FFFFFF"/>
          </w:tcPr>
          <w:p w14:paraId="5059C332" w14:textId="7685638B" w:rsidR="00500D1F" w:rsidRPr="00955BCB" w:rsidRDefault="007B68DA" w:rsidP="000A3712">
            <w:pPr>
              <w:pStyle w:val="TableText"/>
              <w:jc w:val="both"/>
            </w:pPr>
            <w:r w:rsidRPr="00955BCB">
              <w:t xml:space="preserve">The process is triggered either by the system through a scheduled event at </w:t>
            </w:r>
            <w:r w:rsidR="00D52DFB" w:rsidRPr="00955BCB">
              <w:t xml:space="preserve">the </w:t>
            </w:r>
            <w:r w:rsidRPr="00955BCB">
              <w:t>end of day or the sending of a query request by the Instructing Party.</w:t>
            </w:r>
          </w:p>
        </w:tc>
      </w:tr>
      <w:tr w:rsidR="00500D1F" w:rsidRPr="00955BCB" w14:paraId="5E7B94C2" w14:textId="77777777" w:rsidTr="00D811BE">
        <w:tc>
          <w:tcPr>
            <w:tcW w:w="1476" w:type="dxa"/>
            <w:shd w:val="clear" w:color="auto" w:fill="FFFFFF"/>
          </w:tcPr>
          <w:p w14:paraId="51F18881" w14:textId="77777777" w:rsidR="00500D1F" w:rsidRPr="00955BCB" w:rsidRDefault="00500D1F" w:rsidP="000A3712">
            <w:pPr>
              <w:pStyle w:val="TableText"/>
              <w:jc w:val="both"/>
            </w:pPr>
            <w:r w:rsidRPr="00955BCB">
              <w:t>Pre-conditions</w:t>
            </w:r>
          </w:p>
        </w:tc>
        <w:tc>
          <w:tcPr>
            <w:tcW w:w="6888" w:type="dxa"/>
            <w:shd w:val="clear" w:color="auto" w:fill="FFFFFF"/>
          </w:tcPr>
          <w:p w14:paraId="3A0EA277" w14:textId="26BFA58C" w:rsidR="00500D1F" w:rsidRPr="00955BCB" w:rsidRDefault="00101801" w:rsidP="000A3712">
            <w:pPr>
              <w:pStyle w:val="TableText"/>
              <w:jc w:val="both"/>
            </w:pPr>
            <w:r w:rsidRPr="00955BCB">
              <w:t>Limits must exist to query within the scope of the Instructing Party.</w:t>
            </w:r>
          </w:p>
        </w:tc>
      </w:tr>
      <w:tr w:rsidR="00500D1F" w:rsidRPr="00955BCB" w14:paraId="0603D896" w14:textId="77777777" w:rsidTr="00D811BE">
        <w:tc>
          <w:tcPr>
            <w:tcW w:w="1476" w:type="dxa"/>
            <w:shd w:val="clear" w:color="auto" w:fill="FFFFFF"/>
          </w:tcPr>
          <w:p w14:paraId="4606B509" w14:textId="77777777" w:rsidR="00500D1F" w:rsidRPr="00955BCB" w:rsidRDefault="00500D1F" w:rsidP="000A3712">
            <w:pPr>
              <w:pStyle w:val="TableText"/>
              <w:jc w:val="both"/>
            </w:pPr>
            <w:r w:rsidRPr="00955BCB">
              <w:t>Post-conditions</w:t>
            </w:r>
          </w:p>
        </w:tc>
        <w:tc>
          <w:tcPr>
            <w:tcW w:w="6888" w:type="dxa"/>
            <w:shd w:val="clear" w:color="auto" w:fill="FFFFFF"/>
          </w:tcPr>
          <w:p w14:paraId="0A5BFCF4" w14:textId="1AF0CC67" w:rsidR="00500D1F" w:rsidRPr="00955BCB" w:rsidRDefault="00101801" w:rsidP="000A3712">
            <w:pPr>
              <w:pStyle w:val="TableText"/>
              <w:jc w:val="both"/>
            </w:pPr>
            <w:r w:rsidRPr="00955BCB">
              <w:t>none</w:t>
            </w:r>
          </w:p>
        </w:tc>
      </w:tr>
      <w:tr w:rsidR="00500D1F" w:rsidRPr="00955BCB" w14:paraId="54412319" w14:textId="77777777" w:rsidTr="00D811BE">
        <w:tc>
          <w:tcPr>
            <w:tcW w:w="1476" w:type="dxa"/>
            <w:shd w:val="clear" w:color="auto" w:fill="FFFFFF"/>
          </w:tcPr>
          <w:p w14:paraId="5C98B1F4" w14:textId="77777777" w:rsidR="00500D1F" w:rsidRPr="00955BCB" w:rsidRDefault="00500D1F" w:rsidP="000A3712">
            <w:pPr>
              <w:pStyle w:val="TableText"/>
              <w:jc w:val="both"/>
            </w:pPr>
            <w:r w:rsidRPr="00955BCB">
              <w:t>Role</w:t>
            </w:r>
          </w:p>
        </w:tc>
        <w:tc>
          <w:tcPr>
            <w:tcW w:w="6888" w:type="dxa"/>
            <w:shd w:val="clear" w:color="auto" w:fill="FFFFFF"/>
          </w:tcPr>
          <w:p w14:paraId="383523BE" w14:textId="214730FF" w:rsidR="00101801" w:rsidRPr="00955BCB" w:rsidRDefault="00101801" w:rsidP="000A3712">
            <w:pPr>
              <w:pStyle w:val="TableText"/>
              <w:jc w:val="both"/>
            </w:pPr>
            <w:r w:rsidRPr="00955BCB">
              <w:t xml:space="preserve">• </w:t>
            </w:r>
            <w:r w:rsidR="00500D1F" w:rsidRPr="00955BCB">
              <w:t>Instructing Party</w:t>
            </w:r>
            <w:r w:rsidRPr="00955BCB">
              <w:t xml:space="preserve"> for the Query.</w:t>
            </w:r>
          </w:p>
          <w:p w14:paraId="68EFD812" w14:textId="1D62F4AC" w:rsidR="00101801" w:rsidRPr="00955BCB" w:rsidRDefault="00101801" w:rsidP="000A3712">
            <w:pPr>
              <w:pStyle w:val="TableText"/>
              <w:jc w:val="both"/>
            </w:pPr>
            <w:r w:rsidRPr="00955BCB">
              <w:t>• Executing/Servicing Party for the Report.</w:t>
            </w:r>
          </w:p>
        </w:tc>
      </w:tr>
    </w:tbl>
    <w:p w14:paraId="4345C298" w14:textId="77777777" w:rsidR="00500D1F" w:rsidRPr="00955BCB" w:rsidRDefault="00500D1F" w:rsidP="00500D1F"/>
    <w:p w14:paraId="1A3C6A52" w14:textId="77777777" w:rsidR="00205A32" w:rsidRPr="00955BCB" w:rsidRDefault="00205A32" w:rsidP="00B34A3F">
      <w:pPr>
        <w:pStyle w:val="Heading1"/>
      </w:pPr>
      <w:bookmarkStart w:id="36" w:name="_Toc153801835"/>
      <w:bookmarkStart w:id="37" w:name="_Toc162470371"/>
      <w:bookmarkStart w:id="38" w:name="_Toc189843145"/>
      <w:r w:rsidRPr="00955BCB">
        <w:lastRenderedPageBreak/>
        <w:t xml:space="preserve">Description of </w:t>
      </w:r>
      <w:proofErr w:type="spellStart"/>
      <w:r w:rsidRPr="00955BCB">
        <w:t>BusinessActivities</w:t>
      </w:r>
      <w:bookmarkEnd w:id="36"/>
      <w:bookmarkEnd w:id="37"/>
      <w:bookmarkEnd w:id="38"/>
      <w:proofErr w:type="spellEnd"/>
    </w:p>
    <w:p w14:paraId="1AC79EBD" w14:textId="05E8DE0B" w:rsidR="00205A32" w:rsidRPr="00955BCB" w:rsidRDefault="00C46EF6" w:rsidP="000A3712">
      <w:pPr>
        <w:jc w:val="both"/>
      </w:pPr>
      <w:r w:rsidRPr="00955BCB">
        <w:t xml:space="preserve">For the </w:t>
      </w:r>
      <w:proofErr w:type="spellStart"/>
      <w:r w:rsidRPr="00955BCB">
        <w:t>BusinessActivities</w:t>
      </w:r>
      <w:proofErr w:type="spellEnd"/>
      <w:r w:rsidRPr="00955BCB">
        <w:t xml:space="preserve"> description of a Limit Utilisation Journal Reporting process, two activities can be described: a pull mode activity and a push mode activity.</w:t>
      </w:r>
    </w:p>
    <w:p w14:paraId="77216F0E" w14:textId="77777777" w:rsidR="00205A32" w:rsidRPr="00955BCB" w:rsidRDefault="00205A32" w:rsidP="009D648D">
      <w:pPr>
        <w:pStyle w:val="BlockLabelBeforeTable"/>
        <w:numPr>
          <w:ilvl w:val="0"/>
          <w:numId w:val="39"/>
        </w:numPr>
      </w:pPr>
      <w:r w:rsidRPr="00955BCB">
        <w:t>Legend</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2250"/>
        <w:gridCol w:w="4818"/>
      </w:tblGrid>
      <w:tr w:rsidR="00205A32" w:rsidRPr="00955BCB" w14:paraId="23C6E58E" w14:textId="77777777" w:rsidTr="00D811BE">
        <w:trPr>
          <w:cantSplit/>
          <w:tblHeader/>
        </w:trPr>
        <w:tc>
          <w:tcPr>
            <w:tcW w:w="129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8AE6758" w14:textId="77777777" w:rsidR="00205A32" w:rsidRPr="00955BCB" w:rsidRDefault="00205A32" w:rsidP="00D811BE">
            <w:pPr>
              <w:pStyle w:val="TableHeading"/>
            </w:pPr>
            <w:r w:rsidRPr="00955BCB">
              <w:t>Symbol</w:t>
            </w:r>
          </w:p>
        </w:tc>
        <w:tc>
          <w:tcPr>
            <w:tcW w:w="225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5BF6D2B" w14:textId="77777777" w:rsidR="00205A32" w:rsidRPr="00955BCB" w:rsidRDefault="00205A32" w:rsidP="00D811BE">
            <w:pPr>
              <w:pStyle w:val="TableHeading"/>
            </w:pPr>
            <w:r w:rsidRPr="00955BCB">
              <w:t>Name</w:t>
            </w:r>
          </w:p>
        </w:tc>
        <w:tc>
          <w:tcPr>
            <w:tcW w:w="481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BCBC811" w14:textId="77777777" w:rsidR="00205A32" w:rsidRPr="00955BCB" w:rsidRDefault="00205A32" w:rsidP="00D811BE">
            <w:pPr>
              <w:pStyle w:val="TableHeading"/>
            </w:pPr>
            <w:r w:rsidRPr="00955BCB">
              <w:t>Definition</w:t>
            </w:r>
          </w:p>
        </w:tc>
      </w:tr>
      <w:tr w:rsidR="00205A32" w:rsidRPr="00955BCB" w14:paraId="13B410B5" w14:textId="77777777" w:rsidTr="00D811BE">
        <w:tc>
          <w:tcPr>
            <w:tcW w:w="1296" w:type="dxa"/>
            <w:shd w:val="clear" w:color="auto" w:fill="FFFFFF"/>
          </w:tcPr>
          <w:p w14:paraId="206146F7" w14:textId="77777777" w:rsidR="00205A32" w:rsidRPr="00955BCB" w:rsidRDefault="00205A32" w:rsidP="000A3712">
            <w:pPr>
              <w:jc w:val="both"/>
            </w:pPr>
            <w:r w:rsidRPr="00955BCB">
              <w:object w:dxaOrig="135" w:dyaOrig="180" w14:anchorId="31094DDD">
                <v:shape id="_x0000_i1026" type="#_x0000_t75" style="width:6.75pt;height:9.75pt" o:ole="">
                  <v:imagedata r:id="rId25" o:title=""/>
                </v:shape>
                <o:OLEObject Type="Embed" ProgID="PBrush" ShapeID="_x0000_i1026" DrawAspect="Content" ObjectID="_1800455891" r:id="rId26"/>
              </w:object>
            </w:r>
          </w:p>
        </w:tc>
        <w:tc>
          <w:tcPr>
            <w:tcW w:w="2250" w:type="dxa"/>
            <w:shd w:val="clear" w:color="auto" w:fill="FFFFFF"/>
          </w:tcPr>
          <w:p w14:paraId="4EEC250E" w14:textId="77777777" w:rsidR="00205A32" w:rsidRPr="00955BCB" w:rsidRDefault="00205A32" w:rsidP="000A3712">
            <w:pPr>
              <w:pStyle w:val="TableText"/>
              <w:jc w:val="both"/>
            </w:pPr>
            <w:r w:rsidRPr="00955BCB">
              <w:t>Start Point</w:t>
            </w:r>
          </w:p>
        </w:tc>
        <w:tc>
          <w:tcPr>
            <w:tcW w:w="4818" w:type="dxa"/>
            <w:shd w:val="clear" w:color="auto" w:fill="FFFFFF"/>
          </w:tcPr>
          <w:p w14:paraId="5456742F" w14:textId="77777777" w:rsidR="00205A32" w:rsidRPr="00955BCB" w:rsidRDefault="00205A32" w:rsidP="000A3712">
            <w:pPr>
              <w:pStyle w:val="TableText"/>
              <w:jc w:val="both"/>
            </w:pPr>
            <w:r w:rsidRPr="00955BCB">
              <w:t>Shows where the lifecycle of the business process commences.</w:t>
            </w:r>
          </w:p>
        </w:tc>
      </w:tr>
      <w:tr w:rsidR="00205A32" w:rsidRPr="00955BCB" w14:paraId="598019FB" w14:textId="77777777" w:rsidTr="00D811BE">
        <w:tc>
          <w:tcPr>
            <w:tcW w:w="1296" w:type="dxa"/>
            <w:shd w:val="clear" w:color="auto" w:fill="FFFFFF"/>
          </w:tcPr>
          <w:p w14:paraId="7DF1BD3A" w14:textId="77777777" w:rsidR="00205A32" w:rsidRPr="00955BCB" w:rsidRDefault="00205A32" w:rsidP="000A3712">
            <w:pPr>
              <w:jc w:val="both"/>
            </w:pPr>
            <w:r w:rsidRPr="00955BCB">
              <w:object w:dxaOrig="330" w:dyaOrig="315" w14:anchorId="4CFCD8D9">
                <v:shape id="_x0000_i1027" type="#_x0000_t75" style="width:17.25pt;height:15.75pt" o:ole="">
                  <v:imagedata r:id="rId27" o:title=""/>
                </v:shape>
                <o:OLEObject Type="Embed" ProgID="PBrush" ShapeID="_x0000_i1027" DrawAspect="Content" ObjectID="_1800455892" r:id="rId28"/>
              </w:object>
            </w:r>
          </w:p>
        </w:tc>
        <w:tc>
          <w:tcPr>
            <w:tcW w:w="2250" w:type="dxa"/>
            <w:shd w:val="clear" w:color="auto" w:fill="FFFFFF"/>
          </w:tcPr>
          <w:p w14:paraId="3DF5533B" w14:textId="77777777" w:rsidR="00205A32" w:rsidRPr="00955BCB" w:rsidRDefault="00205A32" w:rsidP="000A3712">
            <w:pPr>
              <w:pStyle w:val="TableText"/>
              <w:jc w:val="both"/>
            </w:pPr>
            <w:r w:rsidRPr="00955BCB">
              <w:t>End Point</w:t>
            </w:r>
          </w:p>
        </w:tc>
        <w:tc>
          <w:tcPr>
            <w:tcW w:w="4818" w:type="dxa"/>
            <w:shd w:val="clear" w:color="auto" w:fill="FFFFFF"/>
          </w:tcPr>
          <w:p w14:paraId="0786CD56" w14:textId="1FA1B18B" w:rsidR="00205A32" w:rsidRPr="00955BCB" w:rsidRDefault="00435A8F" w:rsidP="00071250">
            <w:pPr>
              <w:pStyle w:val="TableText"/>
              <w:jc w:val="both"/>
            </w:pPr>
            <w:r w:rsidRPr="00955BCB">
              <w:t>Shows where</w:t>
            </w:r>
            <w:r w:rsidR="00205A32" w:rsidRPr="00955BCB">
              <w:t xml:space="preserve"> the lifecycle of the business process </w:t>
            </w:r>
            <w:r w:rsidR="00071250" w:rsidRPr="00955BCB">
              <w:t>e</w:t>
            </w:r>
            <w:r w:rsidR="00205A32" w:rsidRPr="00955BCB">
              <w:t>nds.</w:t>
            </w:r>
          </w:p>
        </w:tc>
      </w:tr>
      <w:tr w:rsidR="00205A32" w:rsidRPr="00955BCB" w14:paraId="57476D8B" w14:textId="77777777" w:rsidTr="00D811BE">
        <w:tc>
          <w:tcPr>
            <w:tcW w:w="1296" w:type="dxa"/>
            <w:shd w:val="clear" w:color="auto" w:fill="FFFFFF"/>
          </w:tcPr>
          <w:p w14:paraId="2271A5CD" w14:textId="77777777" w:rsidR="00205A32" w:rsidRPr="00955BCB" w:rsidRDefault="00205A32" w:rsidP="000A3712">
            <w:pPr>
              <w:jc w:val="both"/>
            </w:pPr>
            <w:r w:rsidRPr="00955BCB">
              <w:object w:dxaOrig="255" w:dyaOrig="315" w14:anchorId="1B17D433">
                <v:shape id="_x0000_i1028" type="#_x0000_t75" style="width:12.75pt;height:15.75pt" o:ole="">
                  <v:imagedata r:id="rId29" o:title=""/>
                </v:shape>
                <o:OLEObject Type="Embed" ProgID="PBrush" ShapeID="_x0000_i1028" DrawAspect="Content" ObjectID="_1800455893" r:id="rId30"/>
              </w:object>
            </w:r>
          </w:p>
        </w:tc>
        <w:tc>
          <w:tcPr>
            <w:tcW w:w="2250" w:type="dxa"/>
            <w:shd w:val="clear" w:color="auto" w:fill="FFFFFF"/>
          </w:tcPr>
          <w:p w14:paraId="7CF2675C" w14:textId="77777777" w:rsidR="00205A32" w:rsidRPr="00955BCB" w:rsidRDefault="00205A32" w:rsidP="000A3712">
            <w:pPr>
              <w:pStyle w:val="TableText"/>
              <w:jc w:val="both"/>
            </w:pPr>
            <w:r w:rsidRPr="00955BCB">
              <w:t>Lozenge (or diamond)</w:t>
            </w:r>
          </w:p>
        </w:tc>
        <w:tc>
          <w:tcPr>
            <w:tcW w:w="4818" w:type="dxa"/>
            <w:shd w:val="clear" w:color="auto" w:fill="FFFFFF"/>
          </w:tcPr>
          <w:p w14:paraId="7A7435F8" w14:textId="77777777" w:rsidR="00205A32" w:rsidRPr="00955BCB" w:rsidRDefault="00205A32" w:rsidP="000A3712">
            <w:pPr>
              <w:pStyle w:val="TableText"/>
              <w:jc w:val="both"/>
            </w:pPr>
            <w:r w:rsidRPr="00955BCB">
              <w:t>Indicates that a choice between several actions can be made.</w:t>
            </w:r>
          </w:p>
        </w:tc>
      </w:tr>
      <w:tr w:rsidR="00205A32" w:rsidRPr="00955BCB" w14:paraId="17740905" w14:textId="77777777" w:rsidTr="00D811BE">
        <w:tc>
          <w:tcPr>
            <w:tcW w:w="1296" w:type="dxa"/>
            <w:shd w:val="clear" w:color="auto" w:fill="FFFFFF"/>
          </w:tcPr>
          <w:p w14:paraId="6A425079" w14:textId="77777777" w:rsidR="00205A32" w:rsidRPr="00955BCB" w:rsidRDefault="00205A32" w:rsidP="000A3712">
            <w:pPr>
              <w:jc w:val="both"/>
            </w:pPr>
            <w:r w:rsidRPr="00955BCB">
              <w:object w:dxaOrig="780" w:dyaOrig="225" w14:anchorId="7C347A6C">
                <v:shape id="_x0000_i1029" type="#_x0000_t75" style="width:39.75pt;height:10.5pt" o:ole="">
                  <v:imagedata r:id="rId31" o:title=""/>
                </v:shape>
                <o:OLEObject Type="Embed" ProgID="PBrush" ShapeID="_x0000_i1029" DrawAspect="Content" ObjectID="_1800455894" r:id="rId32"/>
              </w:object>
            </w:r>
          </w:p>
        </w:tc>
        <w:tc>
          <w:tcPr>
            <w:tcW w:w="2250" w:type="dxa"/>
            <w:shd w:val="clear" w:color="auto" w:fill="FFFFFF"/>
          </w:tcPr>
          <w:p w14:paraId="0D163024" w14:textId="77777777" w:rsidR="00205A32" w:rsidRPr="00955BCB" w:rsidRDefault="00205A32" w:rsidP="000A3712">
            <w:pPr>
              <w:pStyle w:val="TableText"/>
              <w:jc w:val="both"/>
            </w:pPr>
            <w:r w:rsidRPr="00955BCB">
              <w:t>Bar</w:t>
            </w:r>
          </w:p>
        </w:tc>
        <w:tc>
          <w:tcPr>
            <w:tcW w:w="4818" w:type="dxa"/>
            <w:shd w:val="clear" w:color="auto" w:fill="FFFFFF"/>
          </w:tcPr>
          <w:p w14:paraId="2741840F" w14:textId="77777777" w:rsidR="00205A32" w:rsidRPr="00955BCB" w:rsidRDefault="00205A32" w:rsidP="000A3712">
            <w:pPr>
              <w:pStyle w:val="TableText"/>
              <w:jc w:val="both"/>
            </w:pPr>
            <w:r w:rsidRPr="00955BCB">
              <w:t>Indicates that several actions are initiated in parallel.</w:t>
            </w:r>
          </w:p>
        </w:tc>
      </w:tr>
    </w:tbl>
    <w:p w14:paraId="3C4B0A35" w14:textId="377D008A" w:rsidR="00205A32" w:rsidRPr="00955BCB" w:rsidRDefault="00C46EF6" w:rsidP="00B34A3F">
      <w:pPr>
        <w:pStyle w:val="Heading2"/>
      </w:pPr>
      <w:bookmarkStart w:id="39" w:name="_Toc229214936"/>
      <w:bookmarkStart w:id="40" w:name="_Toc245875391"/>
      <w:bookmarkStart w:id="41" w:name="_Toc529260037"/>
      <w:bookmarkStart w:id="42" w:name="_Toc189843146"/>
      <w:r w:rsidRPr="00955BCB">
        <w:t>Pull</w:t>
      </w:r>
      <w:r w:rsidR="00CC04A9" w:rsidRPr="00955BCB">
        <w:t xml:space="preserve"> mode</w:t>
      </w:r>
      <w:bookmarkEnd w:id="39"/>
      <w:bookmarkEnd w:id="40"/>
      <w:bookmarkEnd w:id="41"/>
      <w:bookmarkEnd w:id="42"/>
    </w:p>
    <w:p w14:paraId="25D3727D" w14:textId="7D65F5A2" w:rsidR="00205A32" w:rsidRPr="00955BCB" w:rsidRDefault="00377688" w:rsidP="00205A32">
      <w:pPr>
        <w:pStyle w:val="Graphic"/>
      </w:pPr>
      <w:r w:rsidRPr="00955BCB">
        <w:rPr>
          <w:noProof/>
          <w:lang w:eastAsia="en-GB"/>
        </w:rPr>
        <w:drawing>
          <wp:inline distT="0" distB="0" distL="0" distR="0" wp14:anchorId="2DD0704F" wp14:editId="1AAB6FA9">
            <wp:extent cx="5905500" cy="3705225"/>
            <wp:effectExtent l="19050" t="19050" r="19050" b="2857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05500" cy="3705225"/>
                    </a:xfrm>
                    <a:prstGeom prst="rect">
                      <a:avLst/>
                    </a:prstGeom>
                    <a:noFill/>
                    <a:ln w="9525">
                      <a:solidFill>
                        <a:schemeClr val="tx1"/>
                      </a:solidFill>
                    </a:ln>
                  </pic:spPr>
                </pic:pic>
              </a:graphicData>
            </a:graphic>
          </wp:inline>
        </w:drawing>
      </w:r>
    </w:p>
    <w:p w14:paraId="66B87C32" w14:textId="793AA701" w:rsidR="000A3712" w:rsidRPr="00955BCB" w:rsidRDefault="000A3712" w:rsidP="000A3712"/>
    <w:p w14:paraId="5A25C520" w14:textId="77777777" w:rsidR="003E32BF" w:rsidRPr="00955BCB" w:rsidRDefault="003E32BF" w:rsidP="000A3712"/>
    <w:p w14:paraId="674DCDDC" w14:textId="77777777" w:rsidR="009D648D" w:rsidRPr="00955BCB" w:rsidRDefault="009D648D" w:rsidP="000A3712"/>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6"/>
        <w:gridCol w:w="3678"/>
        <w:gridCol w:w="1885"/>
      </w:tblGrid>
      <w:tr w:rsidR="00205A32" w:rsidRPr="00955BCB" w14:paraId="5F1199DC" w14:textId="77777777" w:rsidTr="00CE0098">
        <w:trPr>
          <w:cantSplit/>
          <w:tblHeader/>
        </w:trPr>
        <w:tc>
          <w:tcPr>
            <w:tcW w:w="25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BDBFA14" w14:textId="77777777" w:rsidR="00205A32" w:rsidRPr="00955BCB" w:rsidRDefault="00205A32" w:rsidP="00D811BE">
            <w:pPr>
              <w:pStyle w:val="TableHeading"/>
            </w:pPr>
            <w:r w:rsidRPr="00955BCB">
              <w:lastRenderedPageBreak/>
              <w:t>Step</w:t>
            </w:r>
          </w:p>
        </w:tc>
        <w:tc>
          <w:tcPr>
            <w:tcW w:w="36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115B4D9" w14:textId="77777777" w:rsidR="00205A32" w:rsidRPr="00955BCB" w:rsidRDefault="00205A32" w:rsidP="00D811BE">
            <w:pPr>
              <w:pStyle w:val="TableHeading"/>
            </w:pPr>
            <w:r w:rsidRPr="00955BCB">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8C7ABAB" w14:textId="77777777" w:rsidR="00205A32" w:rsidRPr="00955BCB" w:rsidRDefault="00205A32" w:rsidP="00D811BE">
            <w:pPr>
              <w:pStyle w:val="TableHeading"/>
            </w:pPr>
            <w:r w:rsidRPr="00955BCB">
              <w:t>Initiator</w:t>
            </w:r>
          </w:p>
        </w:tc>
      </w:tr>
      <w:tr w:rsidR="00205A32" w:rsidRPr="00955BCB" w14:paraId="442330FC" w14:textId="77777777" w:rsidTr="00CE0098">
        <w:tc>
          <w:tcPr>
            <w:tcW w:w="2576" w:type="dxa"/>
            <w:shd w:val="clear" w:color="auto" w:fill="FFFFFF"/>
          </w:tcPr>
          <w:p w14:paraId="414870F4" w14:textId="1673A61D" w:rsidR="00205A32" w:rsidRPr="00955BCB" w:rsidRDefault="000A3712" w:rsidP="00CE0098">
            <w:pPr>
              <w:pStyle w:val="TableText"/>
              <w:jc w:val="both"/>
            </w:pPr>
            <w:r w:rsidRPr="00955BCB">
              <w:t>Request Limit Utilisation Journal</w:t>
            </w:r>
          </w:p>
        </w:tc>
        <w:tc>
          <w:tcPr>
            <w:tcW w:w="3678" w:type="dxa"/>
            <w:shd w:val="clear" w:color="auto" w:fill="FFFFFF"/>
          </w:tcPr>
          <w:p w14:paraId="132206ED" w14:textId="0967C5F1" w:rsidR="00205A32" w:rsidRPr="00955BCB" w:rsidRDefault="00CE0098" w:rsidP="00CE0098">
            <w:pPr>
              <w:pStyle w:val="TableText"/>
              <w:jc w:val="both"/>
            </w:pPr>
            <w:r w:rsidRPr="00955BCB">
              <w:t xml:space="preserve">Send </w:t>
            </w:r>
            <w:r w:rsidR="000A3712" w:rsidRPr="00955BCB">
              <w:t>a query to the Executing/Servicing Party to request information regarding the limits as managed by the credit provider and corresponding to the criteria as defined within the message.</w:t>
            </w:r>
          </w:p>
        </w:tc>
        <w:tc>
          <w:tcPr>
            <w:tcW w:w="1885" w:type="dxa"/>
            <w:shd w:val="clear" w:color="auto" w:fill="FFFFFF"/>
          </w:tcPr>
          <w:p w14:paraId="1B70741D" w14:textId="77777777" w:rsidR="00205A32" w:rsidRPr="00955BCB" w:rsidRDefault="00205A32" w:rsidP="00CE0098">
            <w:pPr>
              <w:pStyle w:val="TableText"/>
              <w:jc w:val="both"/>
            </w:pPr>
            <w:r w:rsidRPr="00955BCB">
              <w:t>Instructing Party</w:t>
            </w:r>
          </w:p>
        </w:tc>
      </w:tr>
      <w:tr w:rsidR="00205A32" w:rsidRPr="00955BCB" w14:paraId="18EFD2A8" w14:textId="77777777" w:rsidTr="00CE0098">
        <w:tc>
          <w:tcPr>
            <w:tcW w:w="2576" w:type="dxa"/>
            <w:shd w:val="clear" w:color="auto" w:fill="FFFFFF"/>
          </w:tcPr>
          <w:p w14:paraId="151B1315" w14:textId="08CE583B" w:rsidR="00205A32" w:rsidRPr="00955BCB" w:rsidRDefault="00205A32" w:rsidP="00CE0098">
            <w:pPr>
              <w:pStyle w:val="TableText"/>
              <w:jc w:val="both"/>
            </w:pPr>
            <w:r w:rsidRPr="00955BCB">
              <w:t>Validate</w:t>
            </w:r>
            <w:r w:rsidR="009C30BD" w:rsidRPr="00955BCB">
              <w:t xml:space="preserve"> Request</w:t>
            </w:r>
          </w:p>
        </w:tc>
        <w:tc>
          <w:tcPr>
            <w:tcW w:w="3678" w:type="dxa"/>
            <w:shd w:val="clear" w:color="auto" w:fill="FFFFFF"/>
          </w:tcPr>
          <w:p w14:paraId="112C86C5" w14:textId="77777777" w:rsidR="009C30BD" w:rsidRPr="00955BCB" w:rsidRDefault="009C30BD" w:rsidP="00CE0098">
            <w:pPr>
              <w:pStyle w:val="TableText"/>
              <w:jc w:val="both"/>
            </w:pPr>
            <w:r w:rsidRPr="00955BCB">
              <w:t>Technical and business validation of the request before further processing or not.</w:t>
            </w:r>
          </w:p>
          <w:p w14:paraId="743ADE46" w14:textId="77777777" w:rsidR="009C30BD" w:rsidRPr="00955BCB" w:rsidRDefault="009C30BD" w:rsidP="00CE0098">
            <w:pPr>
              <w:pStyle w:val="TableText"/>
              <w:jc w:val="both"/>
            </w:pPr>
            <w:r w:rsidRPr="00955BCB">
              <w:t xml:space="preserve">• If </w:t>
            </w:r>
            <w:proofErr w:type="gramStart"/>
            <w:r w:rsidRPr="00955BCB">
              <w:t>Yes</w:t>
            </w:r>
            <w:proofErr w:type="gramEnd"/>
            <w:r w:rsidRPr="00955BCB">
              <w:t xml:space="preserve">, i.e., the request is valid, go to the </w:t>
            </w:r>
            <w:r w:rsidRPr="00955BCB">
              <w:rPr>
                <w:b/>
              </w:rPr>
              <w:t>Process Request</w:t>
            </w:r>
            <w:r w:rsidRPr="00955BCB">
              <w:t xml:space="preserve">. </w:t>
            </w:r>
          </w:p>
          <w:p w14:paraId="5B6D0190" w14:textId="1CF66431" w:rsidR="00205A32" w:rsidRPr="00955BCB" w:rsidRDefault="009C30BD" w:rsidP="00CE0098">
            <w:pPr>
              <w:pStyle w:val="TableText"/>
              <w:jc w:val="both"/>
            </w:pPr>
            <w:r w:rsidRPr="00955BCB">
              <w:t xml:space="preserve">• If </w:t>
            </w:r>
            <w:proofErr w:type="gramStart"/>
            <w:r w:rsidRPr="00955BCB">
              <w:t>No</w:t>
            </w:r>
            <w:proofErr w:type="gramEnd"/>
            <w:r w:rsidRPr="00955BCB">
              <w:t xml:space="preserve">, the </w:t>
            </w:r>
            <w:r w:rsidRPr="00955BCB">
              <w:rPr>
                <w:b/>
              </w:rPr>
              <w:t>Send Reject</w:t>
            </w:r>
            <w:r w:rsidRPr="00955BCB">
              <w:t xml:space="preserve"> is triggered.</w:t>
            </w:r>
          </w:p>
        </w:tc>
        <w:tc>
          <w:tcPr>
            <w:tcW w:w="1885" w:type="dxa"/>
            <w:shd w:val="clear" w:color="auto" w:fill="FFFFFF"/>
          </w:tcPr>
          <w:p w14:paraId="7FE1EA8B" w14:textId="613922B3" w:rsidR="00205A32" w:rsidRPr="00955BCB" w:rsidRDefault="00205A32" w:rsidP="00CE0098">
            <w:pPr>
              <w:pStyle w:val="TableText"/>
              <w:jc w:val="both"/>
            </w:pPr>
            <w:r w:rsidRPr="00955BCB">
              <w:t>Executing/Servicing Party</w:t>
            </w:r>
            <w:r w:rsidR="00871F08" w:rsidRPr="00955BCB">
              <w:t xml:space="preserve"> (T2S in this case)</w:t>
            </w:r>
          </w:p>
        </w:tc>
      </w:tr>
      <w:tr w:rsidR="00E820EC" w:rsidRPr="00955BCB" w14:paraId="42B16095" w14:textId="77777777" w:rsidTr="00CE0098">
        <w:tc>
          <w:tcPr>
            <w:tcW w:w="2576" w:type="dxa"/>
            <w:shd w:val="clear" w:color="auto" w:fill="FFFFFF"/>
          </w:tcPr>
          <w:p w14:paraId="020074EC" w14:textId="3107A892" w:rsidR="00E820EC" w:rsidRPr="00955BCB" w:rsidRDefault="00E820EC" w:rsidP="00CE0098">
            <w:pPr>
              <w:pStyle w:val="TableText"/>
              <w:jc w:val="both"/>
            </w:pPr>
            <w:r w:rsidRPr="00955BCB">
              <w:t>Send Reject</w:t>
            </w:r>
          </w:p>
        </w:tc>
        <w:tc>
          <w:tcPr>
            <w:tcW w:w="3678" w:type="dxa"/>
            <w:shd w:val="clear" w:color="auto" w:fill="FFFFFF"/>
          </w:tcPr>
          <w:p w14:paraId="66922AB8" w14:textId="3C32A4AC" w:rsidR="00E820EC" w:rsidRPr="00955BCB" w:rsidRDefault="00FE1462" w:rsidP="00CE0098">
            <w:pPr>
              <w:pStyle w:val="TableText"/>
              <w:jc w:val="both"/>
            </w:pPr>
            <w:r w:rsidRPr="00955BCB">
              <w:t xml:space="preserve">Generate </w:t>
            </w:r>
            <w:r w:rsidR="00CE0098" w:rsidRPr="00955BCB">
              <w:t>a report and route it</w:t>
            </w:r>
            <w:r w:rsidRPr="00955BCB">
              <w:t xml:space="preserve"> </w:t>
            </w:r>
            <w:r w:rsidR="00CE0098" w:rsidRPr="00955BCB">
              <w:t xml:space="preserve">to the communication layer </w:t>
            </w:r>
            <w:r w:rsidRPr="00955BCB">
              <w:t>to inform</w:t>
            </w:r>
            <w:r w:rsidR="00E820EC" w:rsidRPr="00955BCB">
              <w:t xml:space="preserve"> the Instructing Party that the </w:t>
            </w:r>
            <w:r w:rsidR="00CE0098" w:rsidRPr="00955BCB">
              <w:t>Request</w:t>
            </w:r>
            <w:r w:rsidR="00E820EC" w:rsidRPr="00955BCB">
              <w:t xml:space="preserve"> is rejected </w:t>
            </w:r>
            <w:r w:rsidRPr="00955BCB">
              <w:t>with a specification of the operational error resulting from the validation of a request.</w:t>
            </w:r>
          </w:p>
        </w:tc>
        <w:tc>
          <w:tcPr>
            <w:tcW w:w="1885" w:type="dxa"/>
            <w:shd w:val="clear" w:color="auto" w:fill="FFFFFF"/>
          </w:tcPr>
          <w:p w14:paraId="107DBC66" w14:textId="7DA6E4AB" w:rsidR="00E820EC" w:rsidRPr="00955BCB" w:rsidRDefault="00E820EC" w:rsidP="00CE0098">
            <w:pPr>
              <w:pStyle w:val="TableText"/>
              <w:jc w:val="both"/>
            </w:pPr>
            <w:r w:rsidRPr="00955BCB">
              <w:t>Executing/Servicing Party</w:t>
            </w:r>
            <w:r w:rsidR="00871F08" w:rsidRPr="00955BCB">
              <w:t xml:space="preserve"> (T2S in this case)</w:t>
            </w:r>
          </w:p>
        </w:tc>
      </w:tr>
      <w:tr w:rsidR="00205A32" w:rsidRPr="00955BCB" w14:paraId="10C37E1D" w14:textId="77777777" w:rsidTr="00CE0098">
        <w:tc>
          <w:tcPr>
            <w:tcW w:w="2576" w:type="dxa"/>
            <w:shd w:val="clear" w:color="auto" w:fill="FFFFFF"/>
          </w:tcPr>
          <w:p w14:paraId="437129C2" w14:textId="425B0756" w:rsidR="00205A32" w:rsidRPr="00955BCB" w:rsidRDefault="00205A32" w:rsidP="00CE0098">
            <w:pPr>
              <w:pStyle w:val="TableText"/>
              <w:jc w:val="both"/>
            </w:pPr>
            <w:r w:rsidRPr="00955BCB">
              <w:t>Process</w:t>
            </w:r>
            <w:r w:rsidR="00EB16BA" w:rsidRPr="00955BCB">
              <w:t xml:space="preserve"> Request</w:t>
            </w:r>
          </w:p>
        </w:tc>
        <w:tc>
          <w:tcPr>
            <w:tcW w:w="3678" w:type="dxa"/>
            <w:shd w:val="clear" w:color="auto" w:fill="FFFFFF"/>
          </w:tcPr>
          <w:p w14:paraId="675BD031" w14:textId="6E1B39C4" w:rsidR="00205A32" w:rsidRPr="00955BCB" w:rsidRDefault="00EB16BA" w:rsidP="00071250">
            <w:pPr>
              <w:pStyle w:val="TableText"/>
              <w:jc w:val="both"/>
            </w:pPr>
            <w:r w:rsidRPr="00955BCB">
              <w:t>Generate</w:t>
            </w:r>
            <w:r w:rsidR="00EF6784" w:rsidRPr="00955BCB">
              <w:t xml:space="preserve"> a</w:t>
            </w:r>
            <w:r w:rsidRPr="00955BCB">
              <w:t xml:space="preserve"> report </w:t>
            </w:r>
            <w:r w:rsidR="00EF6784" w:rsidRPr="00955BCB">
              <w:t>providing</w:t>
            </w:r>
            <w:r w:rsidRPr="00955BCB">
              <w:t xml:space="preserve"> information regarding the limits as managed by the credit provider and corresponding to the criteria received within the incoming query message</w:t>
            </w:r>
            <w:r w:rsidR="00071250" w:rsidRPr="00955BCB">
              <w:t xml:space="preserve"> and trigger</w:t>
            </w:r>
            <w:r w:rsidR="00D52DFB" w:rsidRPr="00955BCB">
              <w:t xml:space="preserve"> the </w:t>
            </w:r>
            <w:r w:rsidR="00D52DFB" w:rsidRPr="00955BCB">
              <w:rPr>
                <w:b/>
              </w:rPr>
              <w:t>Send Report</w:t>
            </w:r>
            <w:r w:rsidRPr="00955BCB">
              <w:t>.</w:t>
            </w:r>
          </w:p>
        </w:tc>
        <w:tc>
          <w:tcPr>
            <w:tcW w:w="1885" w:type="dxa"/>
            <w:shd w:val="clear" w:color="auto" w:fill="FFFFFF"/>
          </w:tcPr>
          <w:p w14:paraId="484EC40A" w14:textId="25CF1805" w:rsidR="00205A32" w:rsidRPr="00955BCB" w:rsidRDefault="00205A32" w:rsidP="00CE0098">
            <w:pPr>
              <w:pStyle w:val="TableText"/>
              <w:jc w:val="both"/>
            </w:pPr>
            <w:r w:rsidRPr="00955BCB">
              <w:t>Executing/Servicing Party</w:t>
            </w:r>
            <w:r w:rsidR="00871F08" w:rsidRPr="00955BCB">
              <w:t xml:space="preserve"> (T2S in this case)</w:t>
            </w:r>
          </w:p>
        </w:tc>
      </w:tr>
      <w:tr w:rsidR="00205A32" w:rsidRPr="00955BCB" w14:paraId="72BA06E9" w14:textId="77777777" w:rsidTr="00CE0098">
        <w:tc>
          <w:tcPr>
            <w:tcW w:w="2576" w:type="dxa"/>
            <w:shd w:val="clear" w:color="auto" w:fill="FFFFFF"/>
          </w:tcPr>
          <w:p w14:paraId="36C9E724" w14:textId="52858162" w:rsidR="00205A32" w:rsidRPr="00955BCB" w:rsidRDefault="00E820EC" w:rsidP="00CE0098">
            <w:pPr>
              <w:pStyle w:val="TableText"/>
              <w:jc w:val="both"/>
            </w:pPr>
            <w:r w:rsidRPr="00955BCB">
              <w:t>Send Report</w:t>
            </w:r>
          </w:p>
        </w:tc>
        <w:tc>
          <w:tcPr>
            <w:tcW w:w="3678" w:type="dxa"/>
            <w:shd w:val="clear" w:color="auto" w:fill="FFFFFF"/>
          </w:tcPr>
          <w:p w14:paraId="7AB52A4A" w14:textId="1C0BF091" w:rsidR="00205A32" w:rsidRPr="00955BCB" w:rsidRDefault="00EF6784" w:rsidP="00CE0098">
            <w:pPr>
              <w:pStyle w:val="TableText"/>
              <w:jc w:val="both"/>
            </w:pPr>
            <w:r w:rsidRPr="00955BCB">
              <w:t>Route a</w:t>
            </w:r>
            <w:r w:rsidR="00CE0098" w:rsidRPr="00955BCB">
              <w:t xml:space="preserve"> report to </w:t>
            </w:r>
            <w:r w:rsidRPr="00955BCB">
              <w:t xml:space="preserve">the </w:t>
            </w:r>
            <w:r w:rsidR="00CE0098" w:rsidRPr="00955BCB">
              <w:t>communication layer.</w:t>
            </w:r>
          </w:p>
        </w:tc>
        <w:tc>
          <w:tcPr>
            <w:tcW w:w="1885" w:type="dxa"/>
            <w:shd w:val="clear" w:color="auto" w:fill="FFFFFF"/>
          </w:tcPr>
          <w:p w14:paraId="13244D66" w14:textId="58DE1023" w:rsidR="00205A32" w:rsidRPr="00955BCB" w:rsidRDefault="00205A32" w:rsidP="00CE0098">
            <w:pPr>
              <w:pStyle w:val="TableText"/>
              <w:jc w:val="both"/>
            </w:pPr>
            <w:r w:rsidRPr="00955BCB">
              <w:t>Executing/Servicing Party</w:t>
            </w:r>
            <w:r w:rsidR="00871F08" w:rsidRPr="00955BCB">
              <w:t xml:space="preserve"> (T2S in this case)</w:t>
            </w:r>
          </w:p>
        </w:tc>
      </w:tr>
      <w:tr w:rsidR="00E820EC" w:rsidRPr="00955BCB" w14:paraId="6D267900" w14:textId="77777777" w:rsidTr="00CE0098">
        <w:tc>
          <w:tcPr>
            <w:tcW w:w="2576" w:type="dxa"/>
            <w:shd w:val="clear" w:color="auto" w:fill="FFFFFF"/>
          </w:tcPr>
          <w:p w14:paraId="7859A538" w14:textId="37539E87" w:rsidR="00E820EC" w:rsidRPr="00955BCB" w:rsidRDefault="00CE0098" w:rsidP="00CE0098">
            <w:pPr>
              <w:pStyle w:val="TableText"/>
              <w:jc w:val="both"/>
            </w:pPr>
            <w:r w:rsidRPr="00955BCB">
              <w:t>Receive Report</w:t>
            </w:r>
          </w:p>
        </w:tc>
        <w:tc>
          <w:tcPr>
            <w:tcW w:w="3678" w:type="dxa"/>
            <w:shd w:val="clear" w:color="auto" w:fill="FFFFFF"/>
          </w:tcPr>
          <w:p w14:paraId="22245E51" w14:textId="68DD2FAC" w:rsidR="00E820EC" w:rsidRPr="00955BCB" w:rsidRDefault="00CE0098" w:rsidP="00CE0098">
            <w:pPr>
              <w:pStyle w:val="TableText"/>
              <w:jc w:val="both"/>
            </w:pPr>
            <w:r w:rsidRPr="00955BCB">
              <w:t>Go to the requested reporting activity.</w:t>
            </w:r>
          </w:p>
        </w:tc>
        <w:tc>
          <w:tcPr>
            <w:tcW w:w="1885" w:type="dxa"/>
            <w:shd w:val="clear" w:color="auto" w:fill="FFFFFF"/>
          </w:tcPr>
          <w:p w14:paraId="6842FE66" w14:textId="1B1828B3" w:rsidR="00E820EC" w:rsidRPr="00955BCB" w:rsidRDefault="00CE0098" w:rsidP="00CE0098">
            <w:pPr>
              <w:pStyle w:val="TableText"/>
              <w:jc w:val="both"/>
            </w:pPr>
            <w:r w:rsidRPr="00955BCB">
              <w:t>Instructing Party</w:t>
            </w:r>
          </w:p>
        </w:tc>
      </w:tr>
    </w:tbl>
    <w:p w14:paraId="318F265A" w14:textId="77777777" w:rsidR="00205A32" w:rsidRPr="00955BCB" w:rsidRDefault="00205A32" w:rsidP="00205A32"/>
    <w:p w14:paraId="4F9025F1" w14:textId="0E8045BE" w:rsidR="00205A32" w:rsidRPr="00955BCB" w:rsidRDefault="00C46EF6" w:rsidP="00B34A3F">
      <w:pPr>
        <w:pStyle w:val="Heading2"/>
      </w:pPr>
      <w:bookmarkStart w:id="43" w:name="_Toc189843147"/>
      <w:r w:rsidRPr="00955BCB">
        <w:t>Push mode</w:t>
      </w:r>
      <w:bookmarkEnd w:id="43"/>
    </w:p>
    <w:p w14:paraId="680C5F19" w14:textId="5A9658EA" w:rsidR="00205A32" w:rsidRPr="00955BCB" w:rsidRDefault="00377688" w:rsidP="00205A32">
      <w:pPr>
        <w:pStyle w:val="Graphic"/>
      </w:pPr>
      <w:r w:rsidRPr="00955BCB">
        <w:rPr>
          <w:noProof/>
          <w:lang w:eastAsia="en-GB"/>
        </w:rPr>
        <w:drawing>
          <wp:inline distT="0" distB="0" distL="0" distR="0" wp14:anchorId="05916F37" wp14:editId="793DFB6F">
            <wp:extent cx="5838825" cy="2933700"/>
            <wp:effectExtent l="19050" t="19050" r="28575" b="190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838825" cy="2933700"/>
                    </a:xfrm>
                    <a:prstGeom prst="rect">
                      <a:avLst/>
                    </a:prstGeom>
                    <a:noFill/>
                    <a:ln w="9525">
                      <a:solidFill>
                        <a:schemeClr val="tx1"/>
                      </a:solidFill>
                    </a:ln>
                  </pic:spPr>
                </pic:pic>
              </a:graphicData>
            </a:graphic>
          </wp:inline>
        </w:drawing>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6"/>
        <w:gridCol w:w="3678"/>
        <w:gridCol w:w="1885"/>
      </w:tblGrid>
      <w:tr w:rsidR="00205A32" w:rsidRPr="00955BCB" w14:paraId="790D7294" w14:textId="77777777" w:rsidTr="008A639E">
        <w:trPr>
          <w:cantSplit/>
          <w:tblHeader/>
        </w:trPr>
        <w:tc>
          <w:tcPr>
            <w:tcW w:w="25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DA92609" w14:textId="77777777" w:rsidR="00205A32" w:rsidRPr="00955BCB" w:rsidRDefault="00205A32" w:rsidP="00D811BE">
            <w:pPr>
              <w:pStyle w:val="TableHeading"/>
            </w:pPr>
            <w:r w:rsidRPr="00955BCB">
              <w:lastRenderedPageBreak/>
              <w:t>Step</w:t>
            </w:r>
          </w:p>
        </w:tc>
        <w:tc>
          <w:tcPr>
            <w:tcW w:w="36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D250CF3" w14:textId="77777777" w:rsidR="00205A32" w:rsidRPr="00955BCB" w:rsidRDefault="00205A32" w:rsidP="00D811BE">
            <w:pPr>
              <w:pStyle w:val="TableHeading"/>
            </w:pPr>
            <w:r w:rsidRPr="00955BCB">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16E8C69" w14:textId="77777777" w:rsidR="00205A32" w:rsidRPr="00955BCB" w:rsidRDefault="00205A32" w:rsidP="00D811BE">
            <w:pPr>
              <w:pStyle w:val="TableHeading"/>
            </w:pPr>
            <w:r w:rsidRPr="00955BCB">
              <w:t>Initiator</w:t>
            </w:r>
          </w:p>
        </w:tc>
      </w:tr>
      <w:tr w:rsidR="00205A32" w:rsidRPr="00955BCB" w14:paraId="4C3E502A" w14:textId="77777777" w:rsidTr="008A639E">
        <w:tc>
          <w:tcPr>
            <w:tcW w:w="2576" w:type="dxa"/>
            <w:shd w:val="clear" w:color="auto" w:fill="FFFFFF"/>
          </w:tcPr>
          <w:p w14:paraId="13F1A130" w14:textId="3225A9DC" w:rsidR="00205A32" w:rsidRPr="00955BCB" w:rsidRDefault="00D52DFB" w:rsidP="00112682">
            <w:pPr>
              <w:pStyle w:val="TableText"/>
              <w:jc w:val="both"/>
            </w:pPr>
            <w:r w:rsidRPr="00955BCB">
              <w:t>Request Limit Utilisation Journal</w:t>
            </w:r>
          </w:p>
        </w:tc>
        <w:tc>
          <w:tcPr>
            <w:tcW w:w="3678" w:type="dxa"/>
            <w:shd w:val="clear" w:color="auto" w:fill="FFFFFF"/>
          </w:tcPr>
          <w:p w14:paraId="37C16702" w14:textId="1D94A486" w:rsidR="00205A32" w:rsidRPr="00955BCB" w:rsidRDefault="00D52DFB" w:rsidP="00112682">
            <w:pPr>
              <w:pStyle w:val="TableText"/>
              <w:jc w:val="both"/>
            </w:pPr>
            <w:r w:rsidRPr="00955BCB">
              <w:t>Requests reports as part of end of day report management events</w:t>
            </w:r>
            <w:r w:rsidR="00205A32" w:rsidRPr="00955BCB">
              <w:t>.</w:t>
            </w:r>
          </w:p>
        </w:tc>
        <w:tc>
          <w:tcPr>
            <w:tcW w:w="1885" w:type="dxa"/>
            <w:shd w:val="clear" w:color="auto" w:fill="FFFFFF"/>
          </w:tcPr>
          <w:p w14:paraId="119996E3" w14:textId="64CB474A" w:rsidR="00205A32" w:rsidRPr="00955BCB" w:rsidRDefault="00D52DFB" w:rsidP="00112682">
            <w:pPr>
              <w:pStyle w:val="TableText"/>
              <w:jc w:val="both"/>
            </w:pPr>
            <w:r w:rsidRPr="00955BCB">
              <w:t>Executing/Servicing Party</w:t>
            </w:r>
            <w:r w:rsidR="00871F08" w:rsidRPr="00955BCB">
              <w:t xml:space="preserve"> (T2S in this case)</w:t>
            </w:r>
          </w:p>
        </w:tc>
      </w:tr>
      <w:tr w:rsidR="00205A32" w:rsidRPr="00955BCB" w14:paraId="3C68D2B7" w14:textId="77777777" w:rsidTr="008A639E">
        <w:tc>
          <w:tcPr>
            <w:tcW w:w="2576" w:type="dxa"/>
            <w:shd w:val="clear" w:color="auto" w:fill="FFFFFF"/>
          </w:tcPr>
          <w:p w14:paraId="0D9642F6" w14:textId="4E1CBF81" w:rsidR="00205A32" w:rsidRPr="00955BCB" w:rsidRDefault="0094507C" w:rsidP="00112682">
            <w:pPr>
              <w:pStyle w:val="TableText"/>
              <w:jc w:val="both"/>
            </w:pPr>
            <w:r w:rsidRPr="00955BCB">
              <w:t>Process Request</w:t>
            </w:r>
          </w:p>
        </w:tc>
        <w:tc>
          <w:tcPr>
            <w:tcW w:w="3678" w:type="dxa"/>
            <w:shd w:val="clear" w:color="auto" w:fill="FFFFFF"/>
          </w:tcPr>
          <w:p w14:paraId="7E9E6455" w14:textId="11D6EA9F" w:rsidR="00205A32" w:rsidRPr="00955BCB" w:rsidRDefault="008A639E" w:rsidP="00112682">
            <w:pPr>
              <w:pStyle w:val="TableText"/>
              <w:jc w:val="both"/>
            </w:pPr>
            <w:r w:rsidRPr="00955BCB">
              <w:t>Generate a report providing information regarding the limits as managed by the credit provider</w:t>
            </w:r>
            <w:r w:rsidR="00071250" w:rsidRPr="00955BCB">
              <w:t xml:space="preserve"> and trigger</w:t>
            </w:r>
            <w:r w:rsidRPr="00955BCB">
              <w:t xml:space="preserve"> the </w:t>
            </w:r>
            <w:r w:rsidRPr="00955BCB">
              <w:rPr>
                <w:b/>
              </w:rPr>
              <w:t>Send Report</w:t>
            </w:r>
            <w:r w:rsidRPr="00955BCB">
              <w:t>.</w:t>
            </w:r>
          </w:p>
        </w:tc>
        <w:tc>
          <w:tcPr>
            <w:tcW w:w="1885" w:type="dxa"/>
            <w:shd w:val="clear" w:color="auto" w:fill="FFFFFF"/>
          </w:tcPr>
          <w:p w14:paraId="1D7C161B" w14:textId="200F96A5" w:rsidR="00205A32" w:rsidRPr="00955BCB" w:rsidRDefault="00205A32" w:rsidP="00112682">
            <w:pPr>
              <w:pStyle w:val="TableText"/>
              <w:jc w:val="both"/>
            </w:pPr>
            <w:r w:rsidRPr="00955BCB">
              <w:t>Executing/Servicing Party</w:t>
            </w:r>
            <w:r w:rsidR="00871F08" w:rsidRPr="00955BCB">
              <w:t xml:space="preserve"> (T2S in this case)</w:t>
            </w:r>
          </w:p>
        </w:tc>
      </w:tr>
      <w:tr w:rsidR="00205A32" w:rsidRPr="00955BCB" w14:paraId="234FD1FB" w14:textId="77777777" w:rsidTr="008A639E">
        <w:tc>
          <w:tcPr>
            <w:tcW w:w="2576" w:type="dxa"/>
            <w:shd w:val="clear" w:color="auto" w:fill="FFFFFF"/>
          </w:tcPr>
          <w:p w14:paraId="1C688635" w14:textId="7AE41EE4" w:rsidR="00205A32" w:rsidRPr="00955BCB" w:rsidRDefault="008A639E" w:rsidP="00112682">
            <w:pPr>
              <w:pStyle w:val="TableText"/>
              <w:jc w:val="both"/>
            </w:pPr>
            <w:r w:rsidRPr="00955BCB">
              <w:t>Send Report</w:t>
            </w:r>
          </w:p>
        </w:tc>
        <w:tc>
          <w:tcPr>
            <w:tcW w:w="3678" w:type="dxa"/>
            <w:shd w:val="clear" w:color="auto" w:fill="FFFFFF"/>
          </w:tcPr>
          <w:p w14:paraId="70F15CEB" w14:textId="17AF478E" w:rsidR="00205A32" w:rsidRPr="00955BCB" w:rsidRDefault="008A639E" w:rsidP="00112682">
            <w:pPr>
              <w:pStyle w:val="TableText"/>
              <w:jc w:val="both"/>
            </w:pPr>
            <w:r w:rsidRPr="00955BCB">
              <w:t>Route a report to the communication layer.</w:t>
            </w:r>
          </w:p>
        </w:tc>
        <w:tc>
          <w:tcPr>
            <w:tcW w:w="1885" w:type="dxa"/>
            <w:shd w:val="clear" w:color="auto" w:fill="FFFFFF"/>
          </w:tcPr>
          <w:p w14:paraId="76869004" w14:textId="138A50BE" w:rsidR="00205A32" w:rsidRPr="00955BCB" w:rsidRDefault="00205A32" w:rsidP="00112682">
            <w:pPr>
              <w:pStyle w:val="TableText"/>
              <w:jc w:val="both"/>
            </w:pPr>
            <w:r w:rsidRPr="00955BCB">
              <w:t>Executing/Servicing Party</w:t>
            </w:r>
            <w:r w:rsidR="00871F08" w:rsidRPr="00955BCB">
              <w:t xml:space="preserve"> (T2S in this case)</w:t>
            </w:r>
          </w:p>
        </w:tc>
      </w:tr>
      <w:tr w:rsidR="00205A32" w:rsidRPr="00955BCB" w14:paraId="39572074" w14:textId="77777777" w:rsidTr="008A639E">
        <w:tc>
          <w:tcPr>
            <w:tcW w:w="2576" w:type="dxa"/>
            <w:shd w:val="clear" w:color="auto" w:fill="FFFFFF"/>
          </w:tcPr>
          <w:p w14:paraId="48374CA5" w14:textId="680B19C1" w:rsidR="00205A32" w:rsidRPr="00955BCB" w:rsidRDefault="008A639E" w:rsidP="00112682">
            <w:pPr>
              <w:pStyle w:val="TableText"/>
              <w:jc w:val="both"/>
            </w:pPr>
            <w:r w:rsidRPr="00955BCB">
              <w:t>Receive Report</w:t>
            </w:r>
          </w:p>
        </w:tc>
        <w:tc>
          <w:tcPr>
            <w:tcW w:w="3678" w:type="dxa"/>
            <w:shd w:val="clear" w:color="auto" w:fill="FFFFFF"/>
          </w:tcPr>
          <w:p w14:paraId="0C843434" w14:textId="13E8CA6B" w:rsidR="00205A32" w:rsidRPr="00955BCB" w:rsidRDefault="00227429" w:rsidP="00112682">
            <w:pPr>
              <w:pStyle w:val="TableText"/>
              <w:jc w:val="both"/>
            </w:pPr>
            <w:r w:rsidRPr="00955BCB">
              <w:t>Go to the requested reporting activity.</w:t>
            </w:r>
          </w:p>
        </w:tc>
        <w:tc>
          <w:tcPr>
            <w:tcW w:w="1885" w:type="dxa"/>
            <w:shd w:val="clear" w:color="auto" w:fill="FFFFFF"/>
          </w:tcPr>
          <w:p w14:paraId="46D375B3" w14:textId="4851E0E0" w:rsidR="00205A32" w:rsidRPr="00955BCB" w:rsidRDefault="00227429" w:rsidP="00112682">
            <w:pPr>
              <w:pStyle w:val="TableText"/>
              <w:jc w:val="both"/>
            </w:pPr>
            <w:r w:rsidRPr="00955BCB">
              <w:t>Instructing Party</w:t>
            </w:r>
            <w:r w:rsidR="00075A89" w:rsidRPr="00955BCB">
              <w:t xml:space="preserve"> (Subscriber to receive the report)</w:t>
            </w:r>
          </w:p>
        </w:tc>
      </w:tr>
    </w:tbl>
    <w:p w14:paraId="6423AB46" w14:textId="77777777" w:rsidR="00205A32" w:rsidRPr="00955BCB" w:rsidRDefault="00205A32" w:rsidP="00205A32">
      <w:bookmarkStart w:id="44" w:name="_Toc529260039"/>
    </w:p>
    <w:bookmarkEnd w:id="44"/>
    <w:p w14:paraId="42C6FDEE" w14:textId="77777777" w:rsidR="00205A32" w:rsidRPr="00955BCB" w:rsidRDefault="00205A32" w:rsidP="00205A32"/>
    <w:p w14:paraId="67085984" w14:textId="77777777" w:rsidR="00205A32" w:rsidRPr="00955BCB" w:rsidRDefault="00205A32" w:rsidP="00B34A3F">
      <w:pPr>
        <w:pStyle w:val="Heading1"/>
      </w:pPr>
      <w:bookmarkStart w:id="45" w:name="_Toc153801837"/>
      <w:bookmarkStart w:id="46" w:name="_Toc162470373"/>
      <w:bookmarkStart w:id="47" w:name="_Toc189843148"/>
      <w:proofErr w:type="spellStart"/>
      <w:r w:rsidRPr="00955BCB">
        <w:lastRenderedPageBreak/>
        <w:t>BusinessTransactions</w:t>
      </w:r>
      <w:bookmarkEnd w:id="45"/>
      <w:bookmarkEnd w:id="46"/>
      <w:bookmarkEnd w:id="47"/>
      <w:proofErr w:type="spellEnd"/>
    </w:p>
    <w:p w14:paraId="465F16C9" w14:textId="77777777" w:rsidR="00205A32" w:rsidRPr="00955BCB" w:rsidRDefault="00205A32" w:rsidP="00112682">
      <w:pPr>
        <w:jc w:val="both"/>
      </w:pPr>
      <w:r w:rsidRPr="00955BCB">
        <w:t xml:space="preserve">This section describes the message flows based on the activity diagrams documented above. It shows the typical exchanges of information in the context of a </w:t>
      </w:r>
      <w:proofErr w:type="spellStart"/>
      <w:r w:rsidRPr="00955BCB">
        <w:t>BusinessTransaction</w:t>
      </w:r>
      <w:proofErr w:type="spellEnd"/>
      <w:r w:rsidRPr="00955BCB">
        <w:t>.</w:t>
      </w:r>
    </w:p>
    <w:p w14:paraId="0CE7AE3F" w14:textId="2E2353DA" w:rsidR="00665E98" w:rsidRPr="00955BCB" w:rsidRDefault="00AC2D35" w:rsidP="00205A32">
      <w:r w:rsidRPr="00955BCB">
        <w:rPr>
          <w:noProof/>
          <w:lang w:eastAsia="en-GB"/>
        </w:rPr>
        <w:drawing>
          <wp:inline distT="0" distB="0" distL="0" distR="0" wp14:anchorId="1BC8D0B7" wp14:editId="06597F05">
            <wp:extent cx="5895975" cy="2514600"/>
            <wp:effectExtent l="19050" t="19050" r="28575" b="1905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895975" cy="2514600"/>
                    </a:xfrm>
                    <a:prstGeom prst="rect">
                      <a:avLst/>
                    </a:prstGeom>
                    <a:noFill/>
                    <a:ln w="9525">
                      <a:solidFill>
                        <a:schemeClr val="tx1"/>
                      </a:solidFill>
                    </a:ln>
                  </pic:spPr>
                </pic:pic>
              </a:graphicData>
            </a:graphic>
          </wp:inline>
        </w:drawing>
      </w:r>
    </w:p>
    <w:p w14:paraId="1D28BDFC" w14:textId="1B7896CF" w:rsidR="00665E98" w:rsidRPr="00955BCB" w:rsidRDefault="007A329C" w:rsidP="00B34A3F">
      <w:pPr>
        <w:pStyle w:val="Heading2"/>
      </w:pPr>
      <w:bookmarkStart w:id="48" w:name="_Toc189843149"/>
      <w:r w:rsidRPr="00955BCB">
        <w:t>Limit Utilisation Journal Query</w:t>
      </w:r>
      <w:bookmarkEnd w:id="48"/>
    </w:p>
    <w:p w14:paraId="0E7C8970" w14:textId="64A907E0" w:rsidR="002C1A37" w:rsidRPr="00955BCB" w:rsidRDefault="002C1A37" w:rsidP="00112682">
      <w:pPr>
        <w:jc w:val="both"/>
      </w:pPr>
      <w:r w:rsidRPr="00955BCB">
        <w:rPr>
          <w:rFonts w:cs="Arial"/>
          <w:spacing w:val="3"/>
          <w:shd w:val="clear" w:color="auto" w:fill="FFFFFF"/>
        </w:rPr>
        <w:t>A CSD</w:t>
      </w:r>
      <w:r w:rsidR="00112682" w:rsidRPr="00955BCB">
        <w:rPr>
          <w:rFonts w:cs="Arial"/>
          <w:spacing w:val="3"/>
          <w:shd w:val="clear" w:color="auto" w:fill="FFFFFF"/>
        </w:rPr>
        <w:t>, NCB, payment bank</w:t>
      </w:r>
      <w:r w:rsidRPr="00955BCB">
        <w:rPr>
          <w:rFonts w:cs="Arial"/>
          <w:spacing w:val="3"/>
          <w:shd w:val="clear" w:color="auto" w:fill="FFFFFF"/>
        </w:rPr>
        <w:t xml:space="preserve"> or a directly connected system participant (the central securities depository participant granted direct access, l</w:t>
      </w:r>
      <w:r w:rsidR="00A33D11" w:rsidRPr="00955BCB">
        <w:rPr>
          <w:rFonts w:cs="Arial"/>
          <w:spacing w:val="3"/>
          <w:shd w:val="clear" w:color="auto" w:fill="FFFFFF"/>
        </w:rPr>
        <w:t>ike a bank or a central counter</w:t>
      </w:r>
      <w:r w:rsidRPr="00955BCB">
        <w:rPr>
          <w:rFonts w:cs="Arial"/>
          <w:spacing w:val="3"/>
          <w:shd w:val="clear" w:color="auto" w:fill="FFFFFF"/>
        </w:rPr>
        <w:t xml:space="preserve">party) </w:t>
      </w:r>
      <w:r w:rsidR="00D264F4" w:rsidRPr="00955BCB">
        <w:rPr>
          <w:rFonts w:cs="Arial"/>
          <w:spacing w:val="3"/>
          <w:shd w:val="clear" w:color="auto" w:fill="FFFFFF"/>
        </w:rPr>
        <w:t xml:space="preserve">sends a Limit Utilisation Journal Query </w:t>
      </w:r>
      <w:r w:rsidR="00112682" w:rsidRPr="00955BCB">
        <w:rPr>
          <w:rFonts w:cs="Arial"/>
          <w:spacing w:val="3"/>
          <w:shd w:val="clear" w:color="auto" w:fill="FFFFFF"/>
        </w:rPr>
        <w:t xml:space="preserve">via camt.064 </w:t>
      </w:r>
      <w:r w:rsidR="00D264F4" w:rsidRPr="00955BCB">
        <w:rPr>
          <w:rFonts w:cs="Arial"/>
          <w:spacing w:val="3"/>
          <w:shd w:val="clear" w:color="auto" w:fill="FFFFFF"/>
        </w:rPr>
        <w:t xml:space="preserve">to </w:t>
      </w:r>
      <w:r w:rsidRPr="00955BCB">
        <w:rPr>
          <w:rFonts w:cs="Arial"/>
          <w:spacing w:val="3"/>
          <w:shd w:val="clear" w:color="auto" w:fill="FFFFFF"/>
        </w:rPr>
        <w:t>the central system</w:t>
      </w:r>
      <w:r w:rsidR="003E32BF" w:rsidRPr="00955BCB">
        <w:t xml:space="preserve"> (e.g. T2S in this case</w:t>
      </w:r>
      <w:r w:rsidR="00112682" w:rsidRPr="00955BCB">
        <w:rPr>
          <w:rFonts w:cs="Arial"/>
          <w:spacing w:val="3"/>
          <w:shd w:val="clear" w:color="auto" w:fill="FFFFFF"/>
        </w:rPr>
        <w:t>)</w:t>
      </w:r>
      <w:r w:rsidRPr="00955BCB">
        <w:rPr>
          <w:rFonts w:cs="Arial"/>
          <w:spacing w:val="3"/>
          <w:shd w:val="clear" w:color="auto" w:fill="FFFFFF"/>
        </w:rPr>
        <w:t xml:space="preserve">. Its purpose is to query information regarding the journal of transaction </w:t>
      </w:r>
      <w:r w:rsidR="00E1636F" w:rsidRPr="00955BCB">
        <w:rPr>
          <w:rFonts w:cs="Arial"/>
          <w:spacing w:val="3"/>
          <w:shd w:val="clear" w:color="auto" w:fill="FFFFFF"/>
        </w:rPr>
        <w:t>impacting</w:t>
      </w:r>
      <w:r w:rsidRPr="00955BCB">
        <w:rPr>
          <w:rFonts w:cs="Arial"/>
          <w:spacing w:val="3"/>
          <w:shd w:val="clear" w:color="auto" w:fill="FFFFFF"/>
        </w:rPr>
        <w:t xml:space="preserve"> the utilisation of limits that have been defined by the system participant.</w:t>
      </w:r>
    </w:p>
    <w:p w14:paraId="6ECBF7A8" w14:textId="2E3610A0" w:rsidR="00665E98" w:rsidRPr="00955BCB" w:rsidRDefault="002412B8" w:rsidP="00B34A3F">
      <w:pPr>
        <w:pStyle w:val="Heading2"/>
      </w:pPr>
      <w:bookmarkStart w:id="49" w:name="_Toc189843150"/>
      <w:r w:rsidRPr="00955BCB">
        <w:t>Limit Utilisation Journal Report</w:t>
      </w:r>
      <w:bookmarkEnd w:id="49"/>
    </w:p>
    <w:p w14:paraId="4F6D19F4" w14:textId="4F68CBD0" w:rsidR="00E1636F" w:rsidRPr="00955BCB" w:rsidRDefault="005B5AC9" w:rsidP="00E1636F">
      <w:pPr>
        <w:jc w:val="both"/>
        <w:rPr>
          <w:rFonts w:cs="Arial"/>
          <w:spacing w:val="3"/>
          <w:shd w:val="clear" w:color="auto" w:fill="FFFFFF"/>
        </w:rPr>
      </w:pPr>
      <w:r w:rsidRPr="00955BCB">
        <w:rPr>
          <w:rFonts w:cs="Arial"/>
          <w:spacing w:val="3"/>
          <w:shd w:val="clear" w:color="auto" w:fill="FFFFFF"/>
        </w:rPr>
        <w:t xml:space="preserve">The </w:t>
      </w:r>
      <w:proofErr w:type="spellStart"/>
      <w:r w:rsidRPr="00955BCB">
        <w:rPr>
          <w:rFonts w:cs="Arial"/>
          <w:spacing w:val="3"/>
          <w:shd w:val="clear" w:color="auto" w:fill="FFFFFF"/>
        </w:rPr>
        <w:t>LimitUtilisationJournalReport</w:t>
      </w:r>
      <w:proofErr w:type="spellEnd"/>
      <w:r w:rsidRPr="00955BCB">
        <w:rPr>
          <w:rFonts w:cs="Arial"/>
          <w:spacing w:val="3"/>
          <w:shd w:val="clear" w:color="auto" w:fill="FFFFFF"/>
        </w:rPr>
        <w:t xml:space="preserve"> message </w:t>
      </w:r>
      <w:r w:rsidR="00A61FC3" w:rsidRPr="00955BCB">
        <w:rPr>
          <w:rFonts w:cs="Arial"/>
          <w:spacing w:val="3"/>
          <w:shd w:val="clear" w:color="auto" w:fill="FFFFFF"/>
        </w:rPr>
        <w:t xml:space="preserve">(camt.065) </w:t>
      </w:r>
      <w:r w:rsidRPr="00955BCB">
        <w:rPr>
          <w:rFonts w:cs="Arial"/>
          <w:spacing w:val="3"/>
          <w:shd w:val="clear" w:color="auto" w:fill="FFFFFF"/>
        </w:rPr>
        <w:t>is exchanged between the central system</w:t>
      </w:r>
      <w:r w:rsidR="003E32BF" w:rsidRPr="00955BCB">
        <w:rPr>
          <w:rFonts w:cs="Arial"/>
          <w:spacing w:val="3"/>
          <w:shd w:val="clear" w:color="auto" w:fill="FFFFFF"/>
        </w:rPr>
        <w:t xml:space="preserve">, </w:t>
      </w:r>
      <w:r w:rsidR="003E32BF" w:rsidRPr="00955BCB">
        <w:t>(e.g. T2S in this case</w:t>
      </w:r>
      <w:r w:rsidR="00D8203D" w:rsidRPr="00955BCB">
        <w:rPr>
          <w:rFonts w:cs="Arial"/>
          <w:spacing w:val="3"/>
          <w:shd w:val="clear" w:color="auto" w:fill="FFFFFF"/>
        </w:rPr>
        <w:t>)</w:t>
      </w:r>
      <w:r w:rsidR="003E32BF" w:rsidRPr="00955BCB">
        <w:rPr>
          <w:rFonts w:cs="Arial"/>
          <w:spacing w:val="3"/>
          <w:shd w:val="clear" w:color="auto" w:fill="FFFFFF"/>
        </w:rPr>
        <w:t xml:space="preserve"> </w:t>
      </w:r>
      <w:r w:rsidRPr="00955BCB">
        <w:rPr>
          <w:rFonts w:cs="Arial"/>
          <w:spacing w:val="3"/>
          <w:shd w:val="clear" w:color="auto" w:fill="FFFFFF"/>
        </w:rPr>
        <w:t xml:space="preserve">and a </w:t>
      </w:r>
      <w:r w:rsidR="00A61FC3" w:rsidRPr="00955BCB">
        <w:rPr>
          <w:rFonts w:cs="Arial"/>
          <w:spacing w:val="3"/>
          <w:shd w:val="clear" w:color="auto" w:fill="FFFFFF"/>
        </w:rPr>
        <w:t>CSD, NCB, payment bank</w:t>
      </w:r>
      <w:r w:rsidRPr="00955BCB">
        <w:rPr>
          <w:rFonts w:cs="Arial"/>
          <w:spacing w:val="3"/>
          <w:shd w:val="clear" w:color="auto" w:fill="FFFFFF"/>
        </w:rPr>
        <w:t xml:space="preserve"> or a directly connected system party (the central securities depository participant granted direct access,</w:t>
      </w:r>
      <w:r w:rsidR="00A33D11" w:rsidRPr="00955BCB">
        <w:rPr>
          <w:rFonts w:cs="Arial"/>
          <w:spacing w:val="3"/>
          <w:shd w:val="clear" w:color="auto" w:fill="FFFFFF"/>
        </w:rPr>
        <w:t xml:space="preserve"> like a bank or central counter</w:t>
      </w:r>
      <w:r w:rsidRPr="00955BCB">
        <w:rPr>
          <w:rFonts w:cs="Arial"/>
          <w:spacing w:val="3"/>
          <w:shd w:val="clear" w:color="auto" w:fill="FFFFFF"/>
        </w:rPr>
        <w:t>party)</w:t>
      </w:r>
      <w:r w:rsidR="00A61FC3" w:rsidRPr="00955BCB">
        <w:rPr>
          <w:rFonts w:cs="Arial"/>
          <w:spacing w:val="3"/>
          <w:shd w:val="clear" w:color="auto" w:fill="FFFFFF"/>
        </w:rPr>
        <w:t xml:space="preserve">. It </w:t>
      </w:r>
      <w:r w:rsidRPr="00955BCB">
        <w:rPr>
          <w:rFonts w:cs="Arial"/>
          <w:spacing w:val="3"/>
          <w:shd w:val="clear" w:color="auto" w:fill="FFFFFF"/>
        </w:rPr>
        <w:t xml:space="preserve">is used to return information about </w:t>
      </w:r>
      <w:r w:rsidR="00E1636F" w:rsidRPr="00955BCB">
        <w:rPr>
          <w:rFonts w:cs="Arial"/>
          <w:spacing w:val="3"/>
          <w:shd w:val="clear" w:color="auto" w:fill="FFFFFF"/>
        </w:rPr>
        <w:t xml:space="preserve">the </w:t>
      </w:r>
      <w:r w:rsidR="00E1636F" w:rsidRPr="00955BCB">
        <w:t>limit amounts, utilisation and journal of transactions impacting the utilisation of limits</w:t>
      </w:r>
      <w:r w:rsidRPr="00955BCB">
        <w:rPr>
          <w:rFonts w:cs="Arial"/>
          <w:spacing w:val="3"/>
          <w:shd w:val="clear" w:color="auto" w:fill="FFFFFF"/>
        </w:rPr>
        <w:t xml:space="preserve">. Its purpose is to report information regarding </w:t>
      </w:r>
      <w:r w:rsidR="00E1636F" w:rsidRPr="00955BCB">
        <w:rPr>
          <w:rFonts w:cs="Arial"/>
          <w:spacing w:val="3"/>
          <w:shd w:val="clear" w:color="auto" w:fill="FFFFFF"/>
        </w:rPr>
        <w:t>the limits</w:t>
      </w:r>
      <w:r w:rsidR="00E1636F" w:rsidRPr="00955BCB">
        <w:t xml:space="preserve"> as managed by the credit provider and corresponding to the criteria received within the incoming query message (camt.064).</w:t>
      </w:r>
    </w:p>
    <w:p w14:paraId="0111B7D1" w14:textId="77777777" w:rsidR="00E1636F" w:rsidRPr="00955BCB" w:rsidRDefault="00E1636F" w:rsidP="00665E98">
      <w:pPr>
        <w:rPr>
          <w:rFonts w:cs="Arial"/>
          <w:color w:val="333D3E"/>
          <w:spacing w:val="3"/>
          <w:sz w:val="21"/>
          <w:szCs w:val="21"/>
          <w:shd w:val="clear" w:color="auto" w:fill="FFFFFF"/>
        </w:rPr>
      </w:pPr>
    </w:p>
    <w:p w14:paraId="05320EE1" w14:textId="77777777" w:rsidR="00665E98" w:rsidRPr="00955BCB" w:rsidRDefault="00665E98" w:rsidP="00665E98"/>
    <w:p w14:paraId="1B3B35C2" w14:textId="77777777" w:rsidR="00205A32" w:rsidRPr="00955BCB" w:rsidRDefault="00205A32" w:rsidP="00205A32"/>
    <w:p w14:paraId="4CBCC9E2" w14:textId="646C75B6" w:rsidR="00205A32" w:rsidRPr="00955BCB" w:rsidRDefault="00205A32" w:rsidP="00205A32"/>
    <w:p w14:paraId="0199B18E" w14:textId="71CD0E9D" w:rsidR="00205A32" w:rsidRPr="00955BCB" w:rsidRDefault="00205A32" w:rsidP="00205A32">
      <w:pPr>
        <w:rPr>
          <w:noProof/>
        </w:rPr>
      </w:pPr>
    </w:p>
    <w:p w14:paraId="7483AFDF" w14:textId="77777777" w:rsidR="00F575C4" w:rsidRPr="00955BCB" w:rsidRDefault="00F575C4" w:rsidP="00205A32">
      <w:pPr>
        <w:rPr>
          <w:noProof/>
        </w:rPr>
      </w:pPr>
    </w:p>
    <w:p w14:paraId="2B4B49BC" w14:textId="77777777" w:rsidR="00F575C4" w:rsidRPr="00955BCB" w:rsidRDefault="00F575C4" w:rsidP="00205A32"/>
    <w:p w14:paraId="4A1DFABD" w14:textId="77777777" w:rsidR="00205A32" w:rsidRPr="00955BCB" w:rsidRDefault="00205A32" w:rsidP="00B34A3F">
      <w:pPr>
        <w:pStyle w:val="Heading1"/>
      </w:pPr>
      <w:bookmarkStart w:id="50" w:name="_Toc153801843"/>
      <w:bookmarkStart w:id="51" w:name="_Toc162470376"/>
      <w:bookmarkStart w:id="52" w:name="_Toc189843151"/>
      <w:bookmarkEnd w:id="9"/>
      <w:r w:rsidRPr="00955BCB">
        <w:lastRenderedPageBreak/>
        <w:t>Business Examples</w:t>
      </w:r>
      <w:bookmarkEnd w:id="50"/>
      <w:bookmarkEnd w:id="51"/>
      <w:bookmarkEnd w:id="52"/>
    </w:p>
    <w:p w14:paraId="7B28F74E" w14:textId="0544AB2A" w:rsidR="00205A32" w:rsidRPr="00955BCB" w:rsidRDefault="00205A32" w:rsidP="00945D79">
      <w:pPr>
        <w:jc w:val="both"/>
      </w:pPr>
      <w:r w:rsidRPr="00955BCB">
        <w:t xml:space="preserve">This section describes business examples of the use of the various candidate Message Definitions for the </w:t>
      </w:r>
      <w:r w:rsidR="00855781" w:rsidRPr="00955BCB">
        <w:t xml:space="preserve">Limit Utilisation Journal Query </w:t>
      </w:r>
      <w:r w:rsidR="00BF1F7C" w:rsidRPr="00955BCB">
        <w:t xml:space="preserve">and </w:t>
      </w:r>
      <w:r w:rsidR="00855781" w:rsidRPr="00955BCB">
        <w:t>Report</w:t>
      </w:r>
      <w:r w:rsidRPr="00955BCB">
        <w:t xml:space="preserve"> message set. All XML instances are embedded in the BAH, but the XML message instance provided below does only show the content of the pure business message. </w:t>
      </w:r>
    </w:p>
    <w:p w14:paraId="6DA96920" w14:textId="77777777" w:rsidR="003F118B" w:rsidRPr="00955BCB" w:rsidRDefault="003F118B" w:rsidP="003F118B">
      <w:pPr>
        <w:jc w:val="both"/>
      </w:pPr>
      <w:r w:rsidRPr="00955BCB">
        <w:t>In the business context, we can distinguish two possible scenarios for Limit Utilisation Journal Query and Report:</w:t>
      </w:r>
    </w:p>
    <w:p w14:paraId="57C2C866" w14:textId="77777777" w:rsidR="003F118B" w:rsidRPr="00955BCB" w:rsidRDefault="003F118B" w:rsidP="003F118B">
      <w:pPr>
        <w:pStyle w:val="ListParagraph"/>
        <w:numPr>
          <w:ilvl w:val="0"/>
          <w:numId w:val="45"/>
        </w:numPr>
        <w:jc w:val="both"/>
      </w:pPr>
      <w:r w:rsidRPr="00955BCB">
        <w:t>Business Report.</w:t>
      </w:r>
    </w:p>
    <w:p w14:paraId="67828DFE" w14:textId="3E713DB7" w:rsidR="00864A61" w:rsidRPr="00955BCB" w:rsidRDefault="003F118B" w:rsidP="003F118B">
      <w:pPr>
        <w:pStyle w:val="ListParagraph"/>
        <w:numPr>
          <w:ilvl w:val="0"/>
          <w:numId w:val="45"/>
        </w:numPr>
        <w:jc w:val="both"/>
      </w:pPr>
      <w:r w:rsidRPr="00955BCB">
        <w:t>Operational Errors.</w:t>
      </w:r>
    </w:p>
    <w:p w14:paraId="19597B63" w14:textId="6764838D" w:rsidR="003F118B" w:rsidRPr="00955BCB" w:rsidRDefault="003F118B" w:rsidP="003F118B">
      <w:pPr>
        <w:jc w:val="both"/>
      </w:pPr>
    </w:p>
    <w:p w14:paraId="1617A5C6" w14:textId="012D997E" w:rsidR="003F118B" w:rsidRPr="00955BCB" w:rsidRDefault="0096488D" w:rsidP="0096488D">
      <w:pPr>
        <w:pStyle w:val="Heading2"/>
      </w:pPr>
      <w:bookmarkStart w:id="53" w:name="_Toc189843152"/>
      <w:r w:rsidRPr="00955BCB">
        <w:t>Example #1: Business Report</w:t>
      </w:r>
      <w:bookmarkEnd w:id="53"/>
    </w:p>
    <w:p w14:paraId="43614BEA" w14:textId="77777777" w:rsidR="00A2591C" w:rsidRPr="00955BCB" w:rsidRDefault="00A2591C" w:rsidP="006D1576">
      <w:pPr>
        <w:pStyle w:val="Heading3"/>
      </w:pPr>
      <w:bookmarkStart w:id="54" w:name="_Toc189843153"/>
      <w:r w:rsidRPr="00955BCB">
        <w:t>Description</w:t>
      </w:r>
      <w:bookmarkEnd w:id="54"/>
    </w:p>
    <w:p w14:paraId="5F40325A" w14:textId="381D916F" w:rsidR="0046399F" w:rsidRPr="00955BCB" w:rsidRDefault="0046399F" w:rsidP="00945D79">
      <w:pPr>
        <w:keepNext/>
        <w:spacing w:before="160" w:after="140"/>
        <w:jc w:val="both"/>
      </w:pPr>
      <w:bookmarkStart w:id="55" w:name="_Hlt59599532"/>
      <w:bookmarkEnd w:id="55"/>
      <w:r w:rsidRPr="00955BCB">
        <w:t xml:space="preserve">In this example the </w:t>
      </w:r>
      <w:r w:rsidR="000A7E08" w:rsidRPr="00955BCB">
        <w:t>“</w:t>
      </w:r>
      <w:proofErr w:type="spellStart"/>
      <w:r w:rsidRPr="00955BCB">
        <w:t>LimitUtilisationJournalQuery</w:t>
      </w:r>
      <w:proofErr w:type="spellEnd"/>
      <w:r w:rsidR="000A7E08" w:rsidRPr="00955BCB">
        <w:t>”</w:t>
      </w:r>
      <w:r w:rsidRPr="00955BCB">
        <w:t xml:space="preserve"> is used by a</w:t>
      </w:r>
      <w:r w:rsidR="00775837">
        <w:t>n</w:t>
      </w:r>
      <w:r w:rsidRPr="00955BCB">
        <w:t xml:space="preserve"> </w:t>
      </w:r>
      <w:r w:rsidR="00945D79" w:rsidRPr="00955BCB">
        <w:t>N</w:t>
      </w:r>
      <w:r w:rsidRPr="00955BCB">
        <w:t xml:space="preserve">CB </w:t>
      </w:r>
      <w:r w:rsidR="00945D79" w:rsidRPr="00955BCB">
        <w:t>(</w:t>
      </w:r>
      <w:r w:rsidRPr="00955BCB">
        <w:t>A</w:t>
      </w:r>
      <w:r w:rsidR="00945D79" w:rsidRPr="00955BCB">
        <w:t>)</w:t>
      </w:r>
      <w:r w:rsidRPr="00955BCB">
        <w:t xml:space="preserve"> "CBAABIC1XXX”, participating in T2S, to query </w:t>
      </w:r>
      <w:r w:rsidR="00531CCE" w:rsidRPr="00955BCB">
        <w:t xml:space="preserve">via camt.064 </w:t>
      </w:r>
      <w:r w:rsidRPr="00955BCB">
        <w:t>the journal utilisation of Auto-collateralisation limits for the paymen</w:t>
      </w:r>
      <w:r w:rsidR="0096488D" w:rsidRPr="00955BCB">
        <w:t>t bank “PAYBKBICXXX” on January 9</w:t>
      </w:r>
      <w:r w:rsidR="0096488D" w:rsidRPr="00955BCB">
        <w:rPr>
          <w:vertAlign w:val="superscript"/>
        </w:rPr>
        <w:t>th</w:t>
      </w:r>
      <w:r w:rsidR="0096488D" w:rsidRPr="00955BCB">
        <w:t xml:space="preserve">, 2015, </w:t>
      </w:r>
      <w:r w:rsidR="0050727C">
        <w:t xml:space="preserve">as </w:t>
      </w:r>
      <w:r w:rsidR="00213CB4">
        <w:t>the current business date</w:t>
      </w:r>
      <w:r w:rsidR="00775837">
        <w:t>,</w:t>
      </w:r>
      <w:r w:rsidR="0050727C">
        <w:t xml:space="preserve"> </w:t>
      </w:r>
      <w:r w:rsidR="00D141EB" w:rsidRPr="00213CB4">
        <w:rPr>
          <w:i/>
          <w:u w:val="single"/>
        </w:rPr>
        <w:t xml:space="preserve">which corresponds to </w:t>
      </w:r>
      <w:r w:rsidR="00213CB4" w:rsidRPr="00213CB4">
        <w:rPr>
          <w:i/>
          <w:u w:val="single"/>
        </w:rPr>
        <w:t>Limit Utilisation activity date</w:t>
      </w:r>
      <w:r w:rsidR="0096488D" w:rsidRPr="00955BCB">
        <w:t>.</w:t>
      </w:r>
    </w:p>
    <w:p w14:paraId="0B7B9B1C" w14:textId="4091C003" w:rsidR="006D1576" w:rsidRPr="00955BCB" w:rsidRDefault="006D1576" w:rsidP="00E72446">
      <w:pPr>
        <w:pStyle w:val="Default"/>
        <w:jc w:val="both"/>
        <w:rPr>
          <w:rFonts w:ascii="Arial" w:hAnsi="Arial" w:cs="Arial"/>
          <w:sz w:val="20"/>
          <w:szCs w:val="20"/>
          <w:lang w:val="en-GB"/>
        </w:rPr>
      </w:pPr>
      <w:r w:rsidRPr="00955BCB">
        <w:rPr>
          <w:sz w:val="20"/>
          <w:szCs w:val="20"/>
          <w:lang w:val="en-GB"/>
        </w:rPr>
        <w:t xml:space="preserve">The result of this query is sent using </w:t>
      </w:r>
      <w:r w:rsidR="000A7E08" w:rsidRPr="00955BCB">
        <w:rPr>
          <w:sz w:val="20"/>
          <w:szCs w:val="20"/>
          <w:lang w:val="en-GB"/>
        </w:rPr>
        <w:t>“</w:t>
      </w:r>
      <w:proofErr w:type="spellStart"/>
      <w:r w:rsidRPr="00955BCB">
        <w:rPr>
          <w:sz w:val="20"/>
          <w:szCs w:val="20"/>
          <w:lang w:val="en-GB"/>
        </w:rPr>
        <w:t>LimitUtilisationJournalReport</w:t>
      </w:r>
      <w:proofErr w:type="spellEnd"/>
      <w:r w:rsidR="000A7E08" w:rsidRPr="00955BCB">
        <w:rPr>
          <w:sz w:val="20"/>
          <w:szCs w:val="20"/>
          <w:lang w:val="en-GB"/>
        </w:rPr>
        <w:t>”</w:t>
      </w:r>
      <w:r w:rsidRPr="00955BCB">
        <w:rPr>
          <w:sz w:val="20"/>
          <w:szCs w:val="20"/>
          <w:lang w:val="en-GB"/>
        </w:rPr>
        <w:t xml:space="preserve"> (camt.065) containing the Auto-collateralisation limit, associated limit</w:t>
      </w:r>
      <w:r w:rsidRPr="00955BCB">
        <w:rPr>
          <w:rFonts w:ascii="Arial" w:hAnsi="Arial" w:cs="Arial"/>
          <w:sz w:val="20"/>
          <w:szCs w:val="20"/>
          <w:lang w:val="en-GB"/>
        </w:rPr>
        <w:t xml:space="preserve"> </w:t>
      </w:r>
      <w:r w:rsidRPr="00955BCB">
        <w:rPr>
          <w:sz w:val="20"/>
          <w:szCs w:val="20"/>
          <w:lang w:val="en-GB"/>
        </w:rPr>
        <w:t xml:space="preserve">information and corresponding journal transaction activity of the utilisation of the limit for the bank linked to the Dedicated Cash Account identified by “9000000123”. </w:t>
      </w:r>
    </w:p>
    <w:p w14:paraId="5EFBBC5E" w14:textId="77777777" w:rsidR="006D1576" w:rsidRPr="00955BCB" w:rsidRDefault="006D1576" w:rsidP="00E72446">
      <w:pPr>
        <w:pStyle w:val="Default"/>
        <w:jc w:val="both"/>
        <w:rPr>
          <w:sz w:val="20"/>
          <w:szCs w:val="20"/>
          <w:lang w:val="en-GB"/>
        </w:rPr>
      </w:pPr>
      <w:r w:rsidRPr="00955BCB">
        <w:rPr>
          <w:sz w:val="20"/>
          <w:szCs w:val="20"/>
          <w:lang w:val="en-GB"/>
        </w:rPr>
        <w:t>In this example, the following limit information is returned:</w:t>
      </w:r>
    </w:p>
    <w:p w14:paraId="7A76578F" w14:textId="77777777" w:rsidR="006D1576" w:rsidRPr="00955BCB" w:rsidRDefault="006D1576" w:rsidP="00E72446">
      <w:pPr>
        <w:pStyle w:val="Default"/>
        <w:numPr>
          <w:ilvl w:val="0"/>
          <w:numId w:val="24"/>
        </w:numPr>
        <w:jc w:val="both"/>
        <w:rPr>
          <w:rFonts w:ascii="Arial" w:hAnsi="Arial" w:cs="Arial"/>
          <w:sz w:val="20"/>
          <w:szCs w:val="20"/>
          <w:lang w:val="en-GB"/>
        </w:rPr>
      </w:pPr>
      <w:r w:rsidRPr="00955BCB">
        <w:rPr>
          <w:rFonts w:ascii="Arial" w:hAnsi="Arial" w:cs="Arial"/>
          <w:sz w:val="20"/>
          <w:szCs w:val="20"/>
          <w:lang w:val="en-GB"/>
        </w:rPr>
        <w:t xml:space="preserve">Limit Amount: 100000 </w:t>
      </w:r>
      <w:proofErr w:type="gramStart"/>
      <w:r w:rsidRPr="00955BCB">
        <w:rPr>
          <w:rFonts w:ascii="Arial" w:hAnsi="Arial" w:cs="Arial"/>
          <w:sz w:val="20"/>
          <w:szCs w:val="20"/>
          <w:lang w:val="en-GB"/>
        </w:rPr>
        <w:t>Euros;</w:t>
      </w:r>
      <w:proofErr w:type="gramEnd"/>
    </w:p>
    <w:p w14:paraId="2909FAFE" w14:textId="0D885E22" w:rsidR="006D1576" w:rsidRPr="00955BCB" w:rsidRDefault="006D1576" w:rsidP="00E72446">
      <w:pPr>
        <w:pStyle w:val="Default"/>
        <w:numPr>
          <w:ilvl w:val="0"/>
          <w:numId w:val="24"/>
        </w:numPr>
        <w:jc w:val="both"/>
        <w:rPr>
          <w:rFonts w:ascii="Arial" w:hAnsi="Arial" w:cs="Arial"/>
          <w:sz w:val="20"/>
          <w:szCs w:val="20"/>
          <w:lang w:val="en-GB"/>
        </w:rPr>
      </w:pPr>
      <w:r w:rsidRPr="00955BCB">
        <w:rPr>
          <w:rFonts w:ascii="Arial" w:hAnsi="Arial" w:cs="Arial"/>
          <w:sz w:val="20"/>
          <w:szCs w:val="20"/>
          <w:lang w:val="en-GB"/>
        </w:rPr>
        <w:t xml:space="preserve">Utilisation: 40000 </w:t>
      </w:r>
      <w:proofErr w:type="gramStart"/>
      <w:r w:rsidRPr="00955BCB">
        <w:rPr>
          <w:rFonts w:ascii="Arial" w:hAnsi="Arial" w:cs="Arial"/>
          <w:sz w:val="20"/>
          <w:szCs w:val="20"/>
          <w:lang w:val="en-GB"/>
        </w:rPr>
        <w:t>Euros;</w:t>
      </w:r>
      <w:proofErr w:type="gramEnd"/>
    </w:p>
    <w:p w14:paraId="1993D020" w14:textId="2FD478F8" w:rsidR="006D1576" w:rsidRPr="00955BCB" w:rsidRDefault="006D1576" w:rsidP="00E72446">
      <w:pPr>
        <w:pStyle w:val="Default"/>
        <w:numPr>
          <w:ilvl w:val="0"/>
          <w:numId w:val="24"/>
        </w:numPr>
        <w:jc w:val="both"/>
        <w:rPr>
          <w:rFonts w:ascii="Arial" w:hAnsi="Arial" w:cs="Arial"/>
          <w:sz w:val="20"/>
          <w:szCs w:val="20"/>
          <w:lang w:val="en-GB"/>
        </w:rPr>
      </w:pPr>
      <w:r w:rsidRPr="00955BCB">
        <w:rPr>
          <w:rFonts w:ascii="Arial" w:hAnsi="Arial" w:cs="Arial"/>
          <w:sz w:val="20"/>
          <w:szCs w:val="20"/>
          <w:lang w:val="en-GB"/>
        </w:rPr>
        <w:t xml:space="preserve">Available: 60000 </w:t>
      </w:r>
      <w:proofErr w:type="gramStart"/>
      <w:r w:rsidRPr="00955BCB">
        <w:rPr>
          <w:rFonts w:ascii="Arial" w:hAnsi="Arial" w:cs="Arial"/>
          <w:sz w:val="20"/>
          <w:szCs w:val="20"/>
          <w:lang w:val="en-GB"/>
        </w:rPr>
        <w:t>Euros;</w:t>
      </w:r>
      <w:proofErr w:type="gramEnd"/>
    </w:p>
    <w:p w14:paraId="7EEEA76E" w14:textId="094F3AC1" w:rsidR="006D1576" w:rsidRPr="00955BCB" w:rsidRDefault="006D1576" w:rsidP="00E72446">
      <w:pPr>
        <w:pStyle w:val="Default"/>
        <w:numPr>
          <w:ilvl w:val="0"/>
          <w:numId w:val="24"/>
        </w:numPr>
        <w:jc w:val="both"/>
        <w:rPr>
          <w:rFonts w:ascii="Arial" w:hAnsi="Arial" w:cs="Arial"/>
          <w:sz w:val="20"/>
          <w:szCs w:val="20"/>
          <w:lang w:val="en-GB"/>
        </w:rPr>
      </w:pPr>
      <w:r w:rsidRPr="00955BCB">
        <w:rPr>
          <w:rFonts w:ascii="Arial" w:hAnsi="Arial" w:cs="Arial"/>
          <w:sz w:val="20"/>
          <w:szCs w:val="20"/>
          <w:lang w:val="en-GB"/>
        </w:rPr>
        <w:t xml:space="preserve">Journal </w:t>
      </w:r>
      <w:proofErr w:type="gramStart"/>
      <w:r w:rsidRPr="00955BCB">
        <w:rPr>
          <w:rFonts w:ascii="Arial" w:hAnsi="Arial" w:cs="Arial"/>
          <w:sz w:val="20"/>
          <w:szCs w:val="20"/>
          <w:lang w:val="en-GB"/>
        </w:rPr>
        <w:t>Activity :</w:t>
      </w:r>
      <w:proofErr w:type="gramEnd"/>
    </w:p>
    <w:p w14:paraId="2AE9B106" w14:textId="77777777" w:rsidR="006D1576" w:rsidRPr="00955BCB" w:rsidRDefault="006D1576" w:rsidP="00E72446">
      <w:pPr>
        <w:pStyle w:val="Default"/>
        <w:numPr>
          <w:ilvl w:val="0"/>
          <w:numId w:val="49"/>
        </w:numPr>
        <w:jc w:val="both"/>
        <w:rPr>
          <w:sz w:val="20"/>
          <w:szCs w:val="20"/>
          <w:lang w:val="en-GB"/>
        </w:rPr>
      </w:pPr>
      <w:r w:rsidRPr="00955BCB">
        <w:rPr>
          <w:sz w:val="20"/>
          <w:szCs w:val="20"/>
          <w:lang w:val="en-GB"/>
        </w:rPr>
        <w:t>15000 Euros Debit for Entry Reference T2SREF1234</w:t>
      </w:r>
    </w:p>
    <w:p w14:paraId="0615916E" w14:textId="77777777" w:rsidR="006D1576" w:rsidRPr="00955BCB" w:rsidRDefault="006D1576" w:rsidP="00E72446">
      <w:pPr>
        <w:pStyle w:val="Default"/>
        <w:numPr>
          <w:ilvl w:val="0"/>
          <w:numId w:val="49"/>
        </w:numPr>
        <w:jc w:val="both"/>
        <w:rPr>
          <w:sz w:val="20"/>
          <w:szCs w:val="20"/>
          <w:lang w:val="en-GB"/>
        </w:rPr>
      </w:pPr>
      <w:r w:rsidRPr="00955BCB">
        <w:rPr>
          <w:sz w:val="20"/>
          <w:szCs w:val="20"/>
          <w:lang w:val="en-GB"/>
        </w:rPr>
        <w:t>12000 Euros Debit for Entry Reference T2SREF2345</w:t>
      </w:r>
    </w:p>
    <w:p w14:paraId="2D73D7F2" w14:textId="6A4221BF" w:rsidR="006D1576" w:rsidRPr="00955BCB" w:rsidRDefault="006D1576" w:rsidP="00E72446">
      <w:pPr>
        <w:pStyle w:val="Default"/>
        <w:numPr>
          <w:ilvl w:val="0"/>
          <w:numId w:val="49"/>
        </w:numPr>
        <w:jc w:val="both"/>
        <w:rPr>
          <w:sz w:val="20"/>
          <w:szCs w:val="20"/>
          <w:lang w:val="en-GB"/>
        </w:rPr>
      </w:pPr>
      <w:r w:rsidRPr="00955BCB">
        <w:rPr>
          <w:sz w:val="20"/>
          <w:szCs w:val="20"/>
          <w:lang w:val="en-GB"/>
        </w:rPr>
        <w:t>13000 Euros Debit for Entry Reference T2SREF3456</w:t>
      </w:r>
    </w:p>
    <w:p w14:paraId="67A3E2AB" w14:textId="56DF395C" w:rsidR="00A2591C" w:rsidRPr="00955BCB" w:rsidRDefault="006D1576" w:rsidP="006D1576">
      <w:pPr>
        <w:pStyle w:val="Heading3"/>
      </w:pPr>
      <w:bookmarkStart w:id="56" w:name="_Toc189843154"/>
      <w:r w:rsidRPr="00955BCB">
        <w:t>Message example</w:t>
      </w:r>
      <w:bookmarkEnd w:id="56"/>
    </w:p>
    <w:p w14:paraId="4CA864EC" w14:textId="1FAA1046" w:rsidR="006D1576" w:rsidRPr="00ED5600" w:rsidRDefault="006D1576" w:rsidP="006D1576">
      <w:pPr>
        <w:pStyle w:val="ListParagraph"/>
        <w:numPr>
          <w:ilvl w:val="0"/>
          <w:numId w:val="39"/>
        </w:numPr>
        <w:rPr>
          <w:b/>
          <w:lang w:val="fr-FR"/>
        </w:rPr>
      </w:pPr>
      <w:r w:rsidRPr="00ED5600">
        <w:rPr>
          <w:b/>
          <w:lang w:val="fr-FR"/>
        </w:rPr>
        <w:t xml:space="preserve">Limit </w:t>
      </w:r>
      <w:r w:rsidR="00775837" w:rsidRPr="00ED5600">
        <w:rPr>
          <w:b/>
          <w:lang w:val="fr-FR"/>
        </w:rPr>
        <w:t>Utilisation</w:t>
      </w:r>
      <w:r w:rsidRPr="00ED5600">
        <w:rPr>
          <w:b/>
          <w:lang w:val="fr-FR"/>
        </w:rPr>
        <w:t xml:space="preserve"> Journal </w:t>
      </w:r>
      <w:proofErr w:type="spellStart"/>
      <w:r w:rsidRPr="00ED5600">
        <w:rPr>
          <w:b/>
          <w:lang w:val="fr-FR"/>
        </w:rPr>
        <w:t>Query</w:t>
      </w:r>
      <w:proofErr w:type="spellEnd"/>
      <w:r w:rsidRPr="00ED5600">
        <w:rPr>
          <w:b/>
          <w:lang w:val="fr-FR"/>
        </w:rPr>
        <w:t xml:space="preserve"> - camt.064.001.01</w:t>
      </w:r>
    </w:p>
    <w:p w14:paraId="61147C1E" w14:textId="77777777" w:rsidR="006D1576" w:rsidRPr="00ED5600" w:rsidRDefault="006D1576" w:rsidP="006D1576">
      <w:pPr>
        <w:pStyle w:val="ListParagraph"/>
        <w:rPr>
          <w:lang w:val="fr-FR"/>
        </w:rPr>
      </w:pPr>
    </w:p>
    <w:p w14:paraId="633B5E4B" w14:textId="77777777" w:rsidR="00CD555D" w:rsidRPr="00CD555D" w:rsidRDefault="00325B86" w:rsidP="00CD555D">
      <w:pPr>
        <w:suppressAutoHyphens w:val="0"/>
        <w:autoSpaceDE w:val="0"/>
        <w:autoSpaceDN w:val="0"/>
        <w:adjustRightInd w:val="0"/>
        <w:spacing w:before="0"/>
        <w:rPr>
          <w:rFonts w:ascii="Consolas" w:hAnsi="Consolas" w:cs="Consolas"/>
          <w:color w:val="000000"/>
          <w:sz w:val="18"/>
          <w:szCs w:val="18"/>
          <w:highlight w:val="white"/>
          <w:lang w:val="fr-FR"/>
        </w:rPr>
      </w:pPr>
      <w:r w:rsidRPr="00CD555D">
        <w:rPr>
          <w:rFonts w:ascii="Consolas" w:hAnsi="Consolas" w:cs="Consolas"/>
          <w:color w:val="0000FF"/>
          <w:sz w:val="18"/>
          <w:szCs w:val="18"/>
          <w:highlight w:val="white"/>
          <w:lang w:val="fr-FR"/>
        </w:rPr>
        <w:t xml:space="preserve">  </w:t>
      </w:r>
      <w:r w:rsidR="00CD555D" w:rsidRPr="00CD555D">
        <w:rPr>
          <w:rFonts w:ascii="Consolas" w:hAnsi="Consolas" w:cs="Consolas"/>
          <w:color w:val="0000FF"/>
          <w:sz w:val="18"/>
          <w:szCs w:val="18"/>
          <w:highlight w:val="white"/>
          <w:lang w:val="fr-FR"/>
        </w:rPr>
        <w:t>&lt;</w:t>
      </w:r>
      <w:proofErr w:type="spellStart"/>
      <w:r w:rsidR="00CD555D" w:rsidRPr="00CD555D">
        <w:rPr>
          <w:rFonts w:ascii="Consolas" w:hAnsi="Consolas" w:cs="Consolas"/>
          <w:color w:val="800000"/>
          <w:sz w:val="18"/>
          <w:szCs w:val="18"/>
          <w:highlight w:val="white"/>
          <w:lang w:val="fr-FR"/>
        </w:rPr>
        <w:t>LmtUtlstnJrnlQry</w:t>
      </w:r>
      <w:proofErr w:type="spellEnd"/>
      <w:r w:rsidR="00CD555D" w:rsidRPr="00CD555D">
        <w:rPr>
          <w:rFonts w:ascii="Consolas" w:hAnsi="Consolas" w:cs="Consolas"/>
          <w:color w:val="0000FF"/>
          <w:sz w:val="18"/>
          <w:szCs w:val="18"/>
          <w:highlight w:val="white"/>
          <w:lang w:val="fr-FR"/>
        </w:rPr>
        <w:t>&gt;</w:t>
      </w:r>
    </w:p>
    <w:p w14:paraId="779D4D7E" w14:textId="735CC1F6" w:rsidR="00CD555D" w:rsidRPr="00CD555D" w:rsidRDefault="00CD555D" w:rsidP="00CD555D">
      <w:pPr>
        <w:suppressAutoHyphens w:val="0"/>
        <w:autoSpaceDE w:val="0"/>
        <w:autoSpaceDN w:val="0"/>
        <w:adjustRightInd w:val="0"/>
        <w:spacing w:before="0"/>
        <w:rPr>
          <w:rFonts w:ascii="Consolas" w:hAnsi="Consolas" w:cs="Consolas"/>
          <w:color w:val="000000"/>
          <w:sz w:val="18"/>
          <w:szCs w:val="18"/>
          <w:highlight w:val="white"/>
          <w:lang w:val="fr-FR"/>
        </w:rPr>
      </w:pPr>
      <w:r w:rsidRPr="00CD555D">
        <w:rPr>
          <w:rFonts w:ascii="Consolas" w:hAnsi="Consolas" w:cs="Consolas"/>
          <w:color w:val="000000"/>
          <w:sz w:val="18"/>
          <w:szCs w:val="18"/>
          <w:highlight w:val="white"/>
          <w:lang w:val="fr-FR"/>
        </w:rPr>
        <w:tab/>
      </w:r>
      <w:r w:rsidR="00F115C6">
        <w:rPr>
          <w:rFonts w:ascii="Consolas" w:hAnsi="Consolas" w:cs="Consolas"/>
          <w:color w:val="000000"/>
          <w:sz w:val="18"/>
          <w:szCs w:val="18"/>
          <w:highlight w:val="white"/>
          <w:lang w:val="fr-FR"/>
        </w:rPr>
        <w:t xml:space="preserve"> </w:t>
      </w:r>
      <w:r w:rsidRPr="00CD555D">
        <w:rPr>
          <w:rFonts w:ascii="Consolas" w:hAnsi="Consolas" w:cs="Consolas"/>
          <w:color w:val="0000FF"/>
          <w:sz w:val="18"/>
          <w:szCs w:val="18"/>
          <w:highlight w:val="white"/>
          <w:lang w:val="fr-FR"/>
        </w:rPr>
        <w:t>&lt;</w:t>
      </w:r>
      <w:proofErr w:type="spellStart"/>
      <w:r w:rsidRPr="00CD555D">
        <w:rPr>
          <w:rFonts w:ascii="Consolas" w:hAnsi="Consolas" w:cs="Consolas"/>
          <w:color w:val="800000"/>
          <w:sz w:val="18"/>
          <w:szCs w:val="18"/>
          <w:highlight w:val="white"/>
          <w:lang w:val="fr-FR"/>
        </w:rPr>
        <w:t>MsgHdr</w:t>
      </w:r>
      <w:proofErr w:type="spellEnd"/>
      <w:r w:rsidRPr="00CD555D">
        <w:rPr>
          <w:rFonts w:ascii="Consolas" w:hAnsi="Consolas" w:cs="Consolas"/>
          <w:color w:val="0000FF"/>
          <w:sz w:val="18"/>
          <w:szCs w:val="18"/>
          <w:highlight w:val="white"/>
          <w:lang w:val="fr-FR"/>
        </w:rPr>
        <w:t>&gt;</w:t>
      </w:r>
    </w:p>
    <w:p w14:paraId="68B2CA57" w14:textId="77777777" w:rsidR="00CD555D" w:rsidRPr="00CD555D" w:rsidRDefault="00CD555D" w:rsidP="00CD555D">
      <w:pPr>
        <w:suppressAutoHyphens w:val="0"/>
        <w:autoSpaceDE w:val="0"/>
        <w:autoSpaceDN w:val="0"/>
        <w:adjustRightInd w:val="0"/>
        <w:spacing w:before="0"/>
        <w:rPr>
          <w:rFonts w:ascii="Consolas" w:hAnsi="Consolas" w:cs="Consolas"/>
          <w:color w:val="000000"/>
          <w:sz w:val="18"/>
          <w:szCs w:val="18"/>
          <w:highlight w:val="white"/>
          <w:lang w:val="fr-FR"/>
        </w:rPr>
      </w:pPr>
      <w:r w:rsidRPr="00CD555D">
        <w:rPr>
          <w:rFonts w:ascii="Consolas" w:hAnsi="Consolas" w:cs="Consolas"/>
          <w:color w:val="000000"/>
          <w:sz w:val="18"/>
          <w:szCs w:val="18"/>
          <w:highlight w:val="white"/>
          <w:lang w:val="fr-FR"/>
        </w:rPr>
        <w:tab/>
      </w:r>
      <w:r w:rsidRPr="00CD555D">
        <w:rPr>
          <w:rFonts w:ascii="Consolas" w:hAnsi="Consolas" w:cs="Consolas"/>
          <w:color w:val="000000"/>
          <w:sz w:val="18"/>
          <w:szCs w:val="18"/>
          <w:highlight w:val="white"/>
          <w:lang w:val="fr-FR"/>
        </w:rPr>
        <w:tab/>
      </w:r>
      <w:r w:rsidRPr="00CD555D">
        <w:rPr>
          <w:rFonts w:ascii="Consolas" w:hAnsi="Consolas" w:cs="Consolas"/>
          <w:color w:val="0000FF"/>
          <w:sz w:val="18"/>
          <w:szCs w:val="18"/>
          <w:highlight w:val="white"/>
          <w:lang w:val="fr-FR"/>
        </w:rPr>
        <w:t>&lt;</w:t>
      </w:r>
      <w:proofErr w:type="spellStart"/>
      <w:r w:rsidRPr="00CD555D">
        <w:rPr>
          <w:rFonts w:ascii="Consolas" w:hAnsi="Consolas" w:cs="Consolas"/>
          <w:color w:val="800000"/>
          <w:sz w:val="18"/>
          <w:szCs w:val="18"/>
          <w:highlight w:val="white"/>
          <w:lang w:val="fr-FR"/>
        </w:rPr>
        <w:t>MsgId</w:t>
      </w:r>
      <w:proofErr w:type="spellEnd"/>
      <w:r w:rsidRPr="00CD555D">
        <w:rPr>
          <w:rFonts w:ascii="Consolas" w:hAnsi="Consolas" w:cs="Consolas"/>
          <w:color w:val="0000FF"/>
          <w:sz w:val="18"/>
          <w:szCs w:val="18"/>
          <w:highlight w:val="white"/>
          <w:lang w:val="fr-FR"/>
        </w:rPr>
        <w:t>&gt;</w:t>
      </w:r>
      <w:r w:rsidRPr="00CD555D">
        <w:rPr>
          <w:rFonts w:ascii="Consolas" w:hAnsi="Consolas" w:cs="Consolas"/>
          <w:color w:val="000000"/>
          <w:sz w:val="18"/>
          <w:szCs w:val="18"/>
          <w:highlight w:val="white"/>
          <w:lang w:val="fr-FR"/>
        </w:rPr>
        <w:t>REFABC</w:t>
      </w:r>
      <w:r w:rsidRPr="00CD555D">
        <w:rPr>
          <w:rFonts w:ascii="Consolas" w:hAnsi="Consolas" w:cs="Consolas"/>
          <w:color w:val="0000FF"/>
          <w:sz w:val="18"/>
          <w:szCs w:val="18"/>
          <w:highlight w:val="white"/>
          <w:lang w:val="fr-FR"/>
        </w:rPr>
        <w:t>&lt;/</w:t>
      </w:r>
      <w:proofErr w:type="spellStart"/>
      <w:r w:rsidRPr="00CD555D">
        <w:rPr>
          <w:rFonts w:ascii="Consolas" w:hAnsi="Consolas" w:cs="Consolas"/>
          <w:color w:val="800000"/>
          <w:sz w:val="18"/>
          <w:szCs w:val="18"/>
          <w:highlight w:val="white"/>
          <w:lang w:val="fr-FR"/>
        </w:rPr>
        <w:t>MsgId</w:t>
      </w:r>
      <w:proofErr w:type="spellEnd"/>
      <w:r w:rsidRPr="00CD555D">
        <w:rPr>
          <w:rFonts w:ascii="Consolas" w:hAnsi="Consolas" w:cs="Consolas"/>
          <w:color w:val="0000FF"/>
          <w:sz w:val="18"/>
          <w:szCs w:val="18"/>
          <w:highlight w:val="white"/>
          <w:lang w:val="fr-FR"/>
        </w:rPr>
        <w:t>&gt;</w:t>
      </w:r>
    </w:p>
    <w:p w14:paraId="2E095747" w14:textId="37A3838B" w:rsidR="00CD555D" w:rsidRPr="00CD555D" w:rsidRDefault="00CD555D" w:rsidP="00CD555D">
      <w:pPr>
        <w:suppressAutoHyphens w:val="0"/>
        <w:autoSpaceDE w:val="0"/>
        <w:autoSpaceDN w:val="0"/>
        <w:adjustRightInd w:val="0"/>
        <w:spacing w:before="0"/>
        <w:rPr>
          <w:rFonts w:ascii="Consolas" w:hAnsi="Consolas" w:cs="Consolas"/>
          <w:color w:val="000000"/>
          <w:sz w:val="18"/>
          <w:szCs w:val="18"/>
          <w:highlight w:val="white"/>
          <w:lang w:val="fr-FR"/>
        </w:rPr>
      </w:pPr>
      <w:r w:rsidRPr="00CD555D">
        <w:rPr>
          <w:rFonts w:ascii="Consolas" w:hAnsi="Consolas" w:cs="Consolas"/>
          <w:color w:val="000000"/>
          <w:sz w:val="18"/>
          <w:szCs w:val="18"/>
          <w:highlight w:val="white"/>
          <w:lang w:val="fr-FR"/>
        </w:rPr>
        <w:tab/>
      </w:r>
      <w:r w:rsidR="00F115C6">
        <w:rPr>
          <w:rFonts w:ascii="Consolas" w:hAnsi="Consolas" w:cs="Consolas"/>
          <w:color w:val="000000"/>
          <w:sz w:val="18"/>
          <w:szCs w:val="18"/>
          <w:highlight w:val="white"/>
          <w:lang w:val="fr-FR"/>
        </w:rPr>
        <w:t xml:space="preserve"> </w:t>
      </w:r>
      <w:r w:rsidRPr="00CD555D">
        <w:rPr>
          <w:rFonts w:ascii="Consolas" w:hAnsi="Consolas" w:cs="Consolas"/>
          <w:color w:val="0000FF"/>
          <w:sz w:val="18"/>
          <w:szCs w:val="18"/>
          <w:highlight w:val="white"/>
          <w:lang w:val="fr-FR"/>
        </w:rPr>
        <w:t>&lt;/</w:t>
      </w:r>
      <w:proofErr w:type="spellStart"/>
      <w:r w:rsidRPr="00CD555D">
        <w:rPr>
          <w:rFonts w:ascii="Consolas" w:hAnsi="Consolas" w:cs="Consolas"/>
          <w:color w:val="800000"/>
          <w:sz w:val="18"/>
          <w:szCs w:val="18"/>
          <w:highlight w:val="white"/>
          <w:lang w:val="fr-FR"/>
        </w:rPr>
        <w:t>MsgHdr</w:t>
      </w:r>
      <w:proofErr w:type="spellEnd"/>
      <w:r w:rsidRPr="00CD555D">
        <w:rPr>
          <w:rFonts w:ascii="Consolas" w:hAnsi="Consolas" w:cs="Consolas"/>
          <w:color w:val="0000FF"/>
          <w:sz w:val="18"/>
          <w:szCs w:val="18"/>
          <w:highlight w:val="white"/>
          <w:lang w:val="fr-FR"/>
        </w:rPr>
        <w:t>&gt;</w:t>
      </w:r>
    </w:p>
    <w:p w14:paraId="3766194F" w14:textId="24B44EC8" w:rsidR="00CD555D" w:rsidRPr="00CD555D" w:rsidRDefault="00CD555D" w:rsidP="00CD555D">
      <w:pPr>
        <w:suppressAutoHyphens w:val="0"/>
        <w:autoSpaceDE w:val="0"/>
        <w:autoSpaceDN w:val="0"/>
        <w:adjustRightInd w:val="0"/>
        <w:spacing w:before="0"/>
        <w:rPr>
          <w:rFonts w:ascii="Consolas" w:hAnsi="Consolas" w:cs="Consolas"/>
          <w:color w:val="000000"/>
          <w:sz w:val="18"/>
          <w:szCs w:val="18"/>
          <w:highlight w:val="white"/>
          <w:lang w:val="fr-FR"/>
        </w:rPr>
      </w:pPr>
      <w:r w:rsidRPr="00CD555D">
        <w:rPr>
          <w:rFonts w:ascii="Consolas" w:hAnsi="Consolas" w:cs="Consolas"/>
          <w:color w:val="000000"/>
          <w:sz w:val="18"/>
          <w:szCs w:val="18"/>
          <w:highlight w:val="white"/>
          <w:lang w:val="fr-FR"/>
        </w:rPr>
        <w:tab/>
      </w:r>
      <w:r w:rsidR="00F115C6">
        <w:rPr>
          <w:rFonts w:ascii="Consolas" w:hAnsi="Consolas" w:cs="Consolas"/>
          <w:color w:val="000000"/>
          <w:sz w:val="18"/>
          <w:szCs w:val="18"/>
          <w:highlight w:val="white"/>
          <w:lang w:val="fr-FR"/>
        </w:rPr>
        <w:t xml:space="preserve"> </w:t>
      </w:r>
      <w:r w:rsidRPr="00CD555D">
        <w:rPr>
          <w:rFonts w:ascii="Consolas" w:hAnsi="Consolas" w:cs="Consolas"/>
          <w:color w:val="0000FF"/>
          <w:sz w:val="18"/>
          <w:szCs w:val="18"/>
          <w:highlight w:val="white"/>
          <w:lang w:val="fr-FR"/>
        </w:rPr>
        <w:t>&lt;</w:t>
      </w:r>
      <w:proofErr w:type="spellStart"/>
      <w:r w:rsidRPr="00CD555D">
        <w:rPr>
          <w:rFonts w:ascii="Consolas" w:hAnsi="Consolas" w:cs="Consolas"/>
          <w:color w:val="800000"/>
          <w:sz w:val="18"/>
          <w:szCs w:val="18"/>
          <w:highlight w:val="white"/>
          <w:lang w:val="fr-FR"/>
        </w:rPr>
        <w:t>SchCrit</w:t>
      </w:r>
      <w:proofErr w:type="spellEnd"/>
      <w:r w:rsidRPr="00CD555D">
        <w:rPr>
          <w:rFonts w:ascii="Consolas" w:hAnsi="Consolas" w:cs="Consolas"/>
          <w:color w:val="0000FF"/>
          <w:sz w:val="18"/>
          <w:szCs w:val="18"/>
          <w:highlight w:val="white"/>
          <w:lang w:val="fr-FR"/>
        </w:rPr>
        <w:t>&gt;</w:t>
      </w:r>
    </w:p>
    <w:p w14:paraId="62E5AF5C" w14:textId="0EBA94EA" w:rsidR="00CD555D" w:rsidRPr="00CD555D" w:rsidRDefault="00CD555D" w:rsidP="00CD555D">
      <w:pPr>
        <w:suppressAutoHyphens w:val="0"/>
        <w:autoSpaceDE w:val="0"/>
        <w:autoSpaceDN w:val="0"/>
        <w:adjustRightInd w:val="0"/>
        <w:spacing w:before="0"/>
        <w:rPr>
          <w:rFonts w:ascii="Consolas" w:hAnsi="Consolas" w:cs="Consolas"/>
          <w:color w:val="000000"/>
          <w:sz w:val="18"/>
          <w:szCs w:val="18"/>
          <w:highlight w:val="white"/>
          <w:lang w:val="fr-FR"/>
        </w:rPr>
      </w:pPr>
      <w:r w:rsidRPr="00CD555D">
        <w:rPr>
          <w:rFonts w:ascii="Consolas" w:hAnsi="Consolas" w:cs="Consolas"/>
          <w:color w:val="000000"/>
          <w:sz w:val="18"/>
          <w:szCs w:val="18"/>
          <w:highlight w:val="white"/>
          <w:lang w:val="fr-FR"/>
        </w:rPr>
        <w:tab/>
      </w:r>
      <w:r w:rsidRPr="00CD555D">
        <w:rPr>
          <w:rFonts w:ascii="Consolas" w:hAnsi="Consolas" w:cs="Consolas"/>
          <w:color w:val="000000"/>
          <w:sz w:val="18"/>
          <w:szCs w:val="18"/>
          <w:highlight w:val="white"/>
          <w:lang w:val="fr-FR"/>
        </w:rPr>
        <w:tab/>
      </w:r>
      <w:r w:rsidR="00907F72">
        <w:rPr>
          <w:rFonts w:ascii="Consolas" w:hAnsi="Consolas" w:cs="Consolas"/>
          <w:color w:val="000000"/>
          <w:sz w:val="18"/>
          <w:szCs w:val="18"/>
          <w:highlight w:val="white"/>
          <w:lang w:val="fr-FR"/>
        </w:rPr>
        <w:t xml:space="preserve">   </w:t>
      </w:r>
      <w:r w:rsidRPr="00CD555D">
        <w:rPr>
          <w:rFonts w:ascii="Consolas" w:hAnsi="Consolas" w:cs="Consolas"/>
          <w:color w:val="0000FF"/>
          <w:sz w:val="18"/>
          <w:szCs w:val="18"/>
          <w:highlight w:val="white"/>
          <w:lang w:val="fr-FR"/>
        </w:rPr>
        <w:t>&lt;</w:t>
      </w:r>
      <w:proofErr w:type="spellStart"/>
      <w:r w:rsidRPr="00CD555D">
        <w:rPr>
          <w:rFonts w:ascii="Consolas" w:hAnsi="Consolas" w:cs="Consolas"/>
          <w:color w:val="800000"/>
          <w:sz w:val="18"/>
          <w:szCs w:val="18"/>
          <w:highlight w:val="white"/>
          <w:lang w:val="fr-FR"/>
        </w:rPr>
        <w:t>LmtTp</w:t>
      </w:r>
      <w:proofErr w:type="spellEnd"/>
      <w:r w:rsidRPr="00CD555D">
        <w:rPr>
          <w:rFonts w:ascii="Consolas" w:hAnsi="Consolas" w:cs="Consolas"/>
          <w:color w:val="0000FF"/>
          <w:sz w:val="18"/>
          <w:szCs w:val="18"/>
          <w:highlight w:val="white"/>
          <w:lang w:val="fr-FR"/>
        </w:rPr>
        <w:t>&gt;</w:t>
      </w:r>
      <w:r w:rsidRPr="00CD555D">
        <w:rPr>
          <w:rFonts w:ascii="Consolas" w:hAnsi="Consolas" w:cs="Consolas"/>
          <w:color w:val="000000"/>
          <w:sz w:val="18"/>
          <w:szCs w:val="18"/>
          <w:highlight w:val="white"/>
          <w:lang w:val="fr-FR"/>
        </w:rPr>
        <w:t>ACOL</w:t>
      </w:r>
      <w:r w:rsidRPr="00CD555D">
        <w:rPr>
          <w:rFonts w:ascii="Consolas" w:hAnsi="Consolas" w:cs="Consolas"/>
          <w:color w:val="0000FF"/>
          <w:sz w:val="18"/>
          <w:szCs w:val="18"/>
          <w:highlight w:val="white"/>
          <w:lang w:val="fr-FR"/>
        </w:rPr>
        <w:t>&lt;/</w:t>
      </w:r>
      <w:proofErr w:type="spellStart"/>
      <w:r w:rsidRPr="00CD555D">
        <w:rPr>
          <w:rFonts w:ascii="Consolas" w:hAnsi="Consolas" w:cs="Consolas"/>
          <w:color w:val="800000"/>
          <w:sz w:val="18"/>
          <w:szCs w:val="18"/>
          <w:highlight w:val="white"/>
          <w:lang w:val="fr-FR"/>
        </w:rPr>
        <w:t>LmtTp</w:t>
      </w:r>
      <w:proofErr w:type="spellEnd"/>
      <w:r w:rsidRPr="00CD555D">
        <w:rPr>
          <w:rFonts w:ascii="Consolas" w:hAnsi="Consolas" w:cs="Consolas"/>
          <w:color w:val="0000FF"/>
          <w:sz w:val="18"/>
          <w:szCs w:val="18"/>
          <w:highlight w:val="white"/>
          <w:lang w:val="fr-FR"/>
        </w:rPr>
        <w:t>&gt;</w:t>
      </w:r>
    </w:p>
    <w:p w14:paraId="20853716" w14:textId="77777777" w:rsidR="00CD555D" w:rsidRPr="00CD555D" w:rsidRDefault="00CD555D" w:rsidP="00CD555D">
      <w:pPr>
        <w:suppressAutoHyphens w:val="0"/>
        <w:autoSpaceDE w:val="0"/>
        <w:autoSpaceDN w:val="0"/>
        <w:adjustRightInd w:val="0"/>
        <w:spacing w:before="0"/>
        <w:rPr>
          <w:rFonts w:ascii="Consolas" w:hAnsi="Consolas" w:cs="Consolas"/>
          <w:color w:val="000000"/>
          <w:sz w:val="18"/>
          <w:szCs w:val="18"/>
          <w:highlight w:val="white"/>
          <w:lang w:val="fr-FR"/>
        </w:rPr>
      </w:pPr>
      <w:r w:rsidRPr="00CD555D">
        <w:rPr>
          <w:rFonts w:ascii="Consolas" w:hAnsi="Consolas" w:cs="Consolas"/>
          <w:color w:val="000000"/>
          <w:sz w:val="18"/>
          <w:szCs w:val="18"/>
          <w:highlight w:val="white"/>
          <w:lang w:val="fr-FR"/>
        </w:rPr>
        <w:tab/>
      </w:r>
      <w:r w:rsidRPr="00CD555D">
        <w:rPr>
          <w:rFonts w:ascii="Consolas" w:hAnsi="Consolas" w:cs="Consolas"/>
          <w:color w:val="000000"/>
          <w:sz w:val="18"/>
          <w:szCs w:val="18"/>
          <w:highlight w:val="white"/>
          <w:lang w:val="fr-FR"/>
        </w:rPr>
        <w:tab/>
      </w:r>
      <w:r w:rsidRPr="00CD555D">
        <w:rPr>
          <w:rFonts w:ascii="Consolas" w:hAnsi="Consolas" w:cs="Consolas"/>
          <w:color w:val="000000"/>
          <w:sz w:val="18"/>
          <w:szCs w:val="18"/>
          <w:highlight w:val="white"/>
          <w:lang w:val="fr-FR"/>
        </w:rPr>
        <w:tab/>
      </w:r>
      <w:r w:rsidRPr="00CD555D">
        <w:rPr>
          <w:rFonts w:ascii="Consolas" w:hAnsi="Consolas" w:cs="Consolas"/>
          <w:color w:val="0000FF"/>
          <w:sz w:val="18"/>
          <w:szCs w:val="18"/>
          <w:highlight w:val="white"/>
          <w:lang w:val="fr-FR"/>
        </w:rPr>
        <w:t>&lt;</w:t>
      </w:r>
      <w:proofErr w:type="spellStart"/>
      <w:r w:rsidRPr="00CD555D">
        <w:rPr>
          <w:rFonts w:ascii="Consolas" w:hAnsi="Consolas" w:cs="Consolas"/>
          <w:color w:val="800000"/>
          <w:sz w:val="18"/>
          <w:szCs w:val="18"/>
          <w:highlight w:val="white"/>
          <w:lang w:val="fr-FR"/>
        </w:rPr>
        <w:t>JrnlActvtyDt</w:t>
      </w:r>
      <w:proofErr w:type="spellEnd"/>
      <w:r w:rsidRPr="00CD555D">
        <w:rPr>
          <w:rFonts w:ascii="Consolas" w:hAnsi="Consolas" w:cs="Consolas"/>
          <w:color w:val="0000FF"/>
          <w:sz w:val="18"/>
          <w:szCs w:val="18"/>
          <w:highlight w:val="white"/>
          <w:lang w:val="fr-FR"/>
        </w:rPr>
        <w:t>&gt;</w:t>
      </w:r>
      <w:r w:rsidRPr="00CD555D">
        <w:rPr>
          <w:rFonts w:ascii="Consolas" w:hAnsi="Consolas" w:cs="Consolas"/>
          <w:color w:val="000000"/>
          <w:sz w:val="18"/>
          <w:szCs w:val="18"/>
          <w:highlight w:val="white"/>
          <w:lang w:val="fr-FR"/>
        </w:rPr>
        <w:t>2015-01-09</w:t>
      </w:r>
      <w:r w:rsidRPr="00CD555D">
        <w:rPr>
          <w:rFonts w:ascii="Consolas" w:hAnsi="Consolas" w:cs="Consolas"/>
          <w:color w:val="0000FF"/>
          <w:sz w:val="18"/>
          <w:szCs w:val="18"/>
          <w:highlight w:val="white"/>
          <w:lang w:val="fr-FR"/>
        </w:rPr>
        <w:t>&lt;/</w:t>
      </w:r>
      <w:proofErr w:type="spellStart"/>
      <w:r w:rsidRPr="00CD555D">
        <w:rPr>
          <w:rFonts w:ascii="Consolas" w:hAnsi="Consolas" w:cs="Consolas"/>
          <w:color w:val="800000"/>
          <w:sz w:val="18"/>
          <w:szCs w:val="18"/>
          <w:highlight w:val="white"/>
          <w:lang w:val="fr-FR"/>
        </w:rPr>
        <w:t>JrnlActvtyDt</w:t>
      </w:r>
      <w:proofErr w:type="spellEnd"/>
      <w:r w:rsidRPr="00CD555D">
        <w:rPr>
          <w:rFonts w:ascii="Consolas" w:hAnsi="Consolas" w:cs="Consolas"/>
          <w:color w:val="0000FF"/>
          <w:sz w:val="18"/>
          <w:szCs w:val="18"/>
          <w:highlight w:val="white"/>
          <w:lang w:val="fr-FR"/>
        </w:rPr>
        <w:t>&gt;</w:t>
      </w:r>
    </w:p>
    <w:p w14:paraId="319F1897" w14:textId="77777777" w:rsidR="00CD555D" w:rsidRPr="001301B2" w:rsidRDefault="00CD555D" w:rsidP="00CD555D">
      <w:pPr>
        <w:suppressAutoHyphens w:val="0"/>
        <w:autoSpaceDE w:val="0"/>
        <w:autoSpaceDN w:val="0"/>
        <w:adjustRightInd w:val="0"/>
        <w:spacing w:before="0"/>
        <w:rPr>
          <w:rFonts w:ascii="Consolas" w:hAnsi="Consolas" w:cs="Consolas"/>
          <w:color w:val="000000"/>
          <w:sz w:val="18"/>
          <w:szCs w:val="18"/>
          <w:highlight w:val="white"/>
          <w:lang w:val="fr-FR"/>
        </w:rPr>
      </w:pPr>
      <w:r w:rsidRPr="00CD555D">
        <w:rPr>
          <w:rFonts w:ascii="Consolas" w:hAnsi="Consolas" w:cs="Consolas"/>
          <w:color w:val="000000"/>
          <w:sz w:val="18"/>
          <w:szCs w:val="18"/>
          <w:highlight w:val="white"/>
          <w:lang w:val="fr-FR"/>
        </w:rPr>
        <w:tab/>
      </w:r>
      <w:r w:rsidRPr="00CD555D">
        <w:rPr>
          <w:rFonts w:ascii="Consolas" w:hAnsi="Consolas" w:cs="Consolas"/>
          <w:color w:val="000000"/>
          <w:sz w:val="18"/>
          <w:szCs w:val="18"/>
          <w:highlight w:val="white"/>
          <w:lang w:val="fr-FR"/>
        </w:rPr>
        <w:tab/>
      </w:r>
      <w:r w:rsidRPr="00CD555D">
        <w:rPr>
          <w:rFonts w:ascii="Consolas" w:hAnsi="Consolas" w:cs="Consolas"/>
          <w:color w:val="000000"/>
          <w:sz w:val="18"/>
          <w:szCs w:val="18"/>
          <w:highlight w:val="white"/>
          <w:lang w:val="fr-FR"/>
        </w:rPr>
        <w:tab/>
      </w:r>
      <w:r w:rsidRPr="001301B2">
        <w:rPr>
          <w:rFonts w:ascii="Consolas" w:hAnsi="Consolas" w:cs="Consolas"/>
          <w:color w:val="0000FF"/>
          <w:sz w:val="18"/>
          <w:szCs w:val="18"/>
          <w:highlight w:val="white"/>
          <w:lang w:val="fr-FR"/>
        </w:rPr>
        <w:t>&lt;</w:t>
      </w:r>
      <w:proofErr w:type="spellStart"/>
      <w:r w:rsidRPr="001301B2">
        <w:rPr>
          <w:rFonts w:ascii="Consolas" w:hAnsi="Consolas" w:cs="Consolas"/>
          <w:color w:val="800000"/>
          <w:sz w:val="18"/>
          <w:szCs w:val="18"/>
          <w:highlight w:val="white"/>
          <w:lang w:val="fr-FR"/>
        </w:rPr>
        <w:t>BilLmtCtrPtyId</w:t>
      </w:r>
      <w:proofErr w:type="spellEnd"/>
      <w:r w:rsidRPr="001301B2">
        <w:rPr>
          <w:rFonts w:ascii="Consolas" w:hAnsi="Consolas" w:cs="Consolas"/>
          <w:color w:val="0000FF"/>
          <w:sz w:val="18"/>
          <w:szCs w:val="18"/>
          <w:highlight w:val="white"/>
          <w:lang w:val="fr-FR"/>
        </w:rPr>
        <w:t>&gt;</w:t>
      </w:r>
    </w:p>
    <w:p w14:paraId="3F7F2B47" w14:textId="77777777" w:rsidR="00CD555D" w:rsidRPr="001301B2" w:rsidRDefault="00CD555D" w:rsidP="00CD555D">
      <w:pPr>
        <w:suppressAutoHyphens w:val="0"/>
        <w:autoSpaceDE w:val="0"/>
        <w:autoSpaceDN w:val="0"/>
        <w:adjustRightInd w:val="0"/>
        <w:spacing w:before="0"/>
        <w:rPr>
          <w:rFonts w:ascii="Consolas" w:hAnsi="Consolas" w:cs="Consolas"/>
          <w:color w:val="000000"/>
          <w:sz w:val="18"/>
          <w:szCs w:val="18"/>
          <w:highlight w:val="white"/>
          <w:lang w:val="fr-FR"/>
        </w:rPr>
      </w:pP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FF"/>
          <w:sz w:val="18"/>
          <w:szCs w:val="18"/>
          <w:highlight w:val="white"/>
          <w:lang w:val="fr-FR"/>
        </w:rPr>
        <w:t>&lt;</w:t>
      </w:r>
      <w:r w:rsidRPr="001301B2">
        <w:rPr>
          <w:rFonts w:ascii="Consolas" w:hAnsi="Consolas" w:cs="Consolas"/>
          <w:color w:val="800000"/>
          <w:sz w:val="18"/>
          <w:szCs w:val="18"/>
          <w:highlight w:val="white"/>
          <w:lang w:val="fr-FR"/>
        </w:rPr>
        <w:t>Id</w:t>
      </w:r>
      <w:r w:rsidRPr="001301B2">
        <w:rPr>
          <w:rFonts w:ascii="Consolas" w:hAnsi="Consolas" w:cs="Consolas"/>
          <w:color w:val="0000FF"/>
          <w:sz w:val="18"/>
          <w:szCs w:val="18"/>
          <w:highlight w:val="white"/>
          <w:lang w:val="fr-FR"/>
        </w:rPr>
        <w:t>&gt;</w:t>
      </w:r>
    </w:p>
    <w:p w14:paraId="0CAC1525" w14:textId="77777777" w:rsidR="00CD555D" w:rsidRPr="001301B2" w:rsidRDefault="00CD555D" w:rsidP="00CD555D">
      <w:pPr>
        <w:suppressAutoHyphens w:val="0"/>
        <w:autoSpaceDE w:val="0"/>
        <w:autoSpaceDN w:val="0"/>
        <w:adjustRightInd w:val="0"/>
        <w:spacing w:before="0"/>
        <w:rPr>
          <w:rFonts w:ascii="Consolas" w:hAnsi="Consolas" w:cs="Consolas"/>
          <w:color w:val="000000"/>
          <w:sz w:val="18"/>
          <w:szCs w:val="18"/>
          <w:highlight w:val="white"/>
          <w:lang w:val="fr-FR"/>
        </w:rPr>
      </w:pP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FF"/>
          <w:sz w:val="18"/>
          <w:szCs w:val="18"/>
          <w:highlight w:val="white"/>
          <w:lang w:val="fr-FR"/>
        </w:rPr>
        <w:t>&lt;</w:t>
      </w:r>
      <w:r w:rsidRPr="001301B2">
        <w:rPr>
          <w:rFonts w:ascii="Consolas" w:hAnsi="Consolas" w:cs="Consolas"/>
          <w:color w:val="800000"/>
          <w:sz w:val="18"/>
          <w:szCs w:val="18"/>
          <w:highlight w:val="white"/>
          <w:lang w:val="fr-FR"/>
        </w:rPr>
        <w:t>Id</w:t>
      </w:r>
      <w:r w:rsidRPr="001301B2">
        <w:rPr>
          <w:rFonts w:ascii="Consolas" w:hAnsi="Consolas" w:cs="Consolas"/>
          <w:color w:val="0000FF"/>
          <w:sz w:val="18"/>
          <w:szCs w:val="18"/>
          <w:highlight w:val="white"/>
          <w:lang w:val="fr-FR"/>
        </w:rPr>
        <w:t>&gt;</w:t>
      </w:r>
    </w:p>
    <w:p w14:paraId="40B3D175" w14:textId="77777777" w:rsidR="00CD555D" w:rsidRPr="001301B2" w:rsidRDefault="00CD555D" w:rsidP="00CD555D">
      <w:pPr>
        <w:suppressAutoHyphens w:val="0"/>
        <w:autoSpaceDE w:val="0"/>
        <w:autoSpaceDN w:val="0"/>
        <w:adjustRightInd w:val="0"/>
        <w:spacing w:before="0"/>
        <w:rPr>
          <w:rFonts w:ascii="Consolas" w:hAnsi="Consolas" w:cs="Consolas"/>
          <w:color w:val="000000"/>
          <w:sz w:val="18"/>
          <w:szCs w:val="18"/>
          <w:highlight w:val="white"/>
          <w:lang w:val="fr-FR"/>
        </w:rPr>
      </w:pP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FF"/>
          <w:sz w:val="18"/>
          <w:szCs w:val="18"/>
          <w:highlight w:val="white"/>
          <w:lang w:val="fr-FR"/>
        </w:rPr>
        <w:t>&lt;</w:t>
      </w:r>
      <w:proofErr w:type="spellStart"/>
      <w:r w:rsidRPr="001301B2">
        <w:rPr>
          <w:rFonts w:ascii="Consolas" w:hAnsi="Consolas" w:cs="Consolas"/>
          <w:color w:val="800000"/>
          <w:sz w:val="18"/>
          <w:szCs w:val="18"/>
          <w:highlight w:val="white"/>
          <w:lang w:val="fr-FR"/>
        </w:rPr>
        <w:t>AnyBIC</w:t>
      </w:r>
      <w:proofErr w:type="spellEnd"/>
      <w:r w:rsidRPr="001301B2">
        <w:rPr>
          <w:rFonts w:ascii="Consolas" w:hAnsi="Consolas" w:cs="Consolas"/>
          <w:color w:val="0000FF"/>
          <w:sz w:val="18"/>
          <w:szCs w:val="18"/>
          <w:highlight w:val="white"/>
          <w:lang w:val="fr-FR"/>
        </w:rPr>
        <w:t>&gt;</w:t>
      </w:r>
      <w:r w:rsidRPr="001301B2">
        <w:rPr>
          <w:rFonts w:ascii="Consolas" w:hAnsi="Consolas" w:cs="Consolas"/>
          <w:color w:val="000000"/>
          <w:sz w:val="18"/>
          <w:szCs w:val="18"/>
          <w:highlight w:val="white"/>
          <w:lang w:val="fr-FR"/>
        </w:rPr>
        <w:t>PAYBKBICXXX</w:t>
      </w:r>
      <w:r w:rsidRPr="001301B2">
        <w:rPr>
          <w:rFonts w:ascii="Consolas" w:hAnsi="Consolas" w:cs="Consolas"/>
          <w:color w:val="0000FF"/>
          <w:sz w:val="18"/>
          <w:szCs w:val="18"/>
          <w:highlight w:val="white"/>
          <w:lang w:val="fr-FR"/>
        </w:rPr>
        <w:t>&lt;/</w:t>
      </w:r>
      <w:proofErr w:type="spellStart"/>
      <w:r w:rsidRPr="001301B2">
        <w:rPr>
          <w:rFonts w:ascii="Consolas" w:hAnsi="Consolas" w:cs="Consolas"/>
          <w:color w:val="800000"/>
          <w:sz w:val="18"/>
          <w:szCs w:val="18"/>
          <w:highlight w:val="white"/>
          <w:lang w:val="fr-FR"/>
        </w:rPr>
        <w:t>AnyBIC</w:t>
      </w:r>
      <w:proofErr w:type="spellEnd"/>
      <w:r w:rsidRPr="001301B2">
        <w:rPr>
          <w:rFonts w:ascii="Consolas" w:hAnsi="Consolas" w:cs="Consolas"/>
          <w:color w:val="0000FF"/>
          <w:sz w:val="18"/>
          <w:szCs w:val="18"/>
          <w:highlight w:val="white"/>
          <w:lang w:val="fr-FR"/>
        </w:rPr>
        <w:t>&gt;</w:t>
      </w:r>
    </w:p>
    <w:p w14:paraId="4D774501" w14:textId="77777777" w:rsidR="00CD555D" w:rsidRPr="001301B2" w:rsidRDefault="00CD555D" w:rsidP="00CD555D">
      <w:pPr>
        <w:suppressAutoHyphens w:val="0"/>
        <w:autoSpaceDE w:val="0"/>
        <w:autoSpaceDN w:val="0"/>
        <w:adjustRightInd w:val="0"/>
        <w:spacing w:before="0"/>
        <w:rPr>
          <w:rFonts w:ascii="Consolas" w:hAnsi="Consolas" w:cs="Consolas"/>
          <w:color w:val="000000"/>
          <w:sz w:val="18"/>
          <w:szCs w:val="18"/>
          <w:highlight w:val="white"/>
          <w:lang w:val="fr-FR"/>
        </w:rPr>
      </w:pP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FF"/>
          <w:sz w:val="18"/>
          <w:szCs w:val="18"/>
          <w:highlight w:val="white"/>
          <w:lang w:val="fr-FR"/>
        </w:rPr>
        <w:t>&lt;/</w:t>
      </w:r>
      <w:r w:rsidRPr="001301B2">
        <w:rPr>
          <w:rFonts w:ascii="Consolas" w:hAnsi="Consolas" w:cs="Consolas"/>
          <w:color w:val="800000"/>
          <w:sz w:val="18"/>
          <w:szCs w:val="18"/>
          <w:highlight w:val="white"/>
          <w:lang w:val="fr-FR"/>
        </w:rPr>
        <w:t>Id</w:t>
      </w:r>
      <w:r w:rsidRPr="001301B2">
        <w:rPr>
          <w:rFonts w:ascii="Consolas" w:hAnsi="Consolas" w:cs="Consolas"/>
          <w:color w:val="0000FF"/>
          <w:sz w:val="18"/>
          <w:szCs w:val="18"/>
          <w:highlight w:val="white"/>
          <w:lang w:val="fr-FR"/>
        </w:rPr>
        <w:t>&gt;</w:t>
      </w:r>
    </w:p>
    <w:p w14:paraId="739F067C" w14:textId="77777777" w:rsidR="00CD555D" w:rsidRPr="001301B2" w:rsidRDefault="00CD555D" w:rsidP="00CD555D">
      <w:pPr>
        <w:suppressAutoHyphens w:val="0"/>
        <w:autoSpaceDE w:val="0"/>
        <w:autoSpaceDN w:val="0"/>
        <w:adjustRightInd w:val="0"/>
        <w:spacing w:before="0"/>
        <w:rPr>
          <w:rFonts w:ascii="Consolas" w:hAnsi="Consolas" w:cs="Consolas"/>
          <w:color w:val="000000"/>
          <w:sz w:val="18"/>
          <w:szCs w:val="18"/>
          <w:highlight w:val="white"/>
          <w:lang w:val="fr-FR"/>
        </w:rPr>
      </w:pP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FF"/>
          <w:sz w:val="18"/>
          <w:szCs w:val="18"/>
          <w:highlight w:val="white"/>
          <w:lang w:val="fr-FR"/>
        </w:rPr>
        <w:t>&lt;/</w:t>
      </w:r>
      <w:r w:rsidRPr="001301B2">
        <w:rPr>
          <w:rFonts w:ascii="Consolas" w:hAnsi="Consolas" w:cs="Consolas"/>
          <w:color w:val="800000"/>
          <w:sz w:val="18"/>
          <w:szCs w:val="18"/>
          <w:highlight w:val="white"/>
          <w:lang w:val="fr-FR"/>
        </w:rPr>
        <w:t>Id</w:t>
      </w:r>
      <w:r w:rsidRPr="001301B2">
        <w:rPr>
          <w:rFonts w:ascii="Consolas" w:hAnsi="Consolas" w:cs="Consolas"/>
          <w:color w:val="0000FF"/>
          <w:sz w:val="18"/>
          <w:szCs w:val="18"/>
          <w:highlight w:val="white"/>
          <w:lang w:val="fr-FR"/>
        </w:rPr>
        <w:t>&gt;</w:t>
      </w:r>
    </w:p>
    <w:p w14:paraId="36C8BC0F" w14:textId="77777777" w:rsidR="00CD555D" w:rsidRPr="00277ECC" w:rsidRDefault="00CD555D" w:rsidP="00CD555D">
      <w:pPr>
        <w:suppressAutoHyphens w:val="0"/>
        <w:autoSpaceDE w:val="0"/>
        <w:autoSpaceDN w:val="0"/>
        <w:adjustRightInd w:val="0"/>
        <w:spacing w:before="0"/>
        <w:rPr>
          <w:rFonts w:ascii="Consolas" w:hAnsi="Consolas" w:cs="Consolas"/>
          <w:color w:val="000000"/>
          <w:sz w:val="18"/>
          <w:szCs w:val="18"/>
          <w:highlight w:val="white"/>
        </w:rPr>
      </w:pP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1301B2">
        <w:rPr>
          <w:rFonts w:ascii="Consolas" w:hAnsi="Consolas" w:cs="Consolas"/>
          <w:color w:val="000000"/>
          <w:sz w:val="18"/>
          <w:szCs w:val="18"/>
          <w:highlight w:val="white"/>
          <w:lang w:val="fr-FR"/>
        </w:rPr>
        <w:tab/>
      </w:r>
      <w:r w:rsidRPr="00277ECC">
        <w:rPr>
          <w:rFonts w:ascii="Consolas" w:hAnsi="Consolas" w:cs="Consolas"/>
          <w:color w:val="0000FF"/>
          <w:sz w:val="18"/>
          <w:szCs w:val="18"/>
          <w:highlight w:val="white"/>
        </w:rPr>
        <w:t>&lt;</w:t>
      </w:r>
      <w:proofErr w:type="spellStart"/>
      <w:r w:rsidRPr="00277ECC">
        <w:rPr>
          <w:rFonts w:ascii="Consolas" w:hAnsi="Consolas" w:cs="Consolas"/>
          <w:color w:val="800000"/>
          <w:sz w:val="18"/>
          <w:szCs w:val="18"/>
          <w:highlight w:val="white"/>
        </w:rPr>
        <w:t>RspnsblPtyId</w:t>
      </w:r>
      <w:proofErr w:type="spellEnd"/>
      <w:r w:rsidRPr="00277ECC">
        <w:rPr>
          <w:rFonts w:ascii="Consolas" w:hAnsi="Consolas" w:cs="Consolas"/>
          <w:color w:val="0000FF"/>
          <w:sz w:val="18"/>
          <w:szCs w:val="18"/>
          <w:highlight w:val="white"/>
        </w:rPr>
        <w:t>&gt;</w:t>
      </w:r>
    </w:p>
    <w:p w14:paraId="4DE34C69" w14:textId="77777777" w:rsidR="00CD555D" w:rsidRPr="00277ECC" w:rsidRDefault="00CD555D" w:rsidP="00CD555D">
      <w:pPr>
        <w:suppressAutoHyphens w:val="0"/>
        <w:autoSpaceDE w:val="0"/>
        <w:autoSpaceDN w:val="0"/>
        <w:adjustRightInd w:val="0"/>
        <w:spacing w:before="0"/>
        <w:rPr>
          <w:rFonts w:ascii="Consolas" w:hAnsi="Consolas" w:cs="Consolas"/>
          <w:color w:val="000000"/>
          <w:sz w:val="18"/>
          <w:szCs w:val="18"/>
          <w:highlight w:val="white"/>
        </w:rPr>
      </w:pP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FF"/>
          <w:sz w:val="18"/>
          <w:szCs w:val="18"/>
          <w:highlight w:val="white"/>
        </w:rPr>
        <w:t>&lt;</w:t>
      </w:r>
      <w:r w:rsidRPr="00277ECC">
        <w:rPr>
          <w:rFonts w:ascii="Consolas" w:hAnsi="Consolas" w:cs="Consolas"/>
          <w:color w:val="800000"/>
          <w:sz w:val="18"/>
          <w:szCs w:val="18"/>
          <w:highlight w:val="white"/>
        </w:rPr>
        <w:t>Id</w:t>
      </w:r>
      <w:r w:rsidRPr="00277ECC">
        <w:rPr>
          <w:rFonts w:ascii="Consolas" w:hAnsi="Consolas" w:cs="Consolas"/>
          <w:color w:val="0000FF"/>
          <w:sz w:val="18"/>
          <w:szCs w:val="18"/>
          <w:highlight w:val="white"/>
        </w:rPr>
        <w:t>&gt;</w:t>
      </w:r>
    </w:p>
    <w:p w14:paraId="23F7447E" w14:textId="77777777" w:rsidR="00CD555D" w:rsidRPr="00277ECC" w:rsidRDefault="00CD555D" w:rsidP="00CD555D">
      <w:pPr>
        <w:suppressAutoHyphens w:val="0"/>
        <w:autoSpaceDE w:val="0"/>
        <w:autoSpaceDN w:val="0"/>
        <w:adjustRightInd w:val="0"/>
        <w:spacing w:before="0"/>
        <w:rPr>
          <w:rFonts w:ascii="Consolas" w:hAnsi="Consolas" w:cs="Consolas"/>
          <w:color w:val="000000"/>
          <w:sz w:val="18"/>
          <w:szCs w:val="18"/>
          <w:highlight w:val="white"/>
        </w:rPr>
      </w:pP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FF"/>
          <w:sz w:val="18"/>
          <w:szCs w:val="18"/>
          <w:highlight w:val="white"/>
        </w:rPr>
        <w:t>&lt;</w:t>
      </w:r>
      <w:proofErr w:type="spellStart"/>
      <w:r w:rsidRPr="00277ECC">
        <w:rPr>
          <w:rFonts w:ascii="Consolas" w:hAnsi="Consolas" w:cs="Consolas"/>
          <w:color w:val="800000"/>
          <w:sz w:val="18"/>
          <w:szCs w:val="18"/>
          <w:highlight w:val="white"/>
        </w:rPr>
        <w:t>AnyBIC</w:t>
      </w:r>
      <w:proofErr w:type="spellEnd"/>
      <w:r w:rsidRPr="00277ECC">
        <w:rPr>
          <w:rFonts w:ascii="Consolas" w:hAnsi="Consolas" w:cs="Consolas"/>
          <w:color w:val="0000FF"/>
          <w:sz w:val="18"/>
          <w:szCs w:val="18"/>
          <w:highlight w:val="white"/>
        </w:rPr>
        <w:t>&gt;</w:t>
      </w:r>
      <w:r w:rsidRPr="00277ECC">
        <w:rPr>
          <w:rFonts w:ascii="Consolas" w:hAnsi="Consolas" w:cs="Consolas"/>
          <w:color w:val="000000"/>
          <w:sz w:val="18"/>
          <w:szCs w:val="18"/>
          <w:highlight w:val="white"/>
        </w:rPr>
        <w:t>CBAABIC1XXX</w:t>
      </w:r>
      <w:r w:rsidRPr="00277ECC">
        <w:rPr>
          <w:rFonts w:ascii="Consolas" w:hAnsi="Consolas" w:cs="Consolas"/>
          <w:color w:val="0000FF"/>
          <w:sz w:val="18"/>
          <w:szCs w:val="18"/>
          <w:highlight w:val="white"/>
        </w:rPr>
        <w:t>&lt;/</w:t>
      </w:r>
      <w:proofErr w:type="spellStart"/>
      <w:r w:rsidRPr="00277ECC">
        <w:rPr>
          <w:rFonts w:ascii="Consolas" w:hAnsi="Consolas" w:cs="Consolas"/>
          <w:color w:val="800000"/>
          <w:sz w:val="18"/>
          <w:szCs w:val="18"/>
          <w:highlight w:val="white"/>
        </w:rPr>
        <w:t>AnyBIC</w:t>
      </w:r>
      <w:proofErr w:type="spellEnd"/>
      <w:r w:rsidRPr="00277ECC">
        <w:rPr>
          <w:rFonts w:ascii="Consolas" w:hAnsi="Consolas" w:cs="Consolas"/>
          <w:color w:val="0000FF"/>
          <w:sz w:val="18"/>
          <w:szCs w:val="18"/>
          <w:highlight w:val="white"/>
        </w:rPr>
        <w:t>&gt;</w:t>
      </w:r>
    </w:p>
    <w:p w14:paraId="600B6246" w14:textId="77777777" w:rsidR="00CD555D" w:rsidRPr="00277ECC" w:rsidRDefault="00CD555D" w:rsidP="00CD555D">
      <w:pPr>
        <w:suppressAutoHyphens w:val="0"/>
        <w:autoSpaceDE w:val="0"/>
        <w:autoSpaceDN w:val="0"/>
        <w:adjustRightInd w:val="0"/>
        <w:spacing w:before="0"/>
        <w:rPr>
          <w:rFonts w:ascii="Consolas" w:hAnsi="Consolas" w:cs="Consolas"/>
          <w:color w:val="000000"/>
          <w:sz w:val="18"/>
          <w:szCs w:val="18"/>
          <w:highlight w:val="white"/>
        </w:rPr>
      </w:pP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FF"/>
          <w:sz w:val="18"/>
          <w:szCs w:val="18"/>
          <w:highlight w:val="white"/>
        </w:rPr>
        <w:t>&lt;/</w:t>
      </w:r>
      <w:r w:rsidRPr="00277ECC">
        <w:rPr>
          <w:rFonts w:ascii="Consolas" w:hAnsi="Consolas" w:cs="Consolas"/>
          <w:color w:val="800000"/>
          <w:sz w:val="18"/>
          <w:szCs w:val="18"/>
          <w:highlight w:val="white"/>
        </w:rPr>
        <w:t>Id</w:t>
      </w:r>
      <w:r w:rsidRPr="00277ECC">
        <w:rPr>
          <w:rFonts w:ascii="Consolas" w:hAnsi="Consolas" w:cs="Consolas"/>
          <w:color w:val="0000FF"/>
          <w:sz w:val="18"/>
          <w:szCs w:val="18"/>
          <w:highlight w:val="white"/>
        </w:rPr>
        <w:t>&gt;</w:t>
      </w:r>
    </w:p>
    <w:p w14:paraId="2FC602BA" w14:textId="77777777" w:rsidR="00CD555D" w:rsidRPr="00277ECC" w:rsidRDefault="00CD555D" w:rsidP="00CD555D">
      <w:pPr>
        <w:suppressAutoHyphens w:val="0"/>
        <w:autoSpaceDE w:val="0"/>
        <w:autoSpaceDN w:val="0"/>
        <w:adjustRightInd w:val="0"/>
        <w:spacing w:before="0"/>
        <w:rPr>
          <w:rFonts w:ascii="Consolas" w:hAnsi="Consolas" w:cs="Consolas"/>
          <w:color w:val="000000"/>
          <w:sz w:val="18"/>
          <w:szCs w:val="18"/>
          <w:highlight w:val="white"/>
        </w:rPr>
      </w:pP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FF"/>
          <w:sz w:val="18"/>
          <w:szCs w:val="18"/>
          <w:highlight w:val="white"/>
        </w:rPr>
        <w:t>&lt;/</w:t>
      </w:r>
      <w:proofErr w:type="spellStart"/>
      <w:r w:rsidRPr="00277ECC">
        <w:rPr>
          <w:rFonts w:ascii="Consolas" w:hAnsi="Consolas" w:cs="Consolas"/>
          <w:color w:val="800000"/>
          <w:sz w:val="18"/>
          <w:szCs w:val="18"/>
          <w:highlight w:val="white"/>
        </w:rPr>
        <w:t>RspnsblPtyId</w:t>
      </w:r>
      <w:proofErr w:type="spellEnd"/>
      <w:r w:rsidRPr="00277ECC">
        <w:rPr>
          <w:rFonts w:ascii="Consolas" w:hAnsi="Consolas" w:cs="Consolas"/>
          <w:color w:val="0000FF"/>
          <w:sz w:val="18"/>
          <w:szCs w:val="18"/>
          <w:highlight w:val="white"/>
        </w:rPr>
        <w:t>&gt;</w:t>
      </w:r>
    </w:p>
    <w:p w14:paraId="5A63779B" w14:textId="77777777" w:rsidR="00CD555D" w:rsidRPr="00277ECC" w:rsidRDefault="00CD555D" w:rsidP="00CD555D">
      <w:pPr>
        <w:suppressAutoHyphens w:val="0"/>
        <w:autoSpaceDE w:val="0"/>
        <w:autoSpaceDN w:val="0"/>
        <w:adjustRightInd w:val="0"/>
        <w:spacing w:before="0"/>
        <w:rPr>
          <w:rFonts w:ascii="Consolas" w:hAnsi="Consolas" w:cs="Consolas"/>
          <w:color w:val="000000"/>
          <w:sz w:val="18"/>
          <w:szCs w:val="18"/>
          <w:highlight w:val="white"/>
        </w:rPr>
      </w:pPr>
      <w:r w:rsidRPr="00277ECC">
        <w:rPr>
          <w:rFonts w:ascii="Consolas" w:hAnsi="Consolas" w:cs="Consolas"/>
          <w:color w:val="000000"/>
          <w:sz w:val="18"/>
          <w:szCs w:val="18"/>
          <w:highlight w:val="white"/>
        </w:rPr>
        <w:lastRenderedPageBreak/>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FF"/>
          <w:sz w:val="18"/>
          <w:szCs w:val="18"/>
          <w:highlight w:val="white"/>
        </w:rPr>
        <w:t>&lt;/</w:t>
      </w:r>
      <w:proofErr w:type="spellStart"/>
      <w:r w:rsidRPr="00277ECC">
        <w:rPr>
          <w:rFonts w:ascii="Consolas" w:hAnsi="Consolas" w:cs="Consolas"/>
          <w:color w:val="800000"/>
          <w:sz w:val="18"/>
          <w:szCs w:val="18"/>
          <w:highlight w:val="white"/>
        </w:rPr>
        <w:t>BilLmtCtrPtyId</w:t>
      </w:r>
      <w:proofErr w:type="spellEnd"/>
      <w:r w:rsidRPr="00277ECC">
        <w:rPr>
          <w:rFonts w:ascii="Consolas" w:hAnsi="Consolas" w:cs="Consolas"/>
          <w:color w:val="0000FF"/>
          <w:sz w:val="18"/>
          <w:szCs w:val="18"/>
          <w:highlight w:val="white"/>
        </w:rPr>
        <w:t>&gt;</w:t>
      </w:r>
    </w:p>
    <w:p w14:paraId="34F04D93" w14:textId="3A0E3F07" w:rsidR="00CD555D" w:rsidRPr="00277ECC" w:rsidRDefault="00CD555D" w:rsidP="00CD555D">
      <w:pPr>
        <w:suppressAutoHyphens w:val="0"/>
        <w:autoSpaceDE w:val="0"/>
        <w:autoSpaceDN w:val="0"/>
        <w:adjustRightInd w:val="0"/>
        <w:spacing w:before="0"/>
        <w:rPr>
          <w:rFonts w:ascii="Consolas" w:hAnsi="Consolas" w:cs="Consolas"/>
          <w:color w:val="000000"/>
          <w:sz w:val="18"/>
          <w:szCs w:val="18"/>
          <w:highlight w:val="white"/>
        </w:rPr>
      </w:pPr>
      <w:r w:rsidRPr="00277ECC">
        <w:rPr>
          <w:rFonts w:ascii="Consolas" w:hAnsi="Consolas" w:cs="Consolas"/>
          <w:color w:val="000000"/>
          <w:sz w:val="18"/>
          <w:szCs w:val="18"/>
          <w:highlight w:val="white"/>
        </w:rPr>
        <w:tab/>
      </w:r>
      <w:r w:rsidR="00F115C6" w:rsidRPr="00277ECC">
        <w:rPr>
          <w:rFonts w:ascii="Consolas" w:hAnsi="Consolas" w:cs="Consolas"/>
          <w:color w:val="000000"/>
          <w:sz w:val="18"/>
          <w:szCs w:val="18"/>
          <w:highlight w:val="white"/>
        </w:rPr>
        <w:t xml:space="preserve"> </w:t>
      </w:r>
      <w:r w:rsidRPr="00277ECC">
        <w:rPr>
          <w:rFonts w:ascii="Consolas" w:hAnsi="Consolas" w:cs="Consolas"/>
          <w:color w:val="0000FF"/>
          <w:sz w:val="18"/>
          <w:szCs w:val="18"/>
          <w:highlight w:val="white"/>
        </w:rPr>
        <w:t>&lt;/</w:t>
      </w:r>
      <w:proofErr w:type="spellStart"/>
      <w:r w:rsidRPr="00277ECC">
        <w:rPr>
          <w:rFonts w:ascii="Consolas" w:hAnsi="Consolas" w:cs="Consolas"/>
          <w:color w:val="800000"/>
          <w:sz w:val="18"/>
          <w:szCs w:val="18"/>
          <w:highlight w:val="white"/>
        </w:rPr>
        <w:t>SchCrit</w:t>
      </w:r>
      <w:proofErr w:type="spellEnd"/>
      <w:r w:rsidRPr="00277ECC">
        <w:rPr>
          <w:rFonts w:ascii="Consolas" w:hAnsi="Consolas" w:cs="Consolas"/>
          <w:color w:val="0000FF"/>
          <w:sz w:val="18"/>
          <w:szCs w:val="18"/>
          <w:highlight w:val="white"/>
        </w:rPr>
        <w:t>&gt;</w:t>
      </w:r>
    </w:p>
    <w:p w14:paraId="01DCD932" w14:textId="77777777" w:rsidR="00CD555D" w:rsidRPr="00277ECC" w:rsidRDefault="00CD555D" w:rsidP="00CD555D">
      <w:pPr>
        <w:suppressAutoHyphens w:val="0"/>
        <w:autoSpaceDE w:val="0"/>
        <w:autoSpaceDN w:val="0"/>
        <w:adjustRightInd w:val="0"/>
        <w:spacing w:before="0"/>
        <w:rPr>
          <w:rFonts w:ascii="Consolas" w:hAnsi="Consolas" w:cs="Consolas"/>
          <w:color w:val="000000"/>
          <w:sz w:val="18"/>
          <w:szCs w:val="18"/>
          <w:highlight w:val="white"/>
        </w:rPr>
      </w:pPr>
      <w:r w:rsidRPr="00277ECC">
        <w:rPr>
          <w:rFonts w:ascii="Consolas" w:hAnsi="Consolas" w:cs="Consolas"/>
          <w:color w:val="000000"/>
          <w:sz w:val="18"/>
          <w:szCs w:val="18"/>
          <w:highlight w:val="white"/>
        </w:rPr>
        <w:tab/>
      </w:r>
      <w:r w:rsidRPr="00277ECC">
        <w:rPr>
          <w:rFonts w:ascii="Consolas" w:hAnsi="Consolas" w:cs="Consolas"/>
          <w:color w:val="0000FF"/>
          <w:sz w:val="18"/>
          <w:szCs w:val="18"/>
          <w:highlight w:val="white"/>
        </w:rPr>
        <w:t>&lt;/</w:t>
      </w:r>
      <w:proofErr w:type="spellStart"/>
      <w:r w:rsidRPr="00277ECC">
        <w:rPr>
          <w:rFonts w:ascii="Consolas" w:hAnsi="Consolas" w:cs="Consolas"/>
          <w:color w:val="800000"/>
          <w:sz w:val="18"/>
          <w:szCs w:val="18"/>
          <w:highlight w:val="white"/>
        </w:rPr>
        <w:t>LmtUtlstnJrnlQry</w:t>
      </w:r>
      <w:proofErr w:type="spellEnd"/>
      <w:r w:rsidRPr="00277ECC">
        <w:rPr>
          <w:rFonts w:ascii="Consolas" w:hAnsi="Consolas" w:cs="Consolas"/>
          <w:color w:val="0000FF"/>
          <w:sz w:val="18"/>
          <w:szCs w:val="18"/>
          <w:highlight w:val="white"/>
        </w:rPr>
        <w:t>&gt;</w:t>
      </w:r>
    </w:p>
    <w:p w14:paraId="4D30DB11" w14:textId="3B8D690C" w:rsidR="00325B86" w:rsidRPr="00277ECC" w:rsidRDefault="00325B86" w:rsidP="00CD555D">
      <w:pPr>
        <w:suppressAutoHyphens w:val="0"/>
        <w:autoSpaceDE w:val="0"/>
        <w:autoSpaceDN w:val="0"/>
        <w:adjustRightInd w:val="0"/>
        <w:spacing w:before="0"/>
        <w:rPr>
          <w:rFonts w:ascii="Consolas" w:hAnsi="Consolas" w:cs="Consolas"/>
          <w:color w:val="0000FF"/>
          <w:sz w:val="18"/>
          <w:szCs w:val="18"/>
          <w:lang w:val="en-US"/>
        </w:rPr>
      </w:pPr>
    </w:p>
    <w:p w14:paraId="7A2C534A" w14:textId="77777777" w:rsidR="00CD555D" w:rsidRPr="00277ECC" w:rsidRDefault="00CD555D" w:rsidP="00CD555D">
      <w:pPr>
        <w:suppressAutoHyphens w:val="0"/>
        <w:autoSpaceDE w:val="0"/>
        <w:autoSpaceDN w:val="0"/>
        <w:adjustRightInd w:val="0"/>
        <w:spacing w:before="0"/>
        <w:rPr>
          <w:rFonts w:ascii="Consolas" w:hAnsi="Consolas" w:cs="Consolas"/>
          <w:color w:val="000000"/>
        </w:rPr>
      </w:pPr>
    </w:p>
    <w:p w14:paraId="375840EE" w14:textId="023F685C" w:rsidR="00A069A4" w:rsidRPr="00775837" w:rsidRDefault="000A7E08" w:rsidP="000A7E08">
      <w:pPr>
        <w:pStyle w:val="ListParagraph"/>
        <w:numPr>
          <w:ilvl w:val="0"/>
          <w:numId w:val="39"/>
        </w:numPr>
        <w:rPr>
          <w:b/>
          <w:lang w:val="fr-FR"/>
        </w:rPr>
      </w:pPr>
      <w:r w:rsidRPr="00775837">
        <w:rPr>
          <w:b/>
          <w:lang w:val="fr-FR"/>
        </w:rPr>
        <w:t>Limit Ut</w:t>
      </w:r>
      <w:r w:rsidR="00775837" w:rsidRPr="00775837">
        <w:rPr>
          <w:b/>
          <w:lang w:val="fr-FR"/>
        </w:rPr>
        <w:t>i</w:t>
      </w:r>
      <w:r w:rsidRPr="00775837">
        <w:rPr>
          <w:b/>
          <w:lang w:val="fr-FR"/>
        </w:rPr>
        <w:t>lisation Journal Report - camt.065.001.01</w:t>
      </w:r>
    </w:p>
    <w:p w14:paraId="65F8AD74" w14:textId="77777777" w:rsidR="000A7E08" w:rsidRPr="00775837" w:rsidRDefault="000A7E08" w:rsidP="000A7E08">
      <w:pPr>
        <w:pStyle w:val="ListParagraph"/>
        <w:rPr>
          <w:b/>
          <w:lang w:val="fr-FR"/>
        </w:rPr>
      </w:pPr>
    </w:p>
    <w:p w14:paraId="176C8BD2" w14:textId="69706F2C"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fr-FR"/>
        </w:rPr>
      </w:pPr>
      <w:r w:rsidRPr="00E10F3F">
        <w:rPr>
          <w:rFonts w:ascii="Consolas" w:hAnsi="Consolas" w:cs="Consolas"/>
          <w:color w:val="0000FF"/>
          <w:sz w:val="18"/>
          <w:szCs w:val="18"/>
          <w:highlight w:val="white"/>
          <w:lang w:val="fr-FR"/>
        </w:rPr>
        <w:t>&lt;</w:t>
      </w:r>
      <w:proofErr w:type="spellStart"/>
      <w:r w:rsidRPr="00E10F3F">
        <w:rPr>
          <w:rFonts w:ascii="Consolas" w:hAnsi="Consolas" w:cs="Consolas"/>
          <w:color w:val="800000"/>
          <w:sz w:val="18"/>
          <w:szCs w:val="18"/>
          <w:highlight w:val="white"/>
          <w:lang w:val="fr-FR"/>
        </w:rPr>
        <w:t>LmtUtlstnJrnlRpt</w:t>
      </w:r>
      <w:proofErr w:type="spellEnd"/>
      <w:r w:rsidRPr="00E10F3F">
        <w:rPr>
          <w:rFonts w:ascii="Consolas" w:hAnsi="Consolas" w:cs="Consolas"/>
          <w:color w:val="0000FF"/>
          <w:sz w:val="18"/>
          <w:szCs w:val="18"/>
          <w:highlight w:val="white"/>
          <w:lang w:val="fr-FR"/>
        </w:rPr>
        <w:t>&gt;</w:t>
      </w:r>
    </w:p>
    <w:p w14:paraId="3A3CB1A9"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fr-FR"/>
        </w:rPr>
      </w:pPr>
      <w:r w:rsidRPr="00E10F3F">
        <w:rPr>
          <w:rFonts w:ascii="Consolas" w:hAnsi="Consolas" w:cs="Consolas"/>
          <w:color w:val="000000"/>
          <w:sz w:val="18"/>
          <w:szCs w:val="18"/>
          <w:highlight w:val="white"/>
          <w:lang w:val="fr-FR"/>
        </w:rPr>
        <w:tab/>
      </w:r>
      <w:r w:rsidRPr="00E10F3F">
        <w:rPr>
          <w:rFonts w:ascii="Consolas" w:hAnsi="Consolas" w:cs="Consolas"/>
          <w:color w:val="0000FF"/>
          <w:sz w:val="18"/>
          <w:szCs w:val="18"/>
          <w:highlight w:val="white"/>
          <w:lang w:val="fr-FR"/>
        </w:rPr>
        <w:t>&lt;</w:t>
      </w:r>
      <w:proofErr w:type="spellStart"/>
      <w:r w:rsidRPr="00E10F3F">
        <w:rPr>
          <w:rFonts w:ascii="Consolas" w:hAnsi="Consolas" w:cs="Consolas"/>
          <w:color w:val="800000"/>
          <w:sz w:val="18"/>
          <w:szCs w:val="18"/>
          <w:highlight w:val="white"/>
          <w:lang w:val="fr-FR"/>
        </w:rPr>
        <w:t>MsgHdr</w:t>
      </w:r>
      <w:proofErr w:type="spellEnd"/>
      <w:r w:rsidRPr="00E10F3F">
        <w:rPr>
          <w:rFonts w:ascii="Consolas" w:hAnsi="Consolas" w:cs="Consolas"/>
          <w:color w:val="0000FF"/>
          <w:sz w:val="18"/>
          <w:szCs w:val="18"/>
          <w:highlight w:val="white"/>
          <w:lang w:val="fr-FR"/>
        </w:rPr>
        <w:t>&gt;</w:t>
      </w:r>
    </w:p>
    <w:p w14:paraId="457866FA"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fr-FR"/>
        </w:rPr>
      </w:pPr>
      <w:r w:rsidRPr="00E10F3F">
        <w:rPr>
          <w:rFonts w:ascii="Consolas" w:hAnsi="Consolas" w:cs="Consolas"/>
          <w:color w:val="000000"/>
          <w:sz w:val="18"/>
          <w:szCs w:val="18"/>
          <w:highlight w:val="white"/>
          <w:lang w:val="fr-FR"/>
        </w:rPr>
        <w:tab/>
      </w:r>
      <w:r w:rsidRPr="00E10F3F">
        <w:rPr>
          <w:rFonts w:ascii="Consolas" w:hAnsi="Consolas" w:cs="Consolas"/>
          <w:color w:val="000000"/>
          <w:sz w:val="18"/>
          <w:szCs w:val="18"/>
          <w:highlight w:val="white"/>
          <w:lang w:val="fr-FR"/>
        </w:rPr>
        <w:tab/>
      </w:r>
      <w:r w:rsidRPr="00E10F3F">
        <w:rPr>
          <w:rFonts w:ascii="Consolas" w:hAnsi="Consolas" w:cs="Consolas"/>
          <w:color w:val="0000FF"/>
          <w:sz w:val="18"/>
          <w:szCs w:val="18"/>
          <w:highlight w:val="white"/>
          <w:lang w:val="fr-FR"/>
        </w:rPr>
        <w:t>&lt;</w:t>
      </w:r>
      <w:proofErr w:type="spellStart"/>
      <w:r w:rsidRPr="00E10F3F">
        <w:rPr>
          <w:rFonts w:ascii="Consolas" w:hAnsi="Consolas" w:cs="Consolas"/>
          <w:color w:val="800000"/>
          <w:sz w:val="18"/>
          <w:szCs w:val="18"/>
          <w:highlight w:val="white"/>
          <w:lang w:val="fr-FR"/>
        </w:rPr>
        <w:t>MsgId</w:t>
      </w:r>
      <w:proofErr w:type="spellEnd"/>
      <w:r w:rsidRPr="00E10F3F">
        <w:rPr>
          <w:rFonts w:ascii="Consolas" w:hAnsi="Consolas" w:cs="Consolas"/>
          <w:color w:val="0000FF"/>
          <w:sz w:val="18"/>
          <w:szCs w:val="18"/>
          <w:highlight w:val="white"/>
          <w:lang w:val="fr-FR"/>
        </w:rPr>
        <w:t>&gt;</w:t>
      </w:r>
      <w:r w:rsidRPr="00E10F3F">
        <w:rPr>
          <w:rFonts w:ascii="Consolas" w:hAnsi="Consolas" w:cs="Consolas"/>
          <w:color w:val="000000"/>
          <w:sz w:val="18"/>
          <w:szCs w:val="18"/>
          <w:highlight w:val="white"/>
          <w:lang w:val="fr-FR"/>
        </w:rPr>
        <w:t>NONREF</w:t>
      </w:r>
      <w:r w:rsidRPr="00E10F3F">
        <w:rPr>
          <w:rFonts w:ascii="Consolas" w:hAnsi="Consolas" w:cs="Consolas"/>
          <w:color w:val="0000FF"/>
          <w:sz w:val="18"/>
          <w:szCs w:val="18"/>
          <w:highlight w:val="white"/>
          <w:lang w:val="fr-FR"/>
        </w:rPr>
        <w:t>&lt;/</w:t>
      </w:r>
      <w:proofErr w:type="spellStart"/>
      <w:r w:rsidRPr="00E10F3F">
        <w:rPr>
          <w:rFonts w:ascii="Consolas" w:hAnsi="Consolas" w:cs="Consolas"/>
          <w:color w:val="800000"/>
          <w:sz w:val="18"/>
          <w:szCs w:val="18"/>
          <w:highlight w:val="white"/>
          <w:lang w:val="fr-FR"/>
        </w:rPr>
        <w:t>MsgId</w:t>
      </w:r>
      <w:proofErr w:type="spellEnd"/>
      <w:r w:rsidRPr="00E10F3F">
        <w:rPr>
          <w:rFonts w:ascii="Consolas" w:hAnsi="Consolas" w:cs="Consolas"/>
          <w:color w:val="0000FF"/>
          <w:sz w:val="18"/>
          <w:szCs w:val="18"/>
          <w:highlight w:val="white"/>
          <w:lang w:val="fr-FR"/>
        </w:rPr>
        <w:t>&gt;</w:t>
      </w:r>
    </w:p>
    <w:p w14:paraId="371362B5" w14:textId="77777777" w:rsidR="00E10F3F" w:rsidRPr="001301B2" w:rsidRDefault="00E10F3F" w:rsidP="00E10F3F">
      <w:pPr>
        <w:suppressAutoHyphens w:val="0"/>
        <w:autoSpaceDE w:val="0"/>
        <w:autoSpaceDN w:val="0"/>
        <w:adjustRightInd w:val="0"/>
        <w:spacing w:before="0"/>
        <w:rPr>
          <w:rFonts w:ascii="Consolas" w:hAnsi="Consolas" w:cs="Consolas"/>
          <w:color w:val="000000"/>
          <w:sz w:val="18"/>
          <w:szCs w:val="18"/>
          <w:highlight w:val="white"/>
          <w:lang w:val="nl-BE"/>
        </w:rPr>
      </w:pPr>
      <w:r w:rsidRPr="00E10F3F">
        <w:rPr>
          <w:rFonts w:ascii="Consolas" w:hAnsi="Consolas" w:cs="Consolas"/>
          <w:color w:val="000000"/>
          <w:sz w:val="18"/>
          <w:szCs w:val="18"/>
          <w:highlight w:val="white"/>
          <w:lang w:val="fr-FR"/>
        </w:rPr>
        <w:tab/>
      </w:r>
      <w:r w:rsidRPr="00E10F3F">
        <w:rPr>
          <w:rFonts w:ascii="Consolas" w:hAnsi="Consolas" w:cs="Consolas"/>
          <w:color w:val="000000"/>
          <w:sz w:val="18"/>
          <w:szCs w:val="18"/>
          <w:highlight w:val="white"/>
          <w:lang w:val="fr-FR"/>
        </w:rPr>
        <w:tab/>
      </w:r>
      <w:r w:rsidRPr="001301B2">
        <w:rPr>
          <w:rFonts w:ascii="Consolas" w:hAnsi="Consolas" w:cs="Consolas"/>
          <w:color w:val="0000FF"/>
          <w:sz w:val="18"/>
          <w:szCs w:val="18"/>
          <w:highlight w:val="white"/>
          <w:lang w:val="nl-BE"/>
        </w:rPr>
        <w:t>&lt;</w:t>
      </w:r>
      <w:r w:rsidRPr="001301B2">
        <w:rPr>
          <w:rFonts w:ascii="Consolas" w:hAnsi="Consolas" w:cs="Consolas"/>
          <w:color w:val="800000"/>
          <w:sz w:val="18"/>
          <w:szCs w:val="18"/>
          <w:highlight w:val="white"/>
          <w:lang w:val="nl-BE"/>
        </w:rPr>
        <w:t>OrgnlBizInstr</w:t>
      </w:r>
      <w:r w:rsidRPr="001301B2">
        <w:rPr>
          <w:rFonts w:ascii="Consolas" w:hAnsi="Consolas" w:cs="Consolas"/>
          <w:color w:val="0000FF"/>
          <w:sz w:val="18"/>
          <w:szCs w:val="18"/>
          <w:highlight w:val="white"/>
          <w:lang w:val="nl-BE"/>
        </w:rPr>
        <w:t>&gt;</w:t>
      </w:r>
    </w:p>
    <w:p w14:paraId="7DBE8414" w14:textId="77777777" w:rsidR="00E10F3F" w:rsidRPr="001301B2" w:rsidRDefault="00E10F3F" w:rsidP="00E10F3F">
      <w:pPr>
        <w:suppressAutoHyphens w:val="0"/>
        <w:autoSpaceDE w:val="0"/>
        <w:autoSpaceDN w:val="0"/>
        <w:adjustRightInd w:val="0"/>
        <w:spacing w:before="0"/>
        <w:rPr>
          <w:rFonts w:ascii="Consolas" w:hAnsi="Consolas" w:cs="Consolas"/>
          <w:color w:val="000000"/>
          <w:sz w:val="18"/>
          <w:szCs w:val="18"/>
          <w:highlight w:val="white"/>
          <w:lang w:val="nl-BE"/>
        </w:rPr>
      </w:pPr>
      <w:r w:rsidRPr="001301B2">
        <w:rPr>
          <w:rFonts w:ascii="Consolas" w:hAnsi="Consolas" w:cs="Consolas"/>
          <w:color w:val="000000"/>
          <w:sz w:val="18"/>
          <w:szCs w:val="18"/>
          <w:highlight w:val="white"/>
          <w:lang w:val="nl-BE"/>
        </w:rPr>
        <w:tab/>
      </w:r>
      <w:r w:rsidRPr="001301B2">
        <w:rPr>
          <w:rFonts w:ascii="Consolas" w:hAnsi="Consolas" w:cs="Consolas"/>
          <w:color w:val="000000"/>
          <w:sz w:val="18"/>
          <w:szCs w:val="18"/>
          <w:highlight w:val="white"/>
          <w:lang w:val="nl-BE"/>
        </w:rPr>
        <w:tab/>
      </w:r>
      <w:r w:rsidRPr="001301B2">
        <w:rPr>
          <w:rFonts w:ascii="Consolas" w:hAnsi="Consolas" w:cs="Consolas"/>
          <w:color w:val="000000"/>
          <w:sz w:val="18"/>
          <w:szCs w:val="18"/>
          <w:highlight w:val="white"/>
          <w:lang w:val="nl-BE"/>
        </w:rPr>
        <w:tab/>
      </w:r>
      <w:r w:rsidRPr="001301B2">
        <w:rPr>
          <w:rFonts w:ascii="Consolas" w:hAnsi="Consolas" w:cs="Consolas"/>
          <w:color w:val="0000FF"/>
          <w:sz w:val="18"/>
          <w:szCs w:val="18"/>
          <w:highlight w:val="white"/>
          <w:lang w:val="nl-BE"/>
        </w:rPr>
        <w:t>&lt;</w:t>
      </w:r>
      <w:r w:rsidRPr="001301B2">
        <w:rPr>
          <w:rFonts w:ascii="Consolas" w:hAnsi="Consolas" w:cs="Consolas"/>
          <w:color w:val="800000"/>
          <w:sz w:val="18"/>
          <w:szCs w:val="18"/>
          <w:highlight w:val="white"/>
          <w:lang w:val="nl-BE"/>
        </w:rPr>
        <w:t>MsgId</w:t>
      </w:r>
      <w:r w:rsidRPr="001301B2">
        <w:rPr>
          <w:rFonts w:ascii="Consolas" w:hAnsi="Consolas" w:cs="Consolas"/>
          <w:color w:val="0000FF"/>
          <w:sz w:val="18"/>
          <w:szCs w:val="18"/>
          <w:highlight w:val="white"/>
          <w:lang w:val="nl-BE"/>
        </w:rPr>
        <w:t>&gt;</w:t>
      </w:r>
      <w:r w:rsidRPr="001301B2">
        <w:rPr>
          <w:rFonts w:ascii="Consolas" w:hAnsi="Consolas" w:cs="Consolas"/>
          <w:color w:val="000000"/>
          <w:sz w:val="18"/>
          <w:szCs w:val="18"/>
          <w:highlight w:val="white"/>
          <w:lang w:val="nl-BE"/>
        </w:rPr>
        <w:t>REFABC</w:t>
      </w:r>
      <w:r w:rsidRPr="001301B2">
        <w:rPr>
          <w:rFonts w:ascii="Consolas" w:hAnsi="Consolas" w:cs="Consolas"/>
          <w:color w:val="0000FF"/>
          <w:sz w:val="18"/>
          <w:szCs w:val="18"/>
          <w:highlight w:val="white"/>
          <w:lang w:val="nl-BE"/>
        </w:rPr>
        <w:t>&lt;/</w:t>
      </w:r>
      <w:r w:rsidRPr="001301B2">
        <w:rPr>
          <w:rFonts w:ascii="Consolas" w:hAnsi="Consolas" w:cs="Consolas"/>
          <w:color w:val="800000"/>
          <w:sz w:val="18"/>
          <w:szCs w:val="18"/>
          <w:highlight w:val="white"/>
          <w:lang w:val="nl-BE"/>
        </w:rPr>
        <w:t>MsgId</w:t>
      </w:r>
      <w:r w:rsidRPr="001301B2">
        <w:rPr>
          <w:rFonts w:ascii="Consolas" w:hAnsi="Consolas" w:cs="Consolas"/>
          <w:color w:val="0000FF"/>
          <w:sz w:val="18"/>
          <w:szCs w:val="18"/>
          <w:highlight w:val="white"/>
          <w:lang w:val="nl-BE"/>
        </w:rPr>
        <w:t>&gt;</w:t>
      </w:r>
    </w:p>
    <w:p w14:paraId="10DDFAAA" w14:textId="77777777" w:rsidR="00E10F3F" w:rsidRPr="001301B2" w:rsidRDefault="00E10F3F" w:rsidP="00E10F3F">
      <w:pPr>
        <w:suppressAutoHyphens w:val="0"/>
        <w:autoSpaceDE w:val="0"/>
        <w:autoSpaceDN w:val="0"/>
        <w:adjustRightInd w:val="0"/>
        <w:spacing w:before="0"/>
        <w:rPr>
          <w:rFonts w:ascii="Consolas" w:hAnsi="Consolas" w:cs="Consolas"/>
          <w:color w:val="000000"/>
          <w:sz w:val="18"/>
          <w:szCs w:val="18"/>
          <w:highlight w:val="white"/>
          <w:lang w:val="nl-BE"/>
        </w:rPr>
      </w:pPr>
      <w:r w:rsidRPr="001301B2">
        <w:rPr>
          <w:rFonts w:ascii="Consolas" w:hAnsi="Consolas" w:cs="Consolas"/>
          <w:color w:val="000000"/>
          <w:sz w:val="18"/>
          <w:szCs w:val="18"/>
          <w:highlight w:val="white"/>
          <w:lang w:val="nl-BE"/>
        </w:rPr>
        <w:tab/>
      </w:r>
      <w:r w:rsidRPr="001301B2">
        <w:rPr>
          <w:rFonts w:ascii="Consolas" w:hAnsi="Consolas" w:cs="Consolas"/>
          <w:color w:val="000000"/>
          <w:sz w:val="18"/>
          <w:szCs w:val="18"/>
          <w:highlight w:val="white"/>
          <w:lang w:val="nl-BE"/>
        </w:rPr>
        <w:tab/>
      </w:r>
      <w:r w:rsidRPr="001301B2">
        <w:rPr>
          <w:rFonts w:ascii="Consolas" w:hAnsi="Consolas" w:cs="Consolas"/>
          <w:color w:val="0000FF"/>
          <w:sz w:val="18"/>
          <w:szCs w:val="18"/>
          <w:highlight w:val="white"/>
          <w:lang w:val="nl-BE"/>
        </w:rPr>
        <w:t>&lt;/</w:t>
      </w:r>
      <w:r w:rsidRPr="001301B2">
        <w:rPr>
          <w:rFonts w:ascii="Consolas" w:hAnsi="Consolas" w:cs="Consolas"/>
          <w:color w:val="800000"/>
          <w:sz w:val="18"/>
          <w:szCs w:val="18"/>
          <w:highlight w:val="white"/>
          <w:lang w:val="nl-BE"/>
        </w:rPr>
        <w:t>OrgnlBizInstr</w:t>
      </w:r>
      <w:r w:rsidRPr="001301B2">
        <w:rPr>
          <w:rFonts w:ascii="Consolas" w:hAnsi="Consolas" w:cs="Consolas"/>
          <w:color w:val="0000FF"/>
          <w:sz w:val="18"/>
          <w:szCs w:val="18"/>
          <w:highlight w:val="white"/>
          <w:lang w:val="nl-BE"/>
        </w:rPr>
        <w:t>&gt;</w:t>
      </w:r>
    </w:p>
    <w:p w14:paraId="2EE607ED" w14:textId="77777777" w:rsidR="00E10F3F" w:rsidRPr="001301B2" w:rsidRDefault="00E10F3F" w:rsidP="00E10F3F">
      <w:pPr>
        <w:suppressAutoHyphens w:val="0"/>
        <w:autoSpaceDE w:val="0"/>
        <w:autoSpaceDN w:val="0"/>
        <w:adjustRightInd w:val="0"/>
        <w:spacing w:before="0"/>
        <w:rPr>
          <w:rFonts w:ascii="Consolas" w:hAnsi="Consolas" w:cs="Consolas"/>
          <w:color w:val="000000"/>
          <w:sz w:val="18"/>
          <w:szCs w:val="18"/>
          <w:highlight w:val="white"/>
          <w:lang w:val="nl-BE"/>
        </w:rPr>
      </w:pPr>
      <w:r w:rsidRPr="001301B2">
        <w:rPr>
          <w:rFonts w:ascii="Consolas" w:hAnsi="Consolas" w:cs="Consolas"/>
          <w:color w:val="000000"/>
          <w:sz w:val="18"/>
          <w:szCs w:val="18"/>
          <w:highlight w:val="white"/>
          <w:lang w:val="nl-BE"/>
        </w:rPr>
        <w:tab/>
      </w:r>
      <w:r w:rsidRPr="001301B2">
        <w:rPr>
          <w:rFonts w:ascii="Consolas" w:hAnsi="Consolas" w:cs="Consolas"/>
          <w:color w:val="0000FF"/>
          <w:sz w:val="18"/>
          <w:szCs w:val="18"/>
          <w:highlight w:val="white"/>
          <w:lang w:val="nl-BE"/>
        </w:rPr>
        <w:t>&lt;/</w:t>
      </w:r>
      <w:r w:rsidRPr="001301B2">
        <w:rPr>
          <w:rFonts w:ascii="Consolas" w:hAnsi="Consolas" w:cs="Consolas"/>
          <w:color w:val="800000"/>
          <w:sz w:val="18"/>
          <w:szCs w:val="18"/>
          <w:highlight w:val="white"/>
          <w:lang w:val="nl-BE"/>
        </w:rPr>
        <w:t>MsgHdr</w:t>
      </w:r>
      <w:r w:rsidRPr="001301B2">
        <w:rPr>
          <w:rFonts w:ascii="Consolas" w:hAnsi="Consolas" w:cs="Consolas"/>
          <w:color w:val="0000FF"/>
          <w:sz w:val="18"/>
          <w:szCs w:val="18"/>
          <w:highlight w:val="white"/>
          <w:lang w:val="nl-BE"/>
        </w:rPr>
        <w:t>&gt;</w:t>
      </w:r>
    </w:p>
    <w:p w14:paraId="49CAE377" w14:textId="77777777" w:rsidR="00E10F3F" w:rsidRPr="001301B2" w:rsidRDefault="00E10F3F" w:rsidP="00E10F3F">
      <w:pPr>
        <w:suppressAutoHyphens w:val="0"/>
        <w:autoSpaceDE w:val="0"/>
        <w:autoSpaceDN w:val="0"/>
        <w:adjustRightInd w:val="0"/>
        <w:spacing w:before="0"/>
        <w:rPr>
          <w:rFonts w:ascii="Consolas" w:hAnsi="Consolas" w:cs="Consolas"/>
          <w:color w:val="000000"/>
          <w:sz w:val="18"/>
          <w:szCs w:val="18"/>
          <w:highlight w:val="white"/>
          <w:lang w:val="nl-BE"/>
        </w:rPr>
      </w:pPr>
      <w:r w:rsidRPr="001301B2">
        <w:rPr>
          <w:rFonts w:ascii="Consolas" w:hAnsi="Consolas" w:cs="Consolas"/>
          <w:color w:val="000000"/>
          <w:sz w:val="18"/>
          <w:szCs w:val="18"/>
          <w:highlight w:val="white"/>
          <w:lang w:val="nl-BE"/>
        </w:rPr>
        <w:tab/>
      </w:r>
      <w:r w:rsidRPr="001301B2">
        <w:rPr>
          <w:rFonts w:ascii="Consolas" w:hAnsi="Consolas" w:cs="Consolas"/>
          <w:color w:val="0000FF"/>
          <w:sz w:val="18"/>
          <w:szCs w:val="18"/>
          <w:highlight w:val="white"/>
          <w:lang w:val="nl-BE"/>
        </w:rPr>
        <w:t>&lt;</w:t>
      </w:r>
      <w:r w:rsidRPr="001301B2">
        <w:rPr>
          <w:rFonts w:ascii="Consolas" w:hAnsi="Consolas" w:cs="Consolas"/>
          <w:color w:val="800000"/>
          <w:sz w:val="18"/>
          <w:szCs w:val="18"/>
          <w:highlight w:val="white"/>
          <w:lang w:val="nl-BE"/>
        </w:rPr>
        <w:t>Pgntn</w:t>
      </w:r>
      <w:r w:rsidRPr="001301B2">
        <w:rPr>
          <w:rFonts w:ascii="Consolas" w:hAnsi="Consolas" w:cs="Consolas"/>
          <w:color w:val="0000FF"/>
          <w:sz w:val="18"/>
          <w:szCs w:val="18"/>
          <w:highlight w:val="white"/>
          <w:lang w:val="nl-BE"/>
        </w:rPr>
        <w:t>&gt;</w:t>
      </w:r>
    </w:p>
    <w:p w14:paraId="07853A4E" w14:textId="77777777" w:rsidR="00E10F3F" w:rsidRPr="001301B2" w:rsidRDefault="00E10F3F" w:rsidP="00E10F3F">
      <w:pPr>
        <w:suppressAutoHyphens w:val="0"/>
        <w:autoSpaceDE w:val="0"/>
        <w:autoSpaceDN w:val="0"/>
        <w:adjustRightInd w:val="0"/>
        <w:spacing w:before="0"/>
        <w:rPr>
          <w:rFonts w:ascii="Consolas" w:hAnsi="Consolas" w:cs="Consolas"/>
          <w:color w:val="000000"/>
          <w:sz w:val="18"/>
          <w:szCs w:val="18"/>
          <w:highlight w:val="white"/>
          <w:lang w:val="nl-BE"/>
        </w:rPr>
      </w:pPr>
      <w:r w:rsidRPr="001301B2">
        <w:rPr>
          <w:rFonts w:ascii="Consolas" w:hAnsi="Consolas" w:cs="Consolas"/>
          <w:color w:val="000000"/>
          <w:sz w:val="18"/>
          <w:szCs w:val="18"/>
          <w:highlight w:val="white"/>
          <w:lang w:val="nl-BE"/>
        </w:rPr>
        <w:tab/>
      </w:r>
      <w:r w:rsidRPr="001301B2">
        <w:rPr>
          <w:rFonts w:ascii="Consolas" w:hAnsi="Consolas" w:cs="Consolas"/>
          <w:color w:val="000000"/>
          <w:sz w:val="18"/>
          <w:szCs w:val="18"/>
          <w:highlight w:val="white"/>
          <w:lang w:val="nl-BE"/>
        </w:rPr>
        <w:tab/>
      </w:r>
      <w:r w:rsidRPr="001301B2">
        <w:rPr>
          <w:rFonts w:ascii="Consolas" w:hAnsi="Consolas" w:cs="Consolas"/>
          <w:color w:val="0000FF"/>
          <w:sz w:val="18"/>
          <w:szCs w:val="18"/>
          <w:highlight w:val="white"/>
          <w:lang w:val="nl-BE"/>
        </w:rPr>
        <w:t>&lt;</w:t>
      </w:r>
      <w:r w:rsidRPr="001301B2">
        <w:rPr>
          <w:rFonts w:ascii="Consolas" w:hAnsi="Consolas" w:cs="Consolas"/>
          <w:color w:val="800000"/>
          <w:sz w:val="18"/>
          <w:szCs w:val="18"/>
          <w:highlight w:val="white"/>
          <w:lang w:val="nl-BE"/>
        </w:rPr>
        <w:t>PgNb</w:t>
      </w:r>
      <w:r w:rsidRPr="001301B2">
        <w:rPr>
          <w:rFonts w:ascii="Consolas" w:hAnsi="Consolas" w:cs="Consolas"/>
          <w:color w:val="0000FF"/>
          <w:sz w:val="18"/>
          <w:szCs w:val="18"/>
          <w:highlight w:val="white"/>
          <w:lang w:val="nl-BE"/>
        </w:rPr>
        <w:t>&gt;</w:t>
      </w:r>
      <w:r w:rsidRPr="001301B2">
        <w:rPr>
          <w:rFonts w:ascii="Consolas" w:hAnsi="Consolas" w:cs="Consolas"/>
          <w:color w:val="000000"/>
          <w:sz w:val="18"/>
          <w:szCs w:val="18"/>
          <w:highlight w:val="white"/>
          <w:lang w:val="nl-BE"/>
        </w:rPr>
        <w:t>1</w:t>
      </w:r>
      <w:r w:rsidRPr="001301B2">
        <w:rPr>
          <w:rFonts w:ascii="Consolas" w:hAnsi="Consolas" w:cs="Consolas"/>
          <w:color w:val="0000FF"/>
          <w:sz w:val="18"/>
          <w:szCs w:val="18"/>
          <w:highlight w:val="white"/>
          <w:lang w:val="nl-BE"/>
        </w:rPr>
        <w:t>&lt;/</w:t>
      </w:r>
      <w:r w:rsidRPr="001301B2">
        <w:rPr>
          <w:rFonts w:ascii="Consolas" w:hAnsi="Consolas" w:cs="Consolas"/>
          <w:color w:val="800000"/>
          <w:sz w:val="18"/>
          <w:szCs w:val="18"/>
          <w:highlight w:val="white"/>
          <w:lang w:val="nl-BE"/>
        </w:rPr>
        <w:t>PgNb</w:t>
      </w:r>
      <w:r w:rsidRPr="001301B2">
        <w:rPr>
          <w:rFonts w:ascii="Consolas" w:hAnsi="Consolas" w:cs="Consolas"/>
          <w:color w:val="0000FF"/>
          <w:sz w:val="18"/>
          <w:szCs w:val="18"/>
          <w:highlight w:val="white"/>
          <w:lang w:val="nl-BE"/>
        </w:rPr>
        <w:t>&gt;</w:t>
      </w:r>
    </w:p>
    <w:p w14:paraId="1D1A6F4C" w14:textId="77777777" w:rsidR="00E10F3F" w:rsidRPr="001301B2" w:rsidRDefault="00E10F3F" w:rsidP="00E10F3F">
      <w:pPr>
        <w:suppressAutoHyphens w:val="0"/>
        <w:autoSpaceDE w:val="0"/>
        <w:autoSpaceDN w:val="0"/>
        <w:adjustRightInd w:val="0"/>
        <w:spacing w:before="0"/>
        <w:rPr>
          <w:rFonts w:ascii="Consolas" w:hAnsi="Consolas" w:cs="Consolas"/>
          <w:color w:val="000000"/>
          <w:sz w:val="18"/>
          <w:szCs w:val="18"/>
          <w:highlight w:val="white"/>
          <w:lang w:val="nl-BE"/>
        </w:rPr>
      </w:pPr>
      <w:r w:rsidRPr="001301B2">
        <w:rPr>
          <w:rFonts w:ascii="Consolas" w:hAnsi="Consolas" w:cs="Consolas"/>
          <w:color w:val="000000"/>
          <w:sz w:val="18"/>
          <w:szCs w:val="18"/>
          <w:highlight w:val="white"/>
          <w:lang w:val="nl-BE"/>
        </w:rPr>
        <w:tab/>
      </w:r>
      <w:r w:rsidRPr="001301B2">
        <w:rPr>
          <w:rFonts w:ascii="Consolas" w:hAnsi="Consolas" w:cs="Consolas"/>
          <w:color w:val="000000"/>
          <w:sz w:val="18"/>
          <w:szCs w:val="18"/>
          <w:highlight w:val="white"/>
          <w:lang w:val="nl-BE"/>
        </w:rPr>
        <w:tab/>
      </w:r>
      <w:r w:rsidRPr="001301B2">
        <w:rPr>
          <w:rFonts w:ascii="Consolas" w:hAnsi="Consolas" w:cs="Consolas"/>
          <w:color w:val="0000FF"/>
          <w:sz w:val="18"/>
          <w:szCs w:val="18"/>
          <w:highlight w:val="white"/>
          <w:lang w:val="nl-BE"/>
        </w:rPr>
        <w:t>&lt;</w:t>
      </w:r>
      <w:r w:rsidRPr="001301B2">
        <w:rPr>
          <w:rFonts w:ascii="Consolas" w:hAnsi="Consolas" w:cs="Consolas"/>
          <w:color w:val="800000"/>
          <w:sz w:val="18"/>
          <w:szCs w:val="18"/>
          <w:highlight w:val="white"/>
          <w:lang w:val="nl-BE"/>
        </w:rPr>
        <w:t>LastPgInd</w:t>
      </w:r>
      <w:r w:rsidRPr="001301B2">
        <w:rPr>
          <w:rFonts w:ascii="Consolas" w:hAnsi="Consolas" w:cs="Consolas"/>
          <w:color w:val="0000FF"/>
          <w:sz w:val="18"/>
          <w:szCs w:val="18"/>
          <w:highlight w:val="white"/>
          <w:lang w:val="nl-BE"/>
        </w:rPr>
        <w:t>&gt;</w:t>
      </w:r>
      <w:r w:rsidRPr="001301B2">
        <w:rPr>
          <w:rFonts w:ascii="Consolas" w:hAnsi="Consolas" w:cs="Consolas"/>
          <w:color w:val="000000"/>
          <w:sz w:val="18"/>
          <w:szCs w:val="18"/>
          <w:highlight w:val="white"/>
          <w:lang w:val="nl-BE"/>
        </w:rPr>
        <w:t>true</w:t>
      </w:r>
      <w:r w:rsidRPr="001301B2">
        <w:rPr>
          <w:rFonts w:ascii="Consolas" w:hAnsi="Consolas" w:cs="Consolas"/>
          <w:color w:val="0000FF"/>
          <w:sz w:val="18"/>
          <w:szCs w:val="18"/>
          <w:highlight w:val="white"/>
          <w:lang w:val="nl-BE"/>
        </w:rPr>
        <w:t>&lt;/</w:t>
      </w:r>
      <w:r w:rsidRPr="001301B2">
        <w:rPr>
          <w:rFonts w:ascii="Consolas" w:hAnsi="Consolas" w:cs="Consolas"/>
          <w:color w:val="800000"/>
          <w:sz w:val="18"/>
          <w:szCs w:val="18"/>
          <w:highlight w:val="white"/>
          <w:lang w:val="nl-BE"/>
        </w:rPr>
        <w:t>LastPgInd</w:t>
      </w:r>
      <w:r w:rsidRPr="001301B2">
        <w:rPr>
          <w:rFonts w:ascii="Consolas" w:hAnsi="Consolas" w:cs="Consolas"/>
          <w:color w:val="0000FF"/>
          <w:sz w:val="18"/>
          <w:szCs w:val="18"/>
          <w:highlight w:val="white"/>
          <w:lang w:val="nl-BE"/>
        </w:rPr>
        <w:t>&gt;</w:t>
      </w:r>
    </w:p>
    <w:p w14:paraId="1A2C697D" w14:textId="77777777" w:rsidR="00E10F3F" w:rsidRPr="001301B2" w:rsidRDefault="00E10F3F" w:rsidP="00E10F3F">
      <w:pPr>
        <w:suppressAutoHyphens w:val="0"/>
        <w:autoSpaceDE w:val="0"/>
        <w:autoSpaceDN w:val="0"/>
        <w:adjustRightInd w:val="0"/>
        <w:spacing w:before="0"/>
        <w:rPr>
          <w:rFonts w:ascii="Consolas" w:hAnsi="Consolas" w:cs="Consolas"/>
          <w:color w:val="000000"/>
          <w:sz w:val="18"/>
          <w:szCs w:val="18"/>
          <w:highlight w:val="white"/>
          <w:lang w:val="nl-BE"/>
        </w:rPr>
      </w:pPr>
      <w:r w:rsidRPr="001301B2">
        <w:rPr>
          <w:rFonts w:ascii="Consolas" w:hAnsi="Consolas" w:cs="Consolas"/>
          <w:color w:val="000000"/>
          <w:sz w:val="18"/>
          <w:szCs w:val="18"/>
          <w:highlight w:val="white"/>
          <w:lang w:val="nl-BE"/>
        </w:rPr>
        <w:tab/>
      </w:r>
      <w:r w:rsidRPr="001301B2">
        <w:rPr>
          <w:rFonts w:ascii="Consolas" w:hAnsi="Consolas" w:cs="Consolas"/>
          <w:color w:val="0000FF"/>
          <w:sz w:val="18"/>
          <w:szCs w:val="18"/>
          <w:highlight w:val="white"/>
          <w:lang w:val="nl-BE"/>
        </w:rPr>
        <w:t>&lt;/</w:t>
      </w:r>
      <w:r w:rsidRPr="001301B2">
        <w:rPr>
          <w:rFonts w:ascii="Consolas" w:hAnsi="Consolas" w:cs="Consolas"/>
          <w:color w:val="800000"/>
          <w:sz w:val="18"/>
          <w:szCs w:val="18"/>
          <w:highlight w:val="white"/>
          <w:lang w:val="nl-BE"/>
        </w:rPr>
        <w:t>Pgntn</w:t>
      </w:r>
      <w:r w:rsidRPr="001301B2">
        <w:rPr>
          <w:rFonts w:ascii="Consolas" w:hAnsi="Consolas" w:cs="Consolas"/>
          <w:color w:val="0000FF"/>
          <w:sz w:val="18"/>
          <w:szCs w:val="18"/>
          <w:highlight w:val="white"/>
          <w:lang w:val="nl-BE"/>
        </w:rPr>
        <w:t>&gt;</w:t>
      </w:r>
    </w:p>
    <w:p w14:paraId="34D7A0B3" w14:textId="28744175" w:rsidR="00E10F3F" w:rsidRPr="001301B2" w:rsidRDefault="00E10F3F" w:rsidP="00E10F3F">
      <w:pPr>
        <w:suppressAutoHyphens w:val="0"/>
        <w:autoSpaceDE w:val="0"/>
        <w:autoSpaceDN w:val="0"/>
        <w:adjustRightInd w:val="0"/>
        <w:spacing w:before="0"/>
        <w:rPr>
          <w:rFonts w:ascii="Consolas" w:hAnsi="Consolas" w:cs="Consolas"/>
          <w:color w:val="000000"/>
          <w:sz w:val="18"/>
          <w:szCs w:val="18"/>
          <w:highlight w:val="white"/>
          <w:lang w:val="nl-BE"/>
        </w:rPr>
      </w:pPr>
      <w:r w:rsidRPr="001301B2">
        <w:rPr>
          <w:rFonts w:ascii="Consolas" w:hAnsi="Consolas" w:cs="Consolas"/>
          <w:color w:val="000000"/>
          <w:sz w:val="18"/>
          <w:szCs w:val="18"/>
          <w:highlight w:val="white"/>
          <w:lang w:val="nl-BE"/>
        </w:rPr>
        <w:tab/>
      </w:r>
      <w:r w:rsidRPr="001301B2">
        <w:rPr>
          <w:rFonts w:ascii="Consolas" w:hAnsi="Consolas" w:cs="Consolas"/>
          <w:color w:val="0000FF"/>
          <w:sz w:val="18"/>
          <w:szCs w:val="18"/>
          <w:highlight w:val="white"/>
          <w:lang w:val="nl-BE"/>
        </w:rPr>
        <w:t>&lt;</w:t>
      </w:r>
      <w:r w:rsidRPr="001301B2">
        <w:rPr>
          <w:rFonts w:ascii="Consolas" w:hAnsi="Consolas" w:cs="Consolas"/>
          <w:color w:val="800000"/>
          <w:sz w:val="18"/>
          <w:szCs w:val="18"/>
          <w:highlight w:val="white"/>
          <w:lang w:val="nl-BE"/>
        </w:rPr>
        <w:t>RptOrErr</w:t>
      </w:r>
      <w:r w:rsidRPr="001301B2">
        <w:rPr>
          <w:rFonts w:ascii="Consolas" w:hAnsi="Consolas" w:cs="Consolas"/>
          <w:color w:val="0000FF"/>
          <w:sz w:val="18"/>
          <w:szCs w:val="18"/>
          <w:highlight w:val="white"/>
          <w:lang w:val="nl-BE"/>
        </w:rPr>
        <w:t>&gt;</w:t>
      </w:r>
    </w:p>
    <w:p w14:paraId="4F3CC705" w14:textId="77777777" w:rsidR="00E10F3F" w:rsidRPr="00277ECC" w:rsidRDefault="00E10F3F" w:rsidP="00E10F3F">
      <w:pPr>
        <w:suppressAutoHyphens w:val="0"/>
        <w:autoSpaceDE w:val="0"/>
        <w:autoSpaceDN w:val="0"/>
        <w:adjustRightInd w:val="0"/>
        <w:spacing w:before="0"/>
        <w:rPr>
          <w:rFonts w:ascii="Consolas" w:hAnsi="Consolas" w:cs="Consolas"/>
          <w:color w:val="000000"/>
          <w:sz w:val="18"/>
          <w:szCs w:val="18"/>
          <w:highlight w:val="white"/>
        </w:rPr>
      </w:pPr>
      <w:r w:rsidRPr="001301B2">
        <w:rPr>
          <w:rFonts w:ascii="Consolas" w:hAnsi="Consolas" w:cs="Consolas"/>
          <w:color w:val="000000"/>
          <w:sz w:val="18"/>
          <w:szCs w:val="18"/>
          <w:highlight w:val="white"/>
          <w:lang w:val="nl-BE"/>
        </w:rPr>
        <w:tab/>
      </w:r>
      <w:r w:rsidRPr="001301B2">
        <w:rPr>
          <w:rFonts w:ascii="Consolas" w:hAnsi="Consolas" w:cs="Consolas"/>
          <w:color w:val="000000"/>
          <w:sz w:val="18"/>
          <w:szCs w:val="18"/>
          <w:highlight w:val="white"/>
          <w:lang w:val="nl-BE"/>
        </w:rPr>
        <w:tab/>
      </w:r>
      <w:r w:rsidRPr="001301B2">
        <w:rPr>
          <w:rFonts w:ascii="Consolas" w:hAnsi="Consolas" w:cs="Consolas"/>
          <w:color w:val="000000"/>
          <w:sz w:val="18"/>
          <w:szCs w:val="18"/>
          <w:highlight w:val="white"/>
          <w:lang w:val="nl-BE"/>
        </w:rPr>
        <w:tab/>
      </w:r>
      <w:r w:rsidRPr="00277ECC">
        <w:rPr>
          <w:rFonts w:ascii="Consolas" w:hAnsi="Consolas" w:cs="Consolas"/>
          <w:color w:val="0000FF"/>
          <w:sz w:val="18"/>
          <w:szCs w:val="18"/>
          <w:highlight w:val="white"/>
        </w:rPr>
        <w:t>&lt;</w:t>
      </w:r>
      <w:proofErr w:type="spellStart"/>
      <w:r w:rsidRPr="00277ECC">
        <w:rPr>
          <w:rFonts w:ascii="Consolas" w:hAnsi="Consolas" w:cs="Consolas"/>
          <w:color w:val="800000"/>
          <w:sz w:val="18"/>
          <w:szCs w:val="18"/>
          <w:highlight w:val="white"/>
        </w:rPr>
        <w:t>BizRpt</w:t>
      </w:r>
      <w:proofErr w:type="spellEnd"/>
      <w:r w:rsidRPr="00277ECC">
        <w:rPr>
          <w:rFonts w:ascii="Consolas" w:hAnsi="Consolas" w:cs="Consolas"/>
          <w:color w:val="0000FF"/>
          <w:sz w:val="18"/>
          <w:szCs w:val="18"/>
          <w:highlight w:val="white"/>
        </w:rPr>
        <w:t>&gt;</w:t>
      </w:r>
    </w:p>
    <w:p w14:paraId="69ABFC68" w14:textId="77777777" w:rsidR="00E10F3F" w:rsidRPr="00277ECC" w:rsidRDefault="00E10F3F" w:rsidP="00E10F3F">
      <w:pPr>
        <w:suppressAutoHyphens w:val="0"/>
        <w:autoSpaceDE w:val="0"/>
        <w:autoSpaceDN w:val="0"/>
        <w:adjustRightInd w:val="0"/>
        <w:spacing w:before="0"/>
        <w:rPr>
          <w:rFonts w:ascii="Consolas" w:hAnsi="Consolas" w:cs="Consolas"/>
          <w:color w:val="000000"/>
          <w:sz w:val="18"/>
          <w:szCs w:val="18"/>
          <w:highlight w:val="white"/>
        </w:rPr>
      </w:pP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FF"/>
          <w:sz w:val="18"/>
          <w:szCs w:val="18"/>
          <w:highlight w:val="white"/>
        </w:rPr>
        <w:t>&lt;</w:t>
      </w:r>
      <w:proofErr w:type="spellStart"/>
      <w:r w:rsidRPr="00277ECC">
        <w:rPr>
          <w:rFonts w:ascii="Consolas" w:hAnsi="Consolas" w:cs="Consolas"/>
          <w:color w:val="800000"/>
          <w:sz w:val="18"/>
          <w:szCs w:val="18"/>
          <w:highlight w:val="white"/>
        </w:rPr>
        <w:t>LmtId</w:t>
      </w:r>
      <w:proofErr w:type="spellEnd"/>
      <w:r w:rsidRPr="00277ECC">
        <w:rPr>
          <w:rFonts w:ascii="Consolas" w:hAnsi="Consolas" w:cs="Consolas"/>
          <w:color w:val="0000FF"/>
          <w:sz w:val="18"/>
          <w:szCs w:val="18"/>
          <w:highlight w:val="white"/>
        </w:rPr>
        <w:t>&gt;</w:t>
      </w:r>
    </w:p>
    <w:p w14:paraId="05FF09B6" w14:textId="77777777" w:rsidR="00E10F3F" w:rsidRPr="00277ECC" w:rsidRDefault="00E10F3F" w:rsidP="00E10F3F">
      <w:pPr>
        <w:suppressAutoHyphens w:val="0"/>
        <w:autoSpaceDE w:val="0"/>
        <w:autoSpaceDN w:val="0"/>
        <w:adjustRightInd w:val="0"/>
        <w:spacing w:before="0"/>
        <w:rPr>
          <w:rFonts w:ascii="Consolas" w:hAnsi="Consolas" w:cs="Consolas"/>
          <w:color w:val="000000"/>
          <w:sz w:val="18"/>
          <w:szCs w:val="18"/>
          <w:highlight w:val="white"/>
        </w:rPr>
      </w:pP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FF"/>
          <w:sz w:val="18"/>
          <w:szCs w:val="18"/>
          <w:highlight w:val="white"/>
        </w:rPr>
        <w:t>&lt;</w:t>
      </w:r>
      <w:proofErr w:type="spellStart"/>
      <w:r w:rsidRPr="00277ECC">
        <w:rPr>
          <w:rFonts w:ascii="Consolas" w:hAnsi="Consolas" w:cs="Consolas"/>
          <w:color w:val="800000"/>
          <w:sz w:val="18"/>
          <w:szCs w:val="18"/>
          <w:highlight w:val="white"/>
        </w:rPr>
        <w:t>AcctId</w:t>
      </w:r>
      <w:proofErr w:type="spellEnd"/>
      <w:r w:rsidRPr="00277ECC">
        <w:rPr>
          <w:rFonts w:ascii="Consolas" w:hAnsi="Consolas" w:cs="Consolas"/>
          <w:color w:val="0000FF"/>
          <w:sz w:val="18"/>
          <w:szCs w:val="18"/>
          <w:highlight w:val="white"/>
        </w:rPr>
        <w:t>&gt;</w:t>
      </w:r>
    </w:p>
    <w:p w14:paraId="24243C1F" w14:textId="13FDC0BF"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Pr="00277ECC">
        <w:rPr>
          <w:rFonts w:ascii="Consolas" w:hAnsi="Consolas" w:cs="Consolas"/>
          <w:color w:val="000000"/>
          <w:sz w:val="18"/>
          <w:szCs w:val="18"/>
          <w:highlight w:val="white"/>
        </w:rPr>
        <w:tab/>
      </w:r>
      <w:r w:rsidR="009E2091" w:rsidRPr="00277ECC">
        <w:rPr>
          <w:rFonts w:ascii="Consolas" w:hAnsi="Consolas" w:cs="Consolas"/>
          <w:color w:val="000000"/>
          <w:sz w:val="18"/>
          <w:szCs w:val="18"/>
          <w:highlight w:val="white"/>
        </w:rPr>
        <w:t xml:space="preserve">  </w:t>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Othr</w:t>
      </w:r>
      <w:proofErr w:type="spellEnd"/>
      <w:r w:rsidRPr="00E10F3F">
        <w:rPr>
          <w:rFonts w:ascii="Consolas" w:hAnsi="Consolas" w:cs="Consolas"/>
          <w:color w:val="0000FF"/>
          <w:sz w:val="18"/>
          <w:szCs w:val="18"/>
          <w:highlight w:val="white"/>
          <w:lang w:val="en-US"/>
        </w:rPr>
        <w:t>&gt;</w:t>
      </w:r>
    </w:p>
    <w:p w14:paraId="1D234329" w14:textId="2E29FF36"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009E2091">
        <w:rPr>
          <w:rFonts w:ascii="Consolas" w:hAnsi="Consolas" w:cs="Consolas"/>
          <w:color w:val="000000"/>
          <w:sz w:val="18"/>
          <w:szCs w:val="18"/>
          <w:highlight w:val="white"/>
          <w:lang w:val="en-US"/>
        </w:rPr>
        <w:t xml:space="preserve">  </w:t>
      </w:r>
      <w:r w:rsidRPr="00E10F3F">
        <w:rPr>
          <w:rFonts w:ascii="Consolas" w:hAnsi="Consolas" w:cs="Consolas"/>
          <w:color w:val="0000FF"/>
          <w:sz w:val="18"/>
          <w:szCs w:val="18"/>
          <w:highlight w:val="white"/>
          <w:lang w:val="en-US"/>
        </w:rPr>
        <w:t>&lt;</w:t>
      </w:r>
      <w:r w:rsidRPr="00E10F3F">
        <w:rPr>
          <w:rFonts w:ascii="Consolas" w:hAnsi="Consolas" w:cs="Consolas"/>
          <w:color w:val="800000"/>
          <w:sz w:val="18"/>
          <w:szCs w:val="18"/>
          <w:highlight w:val="white"/>
          <w:lang w:val="en-US"/>
        </w:rPr>
        <w:t>Id</w:t>
      </w:r>
      <w:r w:rsidRPr="00E10F3F">
        <w:rPr>
          <w:rFonts w:ascii="Consolas" w:hAnsi="Consolas" w:cs="Consolas"/>
          <w:color w:val="0000FF"/>
          <w:sz w:val="18"/>
          <w:szCs w:val="18"/>
          <w:highlight w:val="white"/>
          <w:lang w:val="en-US"/>
        </w:rPr>
        <w:t>&gt;</w:t>
      </w:r>
      <w:r w:rsidRPr="00E10F3F">
        <w:rPr>
          <w:rFonts w:ascii="Consolas" w:hAnsi="Consolas" w:cs="Consolas"/>
          <w:color w:val="000000"/>
          <w:sz w:val="18"/>
          <w:szCs w:val="18"/>
          <w:highlight w:val="white"/>
          <w:lang w:val="en-US"/>
        </w:rPr>
        <w:t>9000000123</w:t>
      </w:r>
      <w:r w:rsidRPr="00E10F3F">
        <w:rPr>
          <w:rFonts w:ascii="Consolas" w:hAnsi="Consolas" w:cs="Consolas"/>
          <w:color w:val="0000FF"/>
          <w:sz w:val="18"/>
          <w:szCs w:val="18"/>
          <w:highlight w:val="white"/>
          <w:lang w:val="en-US"/>
        </w:rPr>
        <w:t>&lt;/</w:t>
      </w:r>
      <w:r w:rsidRPr="00E10F3F">
        <w:rPr>
          <w:rFonts w:ascii="Consolas" w:hAnsi="Consolas" w:cs="Consolas"/>
          <w:color w:val="800000"/>
          <w:sz w:val="18"/>
          <w:szCs w:val="18"/>
          <w:highlight w:val="white"/>
          <w:lang w:val="en-US"/>
        </w:rPr>
        <w:t>Id</w:t>
      </w:r>
      <w:r w:rsidRPr="00E10F3F">
        <w:rPr>
          <w:rFonts w:ascii="Consolas" w:hAnsi="Consolas" w:cs="Consolas"/>
          <w:color w:val="0000FF"/>
          <w:sz w:val="18"/>
          <w:szCs w:val="18"/>
          <w:highlight w:val="white"/>
          <w:lang w:val="en-US"/>
        </w:rPr>
        <w:t>&gt;</w:t>
      </w:r>
    </w:p>
    <w:p w14:paraId="6CD443D3" w14:textId="65D60B16"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009E2091">
        <w:rPr>
          <w:rFonts w:ascii="Consolas" w:hAnsi="Consolas" w:cs="Consolas"/>
          <w:color w:val="000000"/>
          <w:sz w:val="18"/>
          <w:szCs w:val="18"/>
          <w:highlight w:val="white"/>
          <w:lang w:val="en-US"/>
        </w:rPr>
        <w:t xml:space="preserve">  </w:t>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Othr</w:t>
      </w:r>
      <w:proofErr w:type="spellEnd"/>
      <w:r w:rsidRPr="00E10F3F">
        <w:rPr>
          <w:rFonts w:ascii="Consolas" w:hAnsi="Consolas" w:cs="Consolas"/>
          <w:color w:val="0000FF"/>
          <w:sz w:val="18"/>
          <w:szCs w:val="18"/>
          <w:highlight w:val="white"/>
          <w:lang w:val="en-US"/>
        </w:rPr>
        <w:t>&gt;</w:t>
      </w:r>
    </w:p>
    <w:p w14:paraId="263ADDE1"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AcctId</w:t>
      </w:r>
      <w:proofErr w:type="spellEnd"/>
      <w:r w:rsidRPr="00E10F3F">
        <w:rPr>
          <w:rFonts w:ascii="Consolas" w:hAnsi="Consolas" w:cs="Consolas"/>
          <w:color w:val="0000FF"/>
          <w:sz w:val="18"/>
          <w:szCs w:val="18"/>
          <w:highlight w:val="white"/>
          <w:lang w:val="en-US"/>
        </w:rPr>
        <w:t>&gt;</w:t>
      </w:r>
    </w:p>
    <w:p w14:paraId="3B5ECDB1"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Tp</w:t>
      </w:r>
      <w:proofErr w:type="spellEnd"/>
      <w:r w:rsidRPr="00E10F3F">
        <w:rPr>
          <w:rFonts w:ascii="Consolas" w:hAnsi="Consolas" w:cs="Consolas"/>
          <w:color w:val="0000FF"/>
          <w:sz w:val="18"/>
          <w:szCs w:val="18"/>
          <w:highlight w:val="white"/>
          <w:lang w:val="en-US"/>
        </w:rPr>
        <w:t>&gt;</w:t>
      </w:r>
      <w:r w:rsidRPr="00E10F3F">
        <w:rPr>
          <w:rFonts w:ascii="Consolas" w:hAnsi="Consolas" w:cs="Consolas"/>
          <w:color w:val="000000"/>
          <w:sz w:val="18"/>
          <w:szCs w:val="18"/>
          <w:highlight w:val="white"/>
          <w:lang w:val="en-US"/>
        </w:rPr>
        <w:t>ACOL</w:t>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Tp</w:t>
      </w:r>
      <w:proofErr w:type="spellEnd"/>
      <w:r w:rsidRPr="00E10F3F">
        <w:rPr>
          <w:rFonts w:ascii="Consolas" w:hAnsi="Consolas" w:cs="Consolas"/>
          <w:color w:val="0000FF"/>
          <w:sz w:val="18"/>
          <w:szCs w:val="18"/>
          <w:highlight w:val="white"/>
          <w:lang w:val="en-US"/>
        </w:rPr>
        <w:t>&gt;</w:t>
      </w:r>
    </w:p>
    <w:p w14:paraId="3F05C7AF"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LmtCcy</w:t>
      </w:r>
      <w:proofErr w:type="spellEnd"/>
      <w:r w:rsidRPr="00E10F3F">
        <w:rPr>
          <w:rFonts w:ascii="Consolas" w:hAnsi="Consolas" w:cs="Consolas"/>
          <w:color w:val="0000FF"/>
          <w:sz w:val="18"/>
          <w:szCs w:val="18"/>
          <w:highlight w:val="white"/>
          <w:lang w:val="en-US"/>
        </w:rPr>
        <w:t>&gt;</w:t>
      </w:r>
      <w:r w:rsidRPr="00E10F3F">
        <w:rPr>
          <w:rFonts w:ascii="Consolas" w:hAnsi="Consolas" w:cs="Consolas"/>
          <w:color w:val="000000"/>
          <w:sz w:val="18"/>
          <w:szCs w:val="18"/>
          <w:highlight w:val="white"/>
          <w:lang w:val="en-US"/>
        </w:rPr>
        <w:t>EUR</w:t>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LmtCcy</w:t>
      </w:r>
      <w:proofErr w:type="spellEnd"/>
      <w:r w:rsidRPr="00E10F3F">
        <w:rPr>
          <w:rFonts w:ascii="Consolas" w:hAnsi="Consolas" w:cs="Consolas"/>
          <w:color w:val="0000FF"/>
          <w:sz w:val="18"/>
          <w:szCs w:val="18"/>
          <w:highlight w:val="white"/>
          <w:lang w:val="en-US"/>
        </w:rPr>
        <w:t>&gt;</w:t>
      </w:r>
    </w:p>
    <w:p w14:paraId="5BCA49E2"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AcctOwnr</w:t>
      </w:r>
      <w:proofErr w:type="spellEnd"/>
      <w:r w:rsidRPr="00E10F3F">
        <w:rPr>
          <w:rFonts w:ascii="Consolas" w:hAnsi="Consolas" w:cs="Consolas"/>
          <w:color w:val="0000FF"/>
          <w:sz w:val="18"/>
          <w:szCs w:val="18"/>
          <w:highlight w:val="white"/>
          <w:lang w:val="en-US"/>
        </w:rPr>
        <w:t>&gt;</w:t>
      </w:r>
    </w:p>
    <w:p w14:paraId="7A813D9D"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FinInstnId</w:t>
      </w:r>
      <w:proofErr w:type="spellEnd"/>
      <w:r w:rsidRPr="00E10F3F">
        <w:rPr>
          <w:rFonts w:ascii="Consolas" w:hAnsi="Consolas" w:cs="Consolas"/>
          <w:color w:val="0000FF"/>
          <w:sz w:val="18"/>
          <w:szCs w:val="18"/>
          <w:highlight w:val="white"/>
          <w:lang w:val="en-US"/>
        </w:rPr>
        <w:t>&gt;</w:t>
      </w:r>
    </w:p>
    <w:p w14:paraId="4B259A0F"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r w:rsidRPr="00E10F3F">
        <w:rPr>
          <w:rFonts w:ascii="Consolas" w:hAnsi="Consolas" w:cs="Consolas"/>
          <w:color w:val="800000"/>
          <w:sz w:val="18"/>
          <w:szCs w:val="18"/>
          <w:highlight w:val="white"/>
          <w:lang w:val="en-US"/>
        </w:rPr>
        <w:t>BICFI</w:t>
      </w:r>
      <w:r w:rsidRPr="00E10F3F">
        <w:rPr>
          <w:rFonts w:ascii="Consolas" w:hAnsi="Consolas" w:cs="Consolas"/>
          <w:color w:val="0000FF"/>
          <w:sz w:val="18"/>
          <w:szCs w:val="18"/>
          <w:highlight w:val="white"/>
          <w:lang w:val="en-US"/>
        </w:rPr>
        <w:t>&gt;</w:t>
      </w:r>
      <w:r w:rsidRPr="00E10F3F">
        <w:rPr>
          <w:rFonts w:ascii="Consolas" w:hAnsi="Consolas" w:cs="Consolas"/>
          <w:color w:val="000000"/>
          <w:sz w:val="18"/>
          <w:szCs w:val="18"/>
          <w:highlight w:val="white"/>
          <w:lang w:val="en-US"/>
        </w:rPr>
        <w:t>PAYBKBICXXX</w:t>
      </w:r>
      <w:r w:rsidRPr="00E10F3F">
        <w:rPr>
          <w:rFonts w:ascii="Consolas" w:hAnsi="Consolas" w:cs="Consolas"/>
          <w:color w:val="0000FF"/>
          <w:sz w:val="18"/>
          <w:szCs w:val="18"/>
          <w:highlight w:val="white"/>
          <w:lang w:val="en-US"/>
        </w:rPr>
        <w:t>&lt;/</w:t>
      </w:r>
      <w:r w:rsidRPr="00E10F3F">
        <w:rPr>
          <w:rFonts w:ascii="Consolas" w:hAnsi="Consolas" w:cs="Consolas"/>
          <w:color w:val="800000"/>
          <w:sz w:val="18"/>
          <w:szCs w:val="18"/>
          <w:highlight w:val="white"/>
          <w:lang w:val="en-US"/>
        </w:rPr>
        <w:t>BICFI</w:t>
      </w:r>
      <w:r w:rsidRPr="00E10F3F">
        <w:rPr>
          <w:rFonts w:ascii="Consolas" w:hAnsi="Consolas" w:cs="Consolas"/>
          <w:color w:val="0000FF"/>
          <w:sz w:val="18"/>
          <w:szCs w:val="18"/>
          <w:highlight w:val="white"/>
          <w:lang w:val="en-US"/>
        </w:rPr>
        <w:t>&gt;</w:t>
      </w:r>
    </w:p>
    <w:p w14:paraId="7C940C2F"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FinInstnId</w:t>
      </w:r>
      <w:proofErr w:type="spellEnd"/>
      <w:r w:rsidRPr="00E10F3F">
        <w:rPr>
          <w:rFonts w:ascii="Consolas" w:hAnsi="Consolas" w:cs="Consolas"/>
          <w:color w:val="0000FF"/>
          <w:sz w:val="18"/>
          <w:szCs w:val="18"/>
          <w:highlight w:val="white"/>
          <w:lang w:val="en-US"/>
        </w:rPr>
        <w:t>&gt;</w:t>
      </w:r>
    </w:p>
    <w:p w14:paraId="56A46600"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AcctOwnr</w:t>
      </w:r>
      <w:proofErr w:type="spellEnd"/>
      <w:r w:rsidRPr="00E10F3F">
        <w:rPr>
          <w:rFonts w:ascii="Consolas" w:hAnsi="Consolas" w:cs="Consolas"/>
          <w:color w:val="0000FF"/>
          <w:sz w:val="18"/>
          <w:szCs w:val="18"/>
          <w:highlight w:val="white"/>
          <w:lang w:val="en-US"/>
        </w:rPr>
        <w:t>&gt;</w:t>
      </w:r>
    </w:p>
    <w:p w14:paraId="7BEA02CF"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BilLmtCtrPtyId</w:t>
      </w:r>
      <w:proofErr w:type="spellEnd"/>
      <w:r w:rsidRPr="00E10F3F">
        <w:rPr>
          <w:rFonts w:ascii="Consolas" w:hAnsi="Consolas" w:cs="Consolas"/>
          <w:color w:val="0000FF"/>
          <w:sz w:val="18"/>
          <w:szCs w:val="18"/>
          <w:highlight w:val="white"/>
          <w:lang w:val="en-US"/>
        </w:rPr>
        <w:t>&gt;</w:t>
      </w:r>
    </w:p>
    <w:p w14:paraId="5B7AC638"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r w:rsidRPr="00E10F3F">
        <w:rPr>
          <w:rFonts w:ascii="Consolas" w:hAnsi="Consolas" w:cs="Consolas"/>
          <w:color w:val="800000"/>
          <w:sz w:val="18"/>
          <w:szCs w:val="18"/>
          <w:highlight w:val="white"/>
          <w:lang w:val="en-US"/>
        </w:rPr>
        <w:t>Id</w:t>
      </w:r>
      <w:r w:rsidRPr="00E10F3F">
        <w:rPr>
          <w:rFonts w:ascii="Consolas" w:hAnsi="Consolas" w:cs="Consolas"/>
          <w:color w:val="0000FF"/>
          <w:sz w:val="18"/>
          <w:szCs w:val="18"/>
          <w:highlight w:val="white"/>
          <w:lang w:val="en-US"/>
        </w:rPr>
        <w:t>&gt;</w:t>
      </w:r>
    </w:p>
    <w:p w14:paraId="10133879"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r w:rsidRPr="00E10F3F">
        <w:rPr>
          <w:rFonts w:ascii="Consolas" w:hAnsi="Consolas" w:cs="Consolas"/>
          <w:color w:val="800000"/>
          <w:sz w:val="18"/>
          <w:szCs w:val="18"/>
          <w:highlight w:val="white"/>
          <w:lang w:val="en-US"/>
        </w:rPr>
        <w:t>Id</w:t>
      </w:r>
      <w:r w:rsidRPr="00E10F3F">
        <w:rPr>
          <w:rFonts w:ascii="Consolas" w:hAnsi="Consolas" w:cs="Consolas"/>
          <w:color w:val="0000FF"/>
          <w:sz w:val="18"/>
          <w:szCs w:val="18"/>
          <w:highlight w:val="white"/>
          <w:lang w:val="en-US"/>
        </w:rPr>
        <w:t>&gt;</w:t>
      </w:r>
    </w:p>
    <w:p w14:paraId="4C6A4389"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AnyBIC</w:t>
      </w:r>
      <w:proofErr w:type="spellEnd"/>
      <w:r w:rsidRPr="00E10F3F">
        <w:rPr>
          <w:rFonts w:ascii="Consolas" w:hAnsi="Consolas" w:cs="Consolas"/>
          <w:color w:val="0000FF"/>
          <w:sz w:val="18"/>
          <w:szCs w:val="18"/>
          <w:highlight w:val="white"/>
          <w:lang w:val="en-US"/>
        </w:rPr>
        <w:t>&gt;</w:t>
      </w:r>
      <w:r w:rsidRPr="00E10F3F">
        <w:rPr>
          <w:rFonts w:ascii="Consolas" w:hAnsi="Consolas" w:cs="Consolas"/>
          <w:color w:val="000000"/>
          <w:sz w:val="18"/>
          <w:szCs w:val="18"/>
          <w:highlight w:val="white"/>
          <w:lang w:val="en-US"/>
        </w:rPr>
        <w:t>PAYBKBICXXX</w:t>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AnyBIC</w:t>
      </w:r>
      <w:proofErr w:type="spellEnd"/>
      <w:r w:rsidRPr="00E10F3F">
        <w:rPr>
          <w:rFonts w:ascii="Consolas" w:hAnsi="Consolas" w:cs="Consolas"/>
          <w:color w:val="0000FF"/>
          <w:sz w:val="18"/>
          <w:szCs w:val="18"/>
          <w:highlight w:val="white"/>
          <w:lang w:val="en-US"/>
        </w:rPr>
        <w:t>&gt;</w:t>
      </w:r>
    </w:p>
    <w:p w14:paraId="23ADC6D9"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r w:rsidRPr="00E10F3F">
        <w:rPr>
          <w:rFonts w:ascii="Consolas" w:hAnsi="Consolas" w:cs="Consolas"/>
          <w:color w:val="800000"/>
          <w:sz w:val="18"/>
          <w:szCs w:val="18"/>
          <w:highlight w:val="white"/>
          <w:lang w:val="en-US"/>
        </w:rPr>
        <w:t>Id</w:t>
      </w:r>
      <w:r w:rsidRPr="00E10F3F">
        <w:rPr>
          <w:rFonts w:ascii="Consolas" w:hAnsi="Consolas" w:cs="Consolas"/>
          <w:color w:val="0000FF"/>
          <w:sz w:val="18"/>
          <w:szCs w:val="18"/>
          <w:highlight w:val="white"/>
          <w:lang w:val="en-US"/>
        </w:rPr>
        <w:t>&gt;</w:t>
      </w:r>
    </w:p>
    <w:p w14:paraId="5CB231C5"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r w:rsidRPr="00E10F3F">
        <w:rPr>
          <w:rFonts w:ascii="Consolas" w:hAnsi="Consolas" w:cs="Consolas"/>
          <w:color w:val="800000"/>
          <w:sz w:val="18"/>
          <w:szCs w:val="18"/>
          <w:highlight w:val="white"/>
          <w:lang w:val="en-US"/>
        </w:rPr>
        <w:t>Id</w:t>
      </w:r>
      <w:r w:rsidRPr="00E10F3F">
        <w:rPr>
          <w:rFonts w:ascii="Consolas" w:hAnsi="Consolas" w:cs="Consolas"/>
          <w:color w:val="0000FF"/>
          <w:sz w:val="18"/>
          <w:szCs w:val="18"/>
          <w:highlight w:val="white"/>
          <w:lang w:val="en-US"/>
        </w:rPr>
        <w:t>&gt;</w:t>
      </w:r>
    </w:p>
    <w:p w14:paraId="3B2C4296"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RspnsblPtyId</w:t>
      </w:r>
      <w:proofErr w:type="spellEnd"/>
      <w:r w:rsidRPr="00E10F3F">
        <w:rPr>
          <w:rFonts w:ascii="Consolas" w:hAnsi="Consolas" w:cs="Consolas"/>
          <w:color w:val="0000FF"/>
          <w:sz w:val="18"/>
          <w:szCs w:val="18"/>
          <w:highlight w:val="white"/>
          <w:lang w:val="en-US"/>
        </w:rPr>
        <w:t>&gt;</w:t>
      </w:r>
    </w:p>
    <w:p w14:paraId="2C033D2D"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r w:rsidRPr="00E10F3F">
        <w:rPr>
          <w:rFonts w:ascii="Consolas" w:hAnsi="Consolas" w:cs="Consolas"/>
          <w:color w:val="800000"/>
          <w:sz w:val="18"/>
          <w:szCs w:val="18"/>
          <w:highlight w:val="white"/>
          <w:lang w:val="en-US"/>
        </w:rPr>
        <w:t>Id</w:t>
      </w:r>
      <w:r w:rsidRPr="00E10F3F">
        <w:rPr>
          <w:rFonts w:ascii="Consolas" w:hAnsi="Consolas" w:cs="Consolas"/>
          <w:color w:val="0000FF"/>
          <w:sz w:val="18"/>
          <w:szCs w:val="18"/>
          <w:highlight w:val="white"/>
          <w:lang w:val="en-US"/>
        </w:rPr>
        <w:t>&gt;</w:t>
      </w:r>
    </w:p>
    <w:p w14:paraId="134EA22B"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AnyBIC</w:t>
      </w:r>
      <w:proofErr w:type="spellEnd"/>
      <w:r w:rsidRPr="00E10F3F">
        <w:rPr>
          <w:rFonts w:ascii="Consolas" w:hAnsi="Consolas" w:cs="Consolas"/>
          <w:color w:val="0000FF"/>
          <w:sz w:val="18"/>
          <w:szCs w:val="18"/>
          <w:highlight w:val="white"/>
          <w:lang w:val="en-US"/>
        </w:rPr>
        <w:t>&gt;</w:t>
      </w:r>
      <w:r w:rsidRPr="00E10F3F">
        <w:rPr>
          <w:rFonts w:ascii="Consolas" w:hAnsi="Consolas" w:cs="Consolas"/>
          <w:color w:val="000000"/>
          <w:sz w:val="18"/>
          <w:szCs w:val="18"/>
          <w:highlight w:val="white"/>
          <w:lang w:val="en-US"/>
        </w:rPr>
        <w:t>CBAABIC1XXX</w:t>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AnyBIC</w:t>
      </w:r>
      <w:proofErr w:type="spellEnd"/>
      <w:r w:rsidRPr="00E10F3F">
        <w:rPr>
          <w:rFonts w:ascii="Consolas" w:hAnsi="Consolas" w:cs="Consolas"/>
          <w:color w:val="0000FF"/>
          <w:sz w:val="18"/>
          <w:szCs w:val="18"/>
          <w:highlight w:val="white"/>
          <w:lang w:val="en-US"/>
        </w:rPr>
        <w:t>&gt;</w:t>
      </w:r>
    </w:p>
    <w:p w14:paraId="4AB015A6"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r w:rsidRPr="00E10F3F">
        <w:rPr>
          <w:rFonts w:ascii="Consolas" w:hAnsi="Consolas" w:cs="Consolas"/>
          <w:color w:val="800000"/>
          <w:sz w:val="18"/>
          <w:szCs w:val="18"/>
          <w:highlight w:val="white"/>
          <w:lang w:val="en-US"/>
        </w:rPr>
        <w:t>Id</w:t>
      </w:r>
      <w:r w:rsidRPr="00E10F3F">
        <w:rPr>
          <w:rFonts w:ascii="Consolas" w:hAnsi="Consolas" w:cs="Consolas"/>
          <w:color w:val="0000FF"/>
          <w:sz w:val="18"/>
          <w:szCs w:val="18"/>
          <w:highlight w:val="white"/>
          <w:lang w:val="en-US"/>
        </w:rPr>
        <w:t>&gt;</w:t>
      </w:r>
    </w:p>
    <w:p w14:paraId="603B6CD3"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RspnsblPtyId</w:t>
      </w:r>
      <w:proofErr w:type="spellEnd"/>
      <w:r w:rsidRPr="00E10F3F">
        <w:rPr>
          <w:rFonts w:ascii="Consolas" w:hAnsi="Consolas" w:cs="Consolas"/>
          <w:color w:val="0000FF"/>
          <w:sz w:val="18"/>
          <w:szCs w:val="18"/>
          <w:highlight w:val="white"/>
          <w:lang w:val="en-US"/>
        </w:rPr>
        <w:t>&gt;</w:t>
      </w:r>
    </w:p>
    <w:p w14:paraId="62CACD97"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BilLmtCtrPtyId</w:t>
      </w:r>
      <w:proofErr w:type="spellEnd"/>
      <w:r w:rsidRPr="00E10F3F">
        <w:rPr>
          <w:rFonts w:ascii="Consolas" w:hAnsi="Consolas" w:cs="Consolas"/>
          <w:color w:val="0000FF"/>
          <w:sz w:val="18"/>
          <w:szCs w:val="18"/>
          <w:highlight w:val="white"/>
          <w:lang w:val="en-US"/>
        </w:rPr>
        <w:t>&gt;</w:t>
      </w:r>
    </w:p>
    <w:p w14:paraId="193E0C20"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LmtId</w:t>
      </w:r>
      <w:proofErr w:type="spellEnd"/>
      <w:r w:rsidRPr="00E10F3F">
        <w:rPr>
          <w:rFonts w:ascii="Consolas" w:hAnsi="Consolas" w:cs="Consolas"/>
          <w:color w:val="0000FF"/>
          <w:sz w:val="18"/>
          <w:szCs w:val="18"/>
          <w:highlight w:val="white"/>
          <w:lang w:val="en-US"/>
        </w:rPr>
        <w:t>&gt;</w:t>
      </w:r>
    </w:p>
    <w:p w14:paraId="7C63DB2C"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LmtRpt</w:t>
      </w:r>
      <w:proofErr w:type="spellEnd"/>
      <w:r w:rsidRPr="00E10F3F">
        <w:rPr>
          <w:rFonts w:ascii="Consolas" w:hAnsi="Consolas" w:cs="Consolas"/>
          <w:color w:val="0000FF"/>
          <w:sz w:val="18"/>
          <w:szCs w:val="18"/>
          <w:highlight w:val="white"/>
          <w:lang w:val="en-US"/>
        </w:rPr>
        <w:t>&gt;</w:t>
      </w:r>
    </w:p>
    <w:p w14:paraId="1DDC25FE"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LmtJrnl</w:t>
      </w:r>
      <w:proofErr w:type="spellEnd"/>
      <w:r w:rsidRPr="00E10F3F">
        <w:rPr>
          <w:rFonts w:ascii="Consolas" w:hAnsi="Consolas" w:cs="Consolas"/>
          <w:color w:val="0000FF"/>
          <w:sz w:val="18"/>
          <w:szCs w:val="18"/>
          <w:highlight w:val="white"/>
          <w:lang w:val="en-US"/>
        </w:rPr>
        <w:t>&gt;</w:t>
      </w:r>
    </w:p>
    <w:p w14:paraId="21AA3041"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Lmt</w:t>
      </w:r>
      <w:proofErr w:type="spellEnd"/>
      <w:r w:rsidRPr="00E10F3F">
        <w:rPr>
          <w:rFonts w:ascii="Consolas" w:hAnsi="Consolas" w:cs="Consolas"/>
          <w:color w:val="0000FF"/>
          <w:sz w:val="18"/>
          <w:szCs w:val="18"/>
          <w:highlight w:val="white"/>
          <w:lang w:val="en-US"/>
        </w:rPr>
        <w:t>&gt;</w:t>
      </w:r>
    </w:p>
    <w:p w14:paraId="190A032F"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r w:rsidRPr="00E10F3F">
        <w:rPr>
          <w:rFonts w:ascii="Consolas" w:hAnsi="Consolas" w:cs="Consolas"/>
          <w:color w:val="800000"/>
          <w:sz w:val="18"/>
          <w:szCs w:val="18"/>
          <w:highlight w:val="white"/>
          <w:lang w:val="en-US"/>
        </w:rPr>
        <w:t>Amt</w:t>
      </w:r>
      <w:r w:rsidRPr="00E10F3F">
        <w:rPr>
          <w:rFonts w:ascii="Consolas" w:hAnsi="Consolas" w:cs="Consolas"/>
          <w:color w:val="0000FF"/>
          <w:sz w:val="18"/>
          <w:szCs w:val="18"/>
          <w:highlight w:val="white"/>
          <w:lang w:val="en-US"/>
        </w:rPr>
        <w:t>&gt;</w:t>
      </w:r>
    </w:p>
    <w:p w14:paraId="3028E62F"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r w:rsidRPr="00E10F3F">
        <w:rPr>
          <w:rFonts w:ascii="Consolas" w:hAnsi="Consolas" w:cs="Consolas"/>
          <w:color w:val="800000"/>
          <w:sz w:val="18"/>
          <w:szCs w:val="18"/>
          <w:highlight w:val="white"/>
          <w:lang w:val="en-US"/>
        </w:rPr>
        <w:t>Amt</w:t>
      </w:r>
      <w:r w:rsidRPr="00E10F3F">
        <w:rPr>
          <w:rFonts w:ascii="Consolas" w:hAnsi="Consolas" w:cs="Consolas"/>
          <w:color w:val="0000FF"/>
          <w:sz w:val="18"/>
          <w:szCs w:val="18"/>
          <w:highlight w:val="white"/>
          <w:lang w:val="en-US"/>
        </w:rPr>
        <w:t>&gt;</w:t>
      </w:r>
    </w:p>
    <w:p w14:paraId="2C137730"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r w:rsidRPr="00E10F3F">
        <w:rPr>
          <w:rFonts w:ascii="Consolas" w:hAnsi="Consolas" w:cs="Consolas"/>
          <w:color w:val="800000"/>
          <w:sz w:val="18"/>
          <w:szCs w:val="18"/>
          <w:highlight w:val="white"/>
          <w:lang w:val="en-US"/>
        </w:rPr>
        <w:t>AmtWthCcy</w:t>
      </w:r>
      <w:r w:rsidRPr="00E10F3F">
        <w:rPr>
          <w:rFonts w:ascii="Consolas" w:hAnsi="Consolas" w:cs="Consolas"/>
          <w:color w:val="FF0000"/>
          <w:sz w:val="18"/>
          <w:szCs w:val="18"/>
          <w:highlight w:val="white"/>
          <w:lang w:val="en-US"/>
        </w:rPr>
        <w:t xml:space="preserve"> Ccy</w:t>
      </w:r>
      <w:r w:rsidRPr="00E10F3F">
        <w:rPr>
          <w:rFonts w:ascii="Consolas" w:hAnsi="Consolas" w:cs="Consolas"/>
          <w:color w:val="0000FF"/>
          <w:sz w:val="18"/>
          <w:szCs w:val="18"/>
          <w:highlight w:val="white"/>
          <w:lang w:val="en-US"/>
        </w:rPr>
        <w:t>="</w:t>
      </w:r>
      <w:r w:rsidRPr="00E10F3F">
        <w:rPr>
          <w:rFonts w:ascii="Consolas" w:hAnsi="Consolas" w:cs="Consolas"/>
          <w:color w:val="000000"/>
          <w:sz w:val="18"/>
          <w:szCs w:val="18"/>
          <w:highlight w:val="white"/>
          <w:lang w:val="en-US"/>
        </w:rPr>
        <w:t>EUR</w:t>
      </w:r>
      <w:r w:rsidRPr="00E10F3F">
        <w:rPr>
          <w:rFonts w:ascii="Consolas" w:hAnsi="Consolas" w:cs="Consolas"/>
          <w:color w:val="0000FF"/>
          <w:sz w:val="18"/>
          <w:szCs w:val="18"/>
          <w:highlight w:val="white"/>
          <w:lang w:val="en-US"/>
        </w:rPr>
        <w:t>"&gt;</w:t>
      </w:r>
      <w:r w:rsidRPr="00E10F3F">
        <w:rPr>
          <w:rFonts w:ascii="Consolas" w:hAnsi="Consolas" w:cs="Consolas"/>
          <w:color w:val="000000"/>
          <w:sz w:val="18"/>
          <w:szCs w:val="18"/>
          <w:highlight w:val="white"/>
          <w:lang w:val="en-US"/>
        </w:rPr>
        <w:t>100000</w:t>
      </w:r>
      <w:r w:rsidRPr="00E10F3F">
        <w:rPr>
          <w:rFonts w:ascii="Consolas" w:hAnsi="Consolas" w:cs="Consolas"/>
          <w:color w:val="0000FF"/>
          <w:sz w:val="18"/>
          <w:szCs w:val="18"/>
          <w:highlight w:val="white"/>
          <w:lang w:val="en-US"/>
        </w:rPr>
        <w:t>&lt;/</w:t>
      </w:r>
      <w:r w:rsidRPr="00E10F3F">
        <w:rPr>
          <w:rFonts w:ascii="Consolas" w:hAnsi="Consolas" w:cs="Consolas"/>
          <w:color w:val="800000"/>
          <w:sz w:val="18"/>
          <w:szCs w:val="18"/>
          <w:highlight w:val="white"/>
          <w:lang w:val="en-US"/>
        </w:rPr>
        <w:t>AmtWthCcy</w:t>
      </w:r>
      <w:r w:rsidRPr="00E10F3F">
        <w:rPr>
          <w:rFonts w:ascii="Consolas" w:hAnsi="Consolas" w:cs="Consolas"/>
          <w:color w:val="0000FF"/>
          <w:sz w:val="18"/>
          <w:szCs w:val="18"/>
          <w:highlight w:val="white"/>
          <w:lang w:val="en-US"/>
        </w:rPr>
        <w:t>&gt;</w:t>
      </w:r>
    </w:p>
    <w:p w14:paraId="01D02550"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
      </w:r>
      <w:r w:rsidRPr="009E2091">
        <w:rPr>
          <w:rFonts w:ascii="Consolas" w:hAnsi="Consolas" w:cs="Consolas"/>
          <w:color w:val="0000FF"/>
          <w:sz w:val="18"/>
          <w:szCs w:val="18"/>
          <w:highlight w:val="white"/>
          <w:lang w:val="de-DE"/>
        </w:rPr>
        <w:t>&gt;</w:t>
      </w:r>
    </w:p>
    <w:p w14:paraId="29341C5F"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CdtDbtInd</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CRDT</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CdtDbtInd</w:t>
      </w:r>
      <w:r w:rsidRPr="009E2091">
        <w:rPr>
          <w:rFonts w:ascii="Consolas" w:hAnsi="Consolas" w:cs="Consolas"/>
          <w:color w:val="0000FF"/>
          <w:sz w:val="18"/>
          <w:szCs w:val="18"/>
          <w:highlight w:val="white"/>
          <w:lang w:val="de-DE"/>
        </w:rPr>
        <w:t>&gt;</w:t>
      </w:r>
    </w:p>
    <w:p w14:paraId="4F3125BB"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
      </w:r>
      <w:r w:rsidRPr="009E2091">
        <w:rPr>
          <w:rFonts w:ascii="Consolas" w:hAnsi="Consolas" w:cs="Consolas"/>
          <w:color w:val="0000FF"/>
          <w:sz w:val="18"/>
          <w:szCs w:val="18"/>
          <w:highlight w:val="white"/>
          <w:lang w:val="de-DE"/>
        </w:rPr>
        <w:t>&gt;</w:t>
      </w:r>
    </w:p>
    <w:p w14:paraId="2B8150C6"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UtlstnAmt</w:t>
      </w:r>
      <w:r w:rsidRPr="009E2091">
        <w:rPr>
          <w:rFonts w:ascii="Consolas" w:hAnsi="Consolas" w:cs="Consolas"/>
          <w:color w:val="0000FF"/>
          <w:sz w:val="18"/>
          <w:szCs w:val="18"/>
          <w:highlight w:val="white"/>
          <w:lang w:val="de-DE"/>
        </w:rPr>
        <w:t>&gt;</w:t>
      </w:r>
    </w:p>
    <w:p w14:paraId="1B048D9B"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
      </w:r>
      <w:r w:rsidRPr="009E2091">
        <w:rPr>
          <w:rFonts w:ascii="Consolas" w:hAnsi="Consolas" w:cs="Consolas"/>
          <w:color w:val="0000FF"/>
          <w:sz w:val="18"/>
          <w:szCs w:val="18"/>
          <w:highlight w:val="white"/>
          <w:lang w:val="de-DE"/>
        </w:rPr>
        <w:t>&gt;</w:t>
      </w:r>
    </w:p>
    <w:p w14:paraId="18B92656"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AmtWthCcy</w:t>
      </w:r>
      <w:r w:rsidRPr="009E2091">
        <w:rPr>
          <w:rFonts w:ascii="Consolas" w:hAnsi="Consolas" w:cs="Consolas"/>
          <w:color w:val="FF0000"/>
          <w:sz w:val="18"/>
          <w:szCs w:val="18"/>
          <w:highlight w:val="white"/>
          <w:lang w:val="de-DE"/>
        </w:rPr>
        <w:t xml:space="preserve"> Ccy</w:t>
      </w:r>
      <w:r w:rsidRPr="009E2091">
        <w:rPr>
          <w:rFonts w:ascii="Consolas" w:hAnsi="Consolas" w:cs="Consolas"/>
          <w:color w:val="0000FF"/>
          <w:sz w:val="18"/>
          <w:szCs w:val="18"/>
          <w:highlight w:val="white"/>
          <w:lang w:val="de-DE"/>
        </w:rPr>
        <w:t>="</w:t>
      </w:r>
      <w:r w:rsidRPr="009E2091">
        <w:rPr>
          <w:rFonts w:ascii="Consolas" w:hAnsi="Consolas" w:cs="Consolas"/>
          <w:color w:val="000000"/>
          <w:sz w:val="18"/>
          <w:szCs w:val="18"/>
          <w:highlight w:val="white"/>
          <w:lang w:val="de-DE"/>
        </w:rPr>
        <w:t>EUR</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40000</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AmtWthCcy</w:t>
      </w:r>
      <w:r w:rsidRPr="009E2091">
        <w:rPr>
          <w:rFonts w:ascii="Consolas" w:hAnsi="Consolas" w:cs="Consolas"/>
          <w:color w:val="0000FF"/>
          <w:sz w:val="18"/>
          <w:szCs w:val="18"/>
          <w:highlight w:val="white"/>
          <w:lang w:val="de-DE"/>
        </w:rPr>
        <w:t>&gt;</w:t>
      </w:r>
    </w:p>
    <w:p w14:paraId="12007F78"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
      </w:r>
      <w:r w:rsidRPr="009E2091">
        <w:rPr>
          <w:rFonts w:ascii="Consolas" w:hAnsi="Consolas" w:cs="Consolas"/>
          <w:color w:val="0000FF"/>
          <w:sz w:val="18"/>
          <w:szCs w:val="18"/>
          <w:highlight w:val="white"/>
          <w:lang w:val="de-DE"/>
        </w:rPr>
        <w:t>&gt;</w:t>
      </w:r>
    </w:p>
    <w:p w14:paraId="3826EA59"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lastRenderedPageBreak/>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CdtDbtInd</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DBIT</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CdtDbtInd</w:t>
      </w:r>
      <w:r w:rsidRPr="009E2091">
        <w:rPr>
          <w:rFonts w:ascii="Consolas" w:hAnsi="Consolas" w:cs="Consolas"/>
          <w:color w:val="0000FF"/>
          <w:sz w:val="18"/>
          <w:szCs w:val="18"/>
          <w:highlight w:val="white"/>
          <w:lang w:val="de-DE"/>
        </w:rPr>
        <w:t>&gt;</w:t>
      </w:r>
    </w:p>
    <w:p w14:paraId="47F9244F"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UtlstnAmt</w:t>
      </w:r>
      <w:r w:rsidRPr="009E2091">
        <w:rPr>
          <w:rFonts w:ascii="Consolas" w:hAnsi="Consolas" w:cs="Consolas"/>
          <w:color w:val="0000FF"/>
          <w:sz w:val="18"/>
          <w:szCs w:val="18"/>
          <w:highlight w:val="white"/>
          <w:lang w:val="de-DE"/>
        </w:rPr>
        <w:t>&gt;</w:t>
      </w:r>
    </w:p>
    <w:p w14:paraId="3BF2CB95"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AvlblAmt</w:t>
      </w:r>
      <w:r w:rsidRPr="009E2091">
        <w:rPr>
          <w:rFonts w:ascii="Consolas" w:hAnsi="Consolas" w:cs="Consolas"/>
          <w:color w:val="0000FF"/>
          <w:sz w:val="18"/>
          <w:szCs w:val="18"/>
          <w:highlight w:val="white"/>
          <w:lang w:val="de-DE"/>
        </w:rPr>
        <w:t>&gt;</w:t>
      </w:r>
    </w:p>
    <w:p w14:paraId="6C78E7A5"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
      </w:r>
      <w:r w:rsidRPr="009E2091">
        <w:rPr>
          <w:rFonts w:ascii="Consolas" w:hAnsi="Consolas" w:cs="Consolas"/>
          <w:color w:val="0000FF"/>
          <w:sz w:val="18"/>
          <w:szCs w:val="18"/>
          <w:highlight w:val="white"/>
          <w:lang w:val="de-DE"/>
        </w:rPr>
        <w:t>&gt;</w:t>
      </w:r>
    </w:p>
    <w:p w14:paraId="755BA0F2"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AmtWthCcy</w:t>
      </w:r>
      <w:r w:rsidRPr="009E2091">
        <w:rPr>
          <w:rFonts w:ascii="Consolas" w:hAnsi="Consolas" w:cs="Consolas"/>
          <w:color w:val="FF0000"/>
          <w:sz w:val="18"/>
          <w:szCs w:val="18"/>
          <w:highlight w:val="white"/>
          <w:lang w:val="de-DE"/>
        </w:rPr>
        <w:t xml:space="preserve"> Ccy</w:t>
      </w:r>
      <w:r w:rsidRPr="009E2091">
        <w:rPr>
          <w:rFonts w:ascii="Consolas" w:hAnsi="Consolas" w:cs="Consolas"/>
          <w:color w:val="0000FF"/>
          <w:sz w:val="18"/>
          <w:szCs w:val="18"/>
          <w:highlight w:val="white"/>
          <w:lang w:val="de-DE"/>
        </w:rPr>
        <w:t>="</w:t>
      </w:r>
      <w:r w:rsidRPr="009E2091">
        <w:rPr>
          <w:rFonts w:ascii="Consolas" w:hAnsi="Consolas" w:cs="Consolas"/>
          <w:color w:val="000000"/>
          <w:sz w:val="18"/>
          <w:szCs w:val="18"/>
          <w:highlight w:val="white"/>
          <w:lang w:val="de-DE"/>
        </w:rPr>
        <w:t>EUR</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60000</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AmtWthCcy</w:t>
      </w:r>
      <w:r w:rsidRPr="009E2091">
        <w:rPr>
          <w:rFonts w:ascii="Consolas" w:hAnsi="Consolas" w:cs="Consolas"/>
          <w:color w:val="0000FF"/>
          <w:sz w:val="18"/>
          <w:szCs w:val="18"/>
          <w:highlight w:val="white"/>
          <w:lang w:val="de-DE"/>
        </w:rPr>
        <w:t>&gt;</w:t>
      </w:r>
    </w:p>
    <w:p w14:paraId="573A556E"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
      </w:r>
      <w:r w:rsidRPr="009E2091">
        <w:rPr>
          <w:rFonts w:ascii="Consolas" w:hAnsi="Consolas" w:cs="Consolas"/>
          <w:color w:val="0000FF"/>
          <w:sz w:val="18"/>
          <w:szCs w:val="18"/>
          <w:highlight w:val="white"/>
          <w:lang w:val="de-DE"/>
        </w:rPr>
        <w:t>&gt;</w:t>
      </w:r>
    </w:p>
    <w:p w14:paraId="73EC3DFD"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CdtDbtInd</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CRDT</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CdtDbtInd</w:t>
      </w:r>
      <w:r w:rsidRPr="009E2091">
        <w:rPr>
          <w:rFonts w:ascii="Consolas" w:hAnsi="Consolas" w:cs="Consolas"/>
          <w:color w:val="0000FF"/>
          <w:sz w:val="18"/>
          <w:szCs w:val="18"/>
          <w:highlight w:val="white"/>
          <w:lang w:val="de-DE"/>
        </w:rPr>
        <w:t>&gt;</w:t>
      </w:r>
    </w:p>
    <w:p w14:paraId="49131BBB"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AvlblAmt</w:t>
      </w:r>
      <w:r w:rsidRPr="009E2091">
        <w:rPr>
          <w:rFonts w:ascii="Consolas" w:hAnsi="Consolas" w:cs="Consolas"/>
          <w:color w:val="0000FF"/>
          <w:sz w:val="18"/>
          <w:szCs w:val="18"/>
          <w:highlight w:val="white"/>
          <w:lang w:val="de-DE"/>
        </w:rPr>
        <w:t>&gt;</w:t>
      </w:r>
    </w:p>
    <w:p w14:paraId="7D1BA27B"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Lmt</w:t>
      </w:r>
      <w:r w:rsidRPr="009E2091">
        <w:rPr>
          <w:rFonts w:ascii="Consolas" w:hAnsi="Consolas" w:cs="Consolas"/>
          <w:color w:val="0000FF"/>
          <w:sz w:val="18"/>
          <w:szCs w:val="18"/>
          <w:highlight w:val="white"/>
          <w:lang w:val="de-DE"/>
        </w:rPr>
        <w:t>&gt;</w:t>
      </w:r>
    </w:p>
    <w:p w14:paraId="283548D0"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JrnlActvtyDt</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2015-01-09</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JrnlActvtyDt</w:t>
      </w:r>
      <w:r w:rsidRPr="009E2091">
        <w:rPr>
          <w:rFonts w:ascii="Consolas" w:hAnsi="Consolas" w:cs="Consolas"/>
          <w:color w:val="0000FF"/>
          <w:sz w:val="18"/>
          <w:szCs w:val="18"/>
          <w:highlight w:val="white"/>
          <w:lang w:val="de-DE"/>
        </w:rPr>
        <w:t>&gt;</w:t>
      </w:r>
    </w:p>
    <w:p w14:paraId="1F371E6B"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JrnlNtry</w:t>
      </w:r>
      <w:r w:rsidRPr="009E2091">
        <w:rPr>
          <w:rFonts w:ascii="Consolas" w:hAnsi="Consolas" w:cs="Consolas"/>
          <w:color w:val="0000FF"/>
          <w:sz w:val="18"/>
          <w:szCs w:val="18"/>
          <w:highlight w:val="white"/>
          <w:lang w:val="de-DE"/>
        </w:rPr>
        <w:t>&gt;</w:t>
      </w:r>
    </w:p>
    <w:p w14:paraId="2096B3F5"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JrnlDt</w:t>
      </w:r>
      <w:r w:rsidRPr="009E2091">
        <w:rPr>
          <w:rFonts w:ascii="Consolas" w:hAnsi="Consolas" w:cs="Consolas"/>
          <w:color w:val="0000FF"/>
          <w:sz w:val="18"/>
          <w:szCs w:val="18"/>
          <w:highlight w:val="white"/>
          <w:lang w:val="de-DE"/>
        </w:rPr>
        <w:t>&gt;</w:t>
      </w:r>
    </w:p>
    <w:p w14:paraId="5082839D"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Dt</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2015-01-09</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Dt</w:t>
      </w:r>
      <w:r w:rsidRPr="009E2091">
        <w:rPr>
          <w:rFonts w:ascii="Consolas" w:hAnsi="Consolas" w:cs="Consolas"/>
          <w:color w:val="0000FF"/>
          <w:sz w:val="18"/>
          <w:szCs w:val="18"/>
          <w:highlight w:val="white"/>
          <w:lang w:val="de-DE"/>
        </w:rPr>
        <w:t>&gt;</w:t>
      </w:r>
    </w:p>
    <w:p w14:paraId="39FFEE0F"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JrnlDt</w:t>
      </w:r>
      <w:r w:rsidRPr="009E2091">
        <w:rPr>
          <w:rFonts w:ascii="Consolas" w:hAnsi="Consolas" w:cs="Consolas"/>
          <w:color w:val="0000FF"/>
          <w:sz w:val="18"/>
          <w:szCs w:val="18"/>
          <w:highlight w:val="white"/>
          <w:lang w:val="de-DE"/>
        </w:rPr>
        <w:t>&gt;</w:t>
      </w:r>
    </w:p>
    <w:p w14:paraId="2A5C8EFD"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CdtDbtInd</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DBIT</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CdtDbtInd</w:t>
      </w:r>
      <w:r w:rsidRPr="009E2091">
        <w:rPr>
          <w:rFonts w:ascii="Consolas" w:hAnsi="Consolas" w:cs="Consolas"/>
          <w:color w:val="0000FF"/>
          <w:sz w:val="18"/>
          <w:szCs w:val="18"/>
          <w:highlight w:val="white"/>
          <w:lang w:val="de-DE"/>
        </w:rPr>
        <w:t>&gt;</w:t>
      </w:r>
    </w:p>
    <w:p w14:paraId="3BE65C13"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
      </w:r>
      <w:r w:rsidRPr="009E2091">
        <w:rPr>
          <w:rFonts w:ascii="Consolas" w:hAnsi="Consolas" w:cs="Consolas"/>
          <w:color w:val="0000FF"/>
          <w:sz w:val="18"/>
          <w:szCs w:val="18"/>
          <w:highlight w:val="white"/>
          <w:lang w:val="de-DE"/>
        </w:rPr>
        <w:t>&gt;</w:t>
      </w:r>
    </w:p>
    <w:p w14:paraId="0F67086B"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AmtWthCcy</w:t>
      </w:r>
      <w:r w:rsidRPr="009E2091">
        <w:rPr>
          <w:rFonts w:ascii="Consolas" w:hAnsi="Consolas" w:cs="Consolas"/>
          <w:color w:val="FF0000"/>
          <w:sz w:val="18"/>
          <w:szCs w:val="18"/>
          <w:highlight w:val="white"/>
          <w:lang w:val="de-DE"/>
        </w:rPr>
        <w:t xml:space="preserve"> Ccy</w:t>
      </w:r>
      <w:r w:rsidRPr="009E2091">
        <w:rPr>
          <w:rFonts w:ascii="Consolas" w:hAnsi="Consolas" w:cs="Consolas"/>
          <w:color w:val="0000FF"/>
          <w:sz w:val="18"/>
          <w:szCs w:val="18"/>
          <w:highlight w:val="white"/>
          <w:lang w:val="de-DE"/>
        </w:rPr>
        <w:t>="</w:t>
      </w:r>
      <w:r w:rsidRPr="009E2091">
        <w:rPr>
          <w:rFonts w:ascii="Consolas" w:hAnsi="Consolas" w:cs="Consolas"/>
          <w:color w:val="000000"/>
          <w:sz w:val="18"/>
          <w:szCs w:val="18"/>
          <w:highlight w:val="white"/>
          <w:lang w:val="de-DE"/>
        </w:rPr>
        <w:t>EUR</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15000</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AmtWthCcy</w:t>
      </w:r>
      <w:r w:rsidRPr="009E2091">
        <w:rPr>
          <w:rFonts w:ascii="Consolas" w:hAnsi="Consolas" w:cs="Consolas"/>
          <w:color w:val="0000FF"/>
          <w:sz w:val="18"/>
          <w:szCs w:val="18"/>
          <w:highlight w:val="white"/>
          <w:lang w:val="de-DE"/>
        </w:rPr>
        <w:t>&gt;</w:t>
      </w:r>
    </w:p>
    <w:p w14:paraId="7EBA973B"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
      </w:r>
      <w:r w:rsidRPr="009E2091">
        <w:rPr>
          <w:rFonts w:ascii="Consolas" w:hAnsi="Consolas" w:cs="Consolas"/>
          <w:color w:val="0000FF"/>
          <w:sz w:val="18"/>
          <w:szCs w:val="18"/>
          <w:highlight w:val="white"/>
          <w:lang w:val="de-DE"/>
        </w:rPr>
        <w:t>&gt;</w:t>
      </w:r>
    </w:p>
    <w:p w14:paraId="5748B2A3"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NtryRef</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T2SREF1234</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NtryRef</w:t>
      </w:r>
      <w:r w:rsidRPr="009E2091">
        <w:rPr>
          <w:rFonts w:ascii="Consolas" w:hAnsi="Consolas" w:cs="Consolas"/>
          <w:color w:val="0000FF"/>
          <w:sz w:val="18"/>
          <w:szCs w:val="18"/>
          <w:highlight w:val="white"/>
          <w:lang w:val="de-DE"/>
        </w:rPr>
        <w:t>&gt;</w:t>
      </w:r>
    </w:p>
    <w:p w14:paraId="1AF9E8F7"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TxId</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AOREF123</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TxId</w:t>
      </w:r>
      <w:r w:rsidRPr="009E2091">
        <w:rPr>
          <w:rFonts w:ascii="Consolas" w:hAnsi="Consolas" w:cs="Consolas"/>
          <w:color w:val="0000FF"/>
          <w:sz w:val="18"/>
          <w:szCs w:val="18"/>
          <w:highlight w:val="white"/>
          <w:lang w:val="de-DE"/>
        </w:rPr>
        <w:t>&gt;</w:t>
      </w:r>
    </w:p>
    <w:p w14:paraId="006B05BB"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AcctSvcrRef</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ASREFABC</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AcctSvcrRef</w:t>
      </w:r>
      <w:r w:rsidRPr="009E2091">
        <w:rPr>
          <w:rFonts w:ascii="Consolas" w:hAnsi="Consolas" w:cs="Consolas"/>
          <w:color w:val="0000FF"/>
          <w:sz w:val="18"/>
          <w:szCs w:val="18"/>
          <w:highlight w:val="white"/>
          <w:lang w:val="de-DE"/>
        </w:rPr>
        <w:t>&gt;</w:t>
      </w:r>
    </w:p>
    <w:p w14:paraId="24C77AAD"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JrnlNtry</w:t>
      </w:r>
      <w:r w:rsidRPr="009E2091">
        <w:rPr>
          <w:rFonts w:ascii="Consolas" w:hAnsi="Consolas" w:cs="Consolas"/>
          <w:color w:val="0000FF"/>
          <w:sz w:val="18"/>
          <w:szCs w:val="18"/>
          <w:highlight w:val="white"/>
          <w:lang w:val="de-DE"/>
        </w:rPr>
        <w:t>&gt;</w:t>
      </w:r>
    </w:p>
    <w:p w14:paraId="13BA0AFB"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JrnlNtry</w:t>
      </w:r>
      <w:r w:rsidRPr="009E2091">
        <w:rPr>
          <w:rFonts w:ascii="Consolas" w:hAnsi="Consolas" w:cs="Consolas"/>
          <w:color w:val="0000FF"/>
          <w:sz w:val="18"/>
          <w:szCs w:val="18"/>
          <w:highlight w:val="white"/>
          <w:lang w:val="de-DE"/>
        </w:rPr>
        <w:t>&gt;</w:t>
      </w:r>
    </w:p>
    <w:p w14:paraId="6343ECC7"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JrnlDt</w:t>
      </w:r>
      <w:r w:rsidRPr="009E2091">
        <w:rPr>
          <w:rFonts w:ascii="Consolas" w:hAnsi="Consolas" w:cs="Consolas"/>
          <w:color w:val="0000FF"/>
          <w:sz w:val="18"/>
          <w:szCs w:val="18"/>
          <w:highlight w:val="white"/>
          <w:lang w:val="de-DE"/>
        </w:rPr>
        <w:t>&gt;</w:t>
      </w:r>
    </w:p>
    <w:p w14:paraId="3FDF6938"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Dt</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2015-01-09</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Dt</w:t>
      </w:r>
      <w:r w:rsidRPr="009E2091">
        <w:rPr>
          <w:rFonts w:ascii="Consolas" w:hAnsi="Consolas" w:cs="Consolas"/>
          <w:color w:val="0000FF"/>
          <w:sz w:val="18"/>
          <w:szCs w:val="18"/>
          <w:highlight w:val="white"/>
          <w:lang w:val="de-DE"/>
        </w:rPr>
        <w:t>&gt;</w:t>
      </w:r>
    </w:p>
    <w:p w14:paraId="78D4601C"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JrnlDt</w:t>
      </w:r>
      <w:r w:rsidRPr="009E2091">
        <w:rPr>
          <w:rFonts w:ascii="Consolas" w:hAnsi="Consolas" w:cs="Consolas"/>
          <w:color w:val="0000FF"/>
          <w:sz w:val="18"/>
          <w:szCs w:val="18"/>
          <w:highlight w:val="white"/>
          <w:lang w:val="de-DE"/>
        </w:rPr>
        <w:t>&gt;</w:t>
      </w:r>
    </w:p>
    <w:p w14:paraId="0677F90D"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CdtDbtInd</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DBIT</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CdtDbtInd</w:t>
      </w:r>
      <w:r w:rsidRPr="009E2091">
        <w:rPr>
          <w:rFonts w:ascii="Consolas" w:hAnsi="Consolas" w:cs="Consolas"/>
          <w:color w:val="0000FF"/>
          <w:sz w:val="18"/>
          <w:szCs w:val="18"/>
          <w:highlight w:val="white"/>
          <w:lang w:val="de-DE"/>
        </w:rPr>
        <w:t>&gt;</w:t>
      </w:r>
    </w:p>
    <w:p w14:paraId="439A2A56"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
      </w:r>
      <w:r w:rsidRPr="009E2091">
        <w:rPr>
          <w:rFonts w:ascii="Consolas" w:hAnsi="Consolas" w:cs="Consolas"/>
          <w:color w:val="0000FF"/>
          <w:sz w:val="18"/>
          <w:szCs w:val="18"/>
          <w:highlight w:val="white"/>
          <w:lang w:val="de-DE"/>
        </w:rPr>
        <w:t>&gt;</w:t>
      </w:r>
    </w:p>
    <w:p w14:paraId="0C56EB14"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AmtWthCcy</w:t>
      </w:r>
      <w:r w:rsidRPr="009E2091">
        <w:rPr>
          <w:rFonts w:ascii="Consolas" w:hAnsi="Consolas" w:cs="Consolas"/>
          <w:color w:val="FF0000"/>
          <w:sz w:val="18"/>
          <w:szCs w:val="18"/>
          <w:highlight w:val="white"/>
          <w:lang w:val="de-DE"/>
        </w:rPr>
        <w:t xml:space="preserve"> Ccy</w:t>
      </w:r>
      <w:r w:rsidRPr="009E2091">
        <w:rPr>
          <w:rFonts w:ascii="Consolas" w:hAnsi="Consolas" w:cs="Consolas"/>
          <w:color w:val="0000FF"/>
          <w:sz w:val="18"/>
          <w:szCs w:val="18"/>
          <w:highlight w:val="white"/>
          <w:lang w:val="de-DE"/>
        </w:rPr>
        <w:t>="</w:t>
      </w:r>
      <w:r w:rsidRPr="009E2091">
        <w:rPr>
          <w:rFonts w:ascii="Consolas" w:hAnsi="Consolas" w:cs="Consolas"/>
          <w:color w:val="000000"/>
          <w:sz w:val="18"/>
          <w:szCs w:val="18"/>
          <w:highlight w:val="white"/>
          <w:lang w:val="de-DE"/>
        </w:rPr>
        <w:t>EUR</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12000</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AmtWthCcy</w:t>
      </w:r>
      <w:r w:rsidRPr="009E2091">
        <w:rPr>
          <w:rFonts w:ascii="Consolas" w:hAnsi="Consolas" w:cs="Consolas"/>
          <w:color w:val="0000FF"/>
          <w:sz w:val="18"/>
          <w:szCs w:val="18"/>
          <w:highlight w:val="white"/>
          <w:lang w:val="de-DE"/>
        </w:rPr>
        <w:t>&gt;</w:t>
      </w:r>
    </w:p>
    <w:p w14:paraId="7D851CD4"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
      </w:r>
      <w:r w:rsidRPr="009E2091">
        <w:rPr>
          <w:rFonts w:ascii="Consolas" w:hAnsi="Consolas" w:cs="Consolas"/>
          <w:color w:val="0000FF"/>
          <w:sz w:val="18"/>
          <w:szCs w:val="18"/>
          <w:highlight w:val="white"/>
          <w:lang w:val="de-DE"/>
        </w:rPr>
        <w:t>&gt;</w:t>
      </w:r>
    </w:p>
    <w:p w14:paraId="76AFE48D"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NtryRef</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T2SREF2345</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NtryRef</w:t>
      </w:r>
      <w:r w:rsidRPr="009E2091">
        <w:rPr>
          <w:rFonts w:ascii="Consolas" w:hAnsi="Consolas" w:cs="Consolas"/>
          <w:color w:val="0000FF"/>
          <w:sz w:val="18"/>
          <w:szCs w:val="18"/>
          <w:highlight w:val="white"/>
          <w:lang w:val="de-DE"/>
        </w:rPr>
        <w:t>&gt;</w:t>
      </w:r>
    </w:p>
    <w:p w14:paraId="54DFF905"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TxId</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AOREF234</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TxId</w:t>
      </w:r>
      <w:r w:rsidRPr="009E2091">
        <w:rPr>
          <w:rFonts w:ascii="Consolas" w:hAnsi="Consolas" w:cs="Consolas"/>
          <w:color w:val="0000FF"/>
          <w:sz w:val="18"/>
          <w:szCs w:val="18"/>
          <w:highlight w:val="white"/>
          <w:lang w:val="de-DE"/>
        </w:rPr>
        <w:t>&gt;</w:t>
      </w:r>
    </w:p>
    <w:p w14:paraId="2F612223"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AcctSvcrRef</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ASREFBCD</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AcctSvcrRef</w:t>
      </w:r>
      <w:r w:rsidRPr="009E2091">
        <w:rPr>
          <w:rFonts w:ascii="Consolas" w:hAnsi="Consolas" w:cs="Consolas"/>
          <w:color w:val="0000FF"/>
          <w:sz w:val="18"/>
          <w:szCs w:val="18"/>
          <w:highlight w:val="white"/>
          <w:lang w:val="de-DE"/>
        </w:rPr>
        <w:t>&gt;</w:t>
      </w:r>
    </w:p>
    <w:p w14:paraId="3C677314"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JrnlNtry</w:t>
      </w:r>
      <w:r w:rsidRPr="009E2091">
        <w:rPr>
          <w:rFonts w:ascii="Consolas" w:hAnsi="Consolas" w:cs="Consolas"/>
          <w:color w:val="0000FF"/>
          <w:sz w:val="18"/>
          <w:szCs w:val="18"/>
          <w:highlight w:val="white"/>
          <w:lang w:val="de-DE"/>
        </w:rPr>
        <w:t>&gt;</w:t>
      </w:r>
    </w:p>
    <w:p w14:paraId="67B6A25A"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JrnlNtry</w:t>
      </w:r>
      <w:r w:rsidRPr="009E2091">
        <w:rPr>
          <w:rFonts w:ascii="Consolas" w:hAnsi="Consolas" w:cs="Consolas"/>
          <w:color w:val="0000FF"/>
          <w:sz w:val="18"/>
          <w:szCs w:val="18"/>
          <w:highlight w:val="white"/>
          <w:lang w:val="de-DE"/>
        </w:rPr>
        <w:t>&gt;</w:t>
      </w:r>
    </w:p>
    <w:p w14:paraId="647F3999"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JrnlDt</w:t>
      </w:r>
      <w:r w:rsidRPr="009E2091">
        <w:rPr>
          <w:rFonts w:ascii="Consolas" w:hAnsi="Consolas" w:cs="Consolas"/>
          <w:color w:val="0000FF"/>
          <w:sz w:val="18"/>
          <w:szCs w:val="18"/>
          <w:highlight w:val="white"/>
          <w:lang w:val="de-DE"/>
        </w:rPr>
        <w:t>&gt;</w:t>
      </w:r>
    </w:p>
    <w:p w14:paraId="7FD199CA"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Dt</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2015-01-09</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Dt</w:t>
      </w:r>
      <w:r w:rsidRPr="009E2091">
        <w:rPr>
          <w:rFonts w:ascii="Consolas" w:hAnsi="Consolas" w:cs="Consolas"/>
          <w:color w:val="0000FF"/>
          <w:sz w:val="18"/>
          <w:szCs w:val="18"/>
          <w:highlight w:val="white"/>
          <w:lang w:val="de-DE"/>
        </w:rPr>
        <w:t>&gt;</w:t>
      </w:r>
    </w:p>
    <w:p w14:paraId="2705DA36"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JrnlDt</w:t>
      </w:r>
      <w:r w:rsidRPr="009E2091">
        <w:rPr>
          <w:rFonts w:ascii="Consolas" w:hAnsi="Consolas" w:cs="Consolas"/>
          <w:color w:val="0000FF"/>
          <w:sz w:val="18"/>
          <w:szCs w:val="18"/>
          <w:highlight w:val="white"/>
          <w:lang w:val="de-DE"/>
        </w:rPr>
        <w:t>&gt;</w:t>
      </w:r>
    </w:p>
    <w:p w14:paraId="26911EF6"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CdtDbtInd</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DBIT</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CdtDbtInd</w:t>
      </w:r>
      <w:r w:rsidRPr="009E2091">
        <w:rPr>
          <w:rFonts w:ascii="Consolas" w:hAnsi="Consolas" w:cs="Consolas"/>
          <w:color w:val="0000FF"/>
          <w:sz w:val="18"/>
          <w:szCs w:val="18"/>
          <w:highlight w:val="white"/>
          <w:lang w:val="de-DE"/>
        </w:rPr>
        <w:t>&gt;</w:t>
      </w:r>
    </w:p>
    <w:p w14:paraId="285D98F0"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
      </w:r>
      <w:r w:rsidRPr="009E2091">
        <w:rPr>
          <w:rFonts w:ascii="Consolas" w:hAnsi="Consolas" w:cs="Consolas"/>
          <w:color w:val="0000FF"/>
          <w:sz w:val="18"/>
          <w:szCs w:val="18"/>
          <w:highlight w:val="white"/>
          <w:lang w:val="de-DE"/>
        </w:rPr>
        <w:t>&gt;</w:t>
      </w:r>
    </w:p>
    <w:p w14:paraId="29C0F34D"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AmtWthCcy</w:t>
      </w:r>
      <w:r w:rsidRPr="009E2091">
        <w:rPr>
          <w:rFonts w:ascii="Consolas" w:hAnsi="Consolas" w:cs="Consolas"/>
          <w:color w:val="FF0000"/>
          <w:sz w:val="18"/>
          <w:szCs w:val="18"/>
          <w:highlight w:val="white"/>
          <w:lang w:val="de-DE"/>
        </w:rPr>
        <w:t xml:space="preserve"> Ccy</w:t>
      </w:r>
      <w:r w:rsidRPr="009E2091">
        <w:rPr>
          <w:rFonts w:ascii="Consolas" w:hAnsi="Consolas" w:cs="Consolas"/>
          <w:color w:val="0000FF"/>
          <w:sz w:val="18"/>
          <w:szCs w:val="18"/>
          <w:highlight w:val="white"/>
          <w:lang w:val="de-DE"/>
        </w:rPr>
        <w:t>="</w:t>
      </w:r>
      <w:r w:rsidRPr="009E2091">
        <w:rPr>
          <w:rFonts w:ascii="Consolas" w:hAnsi="Consolas" w:cs="Consolas"/>
          <w:color w:val="000000"/>
          <w:sz w:val="18"/>
          <w:szCs w:val="18"/>
          <w:highlight w:val="white"/>
          <w:lang w:val="de-DE"/>
        </w:rPr>
        <w:t>EUR</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13000</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AmtWthCcy</w:t>
      </w:r>
      <w:r w:rsidRPr="009E2091">
        <w:rPr>
          <w:rFonts w:ascii="Consolas" w:hAnsi="Consolas" w:cs="Consolas"/>
          <w:color w:val="0000FF"/>
          <w:sz w:val="18"/>
          <w:szCs w:val="18"/>
          <w:highlight w:val="white"/>
          <w:lang w:val="de-DE"/>
        </w:rPr>
        <w:t>&gt;</w:t>
      </w:r>
    </w:p>
    <w:p w14:paraId="6A4288B8"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Amt</w:t>
      </w:r>
      <w:r w:rsidRPr="009E2091">
        <w:rPr>
          <w:rFonts w:ascii="Consolas" w:hAnsi="Consolas" w:cs="Consolas"/>
          <w:color w:val="0000FF"/>
          <w:sz w:val="18"/>
          <w:szCs w:val="18"/>
          <w:highlight w:val="white"/>
          <w:lang w:val="de-DE"/>
        </w:rPr>
        <w:t>&gt;</w:t>
      </w:r>
    </w:p>
    <w:p w14:paraId="1583DA15"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NtryRef</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T2SREF3456</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NtryRef</w:t>
      </w:r>
      <w:r w:rsidRPr="009E2091">
        <w:rPr>
          <w:rFonts w:ascii="Consolas" w:hAnsi="Consolas" w:cs="Consolas"/>
          <w:color w:val="0000FF"/>
          <w:sz w:val="18"/>
          <w:szCs w:val="18"/>
          <w:highlight w:val="white"/>
          <w:lang w:val="de-DE"/>
        </w:rPr>
        <w:t>&gt;</w:t>
      </w:r>
    </w:p>
    <w:p w14:paraId="7E5205EE"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TxId</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AOREF345</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TxId</w:t>
      </w:r>
      <w:r w:rsidRPr="009E2091">
        <w:rPr>
          <w:rFonts w:ascii="Consolas" w:hAnsi="Consolas" w:cs="Consolas"/>
          <w:color w:val="0000FF"/>
          <w:sz w:val="18"/>
          <w:szCs w:val="18"/>
          <w:highlight w:val="white"/>
          <w:lang w:val="de-DE"/>
        </w:rPr>
        <w:t>&gt;</w:t>
      </w:r>
    </w:p>
    <w:p w14:paraId="2BBA8568"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AcctSvcrRef</w:t>
      </w:r>
      <w:r w:rsidRPr="009E2091">
        <w:rPr>
          <w:rFonts w:ascii="Consolas" w:hAnsi="Consolas" w:cs="Consolas"/>
          <w:color w:val="0000FF"/>
          <w:sz w:val="18"/>
          <w:szCs w:val="18"/>
          <w:highlight w:val="white"/>
          <w:lang w:val="de-DE"/>
        </w:rPr>
        <w:t>&gt;</w:t>
      </w:r>
      <w:r w:rsidRPr="009E2091">
        <w:rPr>
          <w:rFonts w:ascii="Consolas" w:hAnsi="Consolas" w:cs="Consolas"/>
          <w:color w:val="000000"/>
          <w:sz w:val="18"/>
          <w:szCs w:val="18"/>
          <w:highlight w:val="white"/>
          <w:lang w:val="de-DE"/>
        </w:rPr>
        <w:t>ASREFCDE</w:t>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AcctSvcrRef</w:t>
      </w:r>
      <w:r w:rsidRPr="009E2091">
        <w:rPr>
          <w:rFonts w:ascii="Consolas" w:hAnsi="Consolas" w:cs="Consolas"/>
          <w:color w:val="0000FF"/>
          <w:sz w:val="18"/>
          <w:szCs w:val="18"/>
          <w:highlight w:val="white"/>
          <w:lang w:val="de-DE"/>
        </w:rPr>
        <w:t>&gt;</w:t>
      </w:r>
    </w:p>
    <w:p w14:paraId="2D9CA9B2"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JrnlNtry</w:t>
      </w:r>
      <w:r w:rsidRPr="009E2091">
        <w:rPr>
          <w:rFonts w:ascii="Consolas" w:hAnsi="Consolas" w:cs="Consolas"/>
          <w:color w:val="0000FF"/>
          <w:sz w:val="18"/>
          <w:szCs w:val="18"/>
          <w:highlight w:val="white"/>
          <w:lang w:val="de-DE"/>
        </w:rPr>
        <w:t>&gt;</w:t>
      </w:r>
    </w:p>
    <w:p w14:paraId="6E26CD01" w14:textId="77777777" w:rsidR="00E10F3F" w:rsidRPr="009E2091" w:rsidRDefault="00E10F3F" w:rsidP="00E10F3F">
      <w:pPr>
        <w:suppressAutoHyphens w:val="0"/>
        <w:autoSpaceDE w:val="0"/>
        <w:autoSpaceDN w:val="0"/>
        <w:adjustRightInd w:val="0"/>
        <w:spacing w:before="0"/>
        <w:rPr>
          <w:rFonts w:ascii="Consolas" w:hAnsi="Consolas" w:cs="Consolas"/>
          <w:color w:val="000000"/>
          <w:sz w:val="18"/>
          <w:szCs w:val="18"/>
          <w:highlight w:val="white"/>
          <w:lang w:val="de-DE"/>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FF"/>
          <w:sz w:val="18"/>
          <w:szCs w:val="18"/>
          <w:highlight w:val="white"/>
          <w:lang w:val="de-DE"/>
        </w:rPr>
        <w:t>&lt;/</w:t>
      </w:r>
      <w:r w:rsidRPr="009E2091">
        <w:rPr>
          <w:rFonts w:ascii="Consolas" w:hAnsi="Consolas" w:cs="Consolas"/>
          <w:color w:val="800000"/>
          <w:sz w:val="18"/>
          <w:szCs w:val="18"/>
          <w:highlight w:val="white"/>
          <w:lang w:val="de-DE"/>
        </w:rPr>
        <w:t>LmtJrnl</w:t>
      </w:r>
      <w:r w:rsidRPr="009E2091">
        <w:rPr>
          <w:rFonts w:ascii="Consolas" w:hAnsi="Consolas" w:cs="Consolas"/>
          <w:color w:val="0000FF"/>
          <w:sz w:val="18"/>
          <w:szCs w:val="18"/>
          <w:highlight w:val="white"/>
          <w:lang w:val="de-DE"/>
        </w:rPr>
        <w:t>&gt;</w:t>
      </w:r>
    </w:p>
    <w:p w14:paraId="61939A2B"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9E2091">
        <w:rPr>
          <w:rFonts w:ascii="Consolas" w:hAnsi="Consolas" w:cs="Consolas"/>
          <w:color w:val="000000"/>
          <w:sz w:val="18"/>
          <w:szCs w:val="18"/>
          <w:highlight w:val="white"/>
          <w:lang w:val="de-DE"/>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LmtRpt</w:t>
      </w:r>
      <w:proofErr w:type="spellEnd"/>
      <w:r w:rsidRPr="00E10F3F">
        <w:rPr>
          <w:rFonts w:ascii="Consolas" w:hAnsi="Consolas" w:cs="Consolas"/>
          <w:color w:val="0000FF"/>
          <w:sz w:val="18"/>
          <w:szCs w:val="18"/>
          <w:highlight w:val="white"/>
          <w:lang w:val="en-US"/>
        </w:rPr>
        <w:t>&gt;</w:t>
      </w:r>
    </w:p>
    <w:p w14:paraId="768E58BB" w14:textId="77777777"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BizRpt</w:t>
      </w:r>
      <w:proofErr w:type="spellEnd"/>
      <w:r w:rsidRPr="00E10F3F">
        <w:rPr>
          <w:rFonts w:ascii="Consolas" w:hAnsi="Consolas" w:cs="Consolas"/>
          <w:color w:val="0000FF"/>
          <w:sz w:val="18"/>
          <w:szCs w:val="18"/>
          <w:highlight w:val="white"/>
          <w:lang w:val="en-US"/>
        </w:rPr>
        <w:t>&gt;</w:t>
      </w:r>
    </w:p>
    <w:p w14:paraId="4DEEFA77" w14:textId="4F10AABF" w:rsidR="00E10F3F" w:rsidRPr="00E10F3F" w:rsidRDefault="00E10F3F" w:rsidP="00E10F3F">
      <w:pPr>
        <w:suppressAutoHyphens w:val="0"/>
        <w:autoSpaceDE w:val="0"/>
        <w:autoSpaceDN w:val="0"/>
        <w:adjustRightInd w:val="0"/>
        <w:spacing w:before="0"/>
        <w:rPr>
          <w:rFonts w:ascii="Consolas" w:hAnsi="Consolas" w:cs="Consolas"/>
          <w:color w:val="000000"/>
          <w:sz w:val="18"/>
          <w:szCs w:val="18"/>
          <w:highlight w:val="white"/>
          <w:lang w:val="en-US"/>
        </w:rPr>
      </w:pPr>
      <w:r w:rsidRPr="00E10F3F">
        <w:rPr>
          <w:rFonts w:ascii="Consolas" w:hAnsi="Consolas" w:cs="Consolas"/>
          <w:color w:val="000000"/>
          <w:sz w:val="18"/>
          <w:szCs w:val="18"/>
          <w:highlight w:val="white"/>
          <w:lang w:val="en-US"/>
        </w:rPr>
        <w:tab/>
      </w: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RptOrErr</w:t>
      </w:r>
      <w:proofErr w:type="spellEnd"/>
      <w:r w:rsidRPr="00E10F3F">
        <w:rPr>
          <w:rFonts w:ascii="Consolas" w:hAnsi="Consolas" w:cs="Consolas"/>
          <w:color w:val="0000FF"/>
          <w:sz w:val="18"/>
          <w:szCs w:val="18"/>
          <w:highlight w:val="white"/>
          <w:lang w:val="en-US"/>
        </w:rPr>
        <w:t>&gt;</w:t>
      </w:r>
    </w:p>
    <w:p w14:paraId="7A3DD660" w14:textId="32938A3F" w:rsidR="008E0F85" w:rsidRPr="00E10F3F" w:rsidRDefault="00E10F3F" w:rsidP="00E10F3F">
      <w:pPr>
        <w:suppressAutoHyphens w:val="0"/>
        <w:autoSpaceDE w:val="0"/>
        <w:autoSpaceDN w:val="0"/>
        <w:adjustRightInd w:val="0"/>
        <w:spacing w:before="0"/>
        <w:rPr>
          <w:rFonts w:ascii="Consolas" w:hAnsi="Consolas" w:cs="Consolas"/>
          <w:color w:val="0000FF"/>
          <w:sz w:val="18"/>
          <w:szCs w:val="18"/>
          <w:highlight w:val="white"/>
        </w:rPr>
      </w:pPr>
      <w:r w:rsidRPr="00E10F3F">
        <w:rPr>
          <w:rFonts w:ascii="Consolas" w:hAnsi="Consolas" w:cs="Consolas"/>
          <w:color w:val="0000FF"/>
          <w:sz w:val="18"/>
          <w:szCs w:val="18"/>
          <w:highlight w:val="white"/>
          <w:lang w:val="en-US"/>
        </w:rPr>
        <w:t>&lt;/</w:t>
      </w:r>
      <w:proofErr w:type="spellStart"/>
      <w:r w:rsidRPr="00E10F3F">
        <w:rPr>
          <w:rFonts w:ascii="Consolas" w:hAnsi="Consolas" w:cs="Consolas"/>
          <w:color w:val="800000"/>
          <w:sz w:val="18"/>
          <w:szCs w:val="18"/>
          <w:highlight w:val="white"/>
          <w:lang w:val="en-US"/>
        </w:rPr>
        <w:t>LmtUtlstnJrnlRpt</w:t>
      </w:r>
      <w:proofErr w:type="spellEnd"/>
      <w:r w:rsidRPr="00E10F3F">
        <w:rPr>
          <w:rFonts w:ascii="Consolas" w:hAnsi="Consolas" w:cs="Consolas"/>
          <w:color w:val="0000FF"/>
          <w:sz w:val="18"/>
          <w:szCs w:val="18"/>
          <w:highlight w:val="white"/>
          <w:lang w:val="en-US"/>
        </w:rPr>
        <w:t>&gt;</w:t>
      </w:r>
    </w:p>
    <w:p w14:paraId="26496029" w14:textId="43EEC03A" w:rsidR="008E0F85" w:rsidRPr="00955BCB" w:rsidRDefault="008E0F85" w:rsidP="004103D9">
      <w:pPr>
        <w:suppressAutoHyphens w:val="0"/>
        <w:autoSpaceDE w:val="0"/>
        <w:autoSpaceDN w:val="0"/>
        <w:adjustRightInd w:val="0"/>
        <w:spacing w:before="0"/>
        <w:rPr>
          <w:rFonts w:ascii="Consolas" w:hAnsi="Consolas" w:cs="Consolas"/>
          <w:color w:val="0000FF"/>
          <w:highlight w:val="white"/>
        </w:rPr>
      </w:pPr>
    </w:p>
    <w:p w14:paraId="3951576C" w14:textId="011C290E" w:rsidR="008E0F85" w:rsidRPr="00955BCB" w:rsidRDefault="008E0F85" w:rsidP="004103D9">
      <w:pPr>
        <w:suppressAutoHyphens w:val="0"/>
        <w:autoSpaceDE w:val="0"/>
        <w:autoSpaceDN w:val="0"/>
        <w:adjustRightInd w:val="0"/>
        <w:spacing w:before="0"/>
        <w:rPr>
          <w:rFonts w:ascii="Consolas" w:hAnsi="Consolas" w:cs="Consolas"/>
          <w:color w:val="0000FF"/>
          <w:highlight w:val="white"/>
        </w:rPr>
      </w:pPr>
    </w:p>
    <w:p w14:paraId="72B2DCA8" w14:textId="2D78D123" w:rsidR="00955BCB" w:rsidRPr="00955BCB" w:rsidRDefault="00955BCB" w:rsidP="00955BCB">
      <w:pPr>
        <w:pStyle w:val="Heading2"/>
      </w:pPr>
      <w:bookmarkStart w:id="57" w:name="_Toc189843155"/>
      <w:r w:rsidRPr="00955BCB">
        <w:lastRenderedPageBreak/>
        <w:t>Example #2: Operational Errors</w:t>
      </w:r>
      <w:bookmarkEnd w:id="57"/>
    </w:p>
    <w:p w14:paraId="52C8042E" w14:textId="77777777" w:rsidR="00955BCB" w:rsidRPr="00955BCB" w:rsidRDefault="00955BCB" w:rsidP="00955BCB">
      <w:pPr>
        <w:pStyle w:val="Heading3"/>
      </w:pPr>
      <w:bookmarkStart w:id="58" w:name="_Toc189843156"/>
      <w:r w:rsidRPr="00955BCB">
        <w:t>Description</w:t>
      </w:r>
      <w:bookmarkEnd w:id="58"/>
    </w:p>
    <w:p w14:paraId="5E5528F5" w14:textId="1016D38F" w:rsidR="00955BCB" w:rsidRPr="00955BCB" w:rsidRDefault="00955BCB" w:rsidP="00E72446">
      <w:pPr>
        <w:keepNext/>
        <w:spacing w:before="160" w:after="140"/>
        <w:jc w:val="both"/>
      </w:pPr>
      <w:r w:rsidRPr="00955BCB">
        <w:t>In this example the “</w:t>
      </w:r>
      <w:proofErr w:type="spellStart"/>
      <w:r w:rsidRPr="00955BCB">
        <w:t>LimitUtilisationJournalQuery</w:t>
      </w:r>
      <w:proofErr w:type="spellEnd"/>
      <w:r w:rsidRPr="00955BCB">
        <w:t>” is used by a</w:t>
      </w:r>
      <w:r w:rsidR="00775837">
        <w:t>n</w:t>
      </w:r>
      <w:r w:rsidRPr="00955BCB">
        <w:t xml:space="preserve"> NCB (</w:t>
      </w:r>
      <w:r>
        <w:t>H</w:t>
      </w:r>
      <w:r w:rsidRPr="00955BCB">
        <w:t>)</w:t>
      </w:r>
      <w:r>
        <w:t xml:space="preserve"> "CBHHBIC2</w:t>
      </w:r>
      <w:r w:rsidRPr="00955BCB">
        <w:t xml:space="preserve">XXX”, participating in T2S, to query </w:t>
      </w:r>
      <w:r w:rsidR="00531CCE" w:rsidRPr="00955BCB">
        <w:t>via camt.064</w:t>
      </w:r>
      <w:r w:rsidR="00531CCE">
        <w:t xml:space="preserve"> </w:t>
      </w:r>
      <w:r w:rsidRPr="00955BCB">
        <w:t>the journal utilisation of Auto-collateralisation limits for the payment bank “</w:t>
      </w:r>
      <w:bookmarkStart w:id="59" w:name="_Hlk169050582"/>
      <w:r w:rsidRPr="00955BCB">
        <w:t>P</w:t>
      </w:r>
      <w:r>
        <w:t>BKH</w:t>
      </w:r>
      <w:r w:rsidRPr="00955BCB">
        <w:t>BIC</w:t>
      </w:r>
      <w:r>
        <w:t>0</w:t>
      </w:r>
      <w:r w:rsidRPr="00955BCB">
        <w:t>XXX</w:t>
      </w:r>
      <w:bookmarkEnd w:id="59"/>
      <w:r w:rsidRPr="00955BCB">
        <w:t>”</w:t>
      </w:r>
      <w:r w:rsidR="00C7671A" w:rsidRPr="00C7671A">
        <w:t xml:space="preserve"> </w:t>
      </w:r>
      <w:r w:rsidR="00C7671A" w:rsidRPr="00955BCB">
        <w:t>on January 9</w:t>
      </w:r>
      <w:r w:rsidR="00C7671A" w:rsidRPr="00955BCB">
        <w:rPr>
          <w:vertAlign w:val="superscript"/>
        </w:rPr>
        <w:t>th</w:t>
      </w:r>
      <w:r w:rsidR="00C7671A" w:rsidRPr="00955BCB">
        <w:t xml:space="preserve">, </w:t>
      </w:r>
      <w:proofErr w:type="gramStart"/>
      <w:r w:rsidR="00C7671A" w:rsidRPr="00955BCB">
        <w:t>2015</w:t>
      </w:r>
      <w:proofErr w:type="gramEnd"/>
      <w:r w:rsidRPr="00955BCB">
        <w:t xml:space="preserve"> </w:t>
      </w:r>
      <w:r w:rsidR="0050727C" w:rsidRPr="0050727C">
        <w:rPr>
          <w:i/>
          <w:u w:val="single"/>
        </w:rPr>
        <w:t>with Limit Utilisation activity date in the future</w:t>
      </w:r>
      <w:r w:rsidRPr="00955BCB">
        <w:t>.</w:t>
      </w:r>
    </w:p>
    <w:p w14:paraId="4FC02A4E" w14:textId="77777777" w:rsidR="0098118A" w:rsidRPr="0098118A" w:rsidRDefault="0098118A" w:rsidP="00E72446">
      <w:pPr>
        <w:pStyle w:val="Default"/>
        <w:jc w:val="both"/>
        <w:rPr>
          <w:sz w:val="20"/>
          <w:szCs w:val="20"/>
          <w:lang w:val="en-GB"/>
        </w:rPr>
      </w:pPr>
      <w:r w:rsidRPr="0098118A">
        <w:rPr>
          <w:sz w:val="20"/>
          <w:szCs w:val="20"/>
          <w:lang w:val="en-GB"/>
        </w:rPr>
        <w:t>The result of this query is sent using “</w:t>
      </w:r>
      <w:proofErr w:type="spellStart"/>
      <w:r w:rsidRPr="0098118A">
        <w:rPr>
          <w:sz w:val="20"/>
          <w:szCs w:val="20"/>
          <w:lang w:val="en-GB"/>
        </w:rPr>
        <w:t>LimitUtilisationJournalReport</w:t>
      </w:r>
      <w:proofErr w:type="spellEnd"/>
      <w:r w:rsidRPr="0098118A">
        <w:rPr>
          <w:sz w:val="20"/>
          <w:szCs w:val="20"/>
          <w:lang w:val="en-GB"/>
        </w:rPr>
        <w:t>” (camt.065) specifying the operational error resulting from the processing of this request.</w:t>
      </w:r>
    </w:p>
    <w:p w14:paraId="673D1F13" w14:textId="4E6DEBD8" w:rsidR="00955BCB" w:rsidRPr="00955BCB" w:rsidRDefault="0098118A" w:rsidP="00E72446">
      <w:pPr>
        <w:pStyle w:val="Default"/>
        <w:jc w:val="both"/>
        <w:rPr>
          <w:sz w:val="20"/>
          <w:szCs w:val="20"/>
          <w:lang w:val="en-GB"/>
        </w:rPr>
      </w:pPr>
      <w:r w:rsidRPr="0098118A">
        <w:rPr>
          <w:sz w:val="20"/>
          <w:szCs w:val="20"/>
          <w:lang w:val="en-GB"/>
        </w:rPr>
        <w:t>I</w:t>
      </w:r>
      <w:r w:rsidR="006F7FC7">
        <w:rPr>
          <w:sz w:val="20"/>
          <w:szCs w:val="20"/>
          <w:lang w:val="en-GB"/>
        </w:rPr>
        <w:t>n this example, the Error Code “Q065”</w:t>
      </w:r>
      <w:r w:rsidRPr="0098118A">
        <w:rPr>
          <w:sz w:val="20"/>
          <w:szCs w:val="20"/>
          <w:lang w:val="en-GB"/>
        </w:rPr>
        <w:t xml:space="preserve"> is returned with the corresponding Error description</w:t>
      </w:r>
      <w:r w:rsidR="006F7FC7">
        <w:rPr>
          <w:sz w:val="20"/>
          <w:szCs w:val="20"/>
          <w:lang w:val="en-GB"/>
        </w:rPr>
        <w:t>.</w:t>
      </w:r>
    </w:p>
    <w:p w14:paraId="2EDE0B9F" w14:textId="77777777" w:rsidR="00955BCB" w:rsidRPr="00955BCB" w:rsidRDefault="00955BCB" w:rsidP="00955BCB">
      <w:pPr>
        <w:pStyle w:val="Heading3"/>
      </w:pPr>
      <w:bookmarkStart w:id="60" w:name="_Toc189843157"/>
      <w:r w:rsidRPr="00955BCB">
        <w:t>Message example</w:t>
      </w:r>
      <w:bookmarkEnd w:id="60"/>
    </w:p>
    <w:p w14:paraId="1770A5EF" w14:textId="5E0FB4AA" w:rsidR="00955BCB" w:rsidRPr="00ED5600" w:rsidRDefault="00955BCB" w:rsidP="00955BCB">
      <w:pPr>
        <w:pStyle w:val="ListParagraph"/>
        <w:numPr>
          <w:ilvl w:val="0"/>
          <w:numId w:val="39"/>
        </w:numPr>
        <w:rPr>
          <w:b/>
          <w:lang w:val="fr-FR"/>
        </w:rPr>
      </w:pPr>
      <w:r w:rsidRPr="00ED5600">
        <w:rPr>
          <w:b/>
          <w:lang w:val="fr-FR"/>
        </w:rPr>
        <w:t xml:space="preserve">Limit </w:t>
      </w:r>
      <w:r w:rsidR="00775837" w:rsidRPr="00ED5600">
        <w:rPr>
          <w:b/>
          <w:lang w:val="fr-FR"/>
        </w:rPr>
        <w:t>Utilisation</w:t>
      </w:r>
      <w:r w:rsidRPr="00ED5600">
        <w:rPr>
          <w:b/>
          <w:lang w:val="fr-FR"/>
        </w:rPr>
        <w:t xml:space="preserve"> Journal </w:t>
      </w:r>
      <w:proofErr w:type="spellStart"/>
      <w:r w:rsidRPr="00ED5600">
        <w:rPr>
          <w:b/>
          <w:lang w:val="fr-FR"/>
        </w:rPr>
        <w:t>Query</w:t>
      </w:r>
      <w:proofErr w:type="spellEnd"/>
      <w:r w:rsidRPr="00ED5600">
        <w:rPr>
          <w:b/>
          <w:lang w:val="fr-FR"/>
        </w:rPr>
        <w:t xml:space="preserve"> - camt.064.001.01</w:t>
      </w:r>
    </w:p>
    <w:p w14:paraId="579A8D20" w14:textId="77777777" w:rsidR="00955BCB" w:rsidRPr="00ED5600" w:rsidRDefault="00955BCB" w:rsidP="00955BCB">
      <w:pPr>
        <w:pStyle w:val="ListParagraph"/>
        <w:rPr>
          <w:lang w:val="fr-FR"/>
        </w:rPr>
      </w:pPr>
    </w:p>
    <w:p w14:paraId="090DDC53" w14:textId="77777777" w:rsidR="00E10F3F" w:rsidRPr="00E10F3F" w:rsidRDefault="00955BCB" w:rsidP="00E10F3F">
      <w:pPr>
        <w:suppressAutoHyphens w:val="0"/>
        <w:autoSpaceDE w:val="0"/>
        <w:autoSpaceDN w:val="0"/>
        <w:adjustRightInd w:val="0"/>
        <w:spacing w:before="0"/>
        <w:rPr>
          <w:rFonts w:ascii="Consolas" w:hAnsi="Consolas" w:cs="Consolas"/>
          <w:color w:val="000000"/>
          <w:highlight w:val="white"/>
          <w:lang w:val="fr-FR"/>
        </w:rPr>
      </w:pPr>
      <w:r w:rsidRPr="00ED5600">
        <w:rPr>
          <w:rFonts w:ascii="Consolas" w:hAnsi="Consolas" w:cs="Consolas"/>
          <w:color w:val="0000FF"/>
          <w:highlight w:val="white"/>
          <w:lang w:val="fr-FR"/>
        </w:rPr>
        <w:t xml:space="preserve">  </w:t>
      </w:r>
      <w:r w:rsidR="00E10F3F" w:rsidRPr="00E10F3F">
        <w:rPr>
          <w:rFonts w:ascii="Consolas" w:hAnsi="Consolas" w:cs="Consolas"/>
          <w:color w:val="0000FF"/>
          <w:highlight w:val="white"/>
          <w:lang w:val="fr-FR"/>
        </w:rPr>
        <w:t>&lt;</w:t>
      </w:r>
      <w:proofErr w:type="spellStart"/>
      <w:r w:rsidR="00E10F3F" w:rsidRPr="00E10F3F">
        <w:rPr>
          <w:rFonts w:ascii="Consolas" w:hAnsi="Consolas" w:cs="Consolas"/>
          <w:color w:val="800000"/>
          <w:highlight w:val="white"/>
          <w:lang w:val="fr-FR"/>
        </w:rPr>
        <w:t>LmtUtlstnJrnlQry</w:t>
      </w:r>
      <w:proofErr w:type="spellEnd"/>
      <w:r w:rsidR="00E10F3F" w:rsidRPr="00E10F3F">
        <w:rPr>
          <w:rFonts w:ascii="Consolas" w:hAnsi="Consolas" w:cs="Consolas"/>
          <w:color w:val="0000FF"/>
          <w:highlight w:val="white"/>
          <w:lang w:val="fr-FR"/>
        </w:rPr>
        <w:t>&gt;</w:t>
      </w:r>
    </w:p>
    <w:p w14:paraId="73CA0968" w14:textId="6DCC7447" w:rsidR="00E10F3F" w:rsidRPr="00E10F3F" w:rsidRDefault="00E10F3F" w:rsidP="00E10F3F">
      <w:pPr>
        <w:suppressAutoHyphens w:val="0"/>
        <w:autoSpaceDE w:val="0"/>
        <w:autoSpaceDN w:val="0"/>
        <w:adjustRightInd w:val="0"/>
        <w:spacing w:before="0"/>
        <w:rPr>
          <w:rFonts w:ascii="Consolas" w:hAnsi="Consolas" w:cs="Consolas"/>
          <w:color w:val="000000"/>
          <w:highlight w:val="white"/>
          <w:lang w:val="fr-FR"/>
        </w:rPr>
      </w:pPr>
      <w:r w:rsidRPr="00E10F3F">
        <w:rPr>
          <w:rFonts w:ascii="Consolas" w:hAnsi="Consolas" w:cs="Consolas"/>
          <w:color w:val="000000"/>
          <w:highlight w:val="white"/>
          <w:lang w:val="fr-FR"/>
        </w:rPr>
        <w:tab/>
      </w:r>
      <w:r w:rsidR="007E5AFF">
        <w:rPr>
          <w:rFonts w:ascii="Consolas" w:hAnsi="Consolas" w:cs="Consolas"/>
          <w:color w:val="000000"/>
          <w:highlight w:val="white"/>
          <w:lang w:val="fr-FR"/>
        </w:rPr>
        <w:t xml:space="preserve"> </w:t>
      </w:r>
      <w:r w:rsidRPr="00E10F3F">
        <w:rPr>
          <w:rFonts w:ascii="Consolas" w:hAnsi="Consolas" w:cs="Consolas"/>
          <w:color w:val="0000FF"/>
          <w:highlight w:val="white"/>
          <w:lang w:val="fr-FR"/>
        </w:rPr>
        <w:t>&lt;</w:t>
      </w:r>
      <w:proofErr w:type="spellStart"/>
      <w:r w:rsidRPr="00E10F3F">
        <w:rPr>
          <w:rFonts w:ascii="Consolas" w:hAnsi="Consolas" w:cs="Consolas"/>
          <w:color w:val="800000"/>
          <w:highlight w:val="white"/>
          <w:lang w:val="fr-FR"/>
        </w:rPr>
        <w:t>MsgHdr</w:t>
      </w:r>
      <w:proofErr w:type="spellEnd"/>
      <w:r w:rsidRPr="00E10F3F">
        <w:rPr>
          <w:rFonts w:ascii="Consolas" w:hAnsi="Consolas" w:cs="Consolas"/>
          <w:color w:val="0000FF"/>
          <w:highlight w:val="white"/>
          <w:lang w:val="fr-FR"/>
        </w:rPr>
        <w:t>&gt;</w:t>
      </w:r>
    </w:p>
    <w:p w14:paraId="28D7CFE5" w14:textId="77777777" w:rsidR="00E10F3F" w:rsidRPr="00E10F3F" w:rsidRDefault="00E10F3F" w:rsidP="00E10F3F">
      <w:pPr>
        <w:suppressAutoHyphens w:val="0"/>
        <w:autoSpaceDE w:val="0"/>
        <w:autoSpaceDN w:val="0"/>
        <w:adjustRightInd w:val="0"/>
        <w:spacing w:before="0"/>
        <w:rPr>
          <w:rFonts w:ascii="Consolas" w:hAnsi="Consolas" w:cs="Consolas"/>
          <w:color w:val="000000"/>
          <w:highlight w:val="white"/>
          <w:lang w:val="fr-FR"/>
        </w:rPr>
      </w:pPr>
      <w:r w:rsidRPr="00E10F3F">
        <w:rPr>
          <w:rFonts w:ascii="Consolas" w:hAnsi="Consolas" w:cs="Consolas"/>
          <w:color w:val="000000"/>
          <w:highlight w:val="white"/>
          <w:lang w:val="fr-FR"/>
        </w:rPr>
        <w:tab/>
      </w:r>
      <w:r w:rsidRPr="00E10F3F">
        <w:rPr>
          <w:rFonts w:ascii="Consolas" w:hAnsi="Consolas" w:cs="Consolas"/>
          <w:color w:val="000000"/>
          <w:highlight w:val="white"/>
          <w:lang w:val="fr-FR"/>
        </w:rPr>
        <w:tab/>
      </w:r>
      <w:r w:rsidRPr="00E10F3F">
        <w:rPr>
          <w:rFonts w:ascii="Consolas" w:hAnsi="Consolas" w:cs="Consolas"/>
          <w:color w:val="0000FF"/>
          <w:highlight w:val="white"/>
          <w:lang w:val="fr-FR"/>
        </w:rPr>
        <w:t>&lt;</w:t>
      </w:r>
      <w:proofErr w:type="spellStart"/>
      <w:r w:rsidRPr="00E10F3F">
        <w:rPr>
          <w:rFonts w:ascii="Consolas" w:hAnsi="Consolas" w:cs="Consolas"/>
          <w:color w:val="800000"/>
          <w:highlight w:val="white"/>
          <w:lang w:val="fr-FR"/>
        </w:rPr>
        <w:t>MsgId</w:t>
      </w:r>
      <w:proofErr w:type="spellEnd"/>
      <w:r w:rsidRPr="00E10F3F">
        <w:rPr>
          <w:rFonts w:ascii="Consolas" w:hAnsi="Consolas" w:cs="Consolas"/>
          <w:color w:val="0000FF"/>
          <w:highlight w:val="white"/>
          <w:lang w:val="fr-FR"/>
        </w:rPr>
        <w:t>&gt;</w:t>
      </w:r>
      <w:r w:rsidRPr="00E10F3F">
        <w:rPr>
          <w:rFonts w:ascii="Consolas" w:hAnsi="Consolas" w:cs="Consolas"/>
          <w:color w:val="000000"/>
          <w:highlight w:val="white"/>
          <w:lang w:val="fr-FR"/>
        </w:rPr>
        <w:t>REFKLM</w:t>
      </w:r>
      <w:r w:rsidRPr="00E10F3F">
        <w:rPr>
          <w:rFonts w:ascii="Consolas" w:hAnsi="Consolas" w:cs="Consolas"/>
          <w:color w:val="0000FF"/>
          <w:highlight w:val="white"/>
          <w:lang w:val="fr-FR"/>
        </w:rPr>
        <w:t>&lt;/</w:t>
      </w:r>
      <w:proofErr w:type="spellStart"/>
      <w:r w:rsidRPr="00E10F3F">
        <w:rPr>
          <w:rFonts w:ascii="Consolas" w:hAnsi="Consolas" w:cs="Consolas"/>
          <w:color w:val="800000"/>
          <w:highlight w:val="white"/>
          <w:lang w:val="fr-FR"/>
        </w:rPr>
        <w:t>MsgId</w:t>
      </w:r>
      <w:proofErr w:type="spellEnd"/>
      <w:r w:rsidRPr="00E10F3F">
        <w:rPr>
          <w:rFonts w:ascii="Consolas" w:hAnsi="Consolas" w:cs="Consolas"/>
          <w:color w:val="0000FF"/>
          <w:highlight w:val="white"/>
          <w:lang w:val="fr-FR"/>
        </w:rPr>
        <w:t>&gt;</w:t>
      </w:r>
    </w:p>
    <w:p w14:paraId="7A4F5A6E" w14:textId="29AE5DE3" w:rsidR="00E10F3F" w:rsidRPr="00E10F3F" w:rsidRDefault="00E10F3F" w:rsidP="00E10F3F">
      <w:pPr>
        <w:suppressAutoHyphens w:val="0"/>
        <w:autoSpaceDE w:val="0"/>
        <w:autoSpaceDN w:val="0"/>
        <w:adjustRightInd w:val="0"/>
        <w:spacing w:before="0"/>
        <w:rPr>
          <w:rFonts w:ascii="Consolas" w:hAnsi="Consolas" w:cs="Consolas"/>
          <w:color w:val="000000"/>
          <w:highlight w:val="white"/>
          <w:lang w:val="fr-FR"/>
        </w:rPr>
      </w:pPr>
      <w:r w:rsidRPr="00E10F3F">
        <w:rPr>
          <w:rFonts w:ascii="Consolas" w:hAnsi="Consolas" w:cs="Consolas"/>
          <w:color w:val="000000"/>
          <w:highlight w:val="white"/>
          <w:lang w:val="fr-FR"/>
        </w:rPr>
        <w:tab/>
      </w:r>
      <w:r w:rsidR="007E5AFF">
        <w:rPr>
          <w:rFonts w:ascii="Consolas" w:hAnsi="Consolas" w:cs="Consolas"/>
          <w:color w:val="000000"/>
          <w:highlight w:val="white"/>
          <w:lang w:val="fr-FR"/>
        </w:rPr>
        <w:t xml:space="preserve"> </w:t>
      </w:r>
      <w:r w:rsidRPr="00E10F3F">
        <w:rPr>
          <w:rFonts w:ascii="Consolas" w:hAnsi="Consolas" w:cs="Consolas"/>
          <w:color w:val="0000FF"/>
          <w:highlight w:val="white"/>
          <w:lang w:val="fr-FR"/>
        </w:rPr>
        <w:t>&lt;/</w:t>
      </w:r>
      <w:proofErr w:type="spellStart"/>
      <w:r w:rsidRPr="00E10F3F">
        <w:rPr>
          <w:rFonts w:ascii="Consolas" w:hAnsi="Consolas" w:cs="Consolas"/>
          <w:color w:val="800000"/>
          <w:highlight w:val="white"/>
          <w:lang w:val="fr-FR"/>
        </w:rPr>
        <w:t>MsgHdr</w:t>
      </w:r>
      <w:proofErr w:type="spellEnd"/>
      <w:r w:rsidRPr="00E10F3F">
        <w:rPr>
          <w:rFonts w:ascii="Consolas" w:hAnsi="Consolas" w:cs="Consolas"/>
          <w:color w:val="0000FF"/>
          <w:highlight w:val="white"/>
          <w:lang w:val="fr-FR"/>
        </w:rPr>
        <w:t>&gt;</w:t>
      </w:r>
    </w:p>
    <w:p w14:paraId="514D30C9" w14:textId="45689306" w:rsidR="00E10F3F" w:rsidRPr="00E10F3F" w:rsidRDefault="00E10F3F" w:rsidP="00E10F3F">
      <w:pPr>
        <w:suppressAutoHyphens w:val="0"/>
        <w:autoSpaceDE w:val="0"/>
        <w:autoSpaceDN w:val="0"/>
        <w:adjustRightInd w:val="0"/>
        <w:spacing w:before="0"/>
        <w:rPr>
          <w:rFonts w:ascii="Consolas" w:hAnsi="Consolas" w:cs="Consolas"/>
          <w:color w:val="000000"/>
          <w:highlight w:val="white"/>
          <w:lang w:val="fr-FR"/>
        </w:rPr>
      </w:pPr>
      <w:r w:rsidRPr="00E10F3F">
        <w:rPr>
          <w:rFonts w:ascii="Consolas" w:hAnsi="Consolas" w:cs="Consolas"/>
          <w:color w:val="000000"/>
          <w:highlight w:val="white"/>
          <w:lang w:val="fr-FR"/>
        </w:rPr>
        <w:tab/>
      </w:r>
      <w:r w:rsidR="007E5AFF">
        <w:rPr>
          <w:rFonts w:ascii="Consolas" w:hAnsi="Consolas" w:cs="Consolas"/>
          <w:color w:val="000000"/>
          <w:highlight w:val="white"/>
          <w:lang w:val="fr-FR"/>
        </w:rPr>
        <w:t xml:space="preserve"> </w:t>
      </w:r>
      <w:r w:rsidRPr="00E10F3F">
        <w:rPr>
          <w:rFonts w:ascii="Consolas" w:hAnsi="Consolas" w:cs="Consolas"/>
          <w:color w:val="0000FF"/>
          <w:highlight w:val="white"/>
          <w:lang w:val="fr-FR"/>
        </w:rPr>
        <w:t>&lt;</w:t>
      </w:r>
      <w:proofErr w:type="spellStart"/>
      <w:r w:rsidRPr="00E10F3F">
        <w:rPr>
          <w:rFonts w:ascii="Consolas" w:hAnsi="Consolas" w:cs="Consolas"/>
          <w:color w:val="800000"/>
          <w:highlight w:val="white"/>
          <w:lang w:val="fr-FR"/>
        </w:rPr>
        <w:t>SchCrit</w:t>
      </w:r>
      <w:proofErr w:type="spellEnd"/>
      <w:r w:rsidRPr="00E10F3F">
        <w:rPr>
          <w:rFonts w:ascii="Consolas" w:hAnsi="Consolas" w:cs="Consolas"/>
          <w:color w:val="0000FF"/>
          <w:highlight w:val="white"/>
          <w:lang w:val="fr-FR"/>
        </w:rPr>
        <w:t>&gt;</w:t>
      </w:r>
    </w:p>
    <w:p w14:paraId="19556E8E" w14:textId="77777777" w:rsidR="00E10F3F" w:rsidRPr="00E10F3F" w:rsidRDefault="00E10F3F" w:rsidP="00E10F3F">
      <w:pPr>
        <w:suppressAutoHyphens w:val="0"/>
        <w:autoSpaceDE w:val="0"/>
        <w:autoSpaceDN w:val="0"/>
        <w:adjustRightInd w:val="0"/>
        <w:spacing w:before="0"/>
        <w:rPr>
          <w:rFonts w:ascii="Consolas" w:hAnsi="Consolas" w:cs="Consolas"/>
          <w:color w:val="000000"/>
          <w:highlight w:val="white"/>
          <w:lang w:val="fr-FR"/>
        </w:rPr>
      </w:pPr>
      <w:r w:rsidRPr="00E10F3F">
        <w:rPr>
          <w:rFonts w:ascii="Consolas" w:hAnsi="Consolas" w:cs="Consolas"/>
          <w:color w:val="000000"/>
          <w:highlight w:val="white"/>
          <w:lang w:val="fr-FR"/>
        </w:rPr>
        <w:tab/>
      </w:r>
      <w:r w:rsidRPr="00E10F3F">
        <w:rPr>
          <w:rFonts w:ascii="Consolas" w:hAnsi="Consolas" w:cs="Consolas"/>
          <w:color w:val="000000"/>
          <w:highlight w:val="white"/>
          <w:lang w:val="fr-FR"/>
        </w:rPr>
        <w:tab/>
      </w:r>
      <w:r w:rsidRPr="00E10F3F">
        <w:rPr>
          <w:rFonts w:ascii="Consolas" w:hAnsi="Consolas" w:cs="Consolas"/>
          <w:color w:val="0000FF"/>
          <w:highlight w:val="white"/>
          <w:lang w:val="fr-FR"/>
        </w:rPr>
        <w:t>&lt;</w:t>
      </w:r>
      <w:proofErr w:type="spellStart"/>
      <w:r w:rsidRPr="00E10F3F">
        <w:rPr>
          <w:rFonts w:ascii="Consolas" w:hAnsi="Consolas" w:cs="Consolas"/>
          <w:color w:val="800000"/>
          <w:highlight w:val="white"/>
          <w:lang w:val="fr-FR"/>
        </w:rPr>
        <w:t>LmtTp</w:t>
      </w:r>
      <w:proofErr w:type="spellEnd"/>
      <w:r w:rsidRPr="00E10F3F">
        <w:rPr>
          <w:rFonts w:ascii="Consolas" w:hAnsi="Consolas" w:cs="Consolas"/>
          <w:color w:val="0000FF"/>
          <w:highlight w:val="white"/>
          <w:lang w:val="fr-FR"/>
        </w:rPr>
        <w:t>&gt;</w:t>
      </w:r>
      <w:r w:rsidRPr="00E10F3F">
        <w:rPr>
          <w:rFonts w:ascii="Consolas" w:hAnsi="Consolas" w:cs="Consolas"/>
          <w:color w:val="000000"/>
          <w:highlight w:val="white"/>
          <w:lang w:val="fr-FR"/>
        </w:rPr>
        <w:t>ACOL</w:t>
      </w:r>
      <w:r w:rsidRPr="00E10F3F">
        <w:rPr>
          <w:rFonts w:ascii="Consolas" w:hAnsi="Consolas" w:cs="Consolas"/>
          <w:color w:val="0000FF"/>
          <w:highlight w:val="white"/>
          <w:lang w:val="fr-FR"/>
        </w:rPr>
        <w:t>&lt;/</w:t>
      </w:r>
      <w:proofErr w:type="spellStart"/>
      <w:r w:rsidRPr="00E10F3F">
        <w:rPr>
          <w:rFonts w:ascii="Consolas" w:hAnsi="Consolas" w:cs="Consolas"/>
          <w:color w:val="800000"/>
          <w:highlight w:val="white"/>
          <w:lang w:val="fr-FR"/>
        </w:rPr>
        <w:t>LmtTp</w:t>
      </w:r>
      <w:proofErr w:type="spellEnd"/>
      <w:r w:rsidRPr="00E10F3F">
        <w:rPr>
          <w:rFonts w:ascii="Consolas" w:hAnsi="Consolas" w:cs="Consolas"/>
          <w:color w:val="0000FF"/>
          <w:highlight w:val="white"/>
          <w:lang w:val="fr-FR"/>
        </w:rPr>
        <w:t>&gt;</w:t>
      </w:r>
    </w:p>
    <w:p w14:paraId="7D7F07C3" w14:textId="2B061A06" w:rsidR="00E10F3F" w:rsidRPr="00E10F3F" w:rsidRDefault="00E10F3F" w:rsidP="00E10F3F">
      <w:pPr>
        <w:suppressAutoHyphens w:val="0"/>
        <w:autoSpaceDE w:val="0"/>
        <w:autoSpaceDN w:val="0"/>
        <w:adjustRightInd w:val="0"/>
        <w:spacing w:before="0"/>
        <w:rPr>
          <w:rFonts w:ascii="Consolas" w:hAnsi="Consolas" w:cs="Consolas"/>
          <w:color w:val="000000"/>
          <w:highlight w:val="white"/>
          <w:lang w:val="fr-FR"/>
        </w:rPr>
      </w:pPr>
      <w:r w:rsidRPr="00E10F3F">
        <w:rPr>
          <w:rFonts w:ascii="Consolas" w:hAnsi="Consolas" w:cs="Consolas"/>
          <w:color w:val="000000"/>
          <w:highlight w:val="white"/>
          <w:lang w:val="fr-FR"/>
        </w:rPr>
        <w:tab/>
      </w:r>
      <w:r w:rsidRPr="00E10F3F">
        <w:rPr>
          <w:rFonts w:ascii="Consolas" w:hAnsi="Consolas" w:cs="Consolas"/>
          <w:color w:val="000000"/>
          <w:highlight w:val="white"/>
          <w:lang w:val="fr-FR"/>
        </w:rPr>
        <w:tab/>
      </w:r>
      <w:r w:rsidRPr="00E10F3F">
        <w:rPr>
          <w:rFonts w:ascii="Consolas" w:hAnsi="Consolas" w:cs="Consolas"/>
          <w:color w:val="0000FF"/>
          <w:highlight w:val="white"/>
          <w:lang w:val="fr-FR"/>
        </w:rPr>
        <w:t>&lt;</w:t>
      </w:r>
      <w:proofErr w:type="spellStart"/>
      <w:r w:rsidRPr="00E10F3F">
        <w:rPr>
          <w:rFonts w:ascii="Consolas" w:hAnsi="Consolas" w:cs="Consolas"/>
          <w:color w:val="800000"/>
          <w:highlight w:val="white"/>
          <w:lang w:val="fr-FR"/>
        </w:rPr>
        <w:t>JrnlActvtyDt</w:t>
      </w:r>
      <w:proofErr w:type="spellEnd"/>
      <w:r w:rsidRPr="00E10F3F">
        <w:rPr>
          <w:rFonts w:ascii="Consolas" w:hAnsi="Consolas" w:cs="Consolas"/>
          <w:color w:val="0000FF"/>
          <w:highlight w:val="white"/>
          <w:lang w:val="fr-FR"/>
        </w:rPr>
        <w:t>&gt;</w:t>
      </w:r>
      <w:r w:rsidRPr="00E10F3F">
        <w:rPr>
          <w:rFonts w:ascii="Consolas" w:hAnsi="Consolas" w:cs="Consolas"/>
          <w:color w:val="000000"/>
          <w:highlight w:val="white"/>
          <w:lang w:val="fr-FR"/>
        </w:rPr>
        <w:t>2015-01-21</w:t>
      </w:r>
      <w:r w:rsidRPr="00E10F3F">
        <w:rPr>
          <w:rFonts w:ascii="Consolas" w:hAnsi="Consolas" w:cs="Consolas"/>
          <w:color w:val="0000FF"/>
          <w:highlight w:val="white"/>
          <w:lang w:val="fr-FR"/>
        </w:rPr>
        <w:t>&lt;/</w:t>
      </w:r>
      <w:proofErr w:type="spellStart"/>
      <w:r w:rsidRPr="00E10F3F">
        <w:rPr>
          <w:rFonts w:ascii="Consolas" w:hAnsi="Consolas" w:cs="Consolas"/>
          <w:color w:val="800000"/>
          <w:highlight w:val="white"/>
          <w:lang w:val="fr-FR"/>
        </w:rPr>
        <w:t>JrnlActvtyDt</w:t>
      </w:r>
      <w:proofErr w:type="spellEnd"/>
      <w:r w:rsidRPr="00E10F3F">
        <w:rPr>
          <w:rFonts w:ascii="Consolas" w:hAnsi="Consolas" w:cs="Consolas"/>
          <w:color w:val="0000FF"/>
          <w:highlight w:val="white"/>
          <w:lang w:val="fr-FR"/>
        </w:rPr>
        <w:t>&gt;</w:t>
      </w:r>
    </w:p>
    <w:p w14:paraId="0D59BD4D" w14:textId="2BBA810D" w:rsidR="00E10F3F" w:rsidRPr="001301B2" w:rsidRDefault="00E10F3F" w:rsidP="00E10F3F">
      <w:pPr>
        <w:suppressAutoHyphens w:val="0"/>
        <w:autoSpaceDE w:val="0"/>
        <w:autoSpaceDN w:val="0"/>
        <w:adjustRightInd w:val="0"/>
        <w:spacing w:before="0"/>
        <w:rPr>
          <w:rFonts w:ascii="Consolas" w:hAnsi="Consolas" w:cs="Consolas"/>
          <w:color w:val="000000"/>
          <w:highlight w:val="white"/>
          <w:lang w:val="fr-FR"/>
        </w:rPr>
      </w:pPr>
      <w:r w:rsidRPr="00E10F3F">
        <w:rPr>
          <w:rFonts w:ascii="Consolas" w:hAnsi="Consolas" w:cs="Consolas"/>
          <w:color w:val="000000"/>
          <w:highlight w:val="white"/>
          <w:lang w:val="fr-FR"/>
        </w:rPr>
        <w:tab/>
      </w:r>
      <w:r w:rsidRPr="00E10F3F">
        <w:rPr>
          <w:rFonts w:ascii="Consolas" w:hAnsi="Consolas" w:cs="Consolas"/>
          <w:color w:val="000000"/>
          <w:highlight w:val="white"/>
          <w:lang w:val="fr-FR"/>
        </w:rPr>
        <w:tab/>
      </w:r>
      <w:r w:rsidRPr="001301B2">
        <w:rPr>
          <w:rFonts w:ascii="Consolas" w:hAnsi="Consolas" w:cs="Consolas"/>
          <w:color w:val="0000FF"/>
          <w:highlight w:val="white"/>
          <w:lang w:val="fr-FR"/>
        </w:rPr>
        <w:t>&lt;</w:t>
      </w:r>
      <w:proofErr w:type="spellStart"/>
      <w:r w:rsidRPr="001301B2">
        <w:rPr>
          <w:rFonts w:ascii="Consolas" w:hAnsi="Consolas" w:cs="Consolas"/>
          <w:color w:val="800000"/>
          <w:highlight w:val="white"/>
          <w:lang w:val="fr-FR"/>
        </w:rPr>
        <w:t>BilLmtCtrPtyId</w:t>
      </w:r>
      <w:proofErr w:type="spellEnd"/>
      <w:r w:rsidRPr="001301B2">
        <w:rPr>
          <w:rFonts w:ascii="Consolas" w:hAnsi="Consolas" w:cs="Consolas"/>
          <w:color w:val="0000FF"/>
          <w:highlight w:val="white"/>
          <w:lang w:val="fr-FR"/>
        </w:rPr>
        <w:t>&gt;</w:t>
      </w:r>
    </w:p>
    <w:p w14:paraId="46BFF762" w14:textId="77777777" w:rsidR="00E10F3F" w:rsidRPr="001301B2" w:rsidRDefault="00E10F3F" w:rsidP="00E10F3F">
      <w:pPr>
        <w:suppressAutoHyphens w:val="0"/>
        <w:autoSpaceDE w:val="0"/>
        <w:autoSpaceDN w:val="0"/>
        <w:adjustRightInd w:val="0"/>
        <w:spacing w:before="0"/>
        <w:rPr>
          <w:rFonts w:ascii="Consolas" w:hAnsi="Consolas" w:cs="Consolas"/>
          <w:color w:val="000000"/>
          <w:highlight w:val="white"/>
          <w:lang w:val="fr-FR"/>
        </w:rPr>
      </w:pPr>
      <w:r w:rsidRPr="001301B2">
        <w:rPr>
          <w:rFonts w:ascii="Consolas" w:hAnsi="Consolas" w:cs="Consolas"/>
          <w:color w:val="000000"/>
          <w:highlight w:val="white"/>
          <w:lang w:val="fr-FR"/>
        </w:rPr>
        <w:tab/>
      </w:r>
      <w:r w:rsidRPr="001301B2">
        <w:rPr>
          <w:rFonts w:ascii="Consolas" w:hAnsi="Consolas" w:cs="Consolas"/>
          <w:color w:val="000000"/>
          <w:highlight w:val="white"/>
          <w:lang w:val="fr-FR"/>
        </w:rPr>
        <w:tab/>
      </w:r>
      <w:r w:rsidRPr="001301B2">
        <w:rPr>
          <w:rFonts w:ascii="Consolas" w:hAnsi="Consolas" w:cs="Consolas"/>
          <w:color w:val="000000"/>
          <w:highlight w:val="white"/>
          <w:lang w:val="fr-FR"/>
        </w:rPr>
        <w:tab/>
      </w:r>
      <w:r w:rsidRPr="001301B2">
        <w:rPr>
          <w:rFonts w:ascii="Consolas" w:hAnsi="Consolas" w:cs="Consolas"/>
          <w:color w:val="000000"/>
          <w:highlight w:val="white"/>
          <w:lang w:val="fr-FR"/>
        </w:rPr>
        <w:tab/>
      </w:r>
      <w:r w:rsidRPr="001301B2">
        <w:rPr>
          <w:rFonts w:ascii="Consolas" w:hAnsi="Consolas" w:cs="Consolas"/>
          <w:color w:val="0000FF"/>
          <w:highlight w:val="white"/>
          <w:lang w:val="fr-FR"/>
        </w:rPr>
        <w:t>&lt;</w:t>
      </w:r>
      <w:r w:rsidRPr="001301B2">
        <w:rPr>
          <w:rFonts w:ascii="Consolas" w:hAnsi="Consolas" w:cs="Consolas"/>
          <w:color w:val="800000"/>
          <w:highlight w:val="white"/>
          <w:lang w:val="fr-FR"/>
        </w:rPr>
        <w:t>Id</w:t>
      </w:r>
      <w:r w:rsidRPr="001301B2">
        <w:rPr>
          <w:rFonts w:ascii="Consolas" w:hAnsi="Consolas" w:cs="Consolas"/>
          <w:color w:val="0000FF"/>
          <w:highlight w:val="white"/>
          <w:lang w:val="fr-FR"/>
        </w:rPr>
        <w:t>&gt;</w:t>
      </w:r>
    </w:p>
    <w:p w14:paraId="4D823E39" w14:textId="77777777" w:rsidR="00E10F3F" w:rsidRPr="001301B2" w:rsidRDefault="00E10F3F" w:rsidP="00E10F3F">
      <w:pPr>
        <w:suppressAutoHyphens w:val="0"/>
        <w:autoSpaceDE w:val="0"/>
        <w:autoSpaceDN w:val="0"/>
        <w:adjustRightInd w:val="0"/>
        <w:spacing w:before="0"/>
        <w:rPr>
          <w:rFonts w:ascii="Consolas" w:hAnsi="Consolas" w:cs="Consolas"/>
          <w:color w:val="000000"/>
          <w:highlight w:val="white"/>
          <w:lang w:val="fr-FR"/>
        </w:rPr>
      </w:pPr>
      <w:r w:rsidRPr="001301B2">
        <w:rPr>
          <w:rFonts w:ascii="Consolas" w:hAnsi="Consolas" w:cs="Consolas"/>
          <w:color w:val="000000"/>
          <w:highlight w:val="white"/>
          <w:lang w:val="fr-FR"/>
        </w:rPr>
        <w:tab/>
      </w:r>
      <w:r w:rsidRPr="001301B2">
        <w:rPr>
          <w:rFonts w:ascii="Consolas" w:hAnsi="Consolas" w:cs="Consolas"/>
          <w:color w:val="000000"/>
          <w:highlight w:val="white"/>
          <w:lang w:val="fr-FR"/>
        </w:rPr>
        <w:tab/>
      </w:r>
      <w:r w:rsidRPr="001301B2">
        <w:rPr>
          <w:rFonts w:ascii="Consolas" w:hAnsi="Consolas" w:cs="Consolas"/>
          <w:color w:val="000000"/>
          <w:highlight w:val="white"/>
          <w:lang w:val="fr-FR"/>
        </w:rPr>
        <w:tab/>
      </w:r>
      <w:r w:rsidRPr="001301B2">
        <w:rPr>
          <w:rFonts w:ascii="Consolas" w:hAnsi="Consolas" w:cs="Consolas"/>
          <w:color w:val="000000"/>
          <w:highlight w:val="white"/>
          <w:lang w:val="fr-FR"/>
        </w:rPr>
        <w:tab/>
      </w:r>
      <w:r w:rsidRPr="001301B2">
        <w:rPr>
          <w:rFonts w:ascii="Consolas" w:hAnsi="Consolas" w:cs="Consolas"/>
          <w:color w:val="000000"/>
          <w:highlight w:val="white"/>
          <w:lang w:val="fr-FR"/>
        </w:rPr>
        <w:tab/>
      </w:r>
      <w:r w:rsidRPr="001301B2">
        <w:rPr>
          <w:rFonts w:ascii="Consolas" w:hAnsi="Consolas" w:cs="Consolas"/>
          <w:color w:val="0000FF"/>
          <w:highlight w:val="white"/>
          <w:lang w:val="fr-FR"/>
        </w:rPr>
        <w:t>&lt;</w:t>
      </w:r>
      <w:r w:rsidRPr="001301B2">
        <w:rPr>
          <w:rFonts w:ascii="Consolas" w:hAnsi="Consolas" w:cs="Consolas"/>
          <w:color w:val="800000"/>
          <w:highlight w:val="white"/>
          <w:lang w:val="fr-FR"/>
        </w:rPr>
        <w:t>Id</w:t>
      </w:r>
      <w:r w:rsidRPr="001301B2">
        <w:rPr>
          <w:rFonts w:ascii="Consolas" w:hAnsi="Consolas" w:cs="Consolas"/>
          <w:color w:val="0000FF"/>
          <w:highlight w:val="white"/>
          <w:lang w:val="fr-FR"/>
        </w:rPr>
        <w:t>&gt;</w:t>
      </w:r>
    </w:p>
    <w:p w14:paraId="1899DF76" w14:textId="215CC819" w:rsidR="00E10F3F" w:rsidRDefault="00E10F3F" w:rsidP="00E10F3F">
      <w:pPr>
        <w:suppressAutoHyphens w:val="0"/>
        <w:autoSpaceDE w:val="0"/>
        <w:autoSpaceDN w:val="0"/>
        <w:adjustRightInd w:val="0"/>
        <w:spacing w:before="0"/>
        <w:rPr>
          <w:rFonts w:ascii="Consolas" w:hAnsi="Consolas" w:cs="Consolas"/>
          <w:color w:val="000000"/>
          <w:highlight w:val="white"/>
          <w:lang w:val="en-US"/>
        </w:rPr>
      </w:pPr>
      <w:r w:rsidRPr="001301B2">
        <w:rPr>
          <w:rFonts w:ascii="Consolas" w:hAnsi="Consolas" w:cs="Consolas"/>
          <w:color w:val="000000"/>
          <w:highlight w:val="white"/>
          <w:lang w:val="fr-FR"/>
        </w:rPr>
        <w:tab/>
      </w:r>
      <w:r w:rsidRPr="001301B2">
        <w:rPr>
          <w:rFonts w:ascii="Consolas" w:hAnsi="Consolas" w:cs="Consolas"/>
          <w:color w:val="000000"/>
          <w:highlight w:val="white"/>
          <w:lang w:val="fr-FR"/>
        </w:rPr>
        <w:tab/>
      </w:r>
      <w:r w:rsidRPr="001301B2">
        <w:rPr>
          <w:rFonts w:ascii="Consolas" w:hAnsi="Consolas" w:cs="Consolas"/>
          <w:color w:val="000000"/>
          <w:highlight w:val="white"/>
          <w:lang w:val="fr-FR"/>
        </w:rPr>
        <w:tab/>
      </w:r>
      <w:r w:rsidRPr="001301B2">
        <w:rPr>
          <w:rFonts w:ascii="Consolas" w:hAnsi="Consolas" w:cs="Consolas"/>
          <w:color w:val="000000"/>
          <w:highlight w:val="white"/>
          <w:lang w:val="fr-FR"/>
        </w:rPr>
        <w:tab/>
      </w:r>
      <w:r w:rsidRPr="001301B2">
        <w:rPr>
          <w:rFonts w:ascii="Consolas" w:hAnsi="Consolas" w:cs="Consolas"/>
          <w:color w:val="000000"/>
          <w:highlight w:val="white"/>
          <w:lang w:val="fr-FR"/>
        </w:rPr>
        <w:tab/>
      </w:r>
      <w:r w:rsidRPr="001301B2">
        <w:rPr>
          <w:rFonts w:ascii="Consolas" w:hAnsi="Consolas" w:cs="Consolas"/>
          <w:color w:val="000000"/>
          <w:highlight w:val="white"/>
          <w:lang w:val="fr-FR"/>
        </w:rPr>
        <w:tab/>
      </w:r>
      <w:r>
        <w:rPr>
          <w:rFonts w:ascii="Consolas" w:hAnsi="Consolas" w:cs="Consolas"/>
          <w:color w:val="0000FF"/>
          <w:highlight w:val="white"/>
          <w:lang w:val="en-US"/>
        </w:rPr>
        <w:t>&lt;</w:t>
      </w:r>
      <w:proofErr w:type="spellStart"/>
      <w:r>
        <w:rPr>
          <w:rFonts w:ascii="Consolas" w:hAnsi="Consolas" w:cs="Consolas"/>
          <w:color w:val="800000"/>
          <w:highlight w:val="white"/>
          <w:lang w:val="en-US"/>
        </w:rPr>
        <w:t>AnyBIC</w:t>
      </w:r>
      <w:proofErr w:type="spellEnd"/>
      <w:r>
        <w:rPr>
          <w:rFonts w:ascii="Consolas" w:hAnsi="Consolas" w:cs="Consolas"/>
          <w:color w:val="0000FF"/>
          <w:highlight w:val="white"/>
          <w:lang w:val="en-US"/>
        </w:rPr>
        <w:t>&gt;</w:t>
      </w:r>
      <w:r w:rsidR="00B56797" w:rsidRPr="00B56797">
        <w:t xml:space="preserve"> </w:t>
      </w:r>
      <w:r w:rsidR="00B56797" w:rsidRPr="00B56797">
        <w:rPr>
          <w:rFonts w:ascii="Consolas" w:hAnsi="Consolas" w:cs="Consolas"/>
          <w:color w:val="000000"/>
          <w:highlight w:val="white"/>
        </w:rPr>
        <w:t>PBKHBIC0XXX</w:t>
      </w:r>
      <w:r w:rsidR="00B56797" w:rsidRPr="00B56797">
        <w:rPr>
          <w:rFonts w:ascii="Consolas" w:hAnsi="Consolas" w:cs="Consolas"/>
          <w:color w:val="000000"/>
          <w:highlight w:val="white"/>
          <w:lang w:val="en-US"/>
        </w:rPr>
        <w:t xml:space="preserve"> </w:t>
      </w:r>
      <w:r>
        <w:rPr>
          <w:rFonts w:ascii="Consolas" w:hAnsi="Consolas" w:cs="Consolas"/>
          <w:color w:val="0000FF"/>
          <w:highlight w:val="white"/>
          <w:lang w:val="en-US"/>
        </w:rPr>
        <w:t>&lt;/</w:t>
      </w:r>
      <w:proofErr w:type="spellStart"/>
      <w:r>
        <w:rPr>
          <w:rFonts w:ascii="Consolas" w:hAnsi="Consolas" w:cs="Consolas"/>
          <w:color w:val="800000"/>
          <w:highlight w:val="white"/>
          <w:lang w:val="en-US"/>
        </w:rPr>
        <w:t>AnyBIC</w:t>
      </w:r>
      <w:proofErr w:type="spellEnd"/>
      <w:r>
        <w:rPr>
          <w:rFonts w:ascii="Consolas" w:hAnsi="Consolas" w:cs="Consolas"/>
          <w:color w:val="0000FF"/>
          <w:highlight w:val="white"/>
          <w:lang w:val="en-US"/>
        </w:rPr>
        <w:t>&gt;</w:t>
      </w:r>
    </w:p>
    <w:p w14:paraId="621E61AB" w14:textId="77777777" w:rsidR="00E10F3F" w:rsidRDefault="00E10F3F" w:rsidP="00E10F3F">
      <w:pPr>
        <w:suppressAutoHyphens w:val="0"/>
        <w:autoSpaceDE w:val="0"/>
        <w:autoSpaceDN w:val="0"/>
        <w:adjustRightInd w:val="0"/>
        <w:spacing w:before="0"/>
        <w:rPr>
          <w:rFonts w:ascii="Consolas" w:hAnsi="Consolas" w:cs="Consolas"/>
          <w:color w:val="000000"/>
          <w:highlight w:val="white"/>
          <w:lang w:val="en-US"/>
        </w:rPr>
      </w:pP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FF"/>
          <w:highlight w:val="white"/>
          <w:lang w:val="en-US"/>
        </w:rPr>
        <w:t>&lt;/</w:t>
      </w:r>
      <w:r>
        <w:rPr>
          <w:rFonts w:ascii="Consolas" w:hAnsi="Consolas" w:cs="Consolas"/>
          <w:color w:val="800000"/>
          <w:highlight w:val="white"/>
          <w:lang w:val="en-US"/>
        </w:rPr>
        <w:t>Id</w:t>
      </w:r>
      <w:r>
        <w:rPr>
          <w:rFonts w:ascii="Consolas" w:hAnsi="Consolas" w:cs="Consolas"/>
          <w:color w:val="0000FF"/>
          <w:highlight w:val="white"/>
          <w:lang w:val="en-US"/>
        </w:rPr>
        <w:t>&gt;</w:t>
      </w:r>
    </w:p>
    <w:p w14:paraId="4295D8FA" w14:textId="77777777" w:rsidR="00E10F3F" w:rsidRDefault="00E10F3F" w:rsidP="00E10F3F">
      <w:pPr>
        <w:suppressAutoHyphens w:val="0"/>
        <w:autoSpaceDE w:val="0"/>
        <w:autoSpaceDN w:val="0"/>
        <w:adjustRightInd w:val="0"/>
        <w:spacing w:before="0"/>
        <w:rPr>
          <w:rFonts w:ascii="Consolas" w:hAnsi="Consolas" w:cs="Consolas"/>
          <w:color w:val="000000"/>
          <w:highlight w:val="white"/>
          <w:lang w:val="en-US"/>
        </w:rPr>
      </w:pP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FF"/>
          <w:highlight w:val="white"/>
          <w:lang w:val="en-US"/>
        </w:rPr>
        <w:t>&lt;/</w:t>
      </w:r>
      <w:r>
        <w:rPr>
          <w:rFonts w:ascii="Consolas" w:hAnsi="Consolas" w:cs="Consolas"/>
          <w:color w:val="800000"/>
          <w:highlight w:val="white"/>
          <w:lang w:val="en-US"/>
        </w:rPr>
        <w:t>Id</w:t>
      </w:r>
      <w:r>
        <w:rPr>
          <w:rFonts w:ascii="Consolas" w:hAnsi="Consolas" w:cs="Consolas"/>
          <w:color w:val="0000FF"/>
          <w:highlight w:val="white"/>
          <w:lang w:val="en-US"/>
        </w:rPr>
        <w:t>&gt;</w:t>
      </w:r>
    </w:p>
    <w:p w14:paraId="09B1D254" w14:textId="77777777" w:rsidR="00E10F3F" w:rsidRDefault="00E10F3F" w:rsidP="00E10F3F">
      <w:pPr>
        <w:suppressAutoHyphens w:val="0"/>
        <w:autoSpaceDE w:val="0"/>
        <w:autoSpaceDN w:val="0"/>
        <w:adjustRightInd w:val="0"/>
        <w:spacing w:before="0"/>
        <w:rPr>
          <w:rFonts w:ascii="Consolas" w:hAnsi="Consolas" w:cs="Consolas"/>
          <w:color w:val="000000"/>
          <w:highlight w:val="white"/>
          <w:lang w:val="en-US"/>
        </w:rPr>
      </w:pP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FF"/>
          <w:highlight w:val="white"/>
          <w:lang w:val="en-US"/>
        </w:rPr>
        <w:t>&lt;</w:t>
      </w:r>
      <w:proofErr w:type="spellStart"/>
      <w:r>
        <w:rPr>
          <w:rFonts w:ascii="Consolas" w:hAnsi="Consolas" w:cs="Consolas"/>
          <w:color w:val="800000"/>
          <w:highlight w:val="white"/>
          <w:lang w:val="en-US"/>
        </w:rPr>
        <w:t>RspnsblPtyId</w:t>
      </w:r>
      <w:proofErr w:type="spellEnd"/>
      <w:r>
        <w:rPr>
          <w:rFonts w:ascii="Consolas" w:hAnsi="Consolas" w:cs="Consolas"/>
          <w:color w:val="0000FF"/>
          <w:highlight w:val="white"/>
          <w:lang w:val="en-US"/>
        </w:rPr>
        <w:t>&gt;</w:t>
      </w:r>
    </w:p>
    <w:p w14:paraId="05DE9C63" w14:textId="77777777" w:rsidR="00E10F3F" w:rsidRDefault="00E10F3F" w:rsidP="00E10F3F">
      <w:pPr>
        <w:suppressAutoHyphens w:val="0"/>
        <w:autoSpaceDE w:val="0"/>
        <w:autoSpaceDN w:val="0"/>
        <w:adjustRightInd w:val="0"/>
        <w:spacing w:before="0"/>
        <w:rPr>
          <w:rFonts w:ascii="Consolas" w:hAnsi="Consolas" w:cs="Consolas"/>
          <w:color w:val="000000"/>
          <w:highlight w:val="white"/>
          <w:lang w:val="en-US"/>
        </w:rPr>
      </w:pP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FF"/>
          <w:highlight w:val="white"/>
          <w:lang w:val="en-US"/>
        </w:rPr>
        <w:t>&lt;</w:t>
      </w:r>
      <w:r>
        <w:rPr>
          <w:rFonts w:ascii="Consolas" w:hAnsi="Consolas" w:cs="Consolas"/>
          <w:color w:val="800000"/>
          <w:highlight w:val="white"/>
          <w:lang w:val="en-US"/>
        </w:rPr>
        <w:t>Id</w:t>
      </w:r>
      <w:r>
        <w:rPr>
          <w:rFonts w:ascii="Consolas" w:hAnsi="Consolas" w:cs="Consolas"/>
          <w:color w:val="0000FF"/>
          <w:highlight w:val="white"/>
          <w:lang w:val="en-US"/>
        </w:rPr>
        <w:t>&gt;</w:t>
      </w:r>
    </w:p>
    <w:p w14:paraId="48223A76" w14:textId="6322B283" w:rsidR="00E10F3F" w:rsidRDefault="00E10F3F" w:rsidP="00E10F3F">
      <w:pPr>
        <w:suppressAutoHyphens w:val="0"/>
        <w:autoSpaceDE w:val="0"/>
        <w:autoSpaceDN w:val="0"/>
        <w:adjustRightInd w:val="0"/>
        <w:spacing w:before="0"/>
        <w:rPr>
          <w:rFonts w:ascii="Consolas" w:hAnsi="Consolas" w:cs="Consolas"/>
          <w:color w:val="000000"/>
          <w:highlight w:val="white"/>
          <w:lang w:val="en-US"/>
        </w:rPr>
      </w:pP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FF"/>
          <w:highlight w:val="white"/>
          <w:lang w:val="en-US"/>
        </w:rPr>
        <w:t>&lt;</w:t>
      </w:r>
      <w:proofErr w:type="spellStart"/>
      <w:r>
        <w:rPr>
          <w:rFonts w:ascii="Consolas" w:hAnsi="Consolas" w:cs="Consolas"/>
          <w:color w:val="800000"/>
          <w:highlight w:val="white"/>
          <w:lang w:val="en-US"/>
        </w:rPr>
        <w:t>AnyBIC</w:t>
      </w:r>
      <w:proofErr w:type="spellEnd"/>
      <w:r>
        <w:rPr>
          <w:rFonts w:ascii="Consolas" w:hAnsi="Consolas" w:cs="Consolas"/>
          <w:color w:val="0000FF"/>
          <w:highlight w:val="white"/>
          <w:lang w:val="en-US"/>
        </w:rPr>
        <w:t>&gt;</w:t>
      </w:r>
      <w:r w:rsidR="00B56797" w:rsidRPr="00B56797">
        <w:t xml:space="preserve"> </w:t>
      </w:r>
      <w:r w:rsidR="00B56797" w:rsidRPr="00B56797">
        <w:rPr>
          <w:rFonts w:ascii="Consolas" w:hAnsi="Consolas" w:cs="Consolas"/>
          <w:color w:val="000000"/>
          <w:lang w:val="en-US"/>
        </w:rPr>
        <w:t>CBHHBIC2XXX</w:t>
      </w:r>
      <w:r w:rsidR="00B56797" w:rsidRPr="00B56797">
        <w:rPr>
          <w:rFonts w:ascii="Consolas" w:hAnsi="Consolas" w:cs="Consolas"/>
          <w:color w:val="000000"/>
          <w:highlight w:val="white"/>
          <w:lang w:val="en-US"/>
        </w:rPr>
        <w:t xml:space="preserve"> </w:t>
      </w:r>
      <w:r>
        <w:rPr>
          <w:rFonts w:ascii="Consolas" w:hAnsi="Consolas" w:cs="Consolas"/>
          <w:color w:val="0000FF"/>
          <w:highlight w:val="white"/>
          <w:lang w:val="en-US"/>
        </w:rPr>
        <w:t>&lt;/</w:t>
      </w:r>
      <w:proofErr w:type="spellStart"/>
      <w:r>
        <w:rPr>
          <w:rFonts w:ascii="Consolas" w:hAnsi="Consolas" w:cs="Consolas"/>
          <w:color w:val="800000"/>
          <w:highlight w:val="white"/>
          <w:lang w:val="en-US"/>
        </w:rPr>
        <w:t>AnyBIC</w:t>
      </w:r>
      <w:proofErr w:type="spellEnd"/>
      <w:r>
        <w:rPr>
          <w:rFonts w:ascii="Consolas" w:hAnsi="Consolas" w:cs="Consolas"/>
          <w:color w:val="0000FF"/>
          <w:highlight w:val="white"/>
          <w:lang w:val="en-US"/>
        </w:rPr>
        <w:t>&gt;</w:t>
      </w:r>
    </w:p>
    <w:p w14:paraId="6429990E" w14:textId="77777777" w:rsidR="00E10F3F" w:rsidRDefault="00E10F3F" w:rsidP="00E10F3F">
      <w:pPr>
        <w:suppressAutoHyphens w:val="0"/>
        <w:autoSpaceDE w:val="0"/>
        <w:autoSpaceDN w:val="0"/>
        <w:adjustRightInd w:val="0"/>
        <w:spacing w:before="0"/>
        <w:rPr>
          <w:rFonts w:ascii="Consolas" w:hAnsi="Consolas" w:cs="Consolas"/>
          <w:color w:val="000000"/>
          <w:highlight w:val="white"/>
          <w:lang w:val="en-US"/>
        </w:rPr>
      </w:pP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FF"/>
          <w:highlight w:val="white"/>
          <w:lang w:val="en-US"/>
        </w:rPr>
        <w:t>&lt;/</w:t>
      </w:r>
      <w:r>
        <w:rPr>
          <w:rFonts w:ascii="Consolas" w:hAnsi="Consolas" w:cs="Consolas"/>
          <w:color w:val="800000"/>
          <w:highlight w:val="white"/>
          <w:lang w:val="en-US"/>
        </w:rPr>
        <w:t>Id</w:t>
      </w:r>
      <w:r>
        <w:rPr>
          <w:rFonts w:ascii="Consolas" w:hAnsi="Consolas" w:cs="Consolas"/>
          <w:color w:val="0000FF"/>
          <w:highlight w:val="white"/>
          <w:lang w:val="en-US"/>
        </w:rPr>
        <w:t>&gt;</w:t>
      </w:r>
    </w:p>
    <w:p w14:paraId="2AE1A646" w14:textId="77777777" w:rsidR="00E10F3F" w:rsidRDefault="00E10F3F" w:rsidP="00E10F3F">
      <w:pPr>
        <w:suppressAutoHyphens w:val="0"/>
        <w:autoSpaceDE w:val="0"/>
        <w:autoSpaceDN w:val="0"/>
        <w:adjustRightInd w:val="0"/>
        <w:spacing w:before="0"/>
        <w:rPr>
          <w:rFonts w:ascii="Consolas" w:hAnsi="Consolas" w:cs="Consolas"/>
          <w:color w:val="000000"/>
          <w:highlight w:val="white"/>
          <w:lang w:val="en-US"/>
        </w:rPr>
      </w:pP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FF"/>
          <w:highlight w:val="white"/>
          <w:lang w:val="en-US"/>
        </w:rPr>
        <w:t>&lt;/</w:t>
      </w:r>
      <w:proofErr w:type="spellStart"/>
      <w:r>
        <w:rPr>
          <w:rFonts w:ascii="Consolas" w:hAnsi="Consolas" w:cs="Consolas"/>
          <w:color w:val="800000"/>
          <w:highlight w:val="white"/>
          <w:lang w:val="en-US"/>
        </w:rPr>
        <w:t>RspnsblPtyId</w:t>
      </w:r>
      <w:proofErr w:type="spellEnd"/>
      <w:r>
        <w:rPr>
          <w:rFonts w:ascii="Consolas" w:hAnsi="Consolas" w:cs="Consolas"/>
          <w:color w:val="0000FF"/>
          <w:highlight w:val="white"/>
          <w:lang w:val="en-US"/>
        </w:rPr>
        <w:t>&gt;</w:t>
      </w:r>
    </w:p>
    <w:p w14:paraId="2DB48C65" w14:textId="77777777" w:rsidR="00E10F3F" w:rsidRDefault="00E10F3F" w:rsidP="00E10F3F">
      <w:pPr>
        <w:suppressAutoHyphens w:val="0"/>
        <w:autoSpaceDE w:val="0"/>
        <w:autoSpaceDN w:val="0"/>
        <w:adjustRightInd w:val="0"/>
        <w:spacing w:before="0"/>
        <w:rPr>
          <w:rFonts w:ascii="Consolas" w:hAnsi="Consolas" w:cs="Consolas"/>
          <w:color w:val="000000"/>
          <w:highlight w:val="white"/>
          <w:lang w:val="en-US"/>
        </w:rPr>
      </w:pP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FF"/>
          <w:highlight w:val="white"/>
          <w:lang w:val="en-US"/>
        </w:rPr>
        <w:t>&lt;/</w:t>
      </w:r>
      <w:proofErr w:type="spellStart"/>
      <w:r>
        <w:rPr>
          <w:rFonts w:ascii="Consolas" w:hAnsi="Consolas" w:cs="Consolas"/>
          <w:color w:val="800000"/>
          <w:highlight w:val="white"/>
          <w:lang w:val="en-US"/>
        </w:rPr>
        <w:t>BilLmtCtrPtyId</w:t>
      </w:r>
      <w:proofErr w:type="spellEnd"/>
      <w:r>
        <w:rPr>
          <w:rFonts w:ascii="Consolas" w:hAnsi="Consolas" w:cs="Consolas"/>
          <w:color w:val="0000FF"/>
          <w:highlight w:val="white"/>
          <w:lang w:val="en-US"/>
        </w:rPr>
        <w:t>&gt;</w:t>
      </w:r>
    </w:p>
    <w:p w14:paraId="027AC4AE" w14:textId="5225E101" w:rsidR="00E10F3F" w:rsidRDefault="00E10F3F" w:rsidP="00E10F3F">
      <w:pPr>
        <w:suppressAutoHyphens w:val="0"/>
        <w:autoSpaceDE w:val="0"/>
        <w:autoSpaceDN w:val="0"/>
        <w:adjustRightInd w:val="0"/>
        <w:spacing w:before="0"/>
        <w:rPr>
          <w:rFonts w:ascii="Consolas" w:hAnsi="Consolas" w:cs="Consolas"/>
          <w:color w:val="000000"/>
          <w:highlight w:val="white"/>
          <w:lang w:val="en-US"/>
        </w:rPr>
      </w:pPr>
      <w:r>
        <w:rPr>
          <w:rFonts w:ascii="Consolas" w:hAnsi="Consolas" w:cs="Consolas"/>
          <w:color w:val="000000"/>
          <w:highlight w:val="white"/>
          <w:lang w:val="en-US"/>
        </w:rPr>
        <w:tab/>
      </w:r>
      <w:r w:rsidR="007E5AFF">
        <w:rPr>
          <w:rFonts w:ascii="Consolas" w:hAnsi="Consolas" w:cs="Consolas"/>
          <w:color w:val="000000"/>
          <w:highlight w:val="white"/>
          <w:lang w:val="en-US"/>
        </w:rPr>
        <w:t xml:space="preserve"> </w:t>
      </w:r>
      <w:r>
        <w:rPr>
          <w:rFonts w:ascii="Consolas" w:hAnsi="Consolas" w:cs="Consolas"/>
          <w:color w:val="0000FF"/>
          <w:highlight w:val="white"/>
          <w:lang w:val="en-US"/>
        </w:rPr>
        <w:t>&lt;/</w:t>
      </w:r>
      <w:proofErr w:type="spellStart"/>
      <w:r>
        <w:rPr>
          <w:rFonts w:ascii="Consolas" w:hAnsi="Consolas" w:cs="Consolas"/>
          <w:color w:val="800000"/>
          <w:highlight w:val="white"/>
          <w:lang w:val="en-US"/>
        </w:rPr>
        <w:t>SchCrit</w:t>
      </w:r>
      <w:proofErr w:type="spellEnd"/>
      <w:r>
        <w:rPr>
          <w:rFonts w:ascii="Consolas" w:hAnsi="Consolas" w:cs="Consolas"/>
          <w:color w:val="0000FF"/>
          <w:highlight w:val="white"/>
          <w:lang w:val="en-US"/>
        </w:rPr>
        <w:t>&gt;</w:t>
      </w:r>
    </w:p>
    <w:p w14:paraId="55A787B6" w14:textId="3AD7ED5A" w:rsidR="006F7FC7" w:rsidRDefault="00E10F3F" w:rsidP="00E10F3F">
      <w:pPr>
        <w:suppressAutoHyphens w:val="0"/>
        <w:autoSpaceDE w:val="0"/>
        <w:autoSpaceDN w:val="0"/>
        <w:adjustRightInd w:val="0"/>
        <w:spacing w:before="0"/>
        <w:rPr>
          <w:rFonts w:ascii="Consolas" w:hAnsi="Consolas" w:cs="Consolas"/>
          <w:color w:val="0000FF"/>
          <w:lang w:val="en-US"/>
        </w:rPr>
      </w:pPr>
      <w:r>
        <w:rPr>
          <w:rFonts w:ascii="Consolas" w:hAnsi="Consolas" w:cs="Consolas"/>
          <w:color w:val="000000"/>
          <w:highlight w:val="white"/>
          <w:lang w:val="en-US"/>
        </w:rPr>
        <w:tab/>
      </w:r>
      <w:r>
        <w:rPr>
          <w:rFonts w:ascii="Consolas" w:hAnsi="Consolas" w:cs="Consolas"/>
          <w:color w:val="0000FF"/>
          <w:highlight w:val="white"/>
          <w:lang w:val="en-US"/>
        </w:rPr>
        <w:t>&lt;/</w:t>
      </w:r>
      <w:proofErr w:type="spellStart"/>
      <w:r>
        <w:rPr>
          <w:rFonts w:ascii="Consolas" w:hAnsi="Consolas" w:cs="Consolas"/>
          <w:color w:val="800000"/>
          <w:highlight w:val="white"/>
          <w:lang w:val="en-US"/>
        </w:rPr>
        <w:t>LmtUtlstnJrnlQry</w:t>
      </w:r>
      <w:proofErr w:type="spellEnd"/>
      <w:r>
        <w:rPr>
          <w:rFonts w:ascii="Consolas" w:hAnsi="Consolas" w:cs="Consolas"/>
          <w:color w:val="0000FF"/>
          <w:highlight w:val="white"/>
          <w:lang w:val="en-US"/>
        </w:rPr>
        <w:t>&gt;</w:t>
      </w:r>
    </w:p>
    <w:p w14:paraId="462647A7" w14:textId="77777777" w:rsidR="00E10F3F" w:rsidRPr="00955BCB" w:rsidRDefault="00E10F3F" w:rsidP="00E10F3F">
      <w:pPr>
        <w:suppressAutoHyphens w:val="0"/>
        <w:autoSpaceDE w:val="0"/>
        <w:autoSpaceDN w:val="0"/>
        <w:adjustRightInd w:val="0"/>
        <w:spacing w:before="0"/>
        <w:rPr>
          <w:rFonts w:ascii="Consolas" w:hAnsi="Consolas" w:cs="Consolas"/>
          <w:color w:val="000000"/>
        </w:rPr>
      </w:pPr>
    </w:p>
    <w:p w14:paraId="29B8EC63" w14:textId="2502A4B3" w:rsidR="00955BCB" w:rsidRDefault="00955BCB" w:rsidP="00955BCB">
      <w:pPr>
        <w:pStyle w:val="ListParagraph"/>
        <w:numPr>
          <w:ilvl w:val="0"/>
          <w:numId w:val="39"/>
        </w:numPr>
        <w:rPr>
          <w:b/>
          <w:lang w:val="fr-FR"/>
        </w:rPr>
      </w:pPr>
      <w:r w:rsidRPr="00ED5600">
        <w:rPr>
          <w:b/>
          <w:lang w:val="fr-FR"/>
        </w:rPr>
        <w:t xml:space="preserve">Limit </w:t>
      </w:r>
      <w:r w:rsidR="00775837" w:rsidRPr="00ED5600">
        <w:rPr>
          <w:b/>
          <w:lang w:val="fr-FR"/>
        </w:rPr>
        <w:t>Utilisation</w:t>
      </w:r>
      <w:r w:rsidRPr="00ED5600">
        <w:rPr>
          <w:b/>
          <w:lang w:val="fr-FR"/>
        </w:rPr>
        <w:t xml:space="preserve"> Journal Report - camt.065.001.01</w:t>
      </w:r>
    </w:p>
    <w:p w14:paraId="270F0220" w14:textId="77777777" w:rsidR="001C5E7A" w:rsidRPr="00ED5600" w:rsidRDefault="001C5E7A" w:rsidP="001C5E7A">
      <w:pPr>
        <w:pStyle w:val="ListParagraph"/>
        <w:rPr>
          <w:b/>
          <w:lang w:val="fr-FR"/>
        </w:rPr>
      </w:pPr>
    </w:p>
    <w:p w14:paraId="3D7EDDA0" w14:textId="77777777" w:rsidR="001C5E7A" w:rsidRPr="001C5E7A" w:rsidRDefault="001C5E7A" w:rsidP="001C5E7A">
      <w:pPr>
        <w:suppressAutoHyphens w:val="0"/>
        <w:autoSpaceDE w:val="0"/>
        <w:autoSpaceDN w:val="0"/>
        <w:adjustRightInd w:val="0"/>
        <w:spacing w:before="0"/>
        <w:rPr>
          <w:rFonts w:ascii="Consolas" w:hAnsi="Consolas" w:cs="Consolas"/>
          <w:color w:val="000000"/>
          <w:highlight w:val="white"/>
          <w:lang w:val="fr-FR"/>
        </w:rPr>
      </w:pPr>
      <w:r w:rsidRPr="001C5E7A">
        <w:rPr>
          <w:rFonts w:ascii="Consolas" w:hAnsi="Consolas" w:cs="Consolas"/>
          <w:color w:val="0000FF"/>
          <w:highlight w:val="white"/>
          <w:lang w:val="fr-FR"/>
        </w:rPr>
        <w:t>&lt;</w:t>
      </w:r>
      <w:proofErr w:type="spellStart"/>
      <w:r w:rsidRPr="001C5E7A">
        <w:rPr>
          <w:rFonts w:ascii="Consolas" w:hAnsi="Consolas" w:cs="Consolas"/>
          <w:color w:val="800000"/>
          <w:highlight w:val="white"/>
          <w:lang w:val="fr-FR"/>
        </w:rPr>
        <w:t>LmtUtlstnJrnlRpt</w:t>
      </w:r>
      <w:proofErr w:type="spellEnd"/>
      <w:r w:rsidRPr="001C5E7A">
        <w:rPr>
          <w:rFonts w:ascii="Consolas" w:hAnsi="Consolas" w:cs="Consolas"/>
          <w:color w:val="0000FF"/>
          <w:highlight w:val="white"/>
          <w:lang w:val="fr-FR"/>
        </w:rPr>
        <w:t>&gt;</w:t>
      </w:r>
    </w:p>
    <w:p w14:paraId="47091579" w14:textId="77777777" w:rsidR="001C5E7A" w:rsidRPr="001C5E7A" w:rsidRDefault="001C5E7A" w:rsidP="001C5E7A">
      <w:pPr>
        <w:suppressAutoHyphens w:val="0"/>
        <w:autoSpaceDE w:val="0"/>
        <w:autoSpaceDN w:val="0"/>
        <w:adjustRightInd w:val="0"/>
        <w:spacing w:before="0"/>
        <w:rPr>
          <w:rFonts w:ascii="Consolas" w:hAnsi="Consolas" w:cs="Consolas"/>
          <w:color w:val="000000"/>
          <w:highlight w:val="white"/>
          <w:lang w:val="fr-FR"/>
        </w:rPr>
      </w:pPr>
      <w:r w:rsidRPr="001C5E7A">
        <w:rPr>
          <w:rFonts w:ascii="Consolas" w:hAnsi="Consolas" w:cs="Consolas"/>
          <w:color w:val="000000"/>
          <w:highlight w:val="white"/>
          <w:lang w:val="fr-FR"/>
        </w:rPr>
        <w:tab/>
      </w:r>
      <w:r w:rsidRPr="001C5E7A">
        <w:rPr>
          <w:rFonts w:ascii="Consolas" w:hAnsi="Consolas" w:cs="Consolas"/>
          <w:color w:val="0000FF"/>
          <w:highlight w:val="white"/>
          <w:lang w:val="fr-FR"/>
        </w:rPr>
        <w:t>&lt;</w:t>
      </w:r>
      <w:proofErr w:type="spellStart"/>
      <w:r w:rsidRPr="001C5E7A">
        <w:rPr>
          <w:rFonts w:ascii="Consolas" w:hAnsi="Consolas" w:cs="Consolas"/>
          <w:color w:val="800000"/>
          <w:highlight w:val="white"/>
          <w:lang w:val="fr-FR"/>
        </w:rPr>
        <w:t>MsgHdr</w:t>
      </w:r>
      <w:proofErr w:type="spellEnd"/>
      <w:r w:rsidRPr="001C5E7A">
        <w:rPr>
          <w:rFonts w:ascii="Consolas" w:hAnsi="Consolas" w:cs="Consolas"/>
          <w:color w:val="0000FF"/>
          <w:highlight w:val="white"/>
          <w:lang w:val="fr-FR"/>
        </w:rPr>
        <w:t>&gt;</w:t>
      </w:r>
    </w:p>
    <w:p w14:paraId="42898E56" w14:textId="77777777" w:rsidR="001C5E7A" w:rsidRPr="001C5E7A" w:rsidRDefault="001C5E7A" w:rsidP="001C5E7A">
      <w:pPr>
        <w:suppressAutoHyphens w:val="0"/>
        <w:autoSpaceDE w:val="0"/>
        <w:autoSpaceDN w:val="0"/>
        <w:adjustRightInd w:val="0"/>
        <w:spacing w:before="0"/>
        <w:rPr>
          <w:rFonts w:ascii="Consolas" w:hAnsi="Consolas" w:cs="Consolas"/>
          <w:color w:val="000000"/>
          <w:highlight w:val="white"/>
          <w:lang w:val="fr-FR"/>
        </w:rPr>
      </w:pPr>
      <w:r w:rsidRPr="001C5E7A">
        <w:rPr>
          <w:rFonts w:ascii="Consolas" w:hAnsi="Consolas" w:cs="Consolas"/>
          <w:color w:val="000000"/>
          <w:highlight w:val="white"/>
          <w:lang w:val="fr-FR"/>
        </w:rPr>
        <w:tab/>
      </w:r>
      <w:r w:rsidRPr="001C5E7A">
        <w:rPr>
          <w:rFonts w:ascii="Consolas" w:hAnsi="Consolas" w:cs="Consolas"/>
          <w:color w:val="000000"/>
          <w:highlight w:val="white"/>
          <w:lang w:val="fr-FR"/>
        </w:rPr>
        <w:tab/>
      </w:r>
      <w:r w:rsidRPr="001C5E7A">
        <w:rPr>
          <w:rFonts w:ascii="Consolas" w:hAnsi="Consolas" w:cs="Consolas"/>
          <w:color w:val="0000FF"/>
          <w:highlight w:val="white"/>
          <w:lang w:val="fr-FR"/>
        </w:rPr>
        <w:t>&lt;</w:t>
      </w:r>
      <w:proofErr w:type="spellStart"/>
      <w:r w:rsidRPr="001C5E7A">
        <w:rPr>
          <w:rFonts w:ascii="Consolas" w:hAnsi="Consolas" w:cs="Consolas"/>
          <w:color w:val="800000"/>
          <w:highlight w:val="white"/>
          <w:lang w:val="fr-FR"/>
        </w:rPr>
        <w:t>MsgId</w:t>
      </w:r>
      <w:proofErr w:type="spellEnd"/>
      <w:r w:rsidRPr="001C5E7A">
        <w:rPr>
          <w:rFonts w:ascii="Consolas" w:hAnsi="Consolas" w:cs="Consolas"/>
          <w:color w:val="0000FF"/>
          <w:highlight w:val="white"/>
          <w:lang w:val="fr-FR"/>
        </w:rPr>
        <w:t>&gt;</w:t>
      </w:r>
      <w:r w:rsidRPr="001C5E7A">
        <w:rPr>
          <w:rFonts w:ascii="Consolas" w:hAnsi="Consolas" w:cs="Consolas"/>
          <w:color w:val="000000"/>
          <w:highlight w:val="white"/>
          <w:lang w:val="fr-FR"/>
        </w:rPr>
        <w:t>NONREF</w:t>
      </w:r>
      <w:r w:rsidRPr="001C5E7A">
        <w:rPr>
          <w:rFonts w:ascii="Consolas" w:hAnsi="Consolas" w:cs="Consolas"/>
          <w:color w:val="0000FF"/>
          <w:highlight w:val="white"/>
          <w:lang w:val="fr-FR"/>
        </w:rPr>
        <w:t>&lt;/</w:t>
      </w:r>
      <w:proofErr w:type="spellStart"/>
      <w:r w:rsidRPr="001C5E7A">
        <w:rPr>
          <w:rFonts w:ascii="Consolas" w:hAnsi="Consolas" w:cs="Consolas"/>
          <w:color w:val="800000"/>
          <w:highlight w:val="white"/>
          <w:lang w:val="fr-FR"/>
        </w:rPr>
        <w:t>MsgId</w:t>
      </w:r>
      <w:proofErr w:type="spellEnd"/>
      <w:r w:rsidRPr="001C5E7A">
        <w:rPr>
          <w:rFonts w:ascii="Consolas" w:hAnsi="Consolas" w:cs="Consolas"/>
          <w:color w:val="0000FF"/>
          <w:highlight w:val="white"/>
          <w:lang w:val="fr-FR"/>
        </w:rPr>
        <w:t>&gt;</w:t>
      </w:r>
    </w:p>
    <w:p w14:paraId="322648BE" w14:textId="77777777" w:rsidR="001C5E7A" w:rsidRPr="001301B2" w:rsidRDefault="001C5E7A" w:rsidP="001C5E7A">
      <w:pPr>
        <w:suppressAutoHyphens w:val="0"/>
        <w:autoSpaceDE w:val="0"/>
        <w:autoSpaceDN w:val="0"/>
        <w:adjustRightInd w:val="0"/>
        <w:spacing w:before="0"/>
        <w:rPr>
          <w:rFonts w:ascii="Consolas" w:hAnsi="Consolas" w:cs="Consolas"/>
          <w:color w:val="000000"/>
          <w:highlight w:val="white"/>
          <w:lang w:val="nl-BE"/>
        </w:rPr>
      </w:pPr>
      <w:r w:rsidRPr="001C5E7A">
        <w:rPr>
          <w:rFonts w:ascii="Consolas" w:hAnsi="Consolas" w:cs="Consolas"/>
          <w:color w:val="000000"/>
          <w:highlight w:val="white"/>
          <w:lang w:val="fr-FR"/>
        </w:rPr>
        <w:tab/>
      </w:r>
      <w:r w:rsidRPr="001C5E7A">
        <w:rPr>
          <w:rFonts w:ascii="Consolas" w:hAnsi="Consolas" w:cs="Consolas"/>
          <w:color w:val="000000"/>
          <w:highlight w:val="white"/>
          <w:lang w:val="fr-FR"/>
        </w:rPr>
        <w:tab/>
      </w:r>
      <w:r w:rsidRPr="001301B2">
        <w:rPr>
          <w:rFonts w:ascii="Consolas" w:hAnsi="Consolas" w:cs="Consolas"/>
          <w:color w:val="0000FF"/>
          <w:highlight w:val="white"/>
          <w:lang w:val="nl-BE"/>
        </w:rPr>
        <w:t>&lt;</w:t>
      </w:r>
      <w:r w:rsidRPr="001301B2">
        <w:rPr>
          <w:rFonts w:ascii="Consolas" w:hAnsi="Consolas" w:cs="Consolas"/>
          <w:color w:val="800000"/>
          <w:highlight w:val="white"/>
          <w:lang w:val="nl-BE"/>
        </w:rPr>
        <w:t>OrgnlBizInstr</w:t>
      </w:r>
      <w:r w:rsidRPr="001301B2">
        <w:rPr>
          <w:rFonts w:ascii="Consolas" w:hAnsi="Consolas" w:cs="Consolas"/>
          <w:color w:val="0000FF"/>
          <w:highlight w:val="white"/>
          <w:lang w:val="nl-BE"/>
        </w:rPr>
        <w:t>&gt;</w:t>
      </w:r>
    </w:p>
    <w:p w14:paraId="01C17027" w14:textId="77777777" w:rsidR="001C5E7A" w:rsidRPr="001301B2" w:rsidRDefault="001C5E7A" w:rsidP="001C5E7A">
      <w:pPr>
        <w:suppressAutoHyphens w:val="0"/>
        <w:autoSpaceDE w:val="0"/>
        <w:autoSpaceDN w:val="0"/>
        <w:adjustRightInd w:val="0"/>
        <w:spacing w:before="0"/>
        <w:rPr>
          <w:rFonts w:ascii="Consolas" w:hAnsi="Consolas" w:cs="Consolas"/>
          <w:color w:val="000000"/>
          <w:highlight w:val="white"/>
          <w:lang w:val="nl-BE"/>
        </w:rPr>
      </w:pPr>
      <w:r w:rsidRPr="001301B2">
        <w:rPr>
          <w:rFonts w:ascii="Consolas" w:hAnsi="Consolas" w:cs="Consolas"/>
          <w:color w:val="000000"/>
          <w:highlight w:val="white"/>
          <w:lang w:val="nl-BE"/>
        </w:rPr>
        <w:tab/>
      </w:r>
      <w:r w:rsidRPr="001301B2">
        <w:rPr>
          <w:rFonts w:ascii="Consolas" w:hAnsi="Consolas" w:cs="Consolas"/>
          <w:color w:val="000000"/>
          <w:highlight w:val="white"/>
          <w:lang w:val="nl-BE"/>
        </w:rPr>
        <w:tab/>
      </w:r>
      <w:r w:rsidRPr="001301B2">
        <w:rPr>
          <w:rFonts w:ascii="Consolas" w:hAnsi="Consolas" w:cs="Consolas"/>
          <w:color w:val="000000"/>
          <w:highlight w:val="white"/>
          <w:lang w:val="nl-BE"/>
        </w:rPr>
        <w:tab/>
      </w:r>
      <w:r w:rsidRPr="001301B2">
        <w:rPr>
          <w:rFonts w:ascii="Consolas" w:hAnsi="Consolas" w:cs="Consolas"/>
          <w:color w:val="0000FF"/>
          <w:highlight w:val="white"/>
          <w:lang w:val="nl-BE"/>
        </w:rPr>
        <w:t>&lt;</w:t>
      </w:r>
      <w:r w:rsidRPr="001301B2">
        <w:rPr>
          <w:rFonts w:ascii="Consolas" w:hAnsi="Consolas" w:cs="Consolas"/>
          <w:color w:val="800000"/>
          <w:highlight w:val="white"/>
          <w:lang w:val="nl-BE"/>
        </w:rPr>
        <w:t>MsgId</w:t>
      </w:r>
      <w:r w:rsidRPr="001301B2">
        <w:rPr>
          <w:rFonts w:ascii="Consolas" w:hAnsi="Consolas" w:cs="Consolas"/>
          <w:color w:val="0000FF"/>
          <w:highlight w:val="white"/>
          <w:lang w:val="nl-BE"/>
        </w:rPr>
        <w:t>&gt;</w:t>
      </w:r>
      <w:r w:rsidRPr="001301B2">
        <w:rPr>
          <w:rFonts w:ascii="Consolas" w:hAnsi="Consolas" w:cs="Consolas"/>
          <w:color w:val="000000"/>
          <w:highlight w:val="white"/>
          <w:lang w:val="nl-BE"/>
        </w:rPr>
        <w:t>REFKLM</w:t>
      </w:r>
      <w:r w:rsidRPr="001301B2">
        <w:rPr>
          <w:rFonts w:ascii="Consolas" w:hAnsi="Consolas" w:cs="Consolas"/>
          <w:color w:val="0000FF"/>
          <w:highlight w:val="white"/>
          <w:lang w:val="nl-BE"/>
        </w:rPr>
        <w:t>&lt;/</w:t>
      </w:r>
      <w:r w:rsidRPr="001301B2">
        <w:rPr>
          <w:rFonts w:ascii="Consolas" w:hAnsi="Consolas" w:cs="Consolas"/>
          <w:color w:val="800000"/>
          <w:highlight w:val="white"/>
          <w:lang w:val="nl-BE"/>
        </w:rPr>
        <w:t>MsgId</w:t>
      </w:r>
      <w:r w:rsidRPr="001301B2">
        <w:rPr>
          <w:rFonts w:ascii="Consolas" w:hAnsi="Consolas" w:cs="Consolas"/>
          <w:color w:val="0000FF"/>
          <w:highlight w:val="white"/>
          <w:lang w:val="nl-BE"/>
        </w:rPr>
        <w:t>&gt;</w:t>
      </w:r>
    </w:p>
    <w:p w14:paraId="74F83473" w14:textId="77777777" w:rsidR="001C5E7A" w:rsidRPr="001301B2" w:rsidRDefault="001C5E7A" w:rsidP="001C5E7A">
      <w:pPr>
        <w:suppressAutoHyphens w:val="0"/>
        <w:autoSpaceDE w:val="0"/>
        <w:autoSpaceDN w:val="0"/>
        <w:adjustRightInd w:val="0"/>
        <w:spacing w:before="0"/>
        <w:rPr>
          <w:rFonts w:ascii="Consolas" w:hAnsi="Consolas" w:cs="Consolas"/>
          <w:color w:val="000000"/>
          <w:highlight w:val="white"/>
          <w:lang w:val="nl-BE"/>
        </w:rPr>
      </w:pPr>
      <w:r w:rsidRPr="001301B2">
        <w:rPr>
          <w:rFonts w:ascii="Consolas" w:hAnsi="Consolas" w:cs="Consolas"/>
          <w:color w:val="000000"/>
          <w:highlight w:val="white"/>
          <w:lang w:val="nl-BE"/>
        </w:rPr>
        <w:tab/>
      </w:r>
      <w:r w:rsidRPr="001301B2">
        <w:rPr>
          <w:rFonts w:ascii="Consolas" w:hAnsi="Consolas" w:cs="Consolas"/>
          <w:color w:val="000000"/>
          <w:highlight w:val="white"/>
          <w:lang w:val="nl-BE"/>
        </w:rPr>
        <w:tab/>
      </w:r>
      <w:r w:rsidRPr="001301B2">
        <w:rPr>
          <w:rFonts w:ascii="Consolas" w:hAnsi="Consolas" w:cs="Consolas"/>
          <w:color w:val="0000FF"/>
          <w:highlight w:val="white"/>
          <w:lang w:val="nl-BE"/>
        </w:rPr>
        <w:t>&lt;/</w:t>
      </w:r>
      <w:r w:rsidRPr="001301B2">
        <w:rPr>
          <w:rFonts w:ascii="Consolas" w:hAnsi="Consolas" w:cs="Consolas"/>
          <w:color w:val="800000"/>
          <w:highlight w:val="white"/>
          <w:lang w:val="nl-BE"/>
        </w:rPr>
        <w:t>OrgnlBizInstr</w:t>
      </w:r>
      <w:r w:rsidRPr="001301B2">
        <w:rPr>
          <w:rFonts w:ascii="Consolas" w:hAnsi="Consolas" w:cs="Consolas"/>
          <w:color w:val="0000FF"/>
          <w:highlight w:val="white"/>
          <w:lang w:val="nl-BE"/>
        </w:rPr>
        <w:t>&gt;</w:t>
      </w:r>
    </w:p>
    <w:p w14:paraId="71010707" w14:textId="77777777" w:rsidR="001C5E7A" w:rsidRPr="001301B2" w:rsidRDefault="001C5E7A" w:rsidP="001C5E7A">
      <w:pPr>
        <w:suppressAutoHyphens w:val="0"/>
        <w:autoSpaceDE w:val="0"/>
        <w:autoSpaceDN w:val="0"/>
        <w:adjustRightInd w:val="0"/>
        <w:spacing w:before="0"/>
        <w:rPr>
          <w:rFonts w:ascii="Consolas" w:hAnsi="Consolas" w:cs="Consolas"/>
          <w:color w:val="000000"/>
          <w:highlight w:val="white"/>
          <w:lang w:val="nl-BE"/>
        </w:rPr>
      </w:pPr>
      <w:r w:rsidRPr="001301B2">
        <w:rPr>
          <w:rFonts w:ascii="Consolas" w:hAnsi="Consolas" w:cs="Consolas"/>
          <w:color w:val="000000"/>
          <w:highlight w:val="white"/>
          <w:lang w:val="nl-BE"/>
        </w:rPr>
        <w:tab/>
      </w:r>
      <w:r w:rsidRPr="001301B2">
        <w:rPr>
          <w:rFonts w:ascii="Consolas" w:hAnsi="Consolas" w:cs="Consolas"/>
          <w:color w:val="0000FF"/>
          <w:highlight w:val="white"/>
          <w:lang w:val="nl-BE"/>
        </w:rPr>
        <w:t>&lt;/</w:t>
      </w:r>
      <w:r w:rsidRPr="001301B2">
        <w:rPr>
          <w:rFonts w:ascii="Consolas" w:hAnsi="Consolas" w:cs="Consolas"/>
          <w:color w:val="800000"/>
          <w:highlight w:val="white"/>
          <w:lang w:val="nl-BE"/>
        </w:rPr>
        <w:t>MsgHdr</w:t>
      </w:r>
      <w:r w:rsidRPr="001301B2">
        <w:rPr>
          <w:rFonts w:ascii="Consolas" w:hAnsi="Consolas" w:cs="Consolas"/>
          <w:color w:val="0000FF"/>
          <w:highlight w:val="white"/>
          <w:lang w:val="nl-BE"/>
        </w:rPr>
        <w:t>&gt;</w:t>
      </w:r>
    </w:p>
    <w:p w14:paraId="4F779400" w14:textId="77777777" w:rsidR="001C5E7A" w:rsidRPr="001301B2" w:rsidRDefault="001C5E7A" w:rsidP="001C5E7A">
      <w:pPr>
        <w:suppressAutoHyphens w:val="0"/>
        <w:autoSpaceDE w:val="0"/>
        <w:autoSpaceDN w:val="0"/>
        <w:adjustRightInd w:val="0"/>
        <w:spacing w:before="0"/>
        <w:rPr>
          <w:rFonts w:ascii="Consolas" w:hAnsi="Consolas" w:cs="Consolas"/>
          <w:color w:val="000000"/>
          <w:highlight w:val="white"/>
          <w:lang w:val="nl-BE"/>
        </w:rPr>
      </w:pPr>
      <w:r w:rsidRPr="001301B2">
        <w:rPr>
          <w:rFonts w:ascii="Consolas" w:hAnsi="Consolas" w:cs="Consolas"/>
          <w:color w:val="000000"/>
          <w:highlight w:val="white"/>
          <w:lang w:val="nl-BE"/>
        </w:rPr>
        <w:tab/>
      </w:r>
      <w:r w:rsidRPr="001301B2">
        <w:rPr>
          <w:rFonts w:ascii="Consolas" w:hAnsi="Consolas" w:cs="Consolas"/>
          <w:color w:val="0000FF"/>
          <w:highlight w:val="white"/>
          <w:lang w:val="nl-BE"/>
        </w:rPr>
        <w:t>&lt;</w:t>
      </w:r>
      <w:r w:rsidRPr="001301B2">
        <w:rPr>
          <w:rFonts w:ascii="Consolas" w:hAnsi="Consolas" w:cs="Consolas"/>
          <w:color w:val="800000"/>
          <w:highlight w:val="white"/>
          <w:lang w:val="nl-BE"/>
        </w:rPr>
        <w:t>Pgntn</w:t>
      </w:r>
      <w:r w:rsidRPr="001301B2">
        <w:rPr>
          <w:rFonts w:ascii="Consolas" w:hAnsi="Consolas" w:cs="Consolas"/>
          <w:color w:val="0000FF"/>
          <w:highlight w:val="white"/>
          <w:lang w:val="nl-BE"/>
        </w:rPr>
        <w:t>&gt;</w:t>
      </w:r>
    </w:p>
    <w:p w14:paraId="3975929A" w14:textId="77777777" w:rsidR="001C5E7A" w:rsidRPr="001301B2" w:rsidRDefault="001C5E7A" w:rsidP="001C5E7A">
      <w:pPr>
        <w:suppressAutoHyphens w:val="0"/>
        <w:autoSpaceDE w:val="0"/>
        <w:autoSpaceDN w:val="0"/>
        <w:adjustRightInd w:val="0"/>
        <w:spacing w:before="0"/>
        <w:rPr>
          <w:rFonts w:ascii="Consolas" w:hAnsi="Consolas" w:cs="Consolas"/>
          <w:color w:val="000000"/>
          <w:highlight w:val="white"/>
          <w:lang w:val="nl-BE"/>
        </w:rPr>
      </w:pPr>
      <w:r w:rsidRPr="001301B2">
        <w:rPr>
          <w:rFonts w:ascii="Consolas" w:hAnsi="Consolas" w:cs="Consolas"/>
          <w:color w:val="000000"/>
          <w:highlight w:val="white"/>
          <w:lang w:val="nl-BE"/>
        </w:rPr>
        <w:tab/>
      </w:r>
      <w:r w:rsidRPr="001301B2">
        <w:rPr>
          <w:rFonts w:ascii="Consolas" w:hAnsi="Consolas" w:cs="Consolas"/>
          <w:color w:val="000000"/>
          <w:highlight w:val="white"/>
          <w:lang w:val="nl-BE"/>
        </w:rPr>
        <w:tab/>
      </w:r>
      <w:r w:rsidRPr="001301B2">
        <w:rPr>
          <w:rFonts w:ascii="Consolas" w:hAnsi="Consolas" w:cs="Consolas"/>
          <w:color w:val="0000FF"/>
          <w:highlight w:val="white"/>
          <w:lang w:val="nl-BE"/>
        </w:rPr>
        <w:t>&lt;</w:t>
      </w:r>
      <w:r w:rsidRPr="001301B2">
        <w:rPr>
          <w:rFonts w:ascii="Consolas" w:hAnsi="Consolas" w:cs="Consolas"/>
          <w:color w:val="800000"/>
          <w:highlight w:val="white"/>
          <w:lang w:val="nl-BE"/>
        </w:rPr>
        <w:t>PgNb</w:t>
      </w:r>
      <w:r w:rsidRPr="001301B2">
        <w:rPr>
          <w:rFonts w:ascii="Consolas" w:hAnsi="Consolas" w:cs="Consolas"/>
          <w:color w:val="0000FF"/>
          <w:highlight w:val="white"/>
          <w:lang w:val="nl-BE"/>
        </w:rPr>
        <w:t>&gt;</w:t>
      </w:r>
      <w:r w:rsidRPr="001301B2">
        <w:rPr>
          <w:rFonts w:ascii="Consolas" w:hAnsi="Consolas" w:cs="Consolas"/>
          <w:color w:val="000000"/>
          <w:highlight w:val="white"/>
          <w:lang w:val="nl-BE"/>
        </w:rPr>
        <w:t>1</w:t>
      </w:r>
      <w:r w:rsidRPr="001301B2">
        <w:rPr>
          <w:rFonts w:ascii="Consolas" w:hAnsi="Consolas" w:cs="Consolas"/>
          <w:color w:val="0000FF"/>
          <w:highlight w:val="white"/>
          <w:lang w:val="nl-BE"/>
        </w:rPr>
        <w:t>&lt;/</w:t>
      </w:r>
      <w:r w:rsidRPr="001301B2">
        <w:rPr>
          <w:rFonts w:ascii="Consolas" w:hAnsi="Consolas" w:cs="Consolas"/>
          <w:color w:val="800000"/>
          <w:highlight w:val="white"/>
          <w:lang w:val="nl-BE"/>
        </w:rPr>
        <w:t>PgNb</w:t>
      </w:r>
      <w:r w:rsidRPr="001301B2">
        <w:rPr>
          <w:rFonts w:ascii="Consolas" w:hAnsi="Consolas" w:cs="Consolas"/>
          <w:color w:val="0000FF"/>
          <w:highlight w:val="white"/>
          <w:lang w:val="nl-BE"/>
        </w:rPr>
        <w:t>&gt;</w:t>
      </w:r>
    </w:p>
    <w:p w14:paraId="6E85E62C" w14:textId="77777777" w:rsidR="001C5E7A" w:rsidRPr="001301B2" w:rsidRDefault="001C5E7A" w:rsidP="001C5E7A">
      <w:pPr>
        <w:suppressAutoHyphens w:val="0"/>
        <w:autoSpaceDE w:val="0"/>
        <w:autoSpaceDN w:val="0"/>
        <w:adjustRightInd w:val="0"/>
        <w:spacing w:before="0"/>
        <w:rPr>
          <w:rFonts w:ascii="Consolas" w:hAnsi="Consolas" w:cs="Consolas"/>
          <w:color w:val="000000"/>
          <w:highlight w:val="white"/>
          <w:lang w:val="nl-BE"/>
        </w:rPr>
      </w:pPr>
      <w:r w:rsidRPr="001301B2">
        <w:rPr>
          <w:rFonts w:ascii="Consolas" w:hAnsi="Consolas" w:cs="Consolas"/>
          <w:color w:val="000000"/>
          <w:highlight w:val="white"/>
          <w:lang w:val="nl-BE"/>
        </w:rPr>
        <w:tab/>
      </w:r>
      <w:r w:rsidRPr="001301B2">
        <w:rPr>
          <w:rFonts w:ascii="Consolas" w:hAnsi="Consolas" w:cs="Consolas"/>
          <w:color w:val="000000"/>
          <w:highlight w:val="white"/>
          <w:lang w:val="nl-BE"/>
        </w:rPr>
        <w:tab/>
      </w:r>
      <w:r w:rsidRPr="001301B2">
        <w:rPr>
          <w:rFonts w:ascii="Consolas" w:hAnsi="Consolas" w:cs="Consolas"/>
          <w:color w:val="0000FF"/>
          <w:highlight w:val="white"/>
          <w:lang w:val="nl-BE"/>
        </w:rPr>
        <w:t>&lt;</w:t>
      </w:r>
      <w:r w:rsidRPr="001301B2">
        <w:rPr>
          <w:rFonts w:ascii="Consolas" w:hAnsi="Consolas" w:cs="Consolas"/>
          <w:color w:val="800000"/>
          <w:highlight w:val="white"/>
          <w:lang w:val="nl-BE"/>
        </w:rPr>
        <w:t>LastPgInd</w:t>
      </w:r>
      <w:r w:rsidRPr="001301B2">
        <w:rPr>
          <w:rFonts w:ascii="Consolas" w:hAnsi="Consolas" w:cs="Consolas"/>
          <w:color w:val="0000FF"/>
          <w:highlight w:val="white"/>
          <w:lang w:val="nl-BE"/>
        </w:rPr>
        <w:t>&gt;</w:t>
      </w:r>
      <w:r w:rsidRPr="001301B2">
        <w:rPr>
          <w:rFonts w:ascii="Consolas" w:hAnsi="Consolas" w:cs="Consolas"/>
          <w:color w:val="000000"/>
          <w:highlight w:val="white"/>
          <w:lang w:val="nl-BE"/>
        </w:rPr>
        <w:t>true</w:t>
      </w:r>
      <w:r w:rsidRPr="001301B2">
        <w:rPr>
          <w:rFonts w:ascii="Consolas" w:hAnsi="Consolas" w:cs="Consolas"/>
          <w:color w:val="0000FF"/>
          <w:highlight w:val="white"/>
          <w:lang w:val="nl-BE"/>
        </w:rPr>
        <w:t>&lt;/</w:t>
      </w:r>
      <w:r w:rsidRPr="001301B2">
        <w:rPr>
          <w:rFonts w:ascii="Consolas" w:hAnsi="Consolas" w:cs="Consolas"/>
          <w:color w:val="800000"/>
          <w:highlight w:val="white"/>
          <w:lang w:val="nl-BE"/>
        </w:rPr>
        <w:t>LastPgInd</w:t>
      </w:r>
      <w:r w:rsidRPr="001301B2">
        <w:rPr>
          <w:rFonts w:ascii="Consolas" w:hAnsi="Consolas" w:cs="Consolas"/>
          <w:color w:val="0000FF"/>
          <w:highlight w:val="white"/>
          <w:lang w:val="nl-BE"/>
        </w:rPr>
        <w:t>&gt;</w:t>
      </w:r>
    </w:p>
    <w:p w14:paraId="21DC2A16" w14:textId="77777777" w:rsidR="001C5E7A" w:rsidRPr="001301B2" w:rsidRDefault="001C5E7A" w:rsidP="001C5E7A">
      <w:pPr>
        <w:suppressAutoHyphens w:val="0"/>
        <w:autoSpaceDE w:val="0"/>
        <w:autoSpaceDN w:val="0"/>
        <w:adjustRightInd w:val="0"/>
        <w:spacing w:before="0"/>
        <w:rPr>
          <w:rFonts w:ascii="Consolas" w:hAnsi="Consolas" w:cs="Consolas"/>
          <w:color w:val="000000"/>
          <w:highlight w:val="white"/>
          <w:lang w:val="nl-BE"/>
        </w:rPr>
      </w:pPr>
      <w:r w:rsidRPr="001301B2">
        <w:rPr>
          <w:rFonts w:ascii="Consolas" w:hAnsi="Consolas" w:cs="Consolas"/>
          <w:color w:val="000000"/>
          <w:highlight w:val="white"/>
          <w:lang w:val="nl-BE"/>
        </w:rPr>
        <w:tab/>
      </w:r>
      <w:r w:rsidRPr="001301B2">
        <w:rPr>
          <w:rFonts w:ascii="Consolas" w:hAnsi="Consolas" w:cs="Consolas"/>
          <w:color w:val="0000FF"/>
          <w:highlight w:val="white"/>
          <w:lang w:val="nl-BE"/>
        </w:rPr>
        <w:t>&lt;/</w:t>
      </w:r>
      <w:r w:rsidRPr="001301B2">
        <w:rPr>
          <w:rFonts w:ascii="Consolas" w:hAnsi="Consolas" w:cs="Consolas"/>
          <w:color w:val="800000"/>
          <w:highlight w:val="white"/>
          <w:lang w:val="nl-BE"/>
        </w:rPr>
        <w:t>Pgntn</w:t>
      </w:r>
      <w:r w:rsidRPr="001301B2">
        <w:rPr>
          <w:rFonts w:ascii="Consolas" w:hAnsi="Consolas" w:cs="Consolas"/>
          <w:color w:val="0000FF"/>
          <w:highlight w:val="white"/>
          <w:lang w:val="nl-BE"/>
        </w:rPr>
        <w:t>&gt;</w:t>
      </w:r>
    </w:p>
    <w:p w14:paraId="16474A76" w14:textId="77777777" w:rsidR="001C5E7A" w:rsidRPr="001301B2" w:rsidRDefault="001C5E7A" w:rsidP="001C5E7A">
      <w:pPr>
        <w:suppressAutoHyphens w:val="0"/>
        <w:autoSpaceDE w:val="0"/>
        <w:autoSpaceDN w:val="0"/>
        <w:adjustRightInd w:val="0"/>
        <w:spacing w:before="0"/>
        <w:rPr>
          <w:rFonts w:ascii="Consolas" w:hAnsi="Consolas" w:cs="Consolas"/>
          <w:color w:val="000000"/>
          <w:highlight w:val="white"/>
          <w:lang w:val="nl-BE"/>
        </w:rPr>
      </w:pPr>
      <w:r w:rsidRPr="001301B2">
        <w:rPr>
          <w:rFonts w:ascii="Consolas" w:hAnsi="Consolas" w:cs="Consolas"/>
          <w:color w:val="000000"/>
          <w:highlight w:val="white"/>
          <w:lang w:val="nl-BE"/>
        </w:rPr>
        <w:tab/>
      </w:r>
      <w:r w:rsidRPr="001301B2">
        <w:rPr>
          <w:rFonts w:ascii="Consolas" w:hAnsi="Consolas" w:cs="Consolas"/>
          <w:color w:val="000000"/>
          <w:highlight w:val="white"/>
          <w:lang w:val="nl-BE"/>
        </w:rPr>
        <w:tab/>
      </w:r>
      <w:r w:rsidRPr="001301B2">
        <w:rPr>
          <w:rFonts w:ascii="Consolas" w:hAnsi="Consolas" w:cs="Consolas"/>
          <w:color w:val="0000FF"/>
          <w:highlight w:val="white"/>
          <w:lang w:val="nl-BE"/>
        </w:rPr>
        <w:t>&lt;</w:t>
      </w:r>
      <w:r w:rsidRPr="001301B2">
        <w:rPr>
          <w:rFonts w:ascii="Consolas" w:hAnsi="Consolas" w:cs="Consolas"/>
          <w:color w:val="800000"/>
          <w:highlight w:val="white"/>
          <w:lang w:val="nl-BE"/>
        </w:rPr>
        <w:t>RptOrErr</w:t>
      </w:r>
      <w:r w:rsidRPr="001301B2">
        <w:rPr>
          <w:rFonts w:ascii="Consolas" w:hAnsi="Consolas" w:cs="Consolas"/>
          <w:color w:val="0000FF"/>
          <w:highlight w:val="white"/>
          <w:lang w:val="nl-BE"/>
        </w:rPr>
        <w:t>&gt;</w:t>
      </w:r>
    </w:p>
    <w:p w14:paraId="48005ABF" w14:textId="0FCA575F" w:rsidR="001C5E7A" w:rsidRPr="001301B2" w:rsidRDefault="001C5E7A" w:rsidP="001C5E7A">
      <w:pPr>
        <w:suppressAutoHyphens w:val="0"/>
        <w:autoSpaceDE w:val="0"/>
        <w:autoSpaceDN w:val="0"/>
        <w:adjustRightInd w:val="0"/>
        <w:spacing w:before="0"/>
        <w:rPr>
          <w:rFonts w:ascii="Consolas" w:hAnsi="Consolas" w:cs="Consolas"/>
          <w:color w:val="000000"/>
          <w:highlight w:val="white"/>
          <w:lang w:val="nl-BE"/>
        </w:rPr>
      </w:pPr>
      <w:r w:rsidRPr="001301B2">
        <w:rPr>
          <w:rFonts w:ascii="Consolas" w:hAnsi="Consolas" w:cs="Consolas"/>
          <w:color w:val="000000"/>
          <w:highlight w:val="white"/>
          <w:lang w:val="nl-BE"/>
        </w:rPr>
        <w:tab/>
      </w:r>
      <w:r w:rsidRPr="001301B2">
        <w:rPr>
          <w:rFonts w:ascii="Consolas" w:hAnsi="Consolas" w:cs="Consolas"/>
          <w:color w:val="000000"/>
          <w:highlight w:val="white"/>
          <w:lang w:val="nl-BE"/>
        </w:rPr>
        <w:tab/>
      </w:r>
      <w:r w:rsidR="001E7CE4" w:rsidRPr="001301B2">
        <w:rPr>
          <w:rFonts w:ascii="Consolas" w:hAnsi="Consolas" w:cs="Consolas"/>
          <w:color w:val="000000"/>
          <w:highlight w:val="white"/>
          <w:lang w:val="nl-BE"/>
        </w:rPr>
        <w:t xml:space="preserve">  </w:t>
      </w:r>
      <w:r w:rsidRPr="001301B2">
        <w:rPr>
          <w:rFonts w:ascii="Consolas" w:hAnsi="Consolas" w:cs="Consolas"/>
          <w:color w:val="0000FF"/>
          <w:highlight w:val="white"/>
          <w:lang w:val="nl-BE"/>
        </w:rPr>
        <w:t>&lt;</w:t>
      </w:r>
      <w:r w:rsidRPr="001301B2">
        <w:rPr>
          <w:rFonts w:ascii="Consolas" w:hAnsi="Consolas" w:cs="Consolas"/>
          <w:color w:val="800000"/>
          <w:highlight w:val="white"/>
          <w:lang w:val="nl-BE"/>
        </w:rPr>
        <w:t>OprlErr</w:t>
      </w:r>
      <w:r w:rsidRPr="001301B2">
        <w:rPr>
          <w:rFonts w:ascii="Consolas" w:hAnsi="Consolas" w:cs="Consolas"/>
          <w:color w:val="0000FF"/>
          <w:highlight w:val="white"/>
          <w:lang w:val="nl-BE"/>
        </w:rPr>
        <w:t>&gt;</w:t>
      </w:r>
    </w:p>
    <w:p w14:paraId="50A62EF9" w14:textId="3F7B8F97" w:rsidR="001C5E7A" w:rsidRPr="001301B2" w:rsidRDefault="001C5E7A" w:rsidP="001C5E7A">
      <w:pPr>
        <w:suppressAutoHyphens w:val="0"/>
        <w:autoSpaceDE w:val="0"/>
        <w:autoSpaceDN w:val="0"/>
        <w:adjustRightInd w:val="0"/>
        <w:spacing w:before="0"/>
        <w:rPr>
          <w:rFonts w:ascii="Consolas" w:hAnsi="Consolas" w:cs="Consolas"/>
          <w:color w:val="000000"/>
          <w:highlight w:val="white"/>
          <w:lang w:val="nl-BE"/>
        </w:rPr>
      </w:pPr>
      <w:r w:rsidRPr="001301B2">
        <w:rPr>
          <w:rFonts w:ascii="Consolas" w:hAnsi="Consolas" w:cs="Consolas"/>
          <w:color w:val="000000"/>
          <w:highlight w:val="white"/>
          <w:lang w:val="nl-BE"/>
        </w:rPr>
        <w:tab/>
      </w:r>
      <w:r w:rsidRPr="001301B2">
        <w:rPr>
          <w:rFonts w:ascii="Consolas" w:hAnsi="Consolas" w:cs="Consolas"/>
          <w:color w:val="000000"/>
          <w:highlight w:val="white"/>
          <w:lang w:val="nl-BE"/>
        </w:rPr>
        <w:tab/>
      </w:r>
      <w:r w:rsidRPr="001301B2">
        <w:rPr>
          <w:rFonts w:ascii="Consolas" w:hAnsi="Consolas" w:cs="Consolas"/>
          <w:color w:val="000000"/>
          <w:highlight w:val="white"/>
          <w:lang w:val="nl-BE"/>
        </w:rPr>
        <w:tab/>
      </w:r>
      <w:r w:rsidR="001E7CE4" w:rsidRPr="001301B2">
        <w:rPr>
          <w:rFonts w:ascii="Consolas" w:hAnsi="Consolas" w:cs="Consolas"/>
          <w:color w:val="000000"/>
          <w:highlight w:val="white"/>
          <w:lang w:val="nl-BE"/>
        </w:rPr>
        <w:t xml:space="preserve">  </w:t>
      </w:r>
      <w:r w:rsidRPr="001301B2">
        <w:rPr>
          <w:rFonts w:ascii="Consolas" w:hAnsi="Consolas" w:cs="Consolas"/>
          <w:color w:val="0000FF"/>
          <w:highlight w:val="white"/>
          <w:lang w:val="nl-BE"/>
        </w:rPr>
        <w:t>&lt;</w:t>
      </w:r>
      <w:r w:rsidRPr="001301B2">
        <w:rPr>
          <w:rFonts w:ascii="Consolas" w:hAnsi="Consolas" w:cs="Consolas"/>
          <w:color w:val="800000"/>
          <w:highlight w:val="white"/>
          <w:lang w:val="nl-BE"/>
        </w:rPr>
        <w:t>Err</w:t>
      </w:r>
      <w:r w:rsidRPr="001301B2">
        <w:rPr>
          <w:rFonts w:ascii="Consolas" w:hAnsi="Consolas" w:cs="Consolas"/>
          <w:color w:val="0000FF"/>
          <w:highlight w:val="white"/>
          <w:lang w:val="nl-BE"/>
        </w:rPr>
        <w:t>&gt;</w:t>
      </w:r>
    </w:p>
    <w:p w14:paraId="1264DB47" w14:textId="2E6CC46C" w:rsidR="001C5E7A" w:rsidRPr="001301B2" w:rsidRDefault="001C5E7A" w:rsidP="001C5E7A">
      <w:pPr>
        <w:suppressAutoHyphens w:val="0"/>
        <w:autoSpaceDE w:val="0"/>
        <w:autoSpaceDN w:val="0"/>
        <w:adjustRightInd w:val="0"/>
        <w:spacing w:before="0"/>
        <w:rPr>
          <w:rFonts w:ascii="Consolas" w:hAnsi="Consolas" w:cs="Consolas"/>
          <w:color w:val="000000"/>
          <w:highlight w:val="white"/>
          <w:lang w:val="nl-BE"/>
        </w:rPr>
      </w:pPr>
      <w:r w:rsidRPr="001301B2">
        <w:rPr>
          <w:rFonts w:ascii="Consolas" w:hAnsi="Consolas" w:cs="Consolas"/>
          <w:color w:val="000000"/>
          <w:highlight w:val="white"/>
          <w:lang w:val="nl-BE"/>
        </w:rPr>
        <w:lastRenderedPageBreak/>
        <w:tab/>
      </w:r>
      <w:r w:rsidRPr="001301B2">
        <w:rPr>
          <w:rFonts w:ascii="Consolas" w:hAnsi="Consolas" w:cs="Consolas"/>
          <w:color w:val="000000"/>
          <w:highlight w:val="white"/>
          <w:lang w:val="nl-BE"/>
        </w:rPr>
        <w:tab/>
      </w:r>
      <w:r w:rsidRPr="001301B2">
        <w:rPr>
          <w:rFonts w:ascii="Consolas" w:hAnsi="Consolas" w:cs="Consolas"/>
          <w:color w:val="000000"/>
          <w:highlight w:val="white"/>
          <w:lang w:val="nl-BE"/>
        </w:rPr>
        <w:tab/>
      </w:r>
      <w:r w:rsidR="001E7CE4" w:rsidRPr="001301B2">
        <w:rPr>
          <w:rFonts w:ascii="Consolas" w:hAnsi="Consolas" w:cs="Consolas"/>
          <w:color w:val="000000"/>
          <w:highlight w:val="white"/>
          <w:lang w:val="nl-BE"/>
        </w:rPr>
        <w:t xml:space="preserve">   </w:t>
      </w:r>
      <w:r w:rsidR="003A794F" w:rsidRPr="001301B2">
        <w:rPr>
          <w:rFonts w:ascii="Consolas" w:hAnsi="Consolas" w:cs="Consolas"/>
          <w:color w:val="000000"/>
          <w:highlight w:val="white"/>
          <w:lang w:val="nl-BE"/>
        </w:rPr>
        <w:t xml:space="preserve"> </w:t>
      </w:r>
      <w:r w:rsidRPr="001301B2">
        <w:rPr>
          <w:rFonts w:ascii="Consolas" w:hAnsi="Consolas" w:cs="Consolas"/>
          <w:color w:val="0000FF"/>
          <w:highlight w:val="white"/>
          <w:lang w:val="nl-BE"/>
        </w:rPr>
        <w:t>&lt;</w:t>
      </w:r>
      <w:r w:rsidRPr="001301B2">
        <w:rPr>
          <w:rFonts w:ascii="Consolas" w:hAnsi="Consolas" w:cs="Consolas"/>
          <w:color w:val="800000"/>
          <w:highlight w:val="white"/>
          <w:lang w:val="nl-BE"/>
        </w:rPr>
        <w:t>Prtry</w:t>
      </w:r>
      <w:r w:rsidRPr="001301B2">
        <w:rPr>
          <w:rFonts w:ascii="Consolas" w:hAnsi="Consolas" w:cs="Consolas"/>
          <w:color w:val="0000FF"/>
          <w:highlight w:val="white"/>
          <w:lang w:val="nl-BE"/>
        </w:rPr>
        <w:t>&gt;</w:t>
      </w:r>
      <w:r w:rsidRPr="001301B2">
        <w:rPr>
          <w:rFonts w:ascii="Consolas" w:hAnsi="Consolas" w:cs="Consolas"/>
          <w:color w:val="000000"/>
          <w:highlight w:val="white"/>
          <w:lang w:val="nl-BE"/>
        </w:rPr>
        <w:t>Q065</w:t>
      </w:r>
      <w:r w:rsidRPr="001301B2">
        <w:rPr>
          <w:rFonts w:ascii="Consolas" w:hAnsi="Consolas" w:cs="Consolas"/>
          <w:color w:val="0000FF"/>
          <w:highlight w:val="white"/>
          <w:lang w:val="nl-BE"/>
        </w:rPr>
        <w:t>&lt;/</w:t>
      </w:r>
      <w:r w:rsidRPr="001301B2">
        <w:rPr>
          <w:rFonts w:ascii="Consolas" w:hAnsi="Consolas" w:cs="Consolas"/>
          <w:color w:val="800000"/>
          <w:highlight w:val="white"/>
          <w:lang w:val="nl-BE"/>
        </w:rPr>
        <w:t>Prtry</w:t>
      </w:r>
      <w:r w:rsidRPr="001301B2">
        <w:rPr>
          <w:rFonts w:ascii="Consolas" w:hAnsi="Consolas" w:cs="Consolas"/>
          <w:color w:val="0000FF"/>
          <w:highlight w:val="white"/>
          <w:lang w:val="nl-BE"/>
        </w:rPr>
        <w:t>&gt;</w:t>
      </w:r>
    </w:p>
    <w:p w14:paraId="423CFDF2" w14:textId="4D582A28" w:rsidR="001C5E7A" w:rsidRDefault="001C5E7A" w:rsidP="001C5E7A">
      <w:pPr>
        <w:suppressAutoHyphens w:val="0"/>
        <w:autoSpaceDE w:val="0"/>
        <w:autoSpaceDN w:val="0"/>
        <w:adjustRightInd w:val="0"/>
        <w:spacing w:before="0"/>
        <w:rPr>
          <w:rFonts w:ascii="Consolas" w:hAnsi="Consolas" w:cs="Consolas"/>
          <w:color w:val="000000"/>
          <w:highlight w:val="white"/>
          <w:lang w:val="en-US"/>
        </w:rPr>
      </w:pPr>
      <w:r w:rsidRPr="001301B2">
        <w:rPr>
          <w:rFonts w:ascii="Consolas" w:hAnsi="Consolas" w:cs="Consolas"/>
          <w:color w:val="000000"/>
          <w:highlight w:val="white"/>
          <w:lang w:val="nl-BE"/>
        </w:rPr>
        <w:tab/>
      </w:r>
      <w:r w:rsidRPr="001301B2">
        <w:rPr>
          <w:rFonts w:ascii="Consolas" w:hAnsi="Consolas" w:cs="Consolas"/>
          <w:color w:val="000000"/>
          <w:highlight w:val="white"/>
          <w:lang w:val="nl-BE"/>
        </w:rPr>
        <w:tab/>
      </w:r>
      <w:r w:rsidRPr="001301B2">
        <w:rPr>
          <w:rFonts w:ascii="Consolas" w:hAnsi="Consolas" w:cs="Consolas"/>
          <w:color w:val="000000"/>
          <w:highlight w:val="white"/>
          <w:lang w:val="nl-BE"/>
        </w:rPr>
        <w:tab/>
      </w:r>
      <w:r w:rsidR="001E7CE4" w:rsidRPr="001301B2">
        <w:rPr>
          <w:rFonts w:ascii="Consolas" w:hAnsi="Consolas" w:cs="Consolas"/>
          <w:color w:val="000000"/>
          <w:highlight w:val="white"/>
          <w:lang w:val="nl-BE"/>
        </w:rPr>
        <w:t xml:space="preserve">  </w:t>
      </w:r>
      <w:r>
        <w:rPr>
          <w:rFonts w:ascii="Consolas" w:hAnsi="Consolas" w:cs="Consolas"/>
          <w:color w:val="0000FF"/>
          <w:highlight w:val="white"/>
          <w:lang w:val="en-US"/>
        </w:rPr>
        <w:t>&lt;/</w:t>
      </w:r>
      <w:r>
        <w:rPr>
          <w:rFonts w:ascii="Consolas" w:hAnsi="Consolas" w:cs="Consolas"/>
          <w:color w:val="800000"/>
          <w:highlight w:val="white"/>
          <w:lang w:val="en-US"/>
        </w:rPr>
        <w:t>Err</w:t>
      </w:r>
      <w:r>
        <w:rPr>
          <w:rFonts w:ascii="Consolas" w:hAnsi="Consolas" w:cs="Consolas"/>
          <w:color w:val="0000FF"/>
          <w:highlight w:val="white"/>
          <w:lang w:val="en-US"/>
        </w:rPr>
        <w:t>&gt;</w:t>
      </w:r>
    </w:p>
    <w:p w14:paraId="38E70DDF" w14:textId="5D724CD5" w:rsidR="001C5E7A" w:rsidRDefault="001C5E7A" w:rsidP="001C5E7A">
      <w:pPr>
        <w:suppressAutoHyphens w:val="0"/>
        <w:autoSpaceDE w:val="0"/>
        <w:autoSpaceDN w:val="0"/>
        <w:adjustRightInd w:val="0"/>
        <w:spacing w:before="0"/>
        <w:rPr>
          <w:rFonts w:ascii="Consolas" w:hAnsi="Consolas" w:cs="Consolas"/>
          <w:color w:val="000000"/>
          <w:highlight w:val="white"/>
          <w:lang w:val="en-US"/>
        </w:rPr>
      </w:pP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00"/>
          <w:highlight w:val="white"/>
          <w:lang w:val="en-US"/>
        </w:rPr>
        <w:tab/>
      </w:r>
      <w:r w:rsidR="001E7CE4">
        <w:rPr>
          <w:rFonts w:ascii="Consolas" w:hAnsi="Consolas" w:cs="Consolas"/>
          <w:color w:val="000000"/>
          <w:highlight w:val="white"/>
          <w:lang w:val="en-US"/>
        </w:rPr>
        <w:t xml:space="preserve">  </w:t>
      </w:r>
      <w:r>
        <w:rPr>
          <w:rFonts w:ascii="Consolas" w:hAnsi="Consolas" w:cs="Consolas"/>
          <w:color w:val="0000FF"/>
          <w:highlight w:val="white"/>
          <w:lang w:val="en-US"/>
        </w:rPr>
        <w:t>&lt;</w:t>
      </w:r>
      <w:r>
        <w:rPr>
          <w:rFonts w:ascii="Consolas" w:hAnsi="Consolas" w:cs="Consolas"/>
          <w:color w:val="800000"/>
          <w:highlight w:val="white"/>
          <w:lang w:val="en-US"/>
        </w:rPr>
        <w:t>Desc</w:t>
      </w:r>
      <w:r>
        <w:rPr>
          <w:rFonts w:ascii="Consolas" w:hAnsi="Consolas" w:cs="Consolas"/>
          <w:color w:val="0000FF"/>
          <w:highlight w:val="white"/>
          <w:lang w:val="en-US"/>
        </w:rPr>
        <w:t>&gt;</w:t>
      </w:r>
      <w:r>
        <w:rPr>
          <w:rFonts w:ascii="Consolas" w:hAnsi="Consolas" w:cs="Consolas"/>
          <w:color w:val="000000"/>
          <w:highlight w:val="white"/>
          <w:lang w:val="en-US"/>
        </w:rPr>
        <w:t>The specified business date is in the future</w:t>
      </w:r>
      <w:r>
        <w:rPr>
          <w:rFonts w:ascii="Consolas" w:hAnsi="Consolas" w:cs="Consolas"/>
          <w:color w:val="0000FF"/>
          <w:highlight w:val="white"/>
          <w:lang w:val="en-US"/>
        </w:rPr>
        <w:t>&lt;/</w:t>
      </w:r>
      <w:r>
        <w:rPr>
          <w:rFonts w:ascii="Consolas" w:hAnsi="Consolas" w:cs="Consolas"/>
          <w:color w:val="800000"/>
          <w:highlight w:val="white"/>
          <w:lang w:val="en-US"/>
        </w:rPr>
        <w:t>Desc</w:t>
      </w:r>
      <w:r>
        <w:rPr>
          <w:rFonts w:ascii="Consolas" w:hAnsi="Consolas" w:cs="Consolas"/>
          <w:color w:val="0000FF"/>
          <w:highlight w:val="white"/>
          <w:lang w:val="en-US"/>
        </w:rPr>
        <w:t>&gt;</w:t>
      </w:r>
    </w:p>
    <w:p w14:paraId="130BFF81" w14:textId="082A37B7" w:rsidR="001C5E7A" w:rsidRDefault="001C5E7A" w:rsidP="001C5E7A">
      <w:pPr>
        <w:suppressAutoHyphens w:val="0"/>
        <w:autoSpaceDE w:val="0"/>
        <w:autoSpaceDN w:val="0"/>
        <w:adjustRightInd w:val="0"/>
        <w:spacing w:before="0"/>
        <w:rPr>
          <w:rFonts w:ascii="Consolas" w:hAnsi="Consolas" w:cs="Consolas"/>
          <w:color w:val="000000"/>
          <w:highlight w:val="white"/>
          <w:lang w:val="en-US"/>
        </w:rPr>
      </w:pPr>
      <w:r>
        <w:rPr>
          <w:rFonts w:ascii="Consolas" w:hAnsi="Consolas" w:cs="Consolas"/>
          <w:color w:val="000000"/>
          <w:highlight w:val="white"/>
          <w:lang w:val="en-US"/>
        </w:rPr>
        <w:tab/>
      </w:r>
      <w:r>
        <w:rPr>
          <w:rFonts w:ascii="Consolas" w:hAnsi="Consolas" w:cs="Consolas"/>
          <w:color w:val="000000"/>
          <w:highlight w:val="white"/>
          <w:lang w:val="en-US"/>
        </w:rPr>
        <w:tab/>
      </w:r>
      <w:r w:rsidR="001E7CE4">
        <w:rPr>
          <w:rFonts w:ascii="Consolas" w:hAnsi="Consolas" w:cs="Consolas"/>
          <w:color w:val="000000"/>
          <w:highlight w:val="white"/>
          <w:lang w:val="en-US"/>
        </w:rPr>
        <w:t xml:space="preserve">  </w:t>
      </w:r>
      <w:r>
        <w:rPr>
          <w:rFonts w:ascii="Consolas" w:hAnsi="Consolas" w:cs="Consolas"/>
          <w:color w:val="0000FF"/>
          <w:highlight w:val="white"/>
          <w:lang w:val="en-US"/>
        </w:rPr>
        <w:t>&lt;/</w:t>
      </w:r>
      <w:proofErr w:type="spellStart"/>
      <w:r>
        <w:rPr>
          <w:rFonts w:ascii="Consolas" w:hAnsi="Consolas" w:cs="Consolas"/>
          <w:color w:val="800000"/>
          <w:highlight w:val="white"/>
          <w:lang w:val="en-US"/>
        </w:rPr>
        <w:t>OprlErr</w:t>
      </w:r>
      <w:proofErr w:type="spellEnd"/>
      <w:r>
        <w:rPr>
          <w:rFonts w:ascii="Consolas" w:hAnsi="Consolas" w:cs="Consolas"/>
          <w:color w:val="0000FF"/>
          <w:highlight w:val="white"/>
          <w:lang w:val="en-US"/>
        </w:rPr>
        <w:t>&gt;</w:t>
      </w:r>
    </w:p>
    <w:p w14:paraId="4E55A305" w14:textId="77777777" w:rsidR="001C5E7A" w:rsidRDefault="001C5E7A" w:rsidP="001C5E7A">
      <w:pPr>
        <w:suppressAutoHyphens w:val="0"/>
        <w:autoSpaceDE w:val="0"/>
        <w:autoSpaceDN w:val="0"/>
        <w:adjustRightInd w:val="0"/>
        <w:spacing w:before="0"/>
        <w:rPr>
          <w:rFonts w:ascii="Consolas" w:hAnsi="Consolas" w:cs="Consolas"/>
          <w:color w:val="000000"/>
          <w:highlight w:val="white"/>
          <w:lang w:val="en-US"/>
        </w:rPr>
      </w:pPr>
      <w:r>
        <w:rPr>
          <w:rFonts w:ascii="Consolas" w:hAnsi="Consolas" w:cs="Consolas"/>
          <w:color w:val="000000"/>
          <w:highlight w:val="white"/>
          <w:lang w:val="en-US"/>
        </w:rPr>
        <w:tab/>
      </w:r>
      <w:r>
        <w:rPr>
          <w:rFonts w:ascii="Consolas" w:hAnsi="Consolas" w:cs="Consolas"/>
          <w:color w:val="000000"/>
          <w:highlight w:val="white"/>
          <w:lang w:val="en-US"/>
        </w:rPr>
        <w:tab/>
      </w:r>
      <w:r>
        <w:rPr>
          <w:rFonts w:ascii="Consolas" w:hAnsi="Consolas" w:cs="Consolas"/>
          <w:color w:val="0000FF"/>
          <w:highlight w:val="white"/>
          <w:lang w:val="en-US"/>
        </w:rPr>
        <w:t>&lt;/</w:t>
      </w:r>
      <w:proofErr w:type="spellStart"/>
      <w:r>
        <w:rPr>
          <w:rFonts w:ascii="Consolas" w:hAnsi="Consolas" w:cs="Consolas"/>
          <w:color w:val="800000"/>
          <w:highlight w:val="white"/>
          <w:lang w:val="en-US"/>
        </w:rPr>
        <w:t>RptOrErr</w:t>
      </w:r>
      <w:proofErr w:type="spellEnd"/>
      <w:r>
        <w:rPr>
          <w:rFonts w:ascii="Consolas" w:hAnsi="Consolas" w:cs="Consolas"/>
          <w:color w:val="0000FF"/>
          <w:highlight w:val="white"/>
          <w:lang w:val="en-US"/>
        </w:rPr>
        <w:t>&gt;</w:t>
      </w:r>
    </w:p>
    <w:p w14:paraId="5F7B91CF" w14:textId="67A62A3B" w:rsidR="008E0F85" w:rsidRPr="00955BCB" w:rsidRDefault="001C5E7A" w:rsidP="001C5E7A">
      <w:pPr>
        <w:suppressAutoHyphens w:val="0"/>
        <w:autoSpaceDE w:val="0"/>
        <w:autoSpaceDN w:val="0"/>
        <w:adjustRightInd w:val="0"/>
        <w:spacing w:before="0"/>
        <w:rPr>
          <w:rFonts w:ascii="Consolas" w:hAnsi="Consolas" w:cs="Consolas"/>
          <w:color w:val="0000FF"/>
          <w:highlight w:val="white"/>
        </w:rPr>
      </w:pPr>
      <w:r>
        <w:rPr>
          <w:rFonts w:ascii="Consolas" w:hAnsi="Consolas" w:cs="Consolas"/>
          <w:color w:val="000000"/>
          <w:highlight w:val="white"/>
          <w:lang w:val="en-US"/>
        </w:rPr>
        <w:tab/>
      </w:r>
      <w:r>
        <w:rPr>
          <w:rFonts w:ascii="Consolas" w:hAnsi="Consolas" w:cs="Consolas"/>
          <w:color w:val="0000FF"/>
          <w:highlight w:val="white"/>
          <w:lang w:val="en-US"/>
        </w:rPr>
        <w:t>&lt;/</w:t>
      </w:r>
      <w:proofErr w:type="spellStart"/>
      <w:r>
        <w:rPr>
          <w:rFonts w:ascii="Consolas" w:hAnsi="Consolas" w:cs="Consolas"/>
          <w:color w:val="800000"/>
          <w:highlight w:val="white"/>
          <w:lang w:val="en-US"/>
        </w:rPr>
        <w:t>LmtUtlstnJrnlRpt</w:t>
      </w:r>
      <w:proofErr w:type="spellEnd"/>
      <w:r>
        <w:rPr>
          <w:rFonts w:ascii="Consolas" w:hAnsi="Consolas" w:cs="Consolas"/>
          <w:color w:val="0000FF"/>
          <w:highlight w:val="white"/>
          <w:lang w:val="en-US"/>
        </w:rPr>
        <w:t>&gt;</w:t>
      </w:r>
    </w:p>
    <w:p w14:paraId="7F373B0A" w14:textId="354E5F81" w:rsidR="00205A32" w:rsidRPr="00955BCB" w:rsidRDefault="00205A32" w:rsidP="006F7FC7">
      <w:pPr>
        <w:pStyle w:val="Heading1"/>
      </w:pPr>
      <w:bookmarkStart w:id="61" w:name="_Toc348941504"/>
      <w:bookmarkStart w:id="62" w:name="_Toc447225599"/>
      <w:bookmarkStart w:id="63" w:name="_Toc153801853"/>
      <w:bookmarkStart w:id="64" w:name="_Toc162470378"/>
      <w:bookmarkStart w:id="65" w:name="_Toc189843158"/>
      <w:r w:rsidRPr="00955BCB">
        <w:lastRenderedPageBreak/>
        <w:t>Revision Record</w:t>
      </w:r>
      <w:bookmarkEnd w:id="61"/>
      <w:bookmarkEnd w:id="62"/>
      <w:bookmarkEnd w:id="63"/>
      <w:bookmarkEnd w:id="64"/>
      <w:bookmarkEnd w:id="65"/>
    </w:p>
    <w:p w14:paraId="04E0E626" w14:textId="77777777" w:rsidR="00205A32" w:rsidRPr="00955BCB" w:rsidRDefault="00205A32" w:rsidP="00205A32"/>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205"/>
        <w:gridCol w:w="2271"/>
        <w:gridCol w:w="1701"/>
        <w:gridCol w:w="1925"/>
      </w:tblGrid>
      <w:tr w:rsidR="00205A32" w:rsidRPr="00955BCB" w14:paraId="08056C36" w14:textId="77777777" w:rsidTr="00AB208F">
        <w:tc>
          <w:tcPr>
            <w:tcW w:w="1088" w:type="dxa"/>
            <w:shd w:val="clear" w:color="auto" w:fill="auto"/>
          </w:tcPr>
          <w:p w14:paraId="42E9E87E" w14:textId="77777777" w:rsidR="00205A32" w:rsidRPr="00955BCB" w:rsidRDefault="00205A32" w:rsidP="00D811BE">
            <w:pPr>
              <w:pStyle w:val="TableHeading"/>
            </w:pPr>
            <w:r w:rsidRPr="00955BCB">
              <w:t>Revision</w:t>
            </w:r>
          </w:p>
        </w:tc>
        <w:tc>
          <w:tcPr>
            <w:tcW w:w="1205" w:type="dxa"/>
            <w:shd w:val="clear" w:color="auto" w:fill="auto"/>
          </w:tcPr>
          <w:p w14:paraId="2288F574" w14:textId="77777777" w:rsidR="00205A32" w:rsidRPr="00955BCB" w:rsidRDefault="00205A32" w:rsidP="00D811BE">
            <w:pPr>
              <w:pStyle w:val="TableHeading"/>
            </w:pPr>
            <w:r w:rsidRPr="00955BCB">
              <w:t>Date</w:t>
            </w:r>
          </w:p>
        </w:tc>
        <w:tc>
          <w:tcPr>
            <w:tcW w:w="2271" w:type="dxa"/>
            <w:shd w:val="clear" w:color="auto" w:fill="auto"/>
          </w:tcPr>
          <w:p w14:paraId="7B3D2825" w14:textId="77777777" w:rsidR="00205A32" w:rsidRPr="00955BCB" w:rsidRDefault="00205A32" w:rsidP="00D811BE">
            <w:pPr>
              <w:pStyle w:val="TableHeading"/>
            </w:pPr>
            <w:r w:rsidRPr="00955BCB">
              <w:t>Author</w:t>
            </w:r>
          </w:p>
        </w:tc>
        <w:tc>
          <w:tcPr>
            <w:tcW w:w="1701" w:type="dxa"/>
            <w:shd w:val="clear" w:color="auto" w:fill="auto"/>
          </w:tcPr>
          <w:p w14:paraId="743A1ECE" w14:textId="77777777" w:rsidR="00205A32" w:rsidRPr="00955BCB" w:rsidRDefault="00205A32" w:rsidP="00D811BE">
            <w:pPr>
              <w:pStyle w:val="TableHeading"/>
            </w:pPr>
            <w:r w:rsidRPr="00955BCB">
              <w:t>Description</w:t>
            </w:r>
          </w:p>
        </w:tc>
        <w:tc>
          <w:tcPr>
            <w:tcW w:w="1925" w:type="dxa"/>
            <w:shd w:val="clear" w:color="auto" w:fill="auto"/>
          </w:tcPr>
          <w:p w14:paraId="74BCBF57" w14:textId="77777777" w:rsidR="00205A32" w:rsidRPr="00955BCB" w:rsidRDefault="00205A32" w:rsidP="00D811BE">
            <w:pPr>
              <w:pStyle w:val="TableHeading"/>
            </w:pPr>
            <w:r w:rsidRPr="00955BCB">
              <w:t>Sections affected</w:t>
            </w:r>
          </w:p>
        </w:tc>
      </w:tr>
      <w:tr w:rsidR="00A2591C" w:rsidRPr="00955BCB" w14:paraId="126E2E49" w14:textId="77777777" w:rsidTr="00AB208F">
        <w:tc>
          <w:tcPr>
            <w:tcW w:w="1088" w:type="dxa"/>
            <w:shd w:val="clear" w:color="auto" w:fill="auto"/>
          </w:tcPr>
          <w:p w14:paraId="600D5428" w14:textId="5FDA6A62" w:rsidR="00A2591C" w:rsidRPr="00955BCB" w:rsidRDefault="00A2591C" w:rsidP="00A2591C">
            <w:pPr>
              <w:pStyle w:val="TableText"/>
            </w:pPr>
            <w:r w:rsidRPr="00955BCB">
              <w:t>0.1</w:t>
            </w:r>
          </w:p>
        </w:tc>
        <w:tc>
          <w:tcPr>
            <w:tcW w:w="1205" w:type="dxa"/>
            <w:shd w:val="clear" w:color="auto" w:fill="auto"/>
          </w:tcPr>
          <w:p w14:paraId="7A625925" w14:textId="6F852EE5" w:rsidR="00A2591C" w:rsidRPr="00955BCB" w:rsidRDefault="00AB208F" w:rsidP="00A2591C">
            <w:pPr>
              <w:pStyle w:val="TableText"/>
            </w:pPr>
            <w:r w:rsidRPr="00955BCB">
              <w:t>30-05-2024</w:t>
            </w:r>
          </w:p>
        </w:tc>
        <w:tc>
          <w:tcPr>
            <w:tcW w:w="2271" w:type="dxa"/>
            <w:shd w:val="clear" w:color="auto" w:fill="auto"/>
          </w:tcPr>
          <w:p w14:paraId="2A02DFBF" w14:textId="54437B40" w:rsidR="00A2591C" w:rsidRPr="00955BCB" w:rsidRDefault="00AB208F" w:rsidP="00362546">
            <w:pPr>
              <w:pStyle w:val="TableText"/>
            </w:pPr>
            <w:r w:rsidRPr="00955BCB">
              <w:t>Stal/</w:t>
            </w:r>
            <w:proofErr w:type="spellStart"/>
            <w:r w:rsidRPr="00955BCB">
              <w:t>Jraied</w:t>
            </w:r>
            <w:proofErr w:type="spellEnd"/>
            <w:r w:rsidRPr="00955BCB">
              <w:t xml:space="preserve"> (BDF,4CB)</w:t>
            </w:r>
          </w:p>
        </w:tc>
        <w:tc>
          <w:tcPr>
            <w:tcW w:w="1701" w:type="dxa"/>
            <w:shd w:val="clear" w:color="auto" w:fill="auto"/>
          </w:tcPr>
          <w:p w14:paraId="4B4E6D3D" w14:textId="30834DDE" w:rsidR="00A2591C" w:rsidRPr="00955BCB" w:rsidRDefault="00A2591C" w:rsidP="00A2591C">
            <w:pPr>
              <w:pStyle w:val="TableText"/>
            </w:pPr>
            <w:r w:rsidRPr="00955BCB">
              <w:t xml:space="preserve">First draft based on the </w:t>
            </w:r>
            <w:proofErr w:type="gramStart"/>
            <w:r w:rsidRPr="00955BCB">
              <w:t>available  HLBR’s</w:t>
            </w:r>
            <w:proofErr w:type="gramEnd"/>
          </w:p>
        </w:tc>
        <w:tc>
          <w:tcPr>
            <w:tcW w:w="1925" w:type="dxa"/>
            <w:shd w:val="clear" w:color="auto" w:fill="auto"/>
          </w:tcPr>
          <w:p w14:paraId="1AC1A89C" w14:textId="492037CE" w:rsidR="00A2591C" w:rsidRPr="00955BCB" w:rsidRDefault="00A2591C" w:rsidP="00A2591C">
            <w:pPr>
              <w:pStyle w:val="TableText"/>
            </w:pPr>
            <w:r w:rsidRPr="00955BCB">
              <w:t>all</w:t>
            </w:r>
          </w:p>
        </w:tc>
      </w:tr>
      <w:tr w:rsidR="00874F8C" w:rsidRPr="00955BCB" w14:paraId="4D12DC84" w14:textId="77777777" w:rsidTr="00AB208F">
        <w:tc>
          <w:tcPr>
            <w:tcW w:w="1088" w:type="dxa"/>
            <w:shd w:val="clear" w:color="auto" w:fill="auto"/>
          </w:tcPr>
          <w:p w14:paraId="13B66F2B" w14:textId="4E7BC0FE" w:rsidR="00874F8C" w:rsidRPr="00955BCB" w:rsidRDefault="004F62C7" w:rsidP="00874F8C">
            <w:pPr>
              <w:pStyle w:val="TableText"/>
            </w:pPr>
            <w:r>
              <w:t>0.</w:t>
            </w:r>
            <w:r w:rsidR="00D5544A">
              <w:t>2</w:t>
            </w:r>
          </w:p>
        </w:tc>
        <w:tc>
          <w:tcPr>
            <w:tcW w:w="1205" w:type="dxa"/>
            <w:shd w:val="clear" w:color="auto" w:fill="auto"/>
          </w:tcPr>
          <w:p w14:paraId="58D38429" w14:textId="0FDB67BE" w:rsidR="00874F8C" w:rsidRPr="00955BCB" w:rsidRDefault="004F62C7" w:rsidP="00874F8C">
            <w:pPr>
              <w:pStyle w:val="TableText"/>
            </w:pPr>
            <w:r>
              <w:t>11-06-2024</w:t>
            </w:r>
          </w:p>
        </w:tc>
        <w:tc>
          <w:tcPr>
            <w:tcW w:w="2271" w:type="dxa"/>
            <w:shd w:val="clear" w:color="auto" w:fill="auto"/>
          </w:tcPr>
          <w:p w14:paraId="4581F3EF" w14:textId="2674C809" w:rsidR="00874F8C" w:rsidRPr="00955BCB" w:rsidRDefault="004F62C7" w:rsidP="00874F8C">
            <w:pPr>
              <w:pStyle w:val="TableText"/>
            </w:pPr>
            <w:r>
              <w:t>Sigrid Wiley for Swift</w:t>
            </w:r>
          </w:p>
        </w:tc>
        <w:tc>
          <w:tcPr>
            <w:tcW w:w="1701" w:type="dxa"/>
            <w:shd w:val="clear" w:color="auto" w:fill="auto"/>
          </w:tcPr>
          <w:p w14:paraId="2577E5E7" w14:textId="0ACAA86F" w:rsidR="00874F8C" w:rsidRPr="00955BCB" w:rsidRDefault="00BB143C" w:rsidP="00874F8C">
            <w:pPr>
              <w:pStyle w:val="TableText"/>
            </w:pPr>
            <w:r>
              <w:t>Correction of 4 samples after latest draft of messages</w:t>
            </w:r>
          </w:p>
        </w:tc>
        <w:tc>
          <w:tcPr>
            <w:tcW w:w="1925" w:type="dxa"/>
            <w:shd w:val="clear" w:color="auto" w:fill="auto"/>
          </w:tcPr>
          <w:p w14:paraId="03BB8CBD" w14:textId="1BF7CB2B" w:rsidR="00874F8C" w:rsidRPr="00955BCB" w:rsidRDefault="00BB143C" w:rsidP="00874F8C">
            <w:pPr>
              <w:pStyle w:val="TableText"/>
            </w:pPr>
            <w:r>
              <w:t>7</w:t>
            </w:r>
          </w:p>
        </w:tc>
      </w:tr>
      <w:tr w:rsidR="00874F8C" w:rsidRPr="00955BCB" w14:paraId="5B824214" w14:textId="77777777" w:rsidTr="00AB208F">
        <w:tc>
          <w:tcPr>
            <w:tcW w:w="1088" w:type="dxa"/>
            <w:shd w:val="clear" w:color="auto" w:fill="auto"/>
          </w:tcPr>
          <w:p w14:paraId="67A29416" w14:textId="36B14EBC" w:rsidR="00874F8C" w:rsidRPr="00955BCB" w:rsidRDefault="00D5544A" w:rsidP="00874F8C">
            <w:pPr>
              <w:pStyle w:val="TableText"/>
            </w:pPr>
            <w:r>
              <w:t>0.3</w:t>
            </w:r>
          </w:p>
        </w:tc>
        <w:tc>
          <w:tcPr>
            <w:tcW w:w="1205" w:type="dxa"/>
            <w:shd w:val="clear" w:color="auto" w:fill="auto"/>
          </w:tcPr>
          <w:p w14:paraId="6317EB8E" w14:textId="54F79B29" w:rsidR="00874F8C" w:rsidRPr="00955BCB" w:rsidRDefault="00D5544A" w:rsidP="00D5544A">
            <w:pPr>
              <w:pStyle w:val="TableText"/>
            </w:pPr>
            <w:r>
              <w:t>13-06-2024</w:t>
            </w:r>
          </w:p>
        </w:tc>
        <w:tc>
          <w:tcPr>
            <w:tcW w:w="2271" w:type="dxa"/>
            <w:shd w:val="clear" w:color="auto" w:fill="auto"/>
          </w:tcPr>
          <w:p w14:paraId="27B47F14" w14:textId="1FE8231A" w:rsidR="00874F8C" w:rsidRPr="00955BCB" w:rsidRDefault="00BE03D0" w:rsidP="00874F8C">
            <w:pPr>
              <w:pStyle w:val="TableText"/>
            </w:pPr>
            <w:r>
              <w:t xml:space="preserve">Stéphanie </w:t>
            </w:r>
            <w:r w:rsidR="00D5544A">
              <w:t>Radet (4CB)</w:t>
            </w:r>
          </w:p>
        </w:tc>
        <w:tc>
          <w:tcPr>
            <w:tcW w:w="1701" w:type="dxa"/>
            <w:shd w:val="clear" w:color="auto" w:fill="auto"/>
          </w:tcPr>
          <w:p w14:paraId="527BE999" w14:textId="4AAA2493" w:rsidR="00874F8C" w:rsidRPr="00955BCB" w:rsidRDefault="00BE03D0" w:rsidP="00BE03D0">
            <w:pPr>
              <w:pStyle w:val="TableText"/>
            </w:pPr>
            <w:r>
              <w:t>Final review before submission to ISO RA; minor correction in chapter 2.1</w:t>
            </w:r>
          </w:p>
        </w:tc>
        <w:tc>
          <w:tcPr>
            <w:tcW w:w="1925" w:type="dxa"/>
            <w:shd w:val="clear" w:color="auto" w:fill="auto"/>
          </w:tcPr>
          <w:p w14:paraId="76BD696C" w14:textId="49E34B43" w:rsidR="00874F8C" w:rsidRPr="00955BCB" w:rsidRDefault="00D5544A" w:rsidP="00874F8C">
            <w:pPr>
              <w:pStyle w:val="TableText"/>
            </w:pPr>
            <w:r>
              <w:t>2.1</w:t>
            </w:r>
          </w:p>
        </w:tc>
      </w:tr>
      <w:tr w:rsidR="000369B1" w:rsidRPr="00955BCB" w14:paraId="603D5A4D" w14:textId="77777777" w:rsidTr="00AB208F">
        <w:tc>
          <w:tcPr>
            <w:tcW w:w="1088" w:type="dxa"/>
            <w:shd w:val="clear" w:color="auto" w:fill="auto"/>
          </w:tcPr>
          <w:p w14:paraId="6F99486D" w14:textId="398B1595" w:rsidR="000369B1" w:rsidRDefault="000369B1" w:rsidP="00874F8C">
            <w:pPr>
              <w:pStyle w:val="TableText"/>
            </w:pPr>
            <w:r>
              <w:t>1.0</w:t>
            </w:r>
          </w:p>
        </w:tc>
        <w:tc>
          <w:tcPr>
            <w:tcW w:w="1205" w:type="dxa"/>
            <w:shd w:val="clear" w:color="auto" w:fill="auto"/>
          </w:tcPr>
          <w:p w14:paraId="667C6872" w14:textId="5302ED9E" w:rsidR="000369B1" w:rsidRDefault="000369B1" w:rsidP="00D5544A">
            <w:pPr>
              <w:pStyle w:val="TableText"/>
            </w:pPr>
            <w:r>
              <w:t>30-07-2024</w:t>
            </w:r>
          </w:p>
        </w:tc>
        <w:tc>
          <w:tcPr>
            <w:tcW w:w="2271" w:type="dxa"/>
            <w:shd w:val="clear" w:color="auto" w:fill="auto"/>
          </w:tcPr>
          <w:p w14:paraId="4DBFB827" w14:textId="1EB4801A" w:rsidR="000369B1" w:rsidRDefault="000369B1" w:rsidP="00874F8C">
            <w:pPr>
              <w:pStyle w:val="TableText"/>
            </w:pPr>
            <w:r>
              <w:t>ISO 20022 RA</w:t>
            </w:r>
          </w:p>
        </w:tc>
        <w:tc>
          <w:tcPr>
            <w:tcW w:w="1701" w:type="dxa"/>
            <w:shd w:val="clear" w:color="auto" w:fill="auto"/>
          </w:tcPr>
          <w:p w14:paraId="4F0888BC" w14:textId="7DC8181C" w:rsidR="000369B1" w:rsidRDefault="000369B1" w:rsidP="00BE03D0">
            <w:pPr>
              <w:pStyle w:val="TableText"/>
            </w:pPr>
            <w:r>
              <w:t>Final version for submission to the T2S Evaluation Team</w:t>
            </w:r>
          </w:p>
        </w:tc>
        <w:tc>
          <w:tcPr>
            <w:tcW w:w="1925" w:type="dxa"/>
            <w:shd w:val="clear" w:color="auto" w:fill="auto"/>
          </w:tcPr>
          <w:p w14:paraId="1572629A" w14:textId="5F9EB453" w:rsidR="000369B1" w:rsidRDefault="001301B2" w:rsidP="00874F8C">
            <w:pPr>
              <w:pStyle w:val="TableText"/>
            </w:pPr>
            <w:r>
              <w:t>Cover page</w:t>
            </w:r>
            <w:r w:rsidR="00152C1E">
              <w:t>, 2.1 and 8</w:t>
            </w:r>
          </w:p>
        </w:tc>
      </w:tr>
      <w:tr w:rsidR="001301B2" w:rsidRPr="00955BCB" w14:paraId="711F75BE" w14:textId="77777777" w:rsidTr="00AB208F">
        <w:tc>
          <w:tcPr>
            <w:tcW w:w="1088" w:type="dxa"/>
            <w:shd w:val="clear" w:color="auto" w:fill="auto"/>
          </w:tcPr>
          <w:p w14:paraId="3200F6A6" w14:textId="071B435E" w:rsidR="001301B2" w:rsidRDefault="001301B2" w:rsidP="00874F8C">
            <w:pPr>
              <w:pStyle w:val="TableText"/>
            </w:pPr>
            <w:r>
              <w:t>2.0</w:t>
            </w:r>
          </w:p>
        </w:tc>
        <w:tc>
          <w:tcPr>
            <w:tcW w:w="1205" w:type="dxa"/>
            <w:shd w:val="clear" w:color="auto" w:fill="auto"/>
          </w:tcPr>
          <w:p w14:paraId="6A0310CC" w14:textId="7413C637" w:rsidR="001301B2" w:rsidRDefault="001301B2" w:rsidP="00D5544A">
            <w:pPr>
              <w:pStyle w:val="TableText"/>
            </w:pPr>
            <w:r>
              <w:t>07-02-2024</w:t>
            </w:r>
          </w:p>
        </w:tc>
        <w:tc>
          <w:tcPr>
            <w:tcW w:w="2271" w:type="dxa"/>
            <w:shd w:val="clear" w:color="auto" w:fill="auto"/>
          </w:tcPr>
          <w:p w14:paraId="12A861CA" w14:textId="78A6BE85" w:rsidR="001301B2" w:rsidRDefault="001301B2" w:rsidP="00874F8C">
            <w:pPr>
              <w:pStyle w:val="TableText"/>
            </w:pPr>
            <w:r>
              <w:t>ISO 20022 RA</w:t>
            </w:r>
          </w:p>
        </w:tc>
        <w:tc>
          <w:tcPr>
            <w:tcW w:w="1701" w:type="dxa"/>
            <w:shd w:val="clear" w:color="auto" w:fill="auto"/>
          </w:tcPr>
          <w:p w14:paraId="60BC49A3" w14:textId="1130D031" w:rsidR="001301B2" w:rsidRDefault="001301B2" w:rsidP="00BE03D0">
            <w:pPr>
              <w:pStyle w:val="TableText"/>
            </w:pPr>
            <w:r>
              <w:t>Approved version</w:t>
            </w:r>
          </w:p>
        </w:tc>
        <w:tc>
          <w:tcPr>
            <w:tcW w:w="1925" w:type="dxa"/>
            <w:shd w:val="clear" w:color="auto" w:fill="auto"/>
          </w:tcPr>
          <w:p w14:paraId="3261E874" w14:textId="76513008" w:rsidR="001301B2" w:rsidRDefault="001301B2" w:rsidP="00874F8C">
            <w:pPr>
              <w:pStyle w:val="TableText"/>
            </w:pPr>
            <w:r>
              <w:t>Cover page</w:t>
            </w:r>
            <w:r w:rsidR="00152C1E">
              <w:t>, 2.1 and 8</w:t>
            </w:r>
          </w:p>
        </w:tc>
      </w:tr>
    </w:tbl>
    <w:p w14:paraId="42BD8937" w14:textId="77777777" w:rsidR="00205A32" w:rsidRPr="00955BCB" w:rsidRDefault="00205A32" w:rsidP="00205A32"/>
    <w:p w14:paraId="7C45D553" w14:textId="77777777" w:rsidR="00205A32" w:rsidRPr="00955BCB" w:rsidRDefault="00205A32" w:rsidP="00205A32">
      <w:pPr>
        <w:pStyle w:val="BlockLabel"/>
      </w:pPr>
      <w:r w:rsidRPr="00955BCB">
        <w:t>Disclaimer:</w:t>
      </w:r>
    </w:p>
    <w:p w14:paraId="1E15C2E5" w14:textId="77777777" w:rsidR="00205A32" w:rsidRPr="00955BCB" w:rsidRDefault="00205A32" w:rsidP="00205A32">
      <w:r w:rsidRPr="00955BCB">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43E29AD7" w14:textId="77777777" w:rsidR="00205A32" w:rsidRPr="00955BCB" w:rsidRDefault="00205A32" w:rsidP="00205A32">
      <w:r w:rsidRPr="00955BCB">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675B072A" w14:textId="77777777" w:rsidR="00205A32" w:rsidRPr="00955BCB" w:rsidRDefault="00205A32" w:rsidP="00205A32"/>
    <w:p w14:paraId="2A2EC707" w14:textId="77777777" w:rsidR="00205A32" w:rsidRPr="00955BCB" w:rsidRDefault="00205A32" w:rsidP="00205A32">
      <w:pPr>
        <w:pStyle w:val="BlockLabel"/>
      </w:pPr>
      <w:r w:rsidRPr="00955BCB">
        <w:t>Intellectual Property Rights:</w:t>
      </w:r>
    </w:p>
    <w:p w14:paraId="5F96192E" w14:textId="2834968B" w:rsidR="00205A32" w:rsidRPr="00955BCB" w:rsidRDefault="00205A32" w:rsidP="00205A32">
      <w:r w:rsidRPr="00955BCB">
        <w:t>The ISO 20022</w:t>
      </w:r>
      <w:r w:rsidR="00874F8C" w:rsidRPr="00955BCB">
        <w:t xml:space="preserve"> </w:t>
      </w:r>
      <w:proofErr w:type="spellStart"/>
      <w:r w:rsidRPr="00955BCB">
        <w:t>MessageDefinitions</w:t>
      </w:r>
      <w:proofErr w:type="spellEnd"/>
      <w:r w:rsidRPr="00955BCB">
        <w:t xml:space="preserve"> described in this document were contributed described in this document were contributed by </w:t>
      </w:r>
      <w:r w:rsidR="00056F84" w:rsidRPr="00955BCB">
        <w:t>Banque de France</w:t>
      </w:r>
      <w:r w:rsidRPr="00955BCB">
        <w:t xml:space="preserve"> and SWIFT for T2-Securites. The ISO 20022 IPR policy is available at www.ISO20022.org &gt; About ISO 20022 &gt; Intellectual Property Rights.</w:t>
      </w:r>
    </w:p>
    <w:p w14:paraId="68DF30C9" w14:textId="5FB47C04" w:rsidR="00DD3851" w:rsidRPr="00955BCB" w:rsidRDefault="00DD3851" w:rsidP="007E56F0">
      <w:pPr>
        <w:pStyle w:val="ListParagraph1"/>
        <w:ind w:left="0"/>
      </w:pPr>
    </w:p>
    <w:sectPr w:rsidR="00DD3851" w:rsidRPr="00955BCB" w:rsidSect="006E0076">
      <w:headerReference w:type="default" r:id="rId36"/>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F179A0" w14:textId="77777777" w:rsidR="00805C37" w:rsidRDefault="00805C37" w:rsidP="005A6353">
      <w:r>
        <w:separator/>
      </w:r>
    </w:p>
  </w:endnote>
  <w:endnote w:type="continuationSeparator" w:id="0">
    <w:p w14:paraId="44A738E4" w14:textId="77777777" w:rsidR="00805C37" w:rsidRDefault="00805C37"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EACD0" w14:textId="77777777" w:rsidR="00390BD6" w:rsidRDefault="00390B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D829D" w14:textId="77777777" w:rsidR="00390BD6" w:rsidRDefault="00390BD6"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90BD6" w14:paraId="0C05775D" w14:textId="77777777" w:rsidTr="00FA65F6">
      <w:trPr>
        <w:cantSplit/>
        <w:trHeight w:hRule="exact" w:val="50"/>
      </w:trPr>
      <w:tc>
        <w:tcPr>
          <w:tcW w:w="9242" w:type="dxa"/>
        </w:tcPr>
        <w:p w14:paraId="0F88BE9E" w14:textId="77777777" w:rsidR="00390BD6" w:rsidRDefault="00390BD6" w:rsidP="005A6353"/>
      </w:tc>
    </w:tr>
  </w:tbl>
  <w:p w14:paraId="48C0D498" w14:textId="6D1E11E9" w:rsidR="00390BD6" w:rsidRDefault="00390BD6"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8380D" w14:textId="77777777" w:rsidR="00390BD6" w:rsidRDefault="00390BD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6F4CD5" w14:textId="77777777" w:rsidR="00390BD6" w:rsidRDefault="00390BD6"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90BD6" w14:paraId="501957F2" w14:textId="77777777" w:rsidTr="000E2675">
      <w:trPr>
        <w:cantSplit/>
        <w:trHeight w:hRule="exact" w:val="50"/>
      </w:trPr>
      <w:tc>
        <w:tcPr>
          <w:tcW w:w="9242" w:type="dxa"/>
        </w:tcPr>
        <w:p w14:paraId="48E33948" w14:textId="77777777" w:rsidR="00390BD6" w:rsidRDefault="00390BD6" w:rsidP="005A6353"/>
      </w:tc>
    </w:tr>
  </w:tbl>
  <w:p w14:paraId="774FCD95" w14:textId="1A801F83" w:rsidR="00390BD6" w:rsidRPr="00BB3079" w:rsidRDefault="00390BD6"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24</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91704" w14:textId="77777777" w:rsidR="00390BD6" w:rsidRDefault="00390BD6" w:rsidP="005A756E">
    <w:pPr>
      <w:pStyle w:val="Footerodd"/>
      <w:tabs>
        <w:tab w:val="clear" w:pos="9242"/>
      </w:tabs>
    </w:pPr>
  </w:p>
  <w:tbl>
    <w:tblPr>
      <w:tblW w:w="9796" w:type="dxa"/>
      <w:tblBorders>
        <w:top w:val="double" w:sz="4" w:space="0" w:color="auto"/>
      </w:tblBorders>
      <w:tblLayout w:type="fixed"/>
      <w:tblCellMar>
        <w:top w:w="28" w:type="dxa"/>
        <w:left w:w="0" w:type="dxa"/>
        <w:right w:w="0" w:type="dxa"/>
      </w:tblCellMar>
      <w:tblLook w:val="04A0" w:firstRow="1" w:lastRow="0" w:firstColumn="1" w:lastColumn="0" w:noHBand="0" w:noVBand="1"/>
    </w:tblPr>
    <w:tblGrid>
      <w:gridCol w:w="5728"/>
      <w:gridCol w:w="1205"/>
      <w:gridCol w:w="2863"/>
    </w:tblGrid>
    <w:tr w:rsidR="00390BD6" w14:paraId="0A03ACDD" w14:textId="77777777" w:rsidTr="00BF1F7C">
      <w:trPr>
        <w:trHeight w:val="655"/>
      </w:trPr>
      <w:tc>
        <w:tcPr>
          <w:tcW w:w="5728" w:type="dxa"/>
          <w:shd w:val="clear" w:color="auto" w:fill="auto"/>
        </w:tcPr>
        <w:p w14:paraId="5F09ABD8" w14:textId="1E3C5C65" w:rsidR="00390BD6" w:rsidRPr="006E0076" w:rsidRDefault="00390BD6" w:rsidP="00347B2F">
          <w:pPr>
            <w:pStyle w:val="Footereven"/>
            <w:suppressAutoHyphens/>
            <w:spacing w:before="40"/>
            <w:rPr>
              <w:lang w:eastAsia="en-GB"/>
            </w:rPr>
          </w:pPr>
          <w:r>
            <w:rPr>
              <w:lang w:eastAsia="en-GB"/>
            </w:rPr>
            <w:fldChar w:fldCharType="begin"/>
          </w:r>
          <w:r>
            <w:rPr>
              <w:lang w:eastAsia="en-GB"/>
            </w:rPr>
            <w:instrText xml:space="preserve"> STYLEREF  "Product Name"  \* MERGEFORMAT </w:instrText>
          </w:r>
          <w:r>
            <w:rPr>
              <w:lang w:eastAsia="en-GB"/>
            </w:rPr>
            <w:fldChar w:fldCharType="separate"/>
          </w:r>
          <w:r w:rsidR="00FD36B2">
            <w:rPr>
              <w:noProof/>
              <w:lang w:eastAsia="en-GB"/>
            </w:rPr>
            <w:t>Target2-Securities – Limit Utilisation Journal</w:t>
          </w:r>
          <w:r>
            <w:rPr>
              <w:noProof/>
              <w:lang w:eastAsia="en-GB"/>
            </w:rPr>
            <w:fldChar w:fldCharType="end"/>
          </w:r>
        </w:p>
      </w:tc>
      <w:tc>
        <w:tcPr>
          <w:tcW w:w="1205" w:type="dxa"/>
          <w:shd w:val="clear" w:color="auto" w:fill="auto"/>
        </w:tcPr>
        <w:p w14:paraId="111263AD" w14:textId="225412A6" w:rsidR="00390BD6" w:rsidRDefault="00390BD6" w:rsidP="00922455">
          <w:pPr>
            <w:pStyle w:val="Footereven"/>
            <w:suppressAutoHyphens/>
            <w:spacing w:before="40"/>
            <w:rPr>
              <w:lang w:eastAsia="en-GB"/>
            </w:rPr>
          </w:pPr>
          <w:r w:rsidRPr="00922455">
            <w:rPr>
              <w:rFonts w:eastAsia="Times"/>
              <w:lang w:eastAsia="en-GB"/>
            </w:rPr>
            <w:fldChar w:fldCharType="begin"/>
          </w:r>
          <w:r w:rsidRPr="00922455">
            <w:rPr>
              <w:rFonts w:eastAsia="Times"/>
              <w:lang w:eastAsia="en-GB"/>
            </w:rPr>
            <w:instrText xml:space="preserve"> PAGE </w:instrText>
          </w:r>
          <w:r w:rsidRPr="00922455">
            <w:rPr>
              <w:rFonts w:eastAsia="Times"/>
              <w:lang w:eastAsia="en-GB"/>
            </w:rPr>
            <w:fldChar w:fldCharType="separate"/>
          </w:r>
          <w:r w:rsidR="00277ECC">
            <w:rPr>
              <w:rFonts w:eastAsia="Times"/>
              <w:noProof/>
              <w:lang w:eastAsia="en-GB"/>
            </w:rPr>
            <w:t>3</w:t>
          </w:r>
          <w:r w:rsidRPr="00922455">
            <w:rPr>
              <w:rFonts w:eastAsia="Times"/>
              <w:lang w:eastAsia="en-GB"/>
            </w:rPr>
            <w:fldChar w:fldCharType="end"/>
          </w:r>
        </w:p>
      </w:tc>
      <w:tc>
        <w:tcPr>
          <w:tcW w:w="2863" w:type="dxa"/>
          <w:shd w:val="clear" w:color="auto" w:fill="auto"/>
        </w:tcPr>
        <w:p w14:paraId="09868E09" w14:textId="0C1845B0" w:rsidR="00390BD6" w:rsidRDefault="00390BD6" w:rsidP="00922455">
          <w:pPr>
            <w:pStyle w:val="Footereven"/>
            <w:tabs>
              <w:tab w:val="center" w:pos="2197"/>
              <w:tab w:val="right" w:pos="4394"/>
            </w:tabs>
            <w:suppressAutoHyphens/>
            <w:spacing w:before="40"/>
            <w:rPr>
              <w:lang w:eastAsia="en-GB"/>
            </w:rPr>
          </w:pPr>
          <w:r>
            <w:rPr>
              <w:lang w:eastAsia="en-GB"/>
            </w:rPr>
            <w:tab/>
          </w:r>
          <w:r>
            <w:rPr>
              <w:lang w:eastAsia="en-GB"/>
            </w:rPr>
            <w:fldChar w:fldCharType="begin"/>
          </w:r>
          <w:r>
            <w:rPr>
              <w:lang w:eastAsia="en-GB"/>
            </w:rPr>
            <w:instrText xml:space="preserve"> STYLEREF  "Release date"  \* MERGEFORMAT </w:instrText>
          </w:r>
          <w:r w:rsidR="001301B2">
            <w:rPr>
              <w:lang w:eastAsia="en-GB"/>
            </w:rPr>
            <w:fldChar w:fldCharType="separate"/>
          </w:r>
          <w:r w:rsidR="00FD36B2">
            <w:rPr>
              <w:noProof/>
              <w:lang w:eastAsia="en-GB"/>
            </w:rPr>
            <w:t>February 2025</w:t>
          </w:r>
          <w:r>
            <w:rPr>
              <w:lang w:eastAsia="en-GB"/>
            </w:rPr>
            <w:fldChar w:fldCharType="end"/>
          </w:r>
        </w:p>
      </w:tc>
    </w:tr>
  </w:tbl>
  <w:p w14:paraId="4A0B5999" w14:textId="77777777" w:rsidR="00390BD6" w:rsidRPr="000017C4" w:rsidRDefault="00390BD6" w:rsidP="000017C4">
    <w:pPr>
      <w:pStyle w:val="Footerev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B546F5" w14:textId="77777777" w:rsidR="00805C37" w:rsidRDefault="00805C37" w:rsidP="005A6353">
      <w:r>
        <w:separator/>
      </w:r>
    </w:p>
  </w:footnote>
  <w:footnote w:type="continuationSeparator" w:id="0">
    <w:p w14:paraId="7919ED8D" w14:textId="77777777" w:rsidR="00805C37" w:rsidRDefault="00805C37"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ABDEA" w14:textId="77777777" w:rsidR="00390BD6" w:rsidRDefault="00390BD6"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90BD6" w14:paraId="72F79328" w14:textId="77777777" w:rsidTr="006864CC">
      <w:trPr>
        <w:cantSplit/>
        <w:trHeight w:hRule="exact" w:val="50"/>
      </w:trPr>
      <w:tc>
        <w:tcPr>
          <w:tcW w:w="9242" w:type="dxa"/>
        </w:tcPr>
        <w:p w14:paraId="2D24AC6D" w14:textId="77777777" w:rsidR="00390BD6" w:rsidRDefault="00390BD6" w:rsidP="005A6353"/>
      </w:tc>
    </w:tr>
  </w:tbl>
  <w:p w14:paraId="1ED56343" w14:textId="77777777" w:rsidR="00390BD6" w:rsidRDefault="00390BD6"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9C913" w14:textId="77777777" w:rsidR="00390BD6" w:rsidRDefault="00390B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10729" w14:textId="77777777" w:rsidR="00390BD6" w:rsidRDefault="00390BD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FC2E8" w14:textId="3E0124B1" w:rsidR="00390BD6" w:rsidRDefault="00390BD6" w:rsidP="00282FC2">
    <w:pPr>
      <w:pStyle w:val="Headereven"/>
    </w:pPr>
    <w:r>
      <w:t>&lt;Product name&gt; - &lt;Release number&gt;</w:t>
    </w:r>
    <w:r>
      <w:tab/>
    </w:r>
    <w:fldSimple w:instr=" DOCPROPERTY  Confidentiality  \* MERGEFORMAT ">
      <w:ins w:id="0" w:author="Author">
        <w:r w:rsidRPr="008D0162">
          <w:rPr>
            <w:color w:val="008000"/>
            <w:rPrChange w:id="1" w:author="Author">
              <w:rPr/>
            </w:rPrChange>
          </w:rPr>
          <w:t>&lt;CONFIDENTIALITY&gt;</w:t>
        </w:r>
      </w:ins>
      <w:del w:id="2" w:author="Author">
        <w:r w:rsidRPr="00DF5E7A" w:rsidDel="00F81F97">
          <w:rPr>
            <w:color w:val="008000"/>
          </w:rPr>
          <w:delText>&lt;CONFIDENTIALITY&gt;</w:delText>
        </w:r>
      </w:del>
    </w:fldSimple>
    <w:r w:rsidRPr="00282FC2">
      <w:rPr>
        <w:color w:val="008000"/>
      </w:rPr>
      <w:t xml:space="preserve"> - </w:t>
    </w:r>
    <w:fldSimple w:instr=" DOCPROPERTY  &quot;Revision status&quot;  \* MERGEFORMAT ">
      <w:ins w:id="3" w:author="Author">
        <w:r w:rsidRPr="008D0162">
          <w:rPr>
            <w:color w:val="008000"/>
            <w:rPrChange w:id="4" w:author="Author">
              <w:rPr/>
            </w:rPrChange>
          </w:rPr>
          <w:t>&lt;REVISION STATUS&gt;</w:t>
        </w:r>
      </w:ins>
      <w:del w:id="5" w:author="Author">
        <w:r w:rsidRPr="00DF5E7A" w:rsidDel="00F81F97">
          <w:rPr>
            <w:color w:val="008000"/>
          </w:rPr>
          <w:delText>&lt;REVISION STATUS&gt;</w:delText>
        </w:r>
      </w:del>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90BD6" w14:paraId="698AD3A9" w14:textId="77777777" w:rsidTr="000E2675">
      <w:trPr>
        <w:cantSplit/>
        <w:trHeight w:hRule="exact" w:val="50"/>
      </w:trPr>
      <w:tc>
        <w:tcPr>
          <w:tcW w:w="9242" w:type="dxa"/>
        </w:tcPr>
        <w:p w14:paraId="634502D7" w14:textId="77777777" w:rsidR="00390BD6" w:rsidRDefault="00390BD6" w:rsidP="005A6353"/>
      </w:tc>
    </w:tr>
  </w:tbl>
  <w:p w14:paraId="0DE6E745" w14:textId="77777777" w:rsidR="00390BD6" w:rsidRDefault="00390BD6"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28C37" w14:textId="77777777" w:rsidR="00390BD6" w:rsidRDefault="00390BD6" w:rsidP="00C331E3">
    <w:pPr>
      <w:pStyle w:val="Headerodd"/>
      <w:pBdr>
        <w:bottom w:val="double" w:sz="4" w:space="1" w:color="auto"/>
      </w:pBdr>
      <w:spacing w:before="120" w:line="240" w:lineRule="atLeast"/>
    </w:pPr>
  </w:p>
  <w:p w14:paraId="74A9D459" w14:textId="42C16F52" w:rsidR="00390BD6" w:rsidRDefault="000369B1" w:rsidP="00C331E3">
    <w:pPr>
      <w:pStyle w:val="Headerodd"/>
      <w:pBdr>
        <w:bottom w:val="double" w:sz="4" w:space="1" w:color="auto"/>
      </w:pBdr>
      <w:spacing w:before="120" w:line="240" w:lineRule="atLeast"/>
      <w:rPr>
        <w:noProof/>
      </w:rPr>
    </w:pPr>
    <w:fldSimple w:instr=" STYLEREF  &quot;Document Title&quot;  \* MERGEFORMAT ">
      <w:r w:rsidR="00FD36B2">
        <w:rPr>
          <w:noProof/>
        </w:rPr>
        <w:t>Message Definition Report Part 1</w:t>
      </w:r>
    </w:fldSimple>
    <w:r w:rsidR="00390BD6">
      <w:rPr>
        <w:noProof/>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5F8F3" w14:textId="77777777" w:rsidR="00390BD6" w:rsidRDefault="00390BD6" w:rsidP="00E20C1F">
    <w:pPr>
      <w:pStyle w:val="Headerodd"/>
      <w:pBdr>
        <w:bottom w:val="double" w:sz="4" w:space="1" w:color="auto"/>
      </w:pBdr>
      <w:spacing w:line="240" w:lineRule="atLeast"/>
    </w:pPr>
  </w:p>
  <w:p w14:paraId="571C7571" w14:textId="57450894" w:rsidR="00390BD6" w:rsidRDefault="000369B1" w:rsidP="00E20C1F">
    <w:pPr>
      <w:pStyle w:val="Headerodd"/>
      <w:pBdr>
        <w:bottom w:val="double" w:sz="4" w:space="1" w:color="auto"/>
      </w:pBdr>
      <w:spacing w:line="240" w:lineRule="atLeast"/>
      <w:rPr>
        <w:noProof/>
      </w:rPr>
    </w:pPr>
    <w:fldSimple w:instr=" STYLEREF  &quot;Document Title&quot;  \* MERGEFORMAT ">
      <w:r w:rsidR="00FD36B2">
        <w:rPr>
          <w:noProof/>
        </w:rPr>
        <w:t>Message Definition Report Part 1</w:t>
      </w:r>
    </w:fldSimple>
    <w:r w:rsidR="00390BD6">
      <w:rPr>
        <w:noProof/>
      </w:rPr>
      <w:tab/>
    </w:r>
  </w:p>
  <w:p w14:paraId="79D250DB" w14:textId="77777777" w:rsidR="00390BD6" w:rsidRDefault="00390BD6"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5E8D"/>
      </v:shape>
    </w:pict>
  </w:numPicBullet>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D8CA7998"/>
    <w:lvl w:ilvl="0">
      <w:numFmt w:val="bullet"/>
      <w:lvlText w:val="-"/>
      <w:lvlJc w:val="left"/>
      <w:pPr>
        <w:ind w:left="720" w:hanging="360"/>
      </w:pPr>
      <w:rPr>
        <w:rFonts w:ascii="Verdana" w:eastAsia="Times New Roman" w:hAnsi="Verdana" w:cs="Times New Roman" w:hint="default"/>
        <w:sz w:val="20"/>
      </w:rPr>
    </w:lvl>
  </w:abstractNum>
  <w:abstractNum w:abstractNumId="9" w15:restartNumberingAfterBreak="0">
    <w:nsid w:val="0030568C"/>
    <w:multiLevelType w:val="hybridMultilevel"/>
    <w:tmpl w:val="05C25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61F6916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2DE5300"/>
    <w:multiLevelType w:val="hybridMultilevel"/>
    <w:tmpl w:val="D6EA89B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4"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5" w15:restartNumberingAfterBreak="0">
    <w:nsid w:val="35DD0D54"/>
    <w:multiLevelType w:val="hybridMultilevel"/>
    <w:tmpl w:val="0E9CFBD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6036028"/>
    <w:multiLevelType w:val="hybridMultilevel"/>
    <w:tmpl w:val="4F96AF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6951EC0"/>
    <w:multiLevelType w:val="hybridMultilevel"/>
    <w:tmpl w:val="D02E2E3C"/>
    <w:lvl w:ilvl="0" w:tplc="D8CA7998">
      <w:numFmt w:val="bullet"/>
      <w:lvlText w:val="-"/>
      <w:lvlJc w:val="left"/>
      <w:pPr>
        <w:ind w:left="1080" w:hanging="360"/>
      </w:pPr>
      <w:rPr>
        <w:rFonts w:ascii="Verdana" w:eastAsia="Times New Roman" w:hAnsi="Verdan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ACB395C"/>
    <w:multiLevelType w:val="hybridMultilevel"/>
    <w:tmpl w:val="E64C90C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2224924"/>
    <w:multiLevelType w:val="hybridMultilevel"/>
    <w:tmpl w:val="7746145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1" w15:restartNumberingAfterBreak="0">
    <w:nsid w:val="49D5233E"/>
    <w:multiLevelType w:val="hybridMultilevel"/>
    <w:tmpl w:val="8BCED410"/>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4AB00CC1"/>
    <w:multiLevelType w:val="hybridMultilevel"/>
    <w:tmpl w:val="1A3CE95E"/>
    <w:lvl w:ilvl="0" w:tplc="D8CA7998">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151E46"/>
    <w:multiLevelType w:val="hybridMultilevel"/>
    <w:tmpl w:val="36BE8118"/>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4" w15:restartNumberingAfterBreak="0">
    <w:nsid w:val="5441182F"/>
    <w:multiLevelType w:val="hybridMultilevel"/>
    <w:tmpl w:val="BC14FBE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9456980"/>
    <w:multiLevelType w:val="hybridMultilevel"/>
    <w:tmpl w:val="491ACE6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63E053B6"/>
    <w:multiLevelType w:val="hybridMultilevel"/>
    <w:tmpl w:val="42A0868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D85041"/>
    <w:multiLevelType w:val="hybridMultilevel"/>
    <w:tmpl w:val="90EACB3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9" w15:restartNumberingAfterBreak="0">
    <w:nsid w:val="698C7040"/>
    <w:multiLevelType w:val="hybridMultilevel"/>
    <w:tmpl w:val="8A7AD578"/>
    <w:lvl w:ilvl="0" w:tplc="D8CA7998">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CA3228"/>
    <w:multiLevelType w:val="hybridMultilevel"/>
    <w:tmpl w:val="206AF1DC"/>
    <w:lvl w:ilvl="0" w:tplc="D8CA7998">
      <w:numFmt w:val="bullet"/>
      <w:lvlText w:val="-"/>
      <w:lvlJc w:val="left"/>
      <w:pPr>
        <w:ind w:left="720" w:hanging="360"/>
      </w:pPr>
      <w:rPr>
        <w:rFonts w:ascii="Verdana" w:eastAsia="Times New Roman" w:hAnsi="Verdana" w:cs="Times New Roman" w:hint="default"/>
      </w:rPr>
    </w:lvl>
    <w:lvl w:ilvl="1" w:tplc="4A9808B4">
      <w:numFmt w:val="bullet"/>
      <w:lvlText w:val="–"/>
      <w:lvlJc w:val="left"/>
      <w:pPr>
        <w:ind w:left="1440" w:hanging="360"/>
      </w:pPr>
      <w:rPr>
        <w:rFonts w:ascii="Tahoma" w:eastAsia="Times" w:hAnsi="Tahoma" w:cs="Tahoma"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7653114F"/>
    <w:multiLevelType w:val="hybridMultilevel"/>
    <w:tmpl w:val="4C9A44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33"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34" w15:restartNumberingAfterBreak="0">
    <w:nsid w:val="7BC86D67"/>
    <w:multiLevelType w:val="hybridMultilevel"/>
    <w:tmpl w:val="B97442E2"/>
    <w:lvl w:ilvl="0" w:tplc="FFFFFFFF">
      <w:numFmt w:val="bullet"/>
      <w:lvlText w:val="-"/>
      <w:lvlJc w:val="left"/>
      <w:pPr>
        <w:ind w:left="2160" w:hanging="360"/>
      </w:pPr>
      <w:rPr>
        <w:rFonts w:ascii="Times New Roman" w:eastAsia="Times New Roman" w:hAnsi="Times New Roman" w:cs="Times New Roman" w:hint="default"/>
        <w:b w:val="0"/>
        <w:i w:val="0"/>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35" w15:restartNumberingAfterBreak="0">
    <w:nsid w:val="7C146180"/>
    <w:multiLevelType w:val="hybridMultilevel"/>
    <w:tmpl w:val="867255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C174EFF"/>
    <w:multiLevelType w:val="hybridMultilevel"/>
    <w:tmpl w:val="0986952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2128309728">
    <w:abstractNumId w:val="32"/>
  </w:num>
  <w:num w:numId="2" w16cid:durableId="2130934804">
    <w:abstractNumId w:val="28"/>
  </w:num>
  <w:num w:numId="3" w16cid:durableId="1740522223">
    <w:abstractNumId w:val="14"/>
  </w:num>
  <w:num w:numId="4" w16cid:durableId="1383553493">
    <w:abstractNumId w:val="33"/>
  </w:num>
  <w:num w:numId="5" w16cid:durableId="1127629469">
    <w:abstractNumId w:val="8"/>
  </w:num>
  <w:num w:numId="6" w16cid:durableId="326709830">
    <w:abstractNumId w:val="6"/>
  </w:num>
  <w:num w:numId="7" w16cid:durableId="388723385">
    <w:abstractNumId w:val="5"/>
  </w:num>
  <w:num w:numId="8" w16cid:durableId="913129534">
    <w:abstractNumId w:val="4"/>
  </w:num>
  <w:num w:numId="9" w16cid:durableId="2057464190">
    <w:abstractNumId w:val="3"/>
  </w:num>
  <w:num w:numId="10" w16cid:durableId="2141992530">
    <w:abstractNumId w:val="7"/>
  </w:num>
  <w:num w:numId="11" w16cid:durableId="1901868999">
    <w:abstractNumId w:val="1"/>
  </w:num>
  <w:num w:numId="12" w16cid:durableId="816412476">
    <w:abstractNumId w:val="0"/>
  </w:num>
  <w:num w:numId="13" w16cid:durableId="563610002">
    <w:abstractNumId w:val="20"/>
  </w:num>
  <w:num w:numId="14" w16cid:durableId="937327341">
    <w:abstractNumId w:val="37"/>
  </w:num>
  <w:num w:numId="15" w16cid:durableId="372929618">
    <w:abstractNumId w:val="2"/>
  </w:num>
  <w:num w:numId="16" w16cid:durableId="190151476">
    <w:abstractNumId w:val="11"/>
  </w:num>
  <w:num w:numId="17" w16cid:durableId="217518169">
    <w:abstractNumId w:val="10"/>
  </w:num>
  <w:num w:numId="18" w16cid:durableId="1104225981">
    <w:abstractNumId w:val="13"/>
  </w:num>
  <w:num w:numId="19" w16cid:durableId="961613031">
    <w:abstractNumId w:val="30"/>
  </w:num>
  <w:num w:numId="20" w16cid:durableId="1471746116">
    <w:abstractNumId w:val="36"/>
  </w:num>
  <w:num w:numId="21" w16cid:durableId="1681346217">
    <w:abstractNumId w:val="9"/>
  </w:num>
  <w:num w:numId="22" w16cid:durableId="1983730574">
    <w:abstractNumId w:val="17"/>
  </w:num>
  <w:num w:numId="23" w16cid:durableId="695426093">
    <w:abstractNumId w:val="22"/>
  </w:num>
  <w:num w:numId="24" w16cid:durableId="2117869413">
    <w:abstractNumId w:val="29"/>
  </w:num>
  <w:num w:numId="25" w16cid:durableId="1168180088">
    <w:abstractNumId w:val="10"/>
  </w:num>
  <w:num w:numId="26" w16cid:durableId="311756940">
    <w:abstractNumId w:val="16"/>
  </w:num>
  <w:num w:numId="27" w16cid:durableId="1261522663">
    <w:abstractNumId w:val="21"/>
  </w:num>
  <w:num w:numId="28" w16cid:durableId="1138760507">
    <w:abstractNumId w:val="25"/>
  </w:num>
  <w:num w:numId="29" w16cid:durableId="434716749">
    <w:abstractNumId w:val="34"/>
  </w:num>
  <w:num w:numId="30" w16cid:durableId="139426518">
    <w:abstractNumId w:val="31"/>
  </w:num>
  <w:num w:numId="31" w16cid:durableId="535627229">
    <w:abstractNumId w:val="10"/>
  </w:num>
  <w:num w:numId="32" w16cid:durableId="1699770335">
    <w:abstractNumId w:val="10"/>
  </w:num>
  <w:num w:numId="33" w16cid:durableId="278032511">
    <w:abstractNumId w:val="10"/>
  </w:num>
  <w:num w:numId="34" w16cid:durableId="980036155">
    <w:abstractNumId w:val="10"/>
  </w:num>
  <w:num w:numId="35" w16cid:durableId="354425491">
    <w:abstractNumId w:val="10"/>
  </w:num>
  <w:num w:numId="36" w16cid:durableId="1923101207">
    <w:abstractNumId w:val="24"/>
  </w:num>
  <w:num w:numId="37" w16cid:durableId="1705785615">
    <w:abstractNumId w:val="12"/>
  </w:num>
  <w:num w:numId="38" w16cid:durableId="1913392326">
    <w:abstractNumId w:val="19"/>
  </w:num>
  <w:num w:numId="39" w16cid:durableId="590235658">
    <w:abstractNumId w:val="18"/>
  </w:num>
  <w:num w:numId="40" w16cid:durableId="1388263006">
    <w:abstractNumId w:val="15"/>
  </w:num>
  <w:num w:numId="41" w16cid:durableId="1455752580">
    <w:abstractNumId w:val="10"/>
  </w:num>
  <w:num w:numId="42" w16cid:durableId="1448740033">
    <w:abstractNumId w:val="27"/>
  </w:num>
  <w:num w:numId="43" w16cid:durableId="79910150">
    <w:abstractNumId w:val="10"/>
  </w:num>
  <w:num w:numId="44" w16cid:durableId="170028403">
    <w:abstractNumId w:val="35"/>
  </w:num>
  <w:num w:numId="45" w16cid:durableId="1414820954">
    <w:abstractNumId w:val="26"/>
  </w:num>
  <w:num w:numId="46" w16cid:durableId="688261742">
    <w:abstractNumId w:val="10"/>
  </w:num>
  <w:num w:numId="47" w16cid:durableId="575364021">
    <w:abstractNumId w:val="10"/>
  </w:num>
  <w:num w:numId="48" w16cid:durableId="821966070">
    <w:abstractNumId w:val="10"/>
  </w:num>
  <w:num w:numId="49" w16cid:durableId="418408766">
    <w:abstractNumId w:val="23"/>
  </w:num>
  <w:num w:numId="50" w16cid:durableId="624703963">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activeWritingStyle w:appName="MSWord" w:lang="en-GB" w:vendorID="8" w:dllVersion="513" w:checkStyle="1"/>
  <w:activeWritingStyle w:appName="MSWord" w:lang="en-US" w:vendorID="8" w:dllVersion="513"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styleLockTheme/>
  <w:styleLockQFSet/>
  <w:defaultTabStop w:val="288"/>
  <w:hyphenationZone w:val="425"/>
  <w:drawingGridHorizontalSpacing w:val="95"/>
  <w:displayHorizontalDrawingGridEvery w:val="0"/>
  <w:displayVerticalDrawingGridEvery w:val="0"/>
  <w:noPunctuationKerning/>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E7A"/>
    <w:rsid w:val="000017C4"/>
    <w:rsid w:val="0000191D"/>
    <w:rsid w:val="00001AC8"/>
    <w:rsid w:val="00002EE3"/>
    <w:rsid w:val="00006513"/>
    <w:rsid w:val="0000764E"/>
    <w:rsid w:val="00012387"/>
    <w:rsid w:val="00016A2A"/>
    <w:rsid w:val="00021790"/>
    <w:rsid w:val="00022175"/>
    <w:rsid w:val="00022528"/>
    <w:rsid w:val="00022714"/>
    <w:rsid w:val="00026814"/>
    <w:rsid w:val="00027C67"/>
    <w:rsid w:val="00033355"/>
    <w:rsid w:val="00034A57"/>
    <w:rsid w:val="000353A8"/>
    <w:rsid w:val="000369B1"/>
    <w:rsid w:val="0004007E"/>
    <w:rsid w:val="000408B1"/>
    <w:rsid w:val="00043038"/>
    <w:rsid w:val="00043FDC"/>
    <w:rsid w:val="00047825"/>
    <w:rsid w:val="00050F1F"/>
    <w:rsid w:val="00056F84"/>
    <w:rsid w:val="000579C1"/>
    <w:rsid w:val="000612B5"/>
    <w:rsid w:val="00061661"/>
    <w:rsid w:val="00064E57"/>
    <w:rsid w:val="00070114"/>
    <w:rsid w:val="00071250"/>
    <w:rsid w:val="00071606"/>
    <w:rsid w:val="00072427"/>
    <w:rsid w:val="00072AC0"/>
    <w:rsid w:val="00073E04"/>
    <w:rsid w:val="00074109"/>
    <w:rsid w:val="00075A89"/>
    <w:rsid w:val="000775D4"/>
    <w:rsid w:val="00077A6B"/>
    <w:rsid w:val="0008028F"/>
    <w:rsid w:val="000851E4"/>
    <w:rsid w:val="0008688D"/>
    <w:rsid w:val="000877E0"/>
    <w:rsid w:val="000906F7"/>
    <w:rsid w:val="00095809"/>
    <w:rsid w:val="00096C2D"/>
    <w:rsid w:val="000A0671"/>
    <w:rsid w:val="000A15E5"/>
    <w:rsid w:val="000A2910"/>
    <w:rsid w:val="000A3712"/>
    <w:rsid w:val="000A4349"/>
    <w:rsid w:val="000A528A"/>
    <w:rsid w:val="000A5C61"/>
    <w:rsid w:val="000A5F59"/>
    <w:rsid w:val="000A6454"/>
    <w:rsid w:val="000A7E08"/>
    <w:rsid w:val="000B160B"/>
    <w:rsid w:val="000B1881"/>
    <w:rsid w:val="000B23FB"/>
    <w:rsid w:val="000B3AB0"/>
    <w:rsid w:val="000C16D5"/>
    <w:rsid w:val="000D23EE"/>
    <w:rsid w:val="000D2E2F"/>
    <w:rsid w:val="000D2EA0"/>
    <w:rsid w:val="000D3040"/>
    <w:rsid w:val="000D3FDA"/>
    <w:rsid w:val="000D5FC4"/>
    <w:rsid w:val="000E1EA4"/>
    <w:rsid w:val="000E2675"/>
    <w:rsid w:val="000E53BB"/>
    <w:rsid w:val="000E5626"/>
    <w:rsid w:val="000E7A5E"/>
    <w:rsid w:val="000F22DF"/>
    <w:rsid w:val="000F48CC"/>
    <w:rsid w:val="000F4B1B"/>
    <w:rsid w:val="000F7FE0"/>
    <w:rsid w:val="00101801"/>
    <w:rsid w:val="0010237A"/>
    <w:rsid w:val="0011062C"/>
    <w:rsid w:val="00112682"/>
    <w:rsid w:val="00116E1B"/>
    <w:rsid w:val="00120821"/>
    <w:rsid w:val="00122B75"/>
    <w:rsid w:val="001301B2"/>
    <w:rsid w:val="00130E27"/>
    <w:rsid w:val="0013344B"/>
    <w:rsid w:val="00133F0B"/>
    <w:rsid w:val="00137EB4"/>
    <w:rsid w:val="001434FC"/>
    <w:rsid w:val="0014371E"/>
    <w:rsid w:val="001447BA"/>
    <w:rsid w:val="00144B7A"/>
    <w:rsid w:val="001470F2"/>
    <w:rsid w:val="00147F37"/>
    <w:rsid w:val="00150393"/>
    <w:rsid w:val="00151DD2"/>
    <w:rsid w:val="00152C1E"/>
    <w:rsid w:val="00165005"/>
    <w:rsid w:val="00165A7B"/>
    <w:rsid w:val="0016751F"/>
    <w:rsid w:val="001703A8"/>
    <w:rsid w:val="00171C83"/>
    <w:rsid w:val="00173252"/>
    <w:rsid w:val="0017372E"/>
    <w:rsid w:val="001739A5"/>
    <w:rsid w:val="001744B1"/>
    <w:rsid w:val="00176D27"/>
    <w:rsid w:val="001834B7"/>
    <w:rsid w:val="00184FF4"/>
    <w:rsid w:val="001870E9"/>
    <w:rsid w:val="001876E4"/>
    <w:rsid w:val="00195758"/>
    <w:rsid w:val="00197DF2"/>
    <w:rsid w:val="001A43DE"/>
    <w:rsid w:val="001A46C4"/>
    <w:rsid w:val="001B70C5"/>
    <w:rsid w:val="001B7DC3"/>
    <w:rsid w:val="001C1507"/>
    <w:rsid w:val="001C1CE3"/>
    <w:rsid w:val="001C23B2"/>
    <w:rsid w:val="001C280A"/>
    <w:rsid w:val="001C5014"/>
    <w:rsid w:val="001C5B21"/>
    <w:rsid w:val="001C5E7A"/>
    <w:rsid w:val="001D2EF3"/>
    <w:rsid w:val="001D59FA"/>
    <w:rsid w:val="001D70D7"/>
    <w:rsid w:val="001D7165"/>
    <w:rsid w:val="001E1ED4"/>
    <w:rsid w:val="001E3726"/>
    <w:rsid w:val="001E3863"/>
    <w:rsid w:val="001E571F"/>
    <w:rsid w:val="001E6C2F"/>
    <w:rsid w:val="001E7CE4"/>
    <w:rsid w:val="001E7ECC"/>
    <w:rsid w:val="001F3010"/>
    <w:rsid w:val="001F38AF"/>
    <w:rsid w:val="001F5B47"/>
    <w:rsid w:val="001F5BB3"/>
    <w:rsid w:val="00200C0C"/>
    <w:rsid w:val="00201F40"/>
    <w:rsid w:val="00201FF8"/>
    <w:rsid w:val="00202218"/>
    <w:rsid w:val="00203EB9"/>
    <w:rsid w:val="002045F2"/>
    <w:rsid w:val="00205A32"/>
    <w:rsid w:val="00213CB4"/>
    <w:rsid w:val="00214D55"/>
    <w:rsid w:val="00215351"/>
    <w:rsid w:val="0021752D"/>
    <w:rsid w:val="0021786C"/>
    <w:rsid w:val="00221872"/>
    <w:rsid w:val="00221C92"/>
    <w:rsid w:val="00222090"/>
    <w:rsid w:val="00223ABE"/>
    <w:rsid w:val="002240CE"/>
    <w:rsid w:val="00225DE5"/>
    <w:rsid w:val="00227429"/>
    <w:rsid w:val="00230D24"/>
    <w:rsid w:val="002317A5"/>
    <w:rsid w:val="00233B18"/>
    <w:rsid w:val="0023645B"/>
    <w:rsid w:val="00236C6A"/>
    <w:rsid w:val="00237847"/>
    <w:rsid w:val="002411ED"/>
    <w:rsid w:val="002412B8"/>
    <w:rsid w:val="00241336"/>
    <w:rsid w:val="00243194"/>
    <w:rsid w:val="002438CA"/>
    <w:rsid w:val="00243E68"/>
    <w:rsid w:val="00246684"/>
    <w:rsid w:val="00246AF9"/>
    <w:rsid w:val="00246C22"/>
    <w:rsid w:val="002509E5"/>
    <w:rsid w:val="00251978"/>
    <w:rsid w:val="002555E2"/>
    <w:rsid w:val="0025593D"/>
    <w:rsid w:val="00256BEE"/>
    <w:rsid w:val="002626DA"/>
    <w:rsid w:val="002668A9"/>
    <w:rsid w:val="002701E6"/>
    <w:rsid w:val="0027190E"/>
    <w:rsid w:val="0027357E"/>
    <w:rsid w:val="00276052"/>
    <w:rsid w:val="00277ECC"/>
    <w:rsid w:val="00280B82"/>
    <w:rsid w:val="00281D72"/>
    <w:rsid w:val="00282FC2"/>
    <w:rsid w:val="00286BFB"/>
    <w:rsid w:val="00287177"/>
    <w:rsid w:val="00297ABD"/>
    <w:rsid w:val="002A32C6"/>
    <w:rsid w:val="002A331D"/>
    <w:rsid w:val="002A3F47"/>
    <w:rsid w:val="002A6C1D"/>
    <w:rsid w:val="002A7935"/>
    <w:rsid w:val="002B205E"/>
    <w:rsid w:val="002B271A"/>
    <w:rsid w:val="002B48DB"/>
    <w:rsid w:val="002B5E83"/>
    <w:rsid w:val="002C0D1F"/>
    <w:rsid w:val="002C1A37"/>
    <w:rsid w:val="002C2BE7"/>
    <w:rsid w:val="002C4ED0"/>
    <w:rsid w:val="002C4ED4"/>
    <w:rsid w:val="002D0B82"/>
    <w:rsid w:val="002D0E51"/>
    <w:rsid w:val="002D26C0"/>
    <w:rsid w:val="002D3B7B"/>
    <w:rsid w:val="002D4D2B"/>
    <w:rsid w:val="002D61FC"/>
    <w:rsid w:val="002D6766"/>
    <w:rsid w:val="002E079F"/>
    <w:rsid w:val="002E1CB1"/>
    <w:rsid w:val="002E4358"/>
    <w:rsid w:val="002E4A70"/>
    <w:rsid w:val="002E5F7A"/>
    <w:rsid w:val="002E78D3"/>
    <w:rsid w:val="002F0D01"/>
    <w:rsid w:val="002F0ECF"/>
    <w:rsid w:val="002F26F2"/>
    <w:rsid w:val="002F3803"/>
    <w:rsid w:val="002F40B7"/>
    <w:rsid w:val="002F434A"/>
    <w:rsid w:val="002F6D51"/>
    <w:rsid w:val="002F757C"/>
    <w:rsid w:val="003000FE"/>
    <w:rsid w:val="003030B6"/>
    <w:rsid w:val="003032A8"/>
    <w:rsid w:val="0030697D"/>
    <w:rsid w:val="00307BA0"/>
    <w:rsid w:val="00307F6D"/>
    <w:rsid w:val="00312565"/>
    <w:rsid w:val="003200F2"/>
    <w:rsid w:val="00323373"/>
    <w:rsid w:val="00323B78"/>
    <w:rsid w:val="00325B86"/>
    <w:rsid w:val="003276C8"/>
    <w:rsid w:val="0033406B"/>
    <w:rsid w:val="003355DB"/>
    <w:rsid w:val="00340C02"/>
    <w:rsid w:val="00341FCA"/>
    <w:rsid w:val="003474FF"/>
    <w:rsid w:val="00347B2F"/>
    <w:rsid w:val="00351220"/>
    <w:rsid w:val="00351325"/>
    <w:rsid w:val="00352438"/>
    <w:rsid w:val="0035445E"/>
    <w:rsid w:val="00360506"/>
    <w:rsid w:val="0036065A"/>
    <w:rsid w:val="00361851"/>
    <w:rsid w:val="00362546"/>
    <w:rsid w:val="00363C13"/>
    <w:rsid w:val="00364D2F"/>
    <w:rsid w:val="00364E93"/>
    <w:rsid w:val="003653C3"/>
    <w:rsid w:val="003668E9"/>
    <w:rsid w:val="003676DD"/>
    <w:rsid w:val="00371083"/>
    <w:rsid w:val="00371ECC"/>
    <w:rsid w:val="00372530"/>
    <w:rsid w:val="003739B1"/>
    <w:rsid w:val="00374A50"/>
    <w:rsid w:val="00374F0D"/>
    <w:rsid w:val="00375400"/>
    <w:rsid w:val="003770E4"/>
    <w:rsid w:val="00377688"/>
    <w:rsid w:val="00387A3E"/>
    <w:rsid w:val="00387D4D"/>
    <w:rsid w:val="00390BD6"/>
    <w:rsid w:val="00390C64"/>
    <w:rsid w:val="003910D0"/>
    <w:rsid w:val="0039527E"/>
    <w:rsid w:val="003A26B0"/>
    <w:rsid w:val="003A2A43"/>
    <w:rsid w:val="003A4180"/>
    <w:rsid w:val="003A6CAC"/>
    <w:rsid w:val="003A794F"/>
    <w:rsid w:val="003A7BAD"/>
    <w:rsid w:val="003B0295"/>
    <w:rsid w:val="003B0F33"/>
    <w:rsid w:val="003B0FA1"/>
    <w:rsid w:val="003B17E8"/>
    <w:rsid w:val="003B1846"/>
    <w:rsid w:val="003B3916"/>
    <w:rsid w:val="003B3B10"/>
    <w:rsid w:val="003B4A8D"/>
    <w:rsid w:val="003C3AD7"/>
    <w:rsid w:val="003C5953"/>
    <w:rsid w:val="003C7885"/>
    <w:rsid w:val="003D0381"/>
    <w:rsid w:val="003D1038"/>
    <w:rsid w:val="003D18C9"/>
    <w:rsid w:val="003D5C0E"/>
    <w:rsid w:val="003D7590"/>
    <w:rsid w:val="003E2A2E"/>
    <w:rsid w:val="003E2D05"/>
    <w:rsid w:val="003E32BF"/>
    <w:rsid w:val="003E4C38"/>
    <w:rsid w:val="003E5171"/>
    <w:rsid w:val="003F118B"/>
    <w:rsid w:val="003F3047"/>
    <w:rsid w:val="003F4CE9"/>
    <w:rsid w:val="003F570F"/>
    <w:rsid w:val="00400887"/>
    <w:rsid w:val="004035AD"/>
    <w:rsid w:val="00404F55"/>
    <w:rsid w:val="00407CD4"/>
    <w:rsid w:val="004103D9"/>
    <w:rsid w:val="00416EB7"/>
    <w:rsid w:val="00422A04"/>
    <w:rsid w:val="00423208"/>
    <w:rsid w:val="00425397"/>
    <w:rsid w:val="0042596A"/>
    <w:rsid w:val="00427DE3"/>
    <w:rsid w:val="00430B5F"/>
    <w:rsid w:val="00431339"/>
    <w:rsid w:val="0043388B"/>
    <w:rsid w:val="00435A8F"/>
    <w:rsid w:val="00436476"/>
    <w:rsid w:val="00436E90"/>
    <w:rsid w:val="004445E7"/>
    <w:rsid w:val="00445638"/>
    <w:rsid w:val="00445A24"/>
    <w:rsid w:val="00446A54"/>
    <w:rsid w:val="00447184"/>
    <w:rsid w:val="0045140F"/>
    <w:rsid w:val="004520C2"/>
    <w:rsid w:val="00452B93"/>
    <w:rsid w:val="0045380F"/>
    <w:rsid w:val="00453B6B"/>
    <w:rsid w:val="0045413D"/>
    <w:rsid w:val="00455B7B"/>
    <w:rsid w:val="00456CDF"/>
    <w:rsid w:val="00461B5F"/>
    <w:rsid w:val="00461E97"/>
    <w:rsid w:val="0046271E"/>
    <w:rsid w:val="0046399F"/>
    <w:rsid w:val="00467622"/>
    <w:rsid w:val="00470C13"/>
    <w:rsid w:val="0047401B"/>
    <w:rsid w:val="004741C3"/>
    <w:rsid w:val="00476AB1"/>
    <w:rsid w:val="00476DF8"/>
    <w:rsid w:val="0048019C"/>
    <w:rsid w:val="004813B6"/>
    <w:rsid w:val="004816F7"/>
    <w:rsid w:val="00481DCB"/>
    <w:rsid w:val="004824AD"/>
    <w:rsid w:val="00484C78"/>
    <w:rsid w:val="00485E19"/>
    <w:rsid w:val="004909DE"/>
    <w:rsid w:val="00492D44"/>
    <w:rsid w:val="004937EB"/>
    <w:rsid w:val="00493BE1"/>
    <w:rsid w:val="004A31A8"/>
    <w:rsid w:val="004A3E35"/>
    <w:rsid w:val="004A5404"/>
    <w:rsid w:val="004A7F3C"/>
    <w:rsid w:val="004B0ADF"/>
    <w:rsid w:val="004B11D1"/>
    <w:rsid w:val="004B133A"/>
    <w:rsid w:val="004B306C"/>
    <w:rsid w:val="004B4043"/>
    <w:rsid w:val="004B4842"/>
    <w:rsid w:val="004B6255"/>
    <w:rsid w:val="004B6E52"/>
    <w:rsid w:val="004B73DE"/>
    <w:rsid w:val="004C16CB"/>
    <w:rsid w:val="004C2603"/>
    <w:rsid w:val="004C2D9C"/>
    <w:rsid w:val="004C3457"/>
    <w:rsid w:val="004C6828"/>
    <w:rsid w:val="004C7075"/>
    <w:rsid w:val="004D01EB"/>
    <w:rsid w:val="004D6A21"/>
    <w:rsid w:val="004E2775"/>
    <w:rsid w:val="004E508A"/>
    <w:rsid w:val="004E5194"/>
    <w:rsid w:val="004E7565"/>
    <w:rsid w:val="004F2414"/>
    <w:rsid w:val="004F3C56"/>
    <w:rsid w:val="004F62C7"/>
    <w:rsid w:val="004F717E"/>
    <w:rsid w:val="004F7F9F"/>
    <w:rsid w:val="00500D1F"/>
    <w:rsid w:val="0050332A"/>
    <w:rsid w:val="00504C0E"/>
    <w:rsid w:val="0050727C"/>
    <w:rsid w:val="00515B5E"/>
    <w:rsid w:val="00517AD5"/>
    <w:rsid w:val="005210B1"/>
    <w:rsid w:val="005220FE"/>
    <w:rsid w:val="005243D5"/>
    <w:rsid w:val="0052573B"/>
    <w:rsid w:val="00526C98"/>
    <w:rsid w:val="00527032"/>
    <w:rsid w:val="0052733C"/>
    <w:rsid w:val="00527977"/>
    <w:rsid w:val="00531CCE"/>
    <w:rsid w:val="00536EA7"/>
    <w:rsid w:val="005414BF"/>
    <w:rsid w:val="00541D70"/>
    <w:rsid w:val="00542BA6"/>
    <w:rsid w:val="00543CAD"/>
    <w:rsid w:val="005458A5"/>
    <w:rsid w:val="00546DC3"/>
    <w:rsid w:val="00547135"/>
    <w:rsid w:val="00551F84"/>
    <w:rsid w:val="005627F5"/>
    <w:rsid w:val="005633B5"/>
    <w:rsid w:val="00565A42"/>
    <w:rsid w:val="00566678"/>
    <w:rsid w:val="00567F9B"/>
    <w:rsid w:val="00572875"/>
    <w:rsid w:val="005800D4"/>
    <w:rsid w:val="005844D6"/>
    <w:rsid w:val="00584FAE"/>
    <w:rsid w:val="00590B92"/>
    <w:rsid w:val="00592CE2"/>
    <w:rsid w:val="005930E4"/>
    <w:rsid w:val="0059570F"/>
    <w:rsid w:val="0059725E"/>
    <w:rsid w:val="005A1FD7"/>
    <w:rsid w:val="005A5116"/>
    <w:rsid w:val="005A602E"/>
    <w:rsid w:val="005A6353"/>
    <w:rsid w:val="005A756E"/>
    <w:rsid w:val="005B3660"/>
    <w:rsid w:val="005B39A5"/>
    <w:rsid w:val="005B5AC9"/>
    <w:rsid w:val="005C079E"/>
    <w:rsid w:val="005C4C2A"/>
    <w:rsid w:val="005C591B"/>
    <w:rsid w:val="005C73DE"/>
    <w:rsid w:val="005C7AFC"/>
    <w:rsid w:val="005D0E5B"/>
    <w:rsid w:val="005D0EDB"/>
    <w:rsid w:val="005D2228"/>
    <w:rsid w:val="005D6EE8"/>
    <w:rsid w:val="005D78D6"/>
    <w:rsid w:val="005E00A9"/>
    <w:rsid w:val="005E10B6"/>
    <w:rsid w:val="005E28CA"/>
    <w:rsid w:val="005E5087"/>
    <w:rsid w:val="005E59C1"/>
    <w:rsid w:val="005F1803"/>
    <w:rsid w:val="005F1D70"/>
    <w:rsid w:val="005F2A35"/>
    <w:rsid w:val="005F3B5D"/>
    <w:rsid w:val="005F3C41"/>
    <w:rsid w:val="005F6318"/>
    <w:rsid w:val="005F69D6"/>
    <w:rsid w:val="0060047A"/>
    <w:rsid w:val="0060053A"/>
    <w:rsid w:val="006006EA"/>
    <w:rsid w:val="00601CA1"/>
    <w:rsid w:val="00602440"/>
    <w:rsid w:val="00605282"/>
    <w:rsid w:val="006076DF"/>
    <w:rsid w:val="0061046B"/>
    <w:rsid w:val="00611F13"/>
    <w:rsid w:val="00612819"/>
    <w:rsid w:val="00612AEB"/>
    <w:rsid w:val="00613C27"/>
    <w:rsid w:val="00614957"/>
    <w:rsid w:val="006158B2"/>
    <w:rsid w:val="00617B2D"/>
    <w:rsid w:val="00620C9D"/>
    <w:rsid w:val="006216FE"/>
    <w:rsid w:val="006222A1"/>
    <w:rsid w:val="00632938"/>
    <w:rsid w:val="00633D49"/>
    <w:rsid w:val="0063452A"/>
    <w:rsid w:val="006350A5"/>
    <w:rsid w:val="006367CC"/>
    <w:rsid w:val="0063697A"/>
    <w:rsid w:val="00641B04"/>
    <w:rsid w:val="006443BE"/>
    <w:rsid w:val="00645E62"/>
    <w:rsid w:val="00646064"/>
    <w:rsid w:val="00646E29"/>
    <w:rsid w:val="00647DBD"/>
    <w:rsid w:val="00651196"/>
    <w:rsid w:val="00654345"/>
    <w:rsid w:val="006563CE"/>
    <w:rsid w:val="00657A1D"/>
    <w:rsid w:val="00661526"/>
    <w:rsid w:val="00663557"/>
    <w:rsid w:val="00665B53"/>
    <w:rsid w:val="00665D80"/>
    <w:rsid w:val="00665E98"/>
    <w:rsid w:val="00667324"/>
    <w:rsid w:val="00672DCF"/>
    <w:rsid w:val="00673030"/>
    <w:rsid w:val="00673863"/>
    <w:rsid w:val="00674C06"/>
    <w:rsid w:val="00675EAE"/>
    <w:rsid w:val="00677C45"/>
    <w:rsid w:val="006821EA"/>
    <w:rsid w:val="00682DE8"/>
    <w:rsid w:val="00682FF6"/>
    <w:rsid w:val="006853A8"/>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6BE6"/>
    <w:rsid w:val="006C01B8"/>
    <w:rsid w:val="006C1D42"/>
    <w:rsid w:val="006C244B"/>
    <w:rsid w:val="006C6987"/>
    <w:rsid w:val="006D0A4F"/>
    <w:rsid w:val="006D1576"/>
    <w:rsid w:val="006D4842"/>
    <w:rsid w:val="006D5ACE"/>
    <w:rsid w:val="006D64DA"/>
    <w:rsid w:val="006D7340"/>
    <w:rsid w:val="006E0076"/>
    <w:rsid w:val="006E1B82"/>
    <w:rsid w:val="006E2EDE"/>
    <w:rsid w:val="006E3A46"/>
    <w:rsid w:val="006E4C47"/>
    <w:rsid w:val="006E6727"/>
    <w:rsid w:val="006F13F9"/>
    <w:rsid w:val="006F1C39"/>
    <w:rsid w:val="006F34DD"/>
    <w:rsid w:val="006F3E40"/>
    <w:rsid w:val="006F7FC7"/>
    <w:rsid w:val="0070071F"/>
    <w:rsid w:val="007023C9"/>
    <w:rsid w:val="0070375E"/>
    <w:rsid w:val="0071144A"/>
    <w:rsid w:val="00714DA9"/>
    <w:rsid w:val="00715324"/>
    <w:rsid w:val="00715699"/>
    <w:rsid w:val="007162F9"/>
    <w:rsid w:val="00716795"/>
    <w:rsid w:val="007170E8"/>
    <w:rsid w:val="0072163A"/>
    <w:rsid w:val="00724AB5"/>
    <w:rsid w:val="007251B8"/>
    <w:rsid w:val="007263C1"/>
    <w:rsid w:val="00732142"/>
    <w:rsid w:val="00732596"/>
    <w:rsid w:val="00732FFF"/>
    <w:rsid w:val="007340D7"/>
    <w:rsid w:val="007354F6"/>
    <w:rsid w:val="0073554F"/>
    <w:rsid w:val="007359D3"/>
    <w:rsid w:val="0073697C"/>
    <w:rsid w:val="00737C61"/>
    <w:rsid w:val="007420BE"/>
    <w:rsid w:val="00744B09"/>
    <w:rsid w:val="00746F32"/>
    <w:rsid w:val="00753AA3"/>
    <w:rsid w:val="00754AE6"/>
    <w:rsid w:val="00754E9C"/>
    <w:rsid w:val="0076027E"/>
    <w:rsid w:val="00760B52"/>
    <w:rsid w:val="0076210E"/>
    <w:rsid w:val="00762BEC"/>
    <w:rsid w:val="0076456D"/>
    <w:rsid w:val="00765D5B"/>
    <w:rsid w:val="00766590"/>
    <w:rsid w:val="00770477"/>
    <w:rsid w:val="0077219E"/>
    <w:rsid w:val="00773CA9"/>
    <w:rsid w:val="0077552C"/>
    <w:rsid w:val="00775598"/>
    <w:rsid w:val="00775837"/>
    <w:rsid w:val="00775E06"/>
    <w:rsid w:val="00783952"/>
    <w:rsid w:val="00786C08"/>
    <w:rsid w:val="00790B1E"/>
    <w:rsid w:val="0079160C"/>
    <w:rsid w:val="00794E29"/>
    <w:rsid w:val="007953C5"/>
    <w:rsid w:val="00796F9C"/>
    <w:rsid w:val="007A1E85"/>
    <w:rsid w:val="007A1F4E"/>
    <w:rsid w:val="007A2E1D"/>
    <w:rsid w:val="007A329C"/>
    <w:rsid w:val="007A51C0"/>
    <w:rsid w:val="007A7468"/>
    <w:rsid w:val="007B08B1"/>
    <w:rsid w:val="007B1740"/>
    <w:rsid w:val="007B4714"/>
    <w:rsid w:val="007B61B4"/>
    <w:rsid w:val="007B68DA"/>
    <w:rsid w:val="007C12BA"/>
    <w:rsid w:val="007C567D"/>
    <w:rsid w:val="007C7B1D"/>
    <w:rsid w:val="007D0E70"/>
    <w:rsid w:val="007D2941"/>
    <w:rsid w:val="007D4318"/>
    <w:rsid w:val="007E06B5"/>
    <w:rsid w:val="007E08D0"/>
    <w:rsid w:val="007E395D"/>
    <w:rsid w:val="007E56F0"/>
    <w:rsid w:val="007E5AFF"/>
    <w:rsid w:val="007E75DF"/>
    <w:rsid w:val="007F1A37"/>
    <w:rsid w:val="007F5A4A"/>
    <w:rsid w:val="007F5DFB"/>
    <w:rsid w:val="00800C40"/>
    <w:rsid w:val="00801093"/>
    <w:rsid w:val="00802CDA"/>
    <w:rsid w:val="00803468"/>
    <w:rsid w:val="00803705"/>
    <w:rsid w:val="00805B42"/>
    <w:rsid w:val="00805C37"/>
    <w:rsid w:val="00806BF2"/>
    <w:rsid w:val="00811637"/>
    <w:rsid w:val="00813BE4"/>
    <w:rsid w:val="00813DD5"/>
    <w:rsid w:val="00814815"/>
    <w:rsid w:val="00817035"/>
    <w:rsid w:val="00817706"/>
    <w:rsid w:val="0082134C"/>
    <w:rsid w:val="0082487E"/>
    <w:rsid w:val="0082523E"/>
    <w:rsid w:val="00825EDF"/>
    <w:rsid w:val="008328F7"/>
    <w:rsid w:val="0083356D"/>
    <w:rsid w:val="0083366E"/>
    <w:rsid w:val="0083492A"/>
    <w:rsid w:val="008356E2"/>
    <w:rsid w:val="00835F79"/>
    <w:rsid w:val="00836082"/>
    <w:rsid w:val="00837253"/>
    <w:rsid w:val="00841ED0"/>
    <w:rsid w:val="008447BA"/>
    <w:rsid w:val="00844927"/>
    <w:rsid w:val="00845A30"/>
    <w:rsid w:val="00850E5A"/>
    <w:rsid w:val="0085122E"/>
    <w:rsid w:val="00855762"/>
    <w:rsid w:val="00855781"/>
    <w:rsid w:val="00855B93"/>
    <w:rsid w:val="00863CED"/>
    <w:rsid w:val="00864A61"/>
    <w:rsid w:val="00864B04"/>
    <w:rsid w:val="00865D27"/>
    <w:rsid w:val="008676A8"/>
    <w:rsid w:val="00867BCC"/>
    <w:rsid w:val="00867C90"/>
    <w:rsid w:val="0087013A"/>
    <w:rsid w:val="0087173A"/>
    <w:rsid w:val="00871F08"/>
    <w:rsid w:val="008721B3"/>
    <w:rsid w:val="008735A2"/>
    <w:rsid w:val="00874F8C"/>
    <w:rsid w:val="008773FA"/>
    <w:rsid w:val="008778B5"/>
    <w:rsid w:val="0088116A"/>
    <w:rsid w:val="008811B3"/>
    <w:rsid w:val="008824F5"/>
    <w:rsid w:val="00883E82"/>
    <w:rsid w:val="00884DF1"/>
    <w:rsid w:val="00887512"/>
    <w:rsid w:val="008906DA"/>
    <w:rsid w:val="0089267E"/>
    <w:rsid w:val="008937F9"/>
    <w:rsid w:val="00896B55"/>
    <w:rsid w:val="00896C7D"/>
    <w:rsid w:val="008A1B96"/>
    <w:rsid w:val="008A1EDA"/>
    <w:rsid w:val="008A2F65"/>
    <w:rsid w:val="008A3651"/>
    <w:rsid w:val="008A5447"/>
    <w:rsid w:val="008A545B"/>
    <w:rsid w:val="008A60F9"/>
    <w:rsid w:val="008A639E"/>
    <w:rsid w:val="008A6B59"/>
    <w:rsid w:val="008A75CF"/>
    <w:rsid w:val="008B3CF8"/>
    <w:rsid w:val="008B44EC"/>
    <w:rsid w:val="008B718A"/>
    <w:rsid w:val="008B78B6"/>
    <w:rsid w:val="008B79DA"/>
    <w:rsid w:val="008C16FB"/>
    <w:rsid w:val="008C1818"/>
    <w:rsid w:val="008C2FC7"/>
    <w:rsid w:val="008C36F7"/>
    <w:rsid w:val="008C563F"/>
    <w:rsid w:val="008D0162"/>
    <w:rsid w:val="008D229A"/>
    <w:rsid w:val="008D7690"/>
    <w:rsid w:val="008E0F85"/>
    <w:rsid w:val="008E3144"/>
    <w:rsid w:val="008E585A"/>
    <w:rsid w:val="008F067F"/>
    <w:rsid w:val="008F0EC2"/>
    <w:rsid w:val="008F15A3"/>
    <w:rsid w:val="008F1878"/>
    <w:rsid w:val="008F2426"/>
    <w:rsid w:val="008F55DB"/>
    <w:rsid w:val="008F72B6"/>
    <w:rsid w:val="00903BF6"/>
    <w:rsid w:val="0090798F"/>
    <w:rsid w:val="00907F72"/>
    <w:rsid w:val="00915205"/>
    <w:rsid w:val="0091535B"/>
    <w:rsid w:val="00917180"/>
    <w:rsid w:val="00920C62"/>
    <w:rsid w:val="00921769"/>
    <w:rsid w:val="00922455"/>
    <w:rsid w:val="00924824"/>
    <w:rsid w:val="00924BDC"/>
    <w:rsid w:val="00924C2D"/>
    <w:rsid w:val="0092643F"/>
    <w:rsid w:val="00927729"/>
    <w:rsid w:val="00927978"/>
    <w:rsid w:val="00931B59"/>
    <w:rsid w:val="0093485B"/>
    <w:rsid w:val="0093556B"/>
    <w:rsid w:val="0093597C"/>
    <w:rsid w:val="00935ED6"/>
    <w:rsid w:val="00935F9D"/>
    <w:rsid w:val="0093666B"/>
    <w:rsid w:val="00936A67"/>
    <w:rsid w:val="00936F11"/>
    <w:rsid w:val="009370C1"/>
    <w:rsid w:val="009401D9"/>
    <w:rsid w:val="009420FB"/>
    <w:rsid w:val="0094507C"/>
    <w:rsid w:val="0094587D"/>
    <w:rsid w:val="00945D79"/>
    <w:rsid w:val="009462D4"/>
    <w:rsid w:val="0095001F"/>
    <w:rsid w:val="0095072B"/>
    <w:rsid w:val="00952A16"/>
    <w:rsid w:val="009534D0"/>
    <w:rsid w:val="00955638"/>
    <w:rsid w:val="00955BCB"/>
    <w:rsid w:val="00957D73"/>
    <w:rsid w:val="00957DC7"/>
    <w:rsid w:val="00960A6B"/>
    <w:rsid w:val="00962286"/>
    <w:rsid w:val="0096292A"/>
    <w:rsid w:val="009635AF"/>
    <w:rsid w:val="0096488D"/>
    <w:rsid w:val="00965BA7"/>
    <w:rsid w:val="00970DC8"/>
    <w:rsid w:val="00974311"/>
    <w:rsid w:val="00975EA8"/>
    <w:rsid w:val="009808FE"/>
    <w:rsid w:val="0098118A"/>
    <w:rsid w:val="009928B3"/>
    <w:rsid w:val="00992D89"/>
    <w:rsid w:val="0099388A"/>
    <w:rsid w:val="009A0BF3"/>
    <w:rsid w:val="009A3C17"/>
    <w:rsid w:val="009A5FB9"/>
    <w:rsid w:val="009A7B46"/>
    <w:rsid w:val="009B233A"/>
    <w:rsid w:val="009B7229"/>
    <w:rsid w:val="009B78E7"/>
    <w:rsid w:val="009C0361"/>
    <w:rsid w:val="009C186B"/>
    <w:rsid w:val="009C30BD"/>
    <w:rsid w:val="009C3408"/>
    <w:rsid w:val="009C3882"/>
    <w:rsid w:val="009C44F2"/>
    <w:rsid w:val="009C6DA1"/>
    <w:rsid w:val="009D1817"/>
    <w:rsid w:val="009D23B9"/>
    <w:rsid w:val="009D3DD0"/>
    <w:rsid w:val="009D3EDD"/>
    <w:rsid w:val="009D5F6D"/>
    <w:rsid w:val="009D648D"/>
    <w:rsid w:val="009D674F"/>
    <w:rsid w:val="009D7B4C"/>
    <w:rsid w:val="009E0923"/>
    <w:rsid w:val="009E2091"/>
    <w:rsid w:val="009E3228"/>
    <w:rsid w:val="009E4D25"/>
    <w:rsid w:val="009E5DDB"/>
    <w:rsid w:val="009F1A9D"/>
    <w:rsid w:val="009F4165"/>
    <w:rsid w:val="009F457E"/>
    <w:rsid w:val="009F520D"/>
    <w:rsid w:val="009F7EC9"/>
    <w:rsid w:val="00A0016F"/>
    <w:rsid w:val="00A03CA2"/>
    <w:rsid w:val="00A04B09"/>
    <w:rsid w:val="00A04E5F"/>
    <w:rsid w:val="00A0681B"/>
    <w:rsid w:val="00A069A4"/>
    <w:rsid w:val="00A07717"/>
    <w:rsid w:val="00A1207E"/>
    <w:rsid w:val="00A12679"/>
    <w:rsid w:val="00A127B6"/>
    <w:rsid w:val="00A13C61"/>
    <w:rsid w:val="00A13ED4"/>
    <w:rsid w:val="00A145AC"/>
    <w:rsid w:val="00A23189"/>
    <w:rsid w:val="00A2591C"/>
    <w:rsid w:val="00A27EAD"/>
    <w:rsid w:val="00A308B4"/>
    <w:rsid w:val="00A327F0"/>
    <w:rsid w:val="00A33D11"/>
    <w:rsid w:val="00A35A86"/>
    <w:rsid w:val="00A37F60"/>
    <w:rsid w:val="00A421CC"/>
    <w:rsid w:val="00A42BB2"/>
    <w:rsid w:val="00A44152"/>
    <w:rsid w:val="00A45AFD"/>
    <w:rsid w:val="00A45E56"/>
    <w:rsid w:val="00A51A1F"/>
    <w:rsid w:val="00A53497"/>
    <w:rsid w:val="00A55D03"/>
    <w:rsid w:val="00A570C8"/>
    <w:rsid w:val="00A604B9"/>
    <w:rsid w:val="00A60AE6"/>
    <w:rsid w:val="00A61FC3"/>
    <w:rsid w:val="00A622E9"/>
    <w:rsid w:val="00A656A0"/>
    <w:rsid w:val="00A664FB"/>
    <w:rsid w:val="00A70474"/>
    <w:rsid w:val="00A7072B"/>
    <w:rsid w:val="00A71D2B"/>
    <w:rsid w:val="00A72CAE"/>
    <w:rsid w:val="00A74E35"/>
    <w:rsid w:val="00A75B3B"/>
    <w:rsid w:val="00A7655C"/>
    <w:rsid w:val="00A776CA"/>
    <w:rsid w:val="00A8050C"/>
    <w:rsid w:val="00A84776"/>
    <w:rsid w:val="00A861A7"/>
    <w:rsid w:val="00A8632E"/>
    <w:rsid w:val="00A86AA6"/>
    <w:rsid w:val="00A86E3C"/>
    <w:rsid w:val="00A900BF"/>
    <w:rsid w:val="00A91C7F"/>
    <w:rsid w:val="00A91EA0"/>
    <w:rsid w:val="00A92B92"/>
    <w:rsid w:val="00A93E7F"/>
    <w:rsid w:val="00A94FFA"/>
    <w:rsid w:val="00A9519A"/>
    <w:rsid w:val="00AA665D"/>
    <w:rsid w:val="00AA6CDC"/>
    <w:rsid w:val="00AA6F86"/>
    <w:rsid w:val="00AB0C62"/>
    <w:rsid w:val="00AB1EE7"/>
    <w:rsid w:val="00AB1F00"/>
    <w:rsid w:val="00AB208F"/>
    <w:rsid w:val="00AB752D"/>
    <w:rsid w:val="00AB76E1"/>
    <w:rsid w:val="00AC059F"/>
    <w:rsid w:val="00AC2116"/>
    <w:rsid w:val="00AC2801"/>
    <w:rsid w:val="00AC2D35"/>
    <w:rsid w:val="00AC3B64"/>
    <w:rsid w:val="00AC62AA"/>
    <w:rsid w:val="00AC7287"/>
    <w:rsid w:val="00AD1C0F"/>
    <w:rsid w:val="00AD69E0"/>
    <w:rsid w:val="00AD74B9"/>
    <w:rsid w:val="00AE6761"/>
    <w:rsid w:val="00AF0900"/>
    <w:rsid w:val="00AF28ED"/>
    <w:rsid w:val="00AF2D18"/>
    <w:rsid w:val="00AF2D24"/>
    <w:rsid w:val="00AF7FC0"/>
    <w:rsid w:val="00B001DE"/>
    <w:rsid w:val="00B01F7F"/>
    <w:rsid w:val="00B028B6"/>
    <w:rsid w:val="00B064F3"/>
    <w:rsid w:val="00B06926"/>
    <w:rsid w:val="00B069FF"/>
    <w:rsid w:val="00B109B0"/>
    <w:rsid w:val="00B11021"/>
    <w:rsid w:val="00B1188A"/>
    <w:rsid w:val="00B12453"/>
    <w:rsid w:val="00B132BA"/>
    <w:rsid w:val="00B1406C"/>
    <w:rsid w:val="00B147B7"/>
    <w:rsid w:val="00B159B9"/>
    <w:rsid w:val="00B16BC0"/>
    <w:rsid w:val="00B17815"/>
    <w:rsid w:val="00B22983"/>
    <w:rsid w:val="00B23261"/>
    <w:rsid w:val="00B2345C"/>
    <w:rsid w:val="00B2644B"/>
    <w:rsid w:val="00B26455"/>
    <w:rsid w:val="00B2711B"/>
    <w:rsid w:val="00B30472"/>
    <w:rsid w:val="00B329AF"/>
    <w:rsid w:val="00B34A3F"/>
    <w:rsid w:val="00B35902"/>
    <w:rsid w:val="00B373C9"/>
    <w:rsid w:val="00B3750B"/>
    <w:rsid w:val="00B37C2F"/>
    <w:rsid w:val="00B4044F"/>
    <w:rsid w:val="00B415AD"/>
    <w:rsid w:val="00B41B34"/>
    <w:rsid w:val="00B423A5"/>
    <w:rsid w:val="00B42C79"/>
    <w:rsid w:val="00B4320D"/>
    <w:rsid w:val="00B4382C"/>
    <w:rsid w:val="00B45250"/>
    <w:rsid w:val="00B4531D"/>
    <w:rsid w:val="00B45B7B"/>
    <w:rsid w:val="00B4779F"/>
    <w:rsid w:val="00B5361E"/>
    <w:rsid w:val="00B5372E"/>
    <w:rsid w:val="00B5567F"/>
    <w:rsid w:val="00B55E5D"/>
    <w:rsid w:val="00B56797"/>
    <w:rsid w:val="00B60960"/>
    <w:rsid w:val="00B62632"/>
    <w:rsid w:val="00B6502D"/>
    <w:rsid w:val="00B6539B"/>
    <w:rsid w:val="00B72471"/>
    <w:rsid w:val="00B72A17"/>
    <w:rsid w:val="00B75165"/>
    <w:rsid w:val="00B75772"/>
    <w:rsid w:val="00B76F56"/>
    <w:rsid w:val="00B820B7"/>
    <w:rsid w:val="00B825EE"/>
    <w:rsid w:val="00B84193"/>
    <w:rsid w:val="00B85D30"/>
    <w:rsid w:val="00B86CCF"/>
    <w:rsid w:val="00B878F6"/>
    <w:rsid w:val="00B90FDF"/>
    <w:rsid w:val="00B93688"/>
    <w:rsid w:val="00B936A3"/>
    <w:rsid w:val="00BA6A00"/>
    <w:rsid w:val="00BB143C"/>
    <w:rsid w:val="00BB3079"/>
    <w:rsid w:val="00BB492D"/>
    <w:rsid w:val="00BB69A0"/>
    <w:rsid w:val="00BB6A32"/>
    <w:rsid w:val="00BC0163"/>
    <w:rsid w:val="00BC1C0C"/>
    <w:rsid w:val="00BC2715"/>
    <w:rsid w:val="00BC6362"/>
    <w:rsid w:val="00BC6895"/>
    <w:rsid w:val="00BC7B34"/>
    <w:rsid w:val="00BD04C6"/>
    <w:rsid w:val="00BD3E45"/>
    <w:rsid w:val="00BD4A38"/>
    <w:rsid w:val="00BD5076"/>
    <w:rsid w:val="00BE03D0"/>
    <w:rsid w:val="00BE50A6"/>
    <w:rsid w:val="00BE6BFF"/>
    <w:rsid w:val="00BE7691"/>
    <w:rsid w:val="00BF1F7C"/>
    <w:rsid w:val="00BF287C"/>
    <w:rsid w:val="00BF2C6C"/>
    <w:rsid w:val="00BF3E7C"/>
    <w:rsid w:val="00BF3FB9"/>
    <w:rsid w:val="00BF72E6"/>
    <w:rsid w:val="00C00225"/>
    <w:rsid w:val="00C04D16"/>
    <w:rsid w:val="00C04DF9"/>
    <w:rsid w:val="00C050ED"/>
    <w:rsid w:val="00C10444"/>
    <w:rsid w:val="00C108FD"/>
    <w:rsid w:val="00C125B5"/>
    <w:rsid w:val="00C12BF4"/>
    <w:rsid w:val="00C20FD3"/>
    <w:rsid w:val="00C221C1"/>
    <w:rsid w:val="00C22215"/>
    <w:rsid w:val="00C22AAC"/>
    <w:rsid w:val="00C23D2F"/>
    <w:rsid w:val="00C24DB5"/>
    <w:rsid w:val="00C27D3B"/>
    <w:rsid w:val="00C303D0"/>
    <w:rsid w:val="00C31B59"/>
    <w:rsid w:val="00C326BF"/>
    <w:rsid w:val="00C331E3"/>
    <w:rsid w:val="00C35063"/>
    <w:rsid w:val="00C367E9"/>
    <w:rsid w:val="00C4004E"/>
    <w:rsid w:val="00C4289B"/>
    <w:rsid w:val="00C441B9"/>
    <w:rsid w:val="00C44607"/>
    <w:rsid w:val="00C44D92"/>
    <w:rsid w:val="00C45139"/>
    <w:rsid w:val="00C45A13"/>
    <w:rsid w:val="00C46EF6"/>
    <w:rsid w:val="00C506C4"/>
    <w:rsid w:val="00C506F4"/>
    <w:rsid w:val="00C526E6"/>
    <w:rsid w:val="00C52794"/>
    <w:rsid w:val="00C536AC"/>
    <w:rsid w:val="00C563FD"/>
    <w:rsid w:val="00C60879"/>
    <w:rsid w:val="00C61FD7"/>
    <w:rsid w:val="00C64C54"/>
    <w:rsid w:val="00C6531B"/>
    <w:rsid w:val="00C6555B"/>
    <w:rsid w:val="00C6564B"/>
    <w:rsid w:val="00C65997"/>
    <w:rsid w:val="00C66146"/>
    <w:rsid w:val="00C6646E"/>
    <w:rsid w:val="00C702F6"/>
    <w:rsid w:val="00C70DB1"/>
    <w:rsid w:val="00C72996"/>
    <w:rsid w:val="00C72C4D"/>
    <w:rsid w:val="00C73742"/>
    <w:rsid w:val="00C74721"/>
    <w:rsid w:val="00C7537A"/>
    <w:rsid w:val="00C7671A"/>
    <w:rsid w:val="00C77FD1"/>
    <w:rsid w:val="00C82A84"/>
    <w:rsid w:val="00C82AF8"/>
    <w:rsid w:val="00C82D6E"/>
    <w:rsid w:val="00C86288"/>
    <w:rsid w:val="00C868B9"/>
    <w:rsid w:val="00C875A8"/>
    <w:rsid w:val="00C90624"/>
    <w:rsid w:val="00C912AF"/>
    <w:rsid w:val="00C954A2"/>
    <w:rsid w:val="00C968A6"/>
    <w:rsid w:val="00C96A49"/>
    <w:rsid w:val="00CA0DEB"/>
    <w:rsid w:val="00CA0DF6"/>
    <w:rsid w:val="00CA26F5"/>
    <w:rsid w:val="00CA4D8C"/>
    <w:rsid w:val="00CA5563"/>
    <w:rsid w:val="00CA6696"/>
    <w:rsid w:val="00CA6DA8"/>
    <w:rsid w:val="00CA71D0"/>
    <w:rsid w:val="00CB0372"/>
    <w:rsid w:val="00CB1DD1"/>
    <w:rsid w:val="00CB32D0"/>
    <w:rsid w:val="00CB47D9"/>
    <w:rsid w:val="00CB6AAD"/>
    <w:rsid w:val="00CB74F3"/>
    <w:rsid w:val="00CB797E"/>
    <w:rsid w:val="00CC04A9"/>
    <w:rsid w:val="00CC076B"/>
    <w:rsid w:val="00CC173B"/>
    <w:rsid w:val="00CC3251"/>
    <w:rsid w:val="00CC5004"/>
    <w:rsid w:val="00CC5053"/>
    <w:rsid w:val="00CC597C"/>
    <w:rsid w:val="00CC5DD0"/>
    <w:rsid w:val="00CC6A9D"/>
    <w:rsid w:val="00CD08BE"/>
    <w:rsid w:val="00CD555D"/>
    <w:rsid w:val="00CD55B3"/>
    <w:rsid w:val="00CD5B96"/>
    <w:rsid w:val="00CD5F71"/>
    <w:rsid w:val="00CD7997"/>
    <w:rsid w:val="00CD7BC7"/>
    <w:rsid w:val="00CE0098"/>
    <w:rsid w:val="00CE19E2"/>
    <w:rsid w:val="00CE24FB"/>
    <w:rsid w:val="00CE29F4"/>
    <w:rsid w:val="00CE4164"/>
    <w:rsid w:val="00CE4527"/>
    <w:rsid w:val="00CE65A4"/>
    <w:rsid w:val="00CE69B8"/>
    <w:rsid w:val="00CE69E4"/>
    <w:rsid w:val="00CE74F8"/>
    <w:rsid w:val="00CF160D"/>
    <w:rsid w:val="00CF1662"/>
    <w:rsid w:val="00CF1861"/>
    <w:rsid w:val="00CF4953"/>
    <w:rsid w:val="00CF716A"/>
    <w:rsid w:val="00D12167"/>
    <w:rsid w:val="00D13DAD"/>
    <w:rsid w:val="00D141EB"/>
    <w:rsid w:val="00D15F92"/>
    <w:rsid w:val="00D1664E"/>
    <w:rsid w:val="00D167D4"/>
    <w:rsid w:val="00D22F48"/>
    <w:rsid w:val="00D232E4"/>
    <w:rsid w:val="00D24CFE"/>
    <w:rsid w:val="00D264F4"/>
    <w:rsid w:val="00D2701A"/>
    <w:rsid w:val="00D33736"/>
    <w:rsid w:val="00D37188"/>
    <w:rsid w:val="00D41978"/>
    <w:rsid w:val="00D42088"/>
    <w:rsid w:val="00D42CD3"/>
    <w:rsid w:val="00D43DBF"/>
    <w:rsid w:val="00D43DC3"/>
    <w:rsid w:val="00D45904"/>
    <w:rsid w:val="00D5111F"/>
    <w:rsid w:val="00D5175B"/>
    <w:rsid w:val="00D5245E"/>
    <w:rsid w:val="00D52DFB"/>
    <w:rsid w:val="00D553F4"/>
    <w:rsid w:val="00D5544A"/>
    <w:rsid w:val="00D55E4D"/>
    <w:rsid w:val="00D560F2"/>
    <w:rsid w:val="00D60DD8"/>
    <w:rsid w:val="00D6161D"/>
    <w:rsid w:val="00D62801"/>
    <w:rsid w:val="00D664ED"/>
    <w:rsid w:val="00D66655"/>
    <w:rsid w:val="00D66925"/>
    <w:rsid w:val="00D67D4F"/>
    <w:rsid w:val="00D71522"/>
    <w:rsid w:val="00D744DD"/>
    <w:rsid w:val="00D803D5"/>
    <w:rsid w:val="00D811BE"/>
    <w:rsid w:val="00D8186D"/>
    <w:rsid w:val="00D81FE1"/>
    <w:rsid w:val="00D8203D"/>
    <w:rsid w:val="00D83B29"/>
    <w:rsid w:val="00D85F02"/>
    <w:rsid w:val="00D86A91"/>
    <w:rsid w:val="00D87B2A"/>
    <w:rsid w:val="00D87C25"/>
    <w:rsid w:val="00D90981"/>
    <w:rsid w:val="00D90A4D"/>
    <w:rsid w:val="00D9144D"/>
    <w:rsid w:val="00D9412E"/>
    <w:rsid w:val="00D941B4"/>
    <w:rsid w:val="00D95F05"/>
    <w:rsid w:val="00D969DC"/>
    <w:rsid w:val="00D9706F"/>
    <w:rsid w:val="00DA1825"/>
    <w:rsid w:val="00DA5F03"/>
    <w:rsid w:val="00DA60E8"/>
    <w:rsid w:val="00DA730C"/>
    <w:rsid w:val="00DB3BC8"/>
    <w:rsid w:val="00DB4641"/>
    <w:rsid w:val="00DB4E57"/>
    <w:rsid w:val="00DB5AF7"/>
    <w:rsid w:val="00DC0BB8"/>
    <w:rsid w:val="00DC1EC2"/>
    <w:rsid w:val="00DC2071"/>
    <w:rsid w:val="00DC44E7"/>
    <w:rsid w:val="00DC4530"/>
    <w:rsid w:val="00DD2150"/>
    <w:rsid w:val="00DD2D98"/>
    <w:rsid w:val="00DD3313"/>
    <w:rsid w:val="00DD3851"/>
    <w:rsid w:val="00DD4C7D"/>
    <w:rsid w:val="00DD6389"/>
    <w:rsid w:val="00DE3174"/>
    <w:rsid w:val="00DE48C3"/>
    <w:rsid w:val="00DE4CE1"/>
    <w:rsid w:val="00DE64D7"/>
    <w:rsid w:val="00DF2BFA"/>
    <w:rsid w:val="00DF515C"/>
    <w:rsid w:val="00DF5E7A"/>
    <w:rsid w:val="00DF5EA7"/>
    <w:rsid w:val="00DF5F72"/>
    <w:rsid w:val="00DF69A8"/>
    <w:rsid w:val="00DF7E9B"/>
    <w:rsid w:val="00E001E3"/>
    <w:rsid w:val="00E00855"/>
    <w:rsid w:val="00E03189"/>
    <w:rsid w:val="00E06927"/>
    <w:rsid w:val="00E0775B"/>
    <w:rsid w:val="00E0787E"/>
    <w:rsid w:val="00E10F3F"/>
    <w:rsid w:val="00E11451"/>
    <w:rsid w:val="00E12F4F"/>
    <w:rsid w:val="00E1636F"/>
    <w:rsid w:val="00E20C03"/>
    <w:rsid w:val="00E20C1F"/>
    <w:rsid w:val="00E21B12"/>
    <w:rsid w:val="00E22262"/>
    <w:rsid w:val="00E22C3E"/>
    <w:rsid w:val="00E253B9"/>
    <w:rsid w:val="00E26CA5"/>
    <w:rsid w:val="00E274B1"/>
    <w:rsid w:val="00E27AC3"/>
    <w:rsid w:val="00E27B10"/>
    <w:rsid w:val="00E30148"/>
    <w:rsid w:val="00E312EA"/>
    <w:rsid w:val="00E31330"/>
    <w:rsid w:val="00E31CF3"/>
    <w:rsid w:val="00E3330F"/>
    <w:rsid w:val="00E37BD9"/>
    <w:rsid w:val="00E37DE4"/>
    <w:rsid w:val="00E4063F"/>
    <w:rsid w:val="00E41C88"/>
    <w:rsid w:val="00E42455"/>
    <w:rsid w:val="00E43A1C"/>
    <w:rsid w:val="00E44D74"/>
    <w:rsid w:val="00E468E0"/>
    <w:rsid w:val="00E46D08"/>
    <w:rsid w:val="00E46DA5"/>
    <w:rsid w:val="00E50EC3"/>
    <w:rsid w:val="00E52E0F"/>
    <w:rsid w:val="00E54815"/>
    <w:rsid w:val="00E56758"/>
    <w:rsid w:val="00E5681E"/>
    <w:rsid w:val="00E61D13"/>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19D8"/>
    <w:rsid w:val="00E721B9"/>
    <w:rsid w:val="00E72446"/>
    <w:rsid w:val="00E72F3B"/>
    <w:rsid w:val="00E74AF0"/>
    <w:rsid w:val="00E75CF1"/>
    <w:rsid w:val="00E77072"/>
    <w:rsid w:val="00E809B0"/>
    <w:rsid w:val="00E81C72"/>
    <w:rsid w:val="00E81F82"/>
    <w:rsid w:val="00E820EC"/>
    <w:rsid w:val="00E83FD8"/>
    <w:rsid w:val="00E86155"/>
    <w:rsid w:val="00E94BFA"/>
    <w:rsid w:val="00E955A7"/>
    <w:rsid w:val="00EA1C0A"/>
    <w:rsid w:val="00EA31AE"/>
    <w:rsid w:val="00EA76AD"/>
    <w:rsid w:val="00EB107D"/>
    <w:rsid w:val="00EB16BA"/>
    <w:rsid w:val="00EB3CC7"/>
    <w:rsid w:val="00EB633D"/>
    <w:rsid w:val="00EC28C4"/>
    <w:rsid w:val="00EC30C0"/>
    <w:rsid w:val="00EC40FA"/>
    <w:rsid w:val="00EC5B7E"/>
    <w:rsid w:val="00EC671A"/>
    <w:rsid w:val="00EC714D"/>
    <w:rsid w:val="00EC7DD0"/>
    <w:rsid w:val="00EC7F9C"/>
    <w:rsid w:val="00ED0E9C"/>
    <w:rsid w:val="00ED18E8"/>
    <w:rsid w:val="00ED3442"/>
    <w:rsid w:val="00ED3852"/>
    <w:rsid w:val="00ED4BA0"/>
    <w:rsid w:val="00ED5600"/>
    <w:rsid w:val="00ED5BA8"/>
    <w:rsid w:val="00ED7D67"/>
    <w:rsid w:val="00EE13C5"/>
    <w:rsid w:val="00EE277E"/>
    <w:rsid w:val="00EE35F8"/>
    <w:rsid w:val="00EE3697"/>
    <w:rsid w:val="00EE3D15"/>
    <w:rsid w:val="00EE5EBB"/>
    <w:rsid w:val="00EE78FE"/>
    <w:rsid w:val="00EF0999"/>
    <w:rsid w:val="00EF0C84"/>
    <w:rsid w:val="00EF1216"/>
    <w:rsid w:val="00EF215E"/>
    <w:rsid w:val="00EF2CEC"/>
    <w:rsid w:val="00EF58E4"/>
    <w:rsid w:val="00EF5E56"/>
    <w:rsid w:val="00EF6639"/>
    <w:rsid w:val="00EF6784"/>
    <w:rsid w:val="00EF6DAD"/>
    <w:rsid w:val="00F003C4"/>
    <w:rsid w:val="00F00755"/>
    <w:rsid w:val="00F00930"/>
    <w:rsid w:val="00F0361A"/>
    <w:rsid w:val="00F10C89"/>
    <w:rsid w:val="00F115C6"/>
    <w:rsid w:val="00F116CC"/>
    <w:rsid w:val="00F16AC8"/>
    <w:rsid w:val="00F212CF"/>
    <w:rsid w:val="00F2179B"/>
    <w:rsid w:val="00F21C3C"/>
    <w:rsid w:val="00F2231C"/>
    <w:rsid w:val="00F24A1C"/>
    <w:rsid w:val="00F259C7"/>
    <w:rsid w:val="00F25A65"/>
    <w:rsid w:val="00F26E21"/>
    <w:rsid w:val="00F27724"/>
    <w:rsid w:val="00F302BD"/>
    <w:rsid w:val="00F32885"/>
    <w:rsid w:val="00F3486B"/>
    <w:rsid w:val="00F34BCF"/>
    <w:rsid w:val="00F35804"/>
    <w:rsid w:val="00F4044B"/>
    <w:rsid w:val="00F44048"/>
    <w:rsid w:val="00F4440F"/>
    <w:rsid w:val="00F45CD3"/>
    <w:rsid w:val="00F462E3"/>
    <w:rsid w:val="00F5114C"/>
    <w:rsid w:val="00F514E4"/>
    <w:rsid w:val="00F5431D"/>
    <w:rsid w:val="00F575C4"/>
    <w:rsid w:val="00F60469"/>
    <w:rsid w:val="00F6247B"/>
    <w:rsid w:val="00F70BAD"/>
    <w:rsid w:val="00F73268"/>
    <w:rsid w:val="00F739CE"/>
    <w:rsid w:val="00F74C2B"/>
    <w:rsid w:val="00F80208"/>
    <w:rsid w:val="00F81E21"/>
    <w:rsid w:val="00F81F97"/>
    <w:rsid w:val="00F83B23"/>
    <w:rsid w:val="00F83DFF"/>
    <w:rsid w:val="00F842ED"/>
    <w:rsid w:val="00F84EE5"/>
    <w:rsid w:val="00F873B2"/>
    <w:rsid w:val="00F87913"/>
    <w:rsid w:val="00FA18EA"/>
    <w:rsid w:val="00FA2C50"/>
    <w:rsid w:val="00FA3268"/>
    <w:rsid w:val="00FA3E66"/>
    <w:rsid w:val="00FA3F55"/>
    <w:rsid w:val="00FA44CB"/>
    <w:rsid w:val="00FA65F6"/>
    <w:rsid w:val="00FA6B59"/>
    <w:rsid w:val="00FA7090"/>
    <w:rsid w:val="00FB0A89"/>
    <w:rsid w:val="00FB2BBC"/>
    <w:rsid w:val="00FB3FD3"/>
    <w:rsid w:val="00FB56C7"/>
    <w:rsid w:val="00FB6131"/>
    <w:rsid w:val="00FB6FB4"/>
    <w:rsid w:val="00FB7658"/>
    <w:rsid w:val="00FC0CED"/>
    <w:rsid w:val="00FC205F"/>
    <w:rsid w:val="00FC3EE2"/>
    <w:rsid w:val="00FC4C9D"/>
    <w:rsid w:val="00FC6296"/>
    <w:rsid w:val="00FC66CD"/>
    <w:rsid w:val="00FC6D03"/>
    <w:rsid w:val="00FD2BF7"/>
    <w:rsid w:val="00FD36B2"/>
    <w:rsid w:val="00FD4156"/>
    <w:rsid w:val="00FD4D04"/>
    <w:rsid w:val="00FD654E"/>
    <w:rsid w:val="00FD6ED2"/>
    <w:rsid w:val="00FD737D"/>
    <w:rsid w:val="00FE0B37"/>
    <w:rsid w:val="00FE0EC9"/>
    <w:rsid w:val="00FE1462"/>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15F2050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5" w:semiHidden="1"/>
    <w:lsdException w:name="toc 6" w:semiHidden="1"/>
    <w:lsdException w:name="toc 7" w:semiHidden="1"/>
    <w:lsdException w:name="toc 8" w:semiHidden="1"/>
    <w:lsdException w:name="annotation text" w:locked="1" w:qFormat="1"/>
    <w:lsdException w:name="header" w:uiPriority="99"/>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uiPriority="22" w:qFormat="1"/>
    <w:lsdException w:name="Emphasis" w:semiHidden="1" w:qFormat="1"/>
    <w:lsdException w:name="E-mail Signature" w:locked="1"/>
    <w:lsdException w:name="Normal (Web)" w:uiPriority="99"/>
    <w:lsdException w:name="Normal Table" w:semiHidden="1" w:unhideWhenUsed="1"/>
    <w:lsdException w:name="annotation subject" w:locked="1" w:qFormat="1"/>
    <w:lsdException w:name="No List" w:uiPriority="99"/>
    <w:lsdException w:name="Outline List 3"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B34A3F"/>
    <w:pPr>
      <w:keepNext/>
      <w:pageBreakBefore/>
      <w:numPr>
        <w:numId w:val="17"/>
      </w:numPr>
      <w:spacing w:before="240"/>
      <w:jc w:val="both"/>
      <w:outlineLvl w:val="0"/>
    </w:pPr>
    <w:rPr>
      <w:b/>
      <w:kern w:val="28"/>
      <w:sz w:val="40"/>
      <w:lang w:val="en-GB"/>
    </w:rPr>
  </w:style>
  <w:style w:type="paragraph" w:styleId="Heading2">
    <w:name w:val="heading 2"/>
    <w:basedOn w:val="Heading1"/>
    <w:next w:val="Normal"/>
    <w:link w:val="Heading2Char"/>
    <w:qFormat/>
    <w:rsid w:val="003355DB"/>
    <w:pPr>
      <w:pageBreakBefore w:val="0"/>
      <w:numPr>
        <w:ilvl w:val="1"/>
      </w:numPr>
      <w:spacing w:after="60"/>
      <w:outlineLvl w:val="1"/>
    </w:pPr>
    <w:rPr>
      <w:sz w:val="34"/>
    </w:rPr>
  </w:style>
  <w:style w:type="paragraph" w:styleId="Heading3">
    <w:name w:val="heading 3"/>
    <w:basedOn w:val="Heading2"/>
    <w:next w:val="Normal"/>
    <w:qFormat/>
    <w:rsid w:val="00E44D74"/>
    <w:pPr>
      <w:numPr>
        <w:ilvl w:val="2"/>
      </w:numPr>
      <w:spacing w:before="160"/>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Heading 6 - Appendix Heading 1_swift,Appendix Heading 1"/>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Heading 7 - Appendix Heading 2_swift,Heading 7 - Appendix Heading 2"/>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Heading 8 - Appendix Heading 3_swift"/>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Heading 9 - Appendix Heading 4_swift"/>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uiPriority w:val="39"/>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link w:val="ListBullet"/>
    <w:rsid w:val="000408B1"/>
    <w:rPr>
      <w:kern w:val="28"/>
      <w:lang w:val="en-GB"/>
    </w:rPr>
  </w:style>
  <w:style w:type="paragraph" w:styleId="ListBullet">
    <w:name w:val="List Bullet"/>
    <w:basedOn w:val="Normal"/>
    <w:next w:val="Normal"/>
    <w:link w:val="ListBulletChar"/>
    <w:qFormat/>
    <w:rsid w:val="000408B1"/>
    <w:pPr>
      <w:spacing w:before="60" w:after="60"/>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rsid w:val="001C280A"/>
    <w:rPr>
      <w:rFonts w:ascii="Arial" w:hAnsi="Arial"/>
      <w:noProof w:val="0"/>
      <w:color w:val="008000"/>
      <w:sz w:val="18"/>
      <w:lang w:val="en-GB"/>
    </w:rPr>
  </w:style>
  <w:style w:type="character" w:customStyle="1" w:styleId="Bookconfidentiality">
    <w:name w:val="Book_confidentiality"/>
    <w:unhideWhenUsed/>
    <w:rsid w:val="001C280A"/>
    <w:rPr>
      <w:rFonts w:ascii="Arial" w:hAnsi="Arial"/>
      <w:noProof w:val="0"/>
      <w:color w:val="008000"/>
      <w:sz w:val="28"/>
      <w:lang w:val="en-GB"/>
    </w:rPr>
  </w:style>
  <w:style w:type="character" w:customStyle="1" w:styleId="Revisionstatus">
    <w:name w:val="Revision_status"/>
    <w:rsid w:val="001C280A"/>
    <w:rPr>
      <w:rFonts w:ascii="Arial" w:hAnsi="Arial"/>
      <w:noProof w:val="0"/>
      <w:color w:val="008000"/>
      <w:sz w:val="28"/>
      <w:lang w:val="en-GB"/>
    </w:rPr>
  </w:style>
  <w:style w:type="paragraph" w:styleId="Header">
    <w:name w:val="header"/>
    <w:basedOn w:val="Normal"/>
    <w:uiPriority w:val="99"/>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fr-BE" w:eastAsia="fr-BE"/>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pBdr>
      <w:spacing w:before="0" w:after="300"/>
      <w:contextualSpacing/>
    </w:pPr>
    <w:rPr>
      <w:rFonts w:ascii="Cambria" w:eastAsia="Times New Roman" w:hAnsi="Cambria"/>
      <w:color w:val="17365D"/>
      <w:spacing w:val="5"/>
      <w:kern w:val="28"/>
      <w:sz w:val="52"/>
      <w:szCs w:val="52"/>
    </w:rPr>
  </w:style>
  <w:style w:type="character" w:customStyle="1" w:styleId="TitleChar">
    <w:name w:val="Title Char"/>
    <w:link w:val="Title"/>
    <w:semiHidden/>
    <w:rsid w:val="000F48CC"/>
    <w:rPr>
      <w:rFonts w:ascii="Cambria" w:eastAsia="Times New Roman" w:hAnsi="Cambria" w:cs="Times New Roman"/>
      <w:color w:val="17365D"/>
      <w:spacing w:val="5"/>
      <w:kern w:val="28"/>
      <w:sz w:val="52"/>
      <w:szCs w:val="52"/>
    </w:rPr>
  </w:style>
  <w:style w:type="paragraph" w:styleId="TOAHeading">
    <w:name w:val="toa heading"/>
    <w:basedOn w:val="Normal"/>
    <w:next w:val="Normal"/>
    <w:semiHidden/>
    <w:rsid w:val="00B1188A"/>
    <w:rPr>
      <w:rFonts w:ascii="Cambria" w:eastAsia="Times New Roman" w:hAnsi="Cambria"/>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link w:val="BalloonText"/>
    <w:semiHidden/>
    <w:rsid w:val="00422A04"/>
    <w:rPr>
      <w:rFonts w:ascii="Tahoma" w:hAnsi="Tahoma" w:cs="Tahoma"/>
      <w:sz w:val="16"/>
      <w:szCs w:val="16"/>
    </w:rPr>
  </w:style>
  <w:style w:type="character" w:styleId="Hyperlink">
    <w:name w:val="Hyperlink"/>
    <w:uiPriority w:val="99"/>
    <w:qFormat/>
    <w:rsid w:val="000E7A5E"/>
    <w:rPr>
      <w:color w:val="0000FF"/>
      <w:u w:val="single"/>
    </w:rPr>
  </w:style>
  <w:style w:type="character" w:styleId="CommentReference">
    <w:name w:val="annotation reference"/>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Cambria" w:eastAsia="Times New Roman" w:hAnsi="Cambria"/>
      <w:sz w:val="24"/>
      <w:szCs w:val="24"/>
    </w:rPr>
  </w:style>
  <w:style w:type="paragraph" w:styleId="EnvelopeReturn">
    <w:name w:val="envelope return"/>
    <w:basedOn w:val="Normal"/>
    <w:semiHidden/>
    <w:rsid w:val="00223ABE"/>
    <w:pPr>
      <w:spacing w:before="0"/>
    </w:pPr>
    <w:rPr>
      <w:rFonts w:ascii="Cambria" w:eastAsia="Times New Roman" w:hAnsi="Cambria"/>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Cambria" w:eastAsia="Times New Roman" w:hAnsi="Cambria"/>
      <w:b/>
      <w:bCs/>
    </w:rPr>
  </w:style>
  <w:style w:type="paragraph" w:styleId="IntenseQuote">
    <w:name w:val="Intense Quote"/>
    <w:basedOn w:val="Normal"/>
    <w:next w:val="Normal"/>
    <w:link w:val="IntenseQuoteChar"/>
    <w:uiPriority w:val="30"/>
    <w:semiHidden/>
    <w:qFormat/>
    <w:rsid w:val="00223ABE"/>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223ABE"/>
    <w:rPr>
      <w:rFonts w:ascii="Arial" w:hAnsi="Arial"/>
      <w:b/>
      <w:bCs/>
      <w:i/>
      <w:iCs/>
      <w:color w:val="4F81BD"/>
      <w:sz w:val="19"/>
      <w:lang w:val="en-GB"/>
    </w:rPr>
  </w:style>
  <w:style w:type="table" w:styleId="ColorfulGrid">
    <w:name w:val="Colorful Grid"/>
    <w:basedOn w:val="TableNormal"/>
    <w:uiPriority w:val="73"/>
    <w:locked/>
    <w:rsid w:val="001E1ED4"/>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rPr>
  </w:style>
  <w:style w:type="character" w:customStyle="1" w:styleId="QuoteChar">
    <w:name w:val="Quote Char"/>
    <w:link w:val="Quote"/>
    <w:uiPriority w:val="29"/>
    <w:semiHidden/>
    <w:rsid w:val="00223ABE"/>
    <w:rPr>
      <w:rFonts w:ascii="Arial" w:hAnsi="Arial"/>
      <w:i/>
      <w:iCs/>
      <w:color w:val="000000"/>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Cambria" w:eastAsia="Times New Roman" w:hAnsi="Cambria"/>
      <w:i/>
      <w:iCs/>
      <w:color w:val="4F81BD"/>
      <w:spacing w:val="15"/>
      <w:sz w:val="24"/>
      <w:szCs w:val="24"/>
    </w:rPr>
  </w:style>
  <w:style w:type="character" w:customStyle="1" w:styleId="SubtitleChar">
    <w:name w:val="Subtitle Char"/>
    <w:link w:val="Subtitle"/>
    <w:semiHidden/>
    <w:rsid w:val="00223ABE"/>
    <w:rPr>
      <w:rFonts w:ascii="Cambria" w:eastAsia="Times New Roman" w:hAnsi="Cambria" w:cs="Times New Roman"/>
      <w:i/>
      <w:iCs/>
      <w:color w:val="4F81BD"/>
      <w:spacing w:val="15"/>
      <w:sz w:val="24"/>
      <w:szCs w:val="24"/>
      <w:lang w:val="en-GB"/>
    </w:rPr>
  </w:style>
  <w:style w:type="character" w:styleId="FollowedHyperlink">
    <w:name w:val="FollowedHyperlink"/>
    <w:unhideWhenUsed/>
    <w:rsid w:val="009D7B4C"/>
    <w:rPr>
      <w:color w:val="800080"/>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uiPriority w:val="1"/>
    <w:rsid w:val="00526C98"/>
    <w:rPr>
      <w:color w:val="8080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Calibri" w:hAnsi="Calibr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 w:type="paragraph" w:styleId="BlockText">
    <w:name w:val="Block Text"/>
    <w:basedOn w:val="Normal"/>
    <w:semiHidden/>
    <w:locked/>
    <w:rsid w:val="00205A32"/>
    <w:pPr>
      <w:spacing w:after="120"/>
      <w:ind w:left="1440" w:right="1440"/>
    </w:pPr>
  </w:style>
  <w:style w:type="character" w:styleId="Emphasis">
    <w:name w:val="Emphasis"/>
    <w:qFormat/>
    <w:rsid w:val="00205A32"/>
    <w:rPr>
      <w:i/>
      <w:iCs/>
    </w:rPr>
  </w:style>
  <w:style w:type="character" w:styleId="Strong">
    <w:name w:val="Strong"/>
    <w:uiPriority w:val="22"/>
    <w:qFormat/>
    <w:rsid w:val="00205A32"/>
    <w:rPr>
      <w:b/>
      <w:bCs/>
    </w:rPr>
  </w:style>
  <w:style w:type="character" w:customStyle="1" w:styleId="UnresolvedMention1">
    <w:name w:val="Unresolved Mention1"/>
    <w:basedOn w:val="DefaultParagraphFont"/>
    <w:uiPriority w:val="99"/>
    <w:semiHidden/>
    <w:unhideWhenUsed/>
    <w:rsid w:val="005A602E"/>
    <w:rPr>
      <w:color w:val="605E5C"/>
      <w:shd w:val="clear" w:color="auto" w:fill="E1DFDD"/>
    </w:rPr>
  </w:style>
  <w:style w:type="character" w:customStyle="1" w:styleId="Heading2Char">
    <w:name w:val="Heading 2 Char"/>
    <w:basedOn w:val="DefaultParagraphFont"/>
    <w:link w:val="Heading2"/>
    <w:rsid w:val="00500D1F"/>
    <w:rPr>
      <w:b/>
      <w:kern w:val="28"/>
      <w:sz w:val="34"/>
      <w:lang w:val="en-GB"/>
    </w:rPr>
  </w:style>
  <w:style w:type="paragraph" w:customStyle="1" w:styleId="Default">
    <w:name w:val="Default"/>
    <w:rsid w:val="007F5A4A"/>
    <w:pPr>
      <w:autoSpaceDE w:val="0"/>
      <w:autoSpaceDN w:val="0"/>
      <w:adjustRightInd w:val="0"/>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468667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480270500">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2031182095">
          <w:marLeft w:val="446"/>
          <w:marRight w:val="0"/>
          <w:marTop w:val="0"/>
          <w:marBottom w:val="0"/>
          <w:divBdr>
            <w:top w:val="none" w:sz="0" w:space="0" w:color="auto"/>
            <w:left w:val="none" w:sz="0" w:space="0" w:color="auto"/>
            <w:bottom w:val="none" w:sz="0" w:space="0" w:color="auto"/>
            <w:right w:val="none" w:sz="0" w:space="0" w:color="auto"/>
          </w:divBdr>
        </w:div>
      </w:divsChild>
    </w:div>
    <w:div w:id="997851147">
      <w:bodyDiv w:val="1"/>
      <w:marLeft w:val="0"/>
      <w:marRight w:val="0"/>
      <w:marTop w:val="0"/>
      <w:marBottom w:val="0"/>
      <w:divBdr>
        <w:top w:val="none" w:sz="0" w:space="0" w:color="auto"/>
        <w:left w:val="none" w:sz="0" w:space="0" w:color="auto"/>
        <w:bottom w:val="none" w:sz="0" w:space="0" w:color="auto"/>
        <w:right w:val="none" w:sz="0" w:space="0" w:color="auto"/>
      </w:divBdr>
      <w:divsChild>
        <w:div w:id="807821131">
          <w:marLeft w:val="0"/>
          <w:marRight w:val="0"/>
          <w:marTop w:val="0"/>
          <w:marBottom w:val="0"/>
          <w:divBdr>
            <w:top w:val="none" w:sz="0" w:space="0" w:color="auto"/>
            <w:left w:val="none" w:sz="0" w:space="0" w:color="auto"/>
            <w:bottom w:val="none" w:sz="0" w:space="0" w:color="auto"/>
            <w:right w:val="none" w:sz="0" w:space="0" w:color="auto"/>
          </w:divBdr>
        </w:div>
        <w:div w:id="1811247689">
          <w:marLeft w:val="240"/>
          <w:marRight w:val="0"/>
          <w:marTop w:val="0"/>
          <w:marBottom w:val="0"/>
          <w:divBdr>
            <w:top w:val="none" w:sz="0" w:space="0" w:color="auto"/>
            <w:left w:val="none" w:sz="0" w:space="0" w:color="auto"/>
            <w:bottom w:val="none" w:sz="0" w:space="0" w:color="auto"/>
            <w:right w:val="none" w:sz="0" w:space="0" w:color="auto"/>
          </w:divBdr>
          <w:divsChild>
            <w:div w:id="510877782">
              <w:marLeft w:val="0"/>
              <w:marRight w:val="0"/>
              <w:marTop w:val="0"/>
              <w:marBottom w:val="0"/>
              <w:divBdr>
                <w:top w:val="none" w:sz="0" w:space="0" w:color="auto"/>
                <w:left w:val="none" w:sz="0" w:space="0" w:color="auto"/>
                <w:bottom w:val="none" w:sz="0" w:space="0" w:color="auto"/>
                <w:right w:val="none" w:sz="0" w:space="0" w:color="auto"/>
              </w:divBdr>
              <w:divsChild>
                <w:div w:id="1623540591">
                  <w:marLeft w:val="0"/>
                  <w:marRight w:val="0"/>
                  <w:marTop w:val="0"/>
                  <w:marBottom w:val="0"/>
                  <w:divBdr>
                    <w:top w:val="none" w:sz="0" w:space="0" w:color="auto"/>
                    <w:left w:val="none" w:sz="0" w:space="0" w:color="auto"/>
                    <w:bottom w:val="none" w:sz="0" w:space="0" w:color="auto"/>
                    <w:right w:val="none" w:sz="0" w:space="0" w:color="auto"/>
                  </w:divBdr>
                </w:div>
                <w:div w:id="2071538700">
                  <w:marLeft w:val="240"/>
                  <w:marRight w:val="0"/>
                  <w:marTop w:val="0"/>
                  <w:marBottom w:val="0"/>
                  <w:divBdr>
                    <w:top w:val="none" w:sz="0" w:space="0" w:color="auto"/>
                    <w:left w:val="none" w:sz="0" w:space="0" w:color="auto"/>
                    <w:bottom w:val="none" w:sz="0" w:space="0" w:color="auto"/>
                    <w:right w:val="none" w:sz="0" w:space="0" w:color="auto"/>
                  </w:divBdr>
                  <w:divsChild>
                    <w:div w:id="380792633">
                      <w:marLeft w:val="0"/>
                      <w:marRight w:val="0"/>
                      <w:marTop w:val="0"/>
                      <w:marBottom w:val="0"/>
                      <w:divBdr>
                        <w:top w:val="none" w:sz="0" w:space="0" w:color="auto"/>
                        <w:left w:val="none" w:sz="0" w:space="0" w:color="auto"/>
                        <w:bottom w:val="none" w:sz="0" w:space="0" w:color="auto"/>
                        <w:right w:val="none" w:sz="0" w:space="0" w:color="auto"/>
                      </w:divBdr>
                      <w:divsChild>
                        <w:div w:id="253242999">
                          <w:marLeft w:val="0"/>
                          <w:marRight w:val="0"/>
                          <w:marTop w:val="0"/>
                          <w:marBottom w:val="0"/>
                          <w:divBdr>
                            <w:top w:val="none" w:sz="0" w:space="0" w:color="auto"/>
                            <w:left w:val="none" w:sz="0" w:space="0" w:color="auto"/>
                            <w:bottom w:val="none" w:sz="0" w:space="0" w:color="auto"/>
                            <w:right w:val="none" w:sz="0" w:space="0" w:color="auto"/>
                          </w:divBdr>
                        </w:div>
                        <w:div w:id="1255280305">
                          <w:marLeft w:val="240"/>
                          <w:marRight w:val="0"/>
                          <w:marTop w:val="0"/>
                          <w:marBottom w:val="0"/>
                          <w:divBdr>
                            <w:top w:val="none" w:sz="0" w:space="0" w:color="auto"/>
                            <w:left w:val="none" w:sz="0" w:space="0" w:color="auto"/>
                            <w:bottom w:val="none" w:sz="0" w:space="0" w:color="auto"/>
                            <w:right w:val="none" w:sz="0" w:space="0" w:color="auto"/>
                          </w:divBdr>
                          <w:divsChild>
                            <w:div w:id="601882776">
                              <w:marLeft w:val="0"/>
                              <w:marRight w:val="0"/>
                              <w:marTop w:val="0"/>
                              <w:marBottom w:val="0"/>
                              <w:divBdr>
                                <w:top w:val="none" w:sz="0" w:space="0" w:color="auto"/>
                                <w:left w:val="none" w:sz="0" w:space="0" w:color="auto"/>
                                <w:bottom w:val="none" w:sz="0" w:space="0" w:color="auto"/>
                                <w:right w:val="none" w:sz="0" w:space="0" w:color="auto"/>
                              </w:divBdr>
                            </w:div>
                          </w:divsChild>
                        </w:div>
                        <w:div w:id="444159299">
                          <w:marLeft w:val="0"/>
                          <w:marRight w:val="0"/>
                          <w:marTop w:val="0"/>
                          <w:marBottom w:val="0"/>
                          <w:divBdr>
                            <w:top w:val="none" w:sz="0" w:space="0" w:color="auto"/>
                            <w:left w:val="none" w:sz="0" w:space="0" w:color="auto"/>
                            <w:bottom w:val="none" w:sz="0" w:space="0" w:color="auto"/>
                            <w:right w:val="none" w:sz="0" w:space="0" w:color="auto"/>
                          </w:divBdr>
                        </w:div>
                      </w:divsChild>
                    </w:div>
                    <w:div w:id="391271019">
                      <w:marLeft w:val="0"/>
                      <w:marRight w:val="0"/>
                      <w:marTop w:val="0"/>
                      <w:marBottom w:val="0"/>
                      <w:divBdr>
                        <w:top w:val="none" w:sz="0" w:space="0" w:color="auto"/>
                        <w:left w:val="none" w:sz="0" w:space="0" w:color="auto"/>
                        <w:bottom w:val="none" w:sz="0" w:space="0" w:color="auto"/>
                        <w:right w:val="none" w:sz="0" w:space="0" w:color="auto"/>
                      </w:divBdr>
                      <w:divsChild>
                        <w:div w:id="162211963">
                          <w:marLeft w:val="0"/>
                          <w:marRight w:val="0"/>
                          <w:marTop w:val="0"/>
                          <w:marBottom w:val="0"/>
                          <w:divBdr>
                            <w:top w:val="none" w:sz="0" w:space="0" w:color="auto"/>
                            <w:left w:val="none" w:sz="0" w:space="0" w:color="auto"/>
                            <w:bottom w:val="none" w:sz="0" w:space="0" w:color="auto"/>
                            <w:right w:val="none" w:sz="0" w:space="0" w:color="auto"/>
                          </w:divBdr>
                        </w:div>
                        <w:div w:id="454178498">
                          <w:marLeft w:val="240"/>
                          <w:marRight w:val="0"/>
                          <w:marTop w:val="0"/>
                          <w:marBottom w:val="0"/>
                          <w:divBdr>
                            <w:top w:val="none" w:sz="0" w:space="0" w:color="auto"/>
                            <w:left w:val="none" w:sz="0" w:space="0" w:color="auto"/>
                            <w:bottom w:val="none" w:sz="0" w:space="0" w:color="auto"/>
                            <w:right w:val="none" w:sz="0" w:space="0" w:color="auto"/>
                          </w:divBdr>
                          <w:divsChild>
                            <w:div w:id="114719172">
                              <w:marLeft w:val="0"/>
                              <w:marRight w:val="0"/>
                              <w:marTop w:val="0"/>
                              <w:marBottom w:val="0"/>
                              <w:divBdr>
                                <w:top w:val="none" w:sz="0" w:space="0" w:color="auto"/>
                                <w:left w:val="none" w:sz="0" w:space="0" w:color="auto"/>
                                <w:bottom w:val="none" w:sz="0" w:space="0" w:color="auto"/>
                                <w:right w:val="none" w:sz="0" w:space="0" w:color="auto"/>
                              </w:divBdr>
                            </w:div>
                            <w:div w:id="118912714">
                              <w:marLeft w:val="0"/>
                              <w:marRight w:val="0"/>
                              <w:marTop w:val="0"/>
                              <w:marBottom w:val="0"/>
                              <w:divBdr>
                                <w:top w:val="none" w:sz="0" w:space="0" w:color="auto"/>
                                <w:left w:val="none" w:sz="0" w:space="0" w:color="auto"/>
                                <w:bottom w:val="none" w:sz="0" w:space="0" w:color="auto"/>
                                <w:right w:val="none" w:sz="0" w:space="0" w:color="auto"/>
                              </w:divBdr>
                            </w:div>
                            <w:div w:id="1762216345">
                              <w:marLeft w:val="0"/>
                              <w:marRight w:val="0"/>
                              <w:marTop w:val="0"/>
                              <w:marBottom w:val="0"/>
                              <w:divBdr>
                                <w:top w:val="none" w:sz="0" w:space="0" w:color="auto"/>
                                <w:left w:val="none" w:sz="0" w:space="0" w:color="auto"/>
                                <w:bottom w:val="none" w:sz="0" w:space="0" w:color="auto"/>
                                <w:right w:val="none" w:sz="0" w:space="0" w:color="auto"/>
                              </w:divBdr>
                              <w:divsChild>
                                <w:div w:id="1515605492">
                                  <w:marLeft w:val="0"/>
                                  <w:marRight w:val="0"/>
                                  <w:marTop w:val="0"/>
                                  <w:marBottom w:val="0"/>
                                  <w:divBdr>
                                    <w:top w:val="none" w:sz="0" w:space="0" w:color="auto"/>
                                    <w:left w:val="none" w:sz="0" w:space="0" w:color="auto"/>
                                    <w:bottom w:val="none" w:sz="0" w:space="0" w:color="auto"/>
                                    <w:right w:val="none" w:sz="0" w:space="0" w:color="auto"/>
                                  </w:divBdr>
                                </w:div>
                                <w:div w:id="665478877">
                                  <w:marLeft w:val="240"/>
                                  <w:marRight w:val="0"/>
                                  <w:marTop w:val="0"/>
                                  <w:marBottom w:val="0"/>
                                  <w:divBdr>
                                    <w:top w:val="none" w:sz="0" w:space="0" w:color="auto"/>
                                    <w:left w:val="none" w:sz="0" w:space="0" w:color="auto"/>
                                    <w:bottom w:val="none" w:sz="0" w:space="0" w:color="auto"/>
                                    <w:right w:val="none" w:sz="0" w:space="0" w:color="auto"/>
                                  </w:divBdr>
                                  <w:divsChild>
                                    <w:div w:id="370692087">
                                      <w:marLeft w:val="0"/>
                                      <w:marRight w:val="0"/>
                                      <w:marTop w:val="0"/>
                                      <w:marBottom w:val="0"/>
                                      <w:divBdr>
                                        <w:top w:val="none" w:sz="0" w:space="0" w:color="auto"/>
                                        <w:left w:val="none" w:sz="0" w:space="0" w:color="auto"/>
                                        <w:bottom w:val="none" w:sz="0" w:space="0" w:color="auto"/>
                                        <w:right w:val="none" w:sz="0" w:space="0" w:color="auto"/>
                                      </w:divBdr>
                                    </w:div>
                                    <w:div w:id="436025562">
                                      <w:marLeft w:val="0"/>
                                      <w:marRight w:val="0"/>
                                      <w:marTop w:val="0"/>
                                      <w:marBottom w:val="0"/>
                                      <w:divBdr>
                                        <w:top w:val="none" w:sz="0" w:space="0" w:color="auto"/>
                                        <w:left w:val="none" w:sz="0" w:space="0" w:color="auto"/>
                                        <w:bottom w:val="none" w:sz="0" w:space="0" w:color="auto"/>
                                        <w:right w:val="none" w:sz="0" w:space="0" w:color="auto"/>
                                      </w:divBdr>
                                      <w:divsChild>
                                        <w:div w:id="1323007511">
                                          <w:marLeft w:val="0"/>
                                          <w:marRight w:val="0"/>
                                          <w:marTop w:val="0"/>
                                          <w:marBottom w:val="0"/>
                                          <w:divBdr>
                                            <w:top w:val="none" w:sz="0" w:space="0" w:color="auto"/>
                                            <w:left w:val="none" w:sz="0" w:space="0" w:color="auto"/>
                                            <w:bottom w:val="none" w:sz="0" w:space="0" w:color="auto"/>
                                            <w:right w:val="none" w:sz="0" w:space="0" w:color="auto"/>
                                          </w:divBdr>
                                        </w:div>
                                        <w:div w:id="470826761">
                                          <w:marLeft w:val="240"/>
                                          <w:marRight w:val="0"/>
                                          <w:marTop w:val="0"/>
                                          <w:marBottom w:val="0"/>
                                          <w:divBdr>
                                            <w:top w:val="none" w:sz="0" w:space="0" w:color="auto"/>
                                            <w:left w:val="none" w:sz="0" w:space="0" w:color="auto"/>
                                            <w:bottom w:val="none" w:sz="0" w:space="0" w:color="auto"/>
                                            <w:right w:val="none" w:sz="0" w:space="0" w:color="auto"/>
                                          </w:divBdr>
                                          <w:divsChild>
                                            <w:div w:id="1452242579">
                                              <w:marLeft w:val="0"/>
                                              <w:marRight w:val="0"/>
                                              <w:marTop w:val="0"/>
                                              <w:marBottom w:val="0"/>
                                              <w:divBdr>
                                                <w:top w:val="none" w:sz="0" w:space="0" w:color="auto"/>
                                                <w:left w:val="none" w:sz="0" w:space="0" w:color="auto"/>
                                                <w:bottom w:val="none" w:sz="0" w:space="0" w:color="auto"/>
                                                <w:right w:val="none" w:sz="0" w:space="0" w:color="auto"/>
                                              </w:divBdr>
                                            </w:div>
                                          </w:divsChild>
                                        </w:div>
                                        <w:div w:id="15202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06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15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5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470296">
          <w:marLeft w:val="0"/>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733039125">
      <w:bodyDiv w:val="1"/>
      <w:marLeft w:val="0"/>
      <w:marRight w:val="0"/>
      <w:marTop w:val="0"/>
      <w:marBottom w:val="0"/>
      <w:divBdr>
        <w:top w:val="none" w:sz="0" w:space="0" w:color="auto"/>
        <w:left w:val="none" w:sz="0" w:space="0" w:color="auto"/>
        <w:bottom w:val="none" w:sz="0" w:space="0" w:color="auto"/>
        <w:right w:val="none" w:sz="0" w:space="0" w:color="auto"/>
      </w:divBdr>
    </w:div>
    <w:div w:id="203957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oleObject" Target="embeddings/oleObject1.bin"/><Relationship Id="rId21" Type="http://schemas.openxmlformats.org/officeDocument/2006/relationships/image" Target="media/image2.png"/><Relationship Id="rId34"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image" Target="media/image6.png"/><Relationship Id="rId33" Type="http://schemas.openxmlformats.org/officeDocument/2006/relationships/image" Target="media/image10.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s://www.ecb.europa.eu/paym/target/t2s/profuse/sdd/shared/pdf/T2S_URD_R2024.JUN_clean_20240222.en.pdf"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5.jpeg"/><Relationship Id="rId32" Type="http://schemas.openxmlformats.org/officeDocument/2006/relationships/oleObject" Target="embeddings/oleObject4.bin"/><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4.png"/><Relationship Id="rId28" Type="http://schemas.openxmlformats.org/officeDocument/2006/relationships/oleObject" Target="embeddings/oleObject2.bin"/><Relationship Id="rId36" Type="http://schemas.openxmlformats.org/officeDocument/2006/relationships/header" Target="header6.xml"/><Relationship Id="rId10" Type="http://schemas.openxmlformats.org/officeDocument/2006/relationships/footer" Target="footer1.xml"/><Relationship Id="rId19" Type="http://schemas.openxmlformats.org/officeDocument/2006/relationships/hyperlink" Target="https://www.iso20022.org/development/status-iso-20022-submissions" TargetMode="External"/><Relationship Id="rId31"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so20022.org" TargetMode="External"/><Relationship Id="rId22" Type="http://schemas.openxmlformats.org/officeDocument/2006/relationships/image" Target="media/image3.png"/><Relationship Id="rId27" Type="http://schemas.openxmlformats.org/officeDocument/2006/relationships/image" Target="media/image7.png"/><Relationship Id="rId30" Type="http://schemas.openxmlformats.org/officeDocument/2006/relationships/oleObject" Target="embeddings/oleObject3.bin"/><Relationship Id="rId35" Type="http://schemas.openxmlformats.org/officeDocument/2006/relationships/image" Target="media/image12.png"/><Relationship Id="rId8" Type="http://schemas.openxmlformats.org/officeDocument/2006/relationships/header" Target="header1.xml"/><Relationship Id="rId3"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72101-3835-4C3D-9E98-B110ABB7B1C1}">
  <ds:schemaRefs>
    <ds:schemaRef ds:uri="http://schemas.openxmlformats.org/officeDocument/2006/bibliography"/>
  </ds:schemaRefs>
</ds:datastoreItem>
</file>

<file path=docMetadata/LabelInfo.xml><?xml version="1.0" encoding="utf-8"?>
<clbl:labelList xmlns:clbl="http://schemas.microsoft.com/office/2020/mipLabelMetadata">
  <clbl:label id="{4868b825-edee-44ac-b7a2-e857f0213f31}" enabled="1" method="Standard" siteId="{45b55e44-3503-4284-bbe1-0e6bf9fa1d0a}" removed="0"/>
</clbl:labelList>
</file>

<file path=docProps/app.xml><?xml version="1.0" encoding="utf-8"?>
<Properties xmlns="http://schemas.openxmlformats.org/officeDocument/2006/extended-properties" xmlns:vt="http://schemas.openxmlformats.org/officeDocument/2006/docPropsVTypes">
  <Template>Normal</Template>
  <TotalTime>0</TotalTime>
  <Pages>24</Pages>
  <Words>4279</Words>
  <Characters>24391</Characters>
  <Application>Microsoft Office Word</Application>
  <DocSecurity>0</DocSecurity>
  <Lines>203</Lines>
  <Paragraphs>57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28613</CharactersWithSpaces>
  <SharedDoc>false</SharedDoc>
  <HLinks>
    <vt:vector size="138" baseType="variant">
      <vt:variant>
        <vt:i4>6029339</vt:i4>
      </vt:variant>
      <vt:variant>
        <vt:i4>135</vt:i4>
      </vt:variant>
      <vt:variant>
        <vt:i4>0</vt:i4>
      </vt:variant>
      <vt:variant>
        <vt:i4>5</vt:i4>
      </vt:variant>
      <vt:variant>
        <vt:lpwstr>http://www.iso20022.org/</vt:lpwstr>
      </vt:variant>
      <vt:variant>
        <vt:lpwstr/>
      </vt:variant>
      <vt:variant>
        <vt:i4>2031670</vt:i4>
      </vt:variant>
      <vt:variant>
        <vt:i4>128</vt:i4>
      </vt:variant>
      <vt:variant>
        <vt:i4>0</vt:i4>
      </vt:variant>
      <vt:variant>
        <vt:i4>5</vt:i4>
      </vt:variant>
      <vt:variant>
        <vt:lpwstr/>
      </vt:variant>
      <vt:variant>
        <vt:lpwstr>_Toc14784044</vt:lpwstr>
      </vt:variant>
      <vt:variant>
        <vt:i4>1572918</vt:i4>
      </vt:variant>
      <vt:variant>
        <vt:i4>122</vt:i4>
      </vt:variant>
      <vt:variant>
        <vt:i4>0</vt:i4>
      </vt:variant>
      <vt:variant>
        <vt:i4>5</vt:i4>
      </vt:variant>
      <vt:variant>
        <vt:lpwstr/>
      </vt:variant>
      <vt:variant>
        <vt:lpwstr>_Toc14784043</vt:lpwstr>
      </vt:variant>
      <vt:variant>
        <vt:i4>1638454</vt:i4>
      </vt:variant>
      <vt:variant>
        <vt:i4>116</vt:i4>
      </vt:variant>
      <vt:variant>
        <vt:i4>0</vt:i4>
      </vt:variant>
      <vt:variant>
        <vt:i4>5</vt:i4>
      </vt:variant>
      <vt:variant>
        <vt:lpwstr/>
      </vt:variant>
      <vt:variant>
        <vt:lpwstr>_Toc14784042</vt:lpwstr>
      </vt:variant>
      <vt:variant>
        <vt:i4>1703990</vt:i4>
      </vt:variant>
      <vt:variant>
        <vt:i4>110</vt:i4>
      </vt:variant>
      <vt:variant>
        <vt:i4>0</vt:i4>
      </vt:variant>
      <vt:variant>
        <vt:i4>5</vt:i4>
      </vt:variant>
      <vt:variant>
        <vt:lpwstr/>
      </vt:variant>
      <vt:variant>
        <vt:lpwstr>_Toc14784041</vt:lpwstr>
      </vt:variant>
      <vt:variant>
        <vt:i4>1769526</vt:i4>
      </vt:variant>
      <vt:variant>
        <vt:i4>104</vt:i4>
      </vt:variant>
      <vt:variant>
        <vt:i4>0</vt:i4>
      </vt:variant>
      <vt:variant>
        <vt:i4>5</vt:i4>
      </vt:variant>
      <vt:variant>
        <vt:lpwstr/>
      </vt:variant>
      <vt:variant>
        <vt:lpwstr>_Toc14784040</vt:lpwstr>
      </vt:variant>
      <vt:variant>
        <vt:i4>1179697</vt:i4>
      </vt:variant>
      <vt:variant>
        <vt:i4>98</vt:i4>
      </vt:variant>
      <vt:variant>
        <vt:i4>0</vt:i4>
      </vt:variant>
      <vt:variant>
        <vt:i4>5</vt:i4>
      </vt:variant>
      <vt:variant>
        <vt:lpwstr/>
      </vt:variant>
      <vt:variant>
        <vt:lpwstr>_Toc14784039</vt:lpwstr>
      </vt:variant>
      <vt:variant>
        <vt:i4>1245233</vt:i4>
      </vt:variant>
      <vt:variant>
        <vt:i4>92</vt:i4>
      </vt:variant>
      <vt:variant>
        <vt:i4>0</vt:i4>
      </vt:variant>
      <vt:variant>
        <vt:i4>5</vt:i4>
      </vt:variant>
      <vt:variant>
        <vt:lpwstr/>
      </vt:variant>
      <vt:variant>
        <vt:lpwstr>_Toc14784038</vt:lpwstr>
      </vt:variant>
      <vt:variant>
        <vt:i4>1835057</vt:i4>
      </vt:variant>
      <vt:variant>
        <vt:i4>86</vt:i4>
      </vt:variant>
      <vt:variant>
        <vt:i4>0</vt:i4>
      </vt:variant>
      <vt:variant>
        <vt:i4>5</vt:i4>
      </vt:variant>
      <vt:variant>
        <vt:lpwstr/>
      </vt:variant>
      <vt:variant>
        <vt:lpwstr>_Toc14784037</vt:lpwstr>
      </vt:variant>
      <vt:variant>
        <vt:i4>1900593</vt:i4>
      </vt:variant>
      <vt:variant>
        <vt:i4>80</vt:i4>
      </vt:variant>
      <vt:variant>
        <vt:i4>0</vt:i4>
      </vt:variant>
      <vt:variant>
        <vt:i4>5</vt:i4>
      </vt:variant>
      <vt:variant>
        <vt:lpwstr/>
      </vt:variant>
      <vt:variant>
        <vt:lpwstr>_Toc14784036</vt:lpwstr>
      </vt:variant>
      <vt:variant>
        <vt:i4>1966129</vt:i4>
      </vt:variant>
      <vt:variant>
        <vt:i4>74</vt:i4>
      </vt:variant>
      <vt:variant>
        <vt:i4>0</vt:i4>
      </vt:variant>
      <vt:variant>
        <vt:i4>5</vt:i4>
      </vt:variant>
      <vt:variant>
        <vt:lpwstr/>
      </vt:variant>
      <vt:variant>
        <vt:lpwstr>_Toc14784035</vt:lpwstr>
      </vt:variant>
      <vt:variant>
        <vt:i4>2031665</vt:i4>
      </vt:variant>
      <vt:variant>
        <vt:i4>68</vt:i4>
      </vt:variant>
      <vt:variant>
        <vt:i4>0</vt:i4>
      </vt:variant>
      <vt:variant>
        <vt:i4>5</vt:i4>
      </vt:variant>
      <vt:variant>
        <vt:lpwstr/>
      </vt:variant>
      <vt:variant>
        <vt:lpwstr>_Toc14784034</vt:lpwstr>
      </vt:variant>
      <vt:variant>
        <vt:i4>1572913</vt:i4>
      </vt:variant>
      <vt:variant>
        <vt:i4>62</vt:i4>
      </vt:variant>
      <vt:variant>
        <vt:i4>0</vt:i4>
      </vt:variant>
      <vt:variant>
        <vt:i4>5</vt:i4>
      </vt:variant>
      <vt:variant>
        <vt:lpwstr/>
      </vt:variant>
      <vt:variant>
        <vt:lpwstr>_Toc14784033</vt:lpwstr>
      </vt:variant>
      <vt:variant>
        <vt:i4>1638449</vt:i4>
      </vt:variant>
      <vt:variant>
        <vt:i4>56</vt:i4>
      </vt:variant>
      <vt:variant>
        <vt:i4>0</vt:i4>
      </vt:variant>
      <vt:variant>
        <vt:i4>5</vt:i4>
      </vt:variant>
      <vt:variant>
        <vt:lpwstr/>
      </vt:variant>
      <vt:variant>
        <vt:lpwstr>_Toc14784032</vt:lpwstr>
      </vt:variant>
      <vt:variant>
        <vt:i4>1703985</vt:i4>
      </vt:variant>
      <vt:variant>
        <vt:i4>50</vt:i4>
      </vt:variant>
      <vt:variant>
        <vt:i4>0</vt:i4>
      </vt:variant>
      <vt:variant>
        <vt:i4>5</vt:i4>
      </vt:variant>
      <vt:variant>
        <vt:lpwstr/>
      </vt:variant>
      <vt:variant>
        <vt:lpwstr>_Toc14784031</vt:lpwstr>
      </vt:variant>
      <vt:variant>
        <vt:i4>1769521</vt:i4>
      </vt:variant>
      <vt:variant>
        <vt:i4>44</vt:i4>
      </vt:variant>
      <vt:variant>
        <vt:i4>0</vt:i4>
      </vt:variant>
      <vt:variant>
        <vt:i4>5</vt:i4>
      </vt:variant>
      <vt:variant>
        <vt:lpwstr/>
      </vt:variant>
      <vt:variant>
        <vt:lpwstr>_Toc14784030</vt:lpwstr>
      </vt:variant>
      <vt:variant>
        <vt:i4>1179696</vt:i4>
      </vt:variant>
      <vt:variant>
        <vt:i4>38</vt:i4>
      </vt:variant>
      <vt:variant>
        <vt:i4>0</vt:i4>
      </vt:variant>
      <vt:variant>
        <vt:i4>5</vt:i4>
      </vt:variant>
      <vt:variant>
        <vt:lpwstr/>
      </vt:variant>
      <vt:variant>
        <vt:lpwstr>_Toc14784029</vt:lpwstr>
      </vt:variant>
      <vt:variant>
        <vt:i4>1245232</vt:i4>
      </vt:variant>
      <vt:variant>
        <vt:i4>32</vt:i4>
      </vt:variant>
      <vt:variant>
        <vt:i4>0</vt:i4>
      </vt:variant>
      <vt:variant>
        <vt:i4>5</vt:i4>
      </vt:variant>
      <vt:variant>
        <vt:lpwstr/>
      </vt:variant>
      <vt:variant>
        <vt:lpwstr>_Toc14784028</vt:lpwstr>
      </vt:variant>
      <vt:variant>
        <vt:i4>1835056</vt:i4>
      </vt:variant>
      <vt:variant>
        <vt:i4>26</vt:i4>
      </vt:variant>
      <vt:variant>
        <vt:i4>0</vt:i4>
      </vt:variant>
      <vt:variant>
        <vt:i4>5</vt:i4>
      </vt:variant>
      <vt:variant>
        <vt:lpwstr/>
      </vt:variant>
      <vt:variant>
        <vt:lpwstr>_Toc14784027</vt:lpwstr>
      </vt:variant>
      <vt:variant>
        <vt:i4>1900592</vt:i4>
      </vt:variant>
      <vt:variant>
        <vt:i4>20</vt:i4>
      </vt:variant>
      <vt:variant>
        <vt:i4>0</vt:i4>
      </vt:variant>
      <vt:variant>
        <vt:i4>5</vt:i4>
      </vt:variant>
      <vt:variant>
        <vt:lpwstr/>
      </vt:variant>
      <vt:variant>
        <vt:lpwstr>_Toc14784026</vt:lpwstr>
      </vt:variant>
      <vt:variant>
        <vt:i4>1966128</vt:i4>
      </vt:variant>
      <vt:variant>
        <vt:i4>14</vt:i4>
      </vt:variant>
      <vt:variant>
        <vt:i4>0</vt:i4>
      </vt:variant>
      <vt:variant>
        <vt:i4>5</vt:i4>
      </vt:variant>
      <vt:variant>
        <vt:lpwstr/>
      </vt:variant>
      <vt:variant>
        <vt:lpwstr>_Toc14784025</vt:lpwstr>
      </vt:variant>
      <vt:variant>
        <vt:i4>2031664</vt:i4>
      </vt:variant>
      <vt:variant>
        <vt:i4>8</vt:i4>
      </vt:variant>
      <vt:variant>
        <vt:i4>0</vt:i4>
      </vt:variant>
      <vt:variant>
        <vt:i4>5</vt:i4>
      </vt:variant>
      <vt:variant>
        <vt:lpwstr/>
      </vt:variant>
      <vt:variant>
        <vt:lpwstr>_Toc14784024</vt:lpwstr>
      </vt:variant>
      <vt:variant>
        <vt:i4>1572912</vt:i4>
      </vt:variant>
      <vt:variant>
        <vt:i4>2</vt:i4>
      </vt:variant>
      <vt:variant>
        <vt:i4>0</vt:i4>
      </vt:variant>
      <vt:variant>
        <vt:i4>5</vt:i4>
      </vt:variant>
      <vt:variant>
        <vt:lpwstr/>
      </vt:variant>
      <vt:variant>
        <vt:lpwstr>_Toc14784023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2024-07-15T13:22:00Z</dcterms:created>
  <dcterms:modified xsi:type="dcterms:W3CDTF">2025-02-07T16:52:00Z</dcterms:modified>
  <cp:category/>
</cp:coreProperties>
</file>